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CB679" w14:textId="77777777" w:rsidR="001F201E" w:rsidRDefault="001F201E">
      <w:pPr>
        <w:pBdr>
          <w:top w:val="nil"/>
          <w:left w:val="nil"/>
          <w:bottom w:val="nil"/>
          <w:right w:val="nil"/>
          <w:between w:val="nil"/>
        </w:pBdr>
        <w:tabs>
          <w:tab w:val="center" w:pos="4252"/>
          <w:tab w:val="right" w:pos="8504"/>
        </w:tabs>
        <w:rPr>
          <w:rFonts w:ascii="ＭＳ ゴシック" w:eastAsia="ＭＳ ゴシック" w:hAnsi="ＭＳ ゴシック" w:cs="ＭＳ ゴシック"/>
          <w:color w:val="000000"/>
          <w:sz w:val="17"/>
          <w:szCs w:val="17"/>
        </w:rPr>
      </w:pPr>
    </w:p>
    <w:p w14:paraId="3230EEA4" w14:textId="77777777" w:rsidR="001F201E" w:rsidRDefault="001F201E">
      <w:pPr>
        <w:pBdr>
          <w:top w:val="nil"/>
          <w:left w:val="nil"/>
          <w:bottom w:val="nil"/>
          <w:right w:val="nil"/>
          <w:between w:val="nil"/>
        </w:pBdr>
        <w:tabs>
          <w:tab w:val="center" w:pos="4252"/>
          <w:tab w:val="right" w:pos="8504"/>
        </w:tabs>
        <w:rPr>
          <w:rFonts w:ascii="ＭＳ ゴシック" w:eastAsia="ＭＳ ゴシック" w:hAnsi="ＭＳ ゴシック" w:cs="ＭＳ ゴシック"/>
          <w:color w:val="000000"/>
          <w:sz w:val="17"/>
          <w:szCs w:val="17"/>
        </w:rPr>
      </w:pPr>
    </w:p>
    <w:p w14:paraId="1A3FCEC7" w14:textId="77777777" w:rsidR="001F201E" w:rsidRDefault="001F201E">
      <w:pPr>
        <w:pBdr>
          <w:top w:val="nil"/>
          <w:left w:val="nil"/>
          <w:bottom w:val="nil"/>
          <w:right w:val="nil"/>
          <w:between w:val="nil"/>
        </w:pBdr>
        <w:tabs>
          <w:tab w:val="center" w:pos="4252"/>
          <w:tab w:val="right" w:pos="8504"/>
        </w:tabs>
        <w:rPr>
          <w:rFonts w:ascii="ＭＳ ゴシック" w:eastAsia="ＭＳ ゴシック" w:hAnsi="ＭＳ ゴシック" w:cs="ＭＳ ゴシック"/>
          <w:color w:val="000000"/>
        </w:rPr>
      </w:pPr>
    </w:p>
    <w:p w14:paraId="1CEC652D" w14:textId="77777777" w:rsidR="001F201E" w:rsidRDefault="001F201E">
      <w:pPr>
        <w:rPr>
          <w:rFonts w:ascii="ＭＳ ゴシック" w:eastAsia="ＭＳ ゴシック" w:hAnsi="ＭＳ ゴシック" w:cs="ＭＳ ゴシック"/>
        </w:rPr>
      </w:pPr>
    </w:p>
    <w:p w14:paraId="33F22602" w14:textId="77777777" w:rsidR="001F201E" w:rsidRDefault="001F201E">
      <w:pPr>
        <w:rPr>
          <w:rFonts w:ascii="ＭＳ ゴシック" w:eastAsia="ＭＳ ゴシック" w:hAnsi="ＭＳ ゴシック" w:cs="ＭＳ ゴシック"/>
        </w:rPr>
      </w:pPr>
    </w:p>
    <w:p w14:paraId="6BA8F4D3" w14:textId="77777777" w:rsidR="001F201E" w:rsidRDefault="001F201E">
      <w:pPr>
        <w:rPr>
          <w:rFonts w:ascii="ＭＳ ゴシック" w:eastAsia="ＭＳ ゴシック" w:hAnsi="ＭＳ ゴシック" w:cs="ＭＳ ゴシック"/>
        </w:rPr>
      </w:pPr>
    </w:p>
    <w:p w14:paraId="4BC53FE5" w14:textId="77777777" w:rsidR="001F201E" w:rsidRDefault="001F201E">
      <w:pPr>
        <w:rPr>
          <w:rFonts w:ascii="ＭＳ ゴシック" w:eastAsia="ＭＳ ゴシック" w:hAnsi="ＭＳ ゴシック" w:cs="ＭＳ ゴシック"/>
        </w:rPr>
      </w:pPr>
    </w:p>
    <w:p w14:paraId="69311260" w14:textId="77777777" w:rsidR="001F201E" w:rsidRDefault="001F201E">
      <w:pPr>
        <w:rPr>
          <w:rFonts w:ascii="ＭＳ ゴシック" w:eastAsia="ＭＳ ゴシック" w:hAnsi="ＭＳ ゴシック" w:cs="ＭＳ ゴシック"/>
        </w:rPr>
      </w:pPr>
    </w:p>
    <w:p w14:paraId="1A9AD314" w14:textId="77777777" w:rsidR="001F201E" w:rsidRDefault="001F201E">
      <w:pPr>
        <w:rPr>
          <w:rFonts w:ascii="ＭＳ ゴシック" w:eastAsia="ＭＳ ゴシック" w:hAnsi="ＭＳ ゴシック" w:cs="ＭＳ ゴシック"/>
        </w:rPr>
      </w:pPr>
    </w:p>
    <w:p w14:paraId="40A076D0" w14:textId="77777777" w:rsidR="001F201E" w:rsidRDefault="001F201E">
      <w:pPr>
        <w:rPr>
          <w:rFonts w:ascii="ＭＳ ゴシック" w:eastAsia="ＭＳ ゴシック" w:hAnsi="ＭＳ ゴシック" w:cs="ＭＳ ゴシック"/>
        </w:rPr>
      </w:pPr>
    </w:p>
    <w:p w14:paraId="66FAED84" w14:textId="77777777" w:rsidR="001F201E" w:rsidRDefault="001F201E">
      <w:pPr>
        <w:rPr>
          <w:rFonts w:ascii="ＭＳ ゴシック" w:eastAsia="ＭＳ ゴシック" w:hAnsi="ＭＳ ゴシック" w:cs="ＭＳ ゴシック"/>
        </w:rPr>
      </w:pPr>
    </w:p>
    <w:p w14:paraId="4376C6A2" w14:textId="77777777" w:rsidR="001F201E" w:rsidRPr="00D60F63" w:rsidRDefault="0085154C">
      <w:pPr>
        <w:jc w:val="center"/>
        <w:rPr>
          <w:rFonts w:ascii="ＭＳ ゴシック" w:eastAsia="ＭＳ ゴシック" w:hAnsi="ＭＳ ゴシック" w:cs="ＭＳ ゴシック"/>
          <w:b/>
          <w:sz w:val="52"/>
          <w:szCs w:val="52"/>
          <w:u w:val="single"/>
        </w:rPr>
      </w:pPr>
      <w:r w:rsidRPr="00D60F63">
        <w:rPr>
          <w:rFonts w:ascii="ＭＳ ゴシック" w:eastAsia="ＭＳ ゴシック" w:hAnsi="ＭＳ ゴシック" w:cs="ＭＳ ゴシック"/>
          <w:b/>
          <w:sz w:val="52"/>
          <w:szCs w:val="52"/>
          <w:u w:val="single"/>
        </w:rPr>
        <w:t>日本商工会議所青年部</w:t>
      </w:r>
    </w:p>
    <w:p w14:paraId="3EAEFAFC" w14:textId="77777777" w:rsidR="001F201E" w:rsidRPr="00D60F63" w:rsidRDefault="0085154C">
      <w:pPr>
        <w:jc w:val="center"/>
        <w:rPr>
          <w:rFonts w:ascii="ＭＳ ゴシック" w:eastAsia="ＭＳ ゴシック" w:hAnsi="ＭＳ ゴシック" w:cs="ＭＳ ゴシック"/>
          <w:b/>
          <w:sz w:val="52"/>
          <w:szCs w:val="52"/>
          <w:u w:val="single"/>
        </w:rPr>
      </w:pPr>
      <w:r w:rsidRPr="00D60F63">
        <w:rPr>
          <w:rFonts w:ascii="ＭＳ ゴシック" w:eastAsia="ＭＳ ゴシック" w:hAnsi="ＭＳ ゴシック" w:cs="ＭＳ ゴシック"/>
          <w:b/>
          <w:sz w:val="52"/>
          <w:szCs w:val="52"/>
          <w:u w:val="single"/>
        </w:rPr>
        <w:t>全  　国  　大  　会</w:t>
      </w:r>
    </w:p>
    <w:p w14:paraId="59DF6FFC" w14:textId="77777777" w:rsidR="001F201E" w:rsidRPr="00D60F63" w:rsidRDefault="001F201E">
      <w:pPr>
        <w:rPr>
          <w:rFonts w:ascii="ＭＳ ゴシック" w:eastAsia="ＭＳ ゴシック" w:hAnsi="ＭＳ ゴシック" w:cs="ＭＳ ゴシック"/>
        </w:rPr>
      </w:pPr>
    </w:p>
    <w:p w14:paraId="6BD7F99A" w14:textId="77777777" w:rsidR="001F201E" w:rsidRPr="00D60F63" w:rsidRDefault="001F201E">
      <w:pPr>
        <w:rPr>
          <w:rFonts w:ascii="ＭＳ ゴシック" w:eastAsia="ＭＳ ゴシック" w:hAnsi="ＭＳ ゴシック" w:cs="ＭＳ ゴシック"/>
        </w:rPr>
      </w:pPr>
    </w:p>
    <w:p w14:paraId="578F67BA" w14:textId="77777777" w:rsidR="001F201E" w:rsidRPr="00D60F63" w:rsidRDefault="0085154C">
      <w:pPr>
        <w:pBdr>
          <w:top w:val="nil"/>
          <w:left w:val="nil"/>
          <w:bottom w:val="nil"/>
          <w:right w:val="nil"/>
          <w:between w:val="nil"/>
        </w:pBdr>
        <w:jc w:val="center"/>
        <w:rPr>
          <w:rFonts w:ascii="ＭＳ ゴシック" w:eastAsia="ＭＳ ゴシック" w:hAnsi="ＭＳ ゴシック" w:cs="ＭＳ ゴシック"/>
          <w:sz w:val="44"/>
          <w:szCs w:val="44"/>
        </w:rPr>
      </w:pPr>
      <w:r w:rsidRPr="00D60F63">
        <w:rPr>
          <w:rFonts w:ascii="ＭＳ ゴシック" w:eastAsia="ＭＳ ゴシック" w:hAnsi="ＭＳ ゴシック" w:cs="ＭＳ ゴシック"/>
          <w:sz w:val="44"/>
          <w:szCs w:val="44"/>
        </w:rPr>
        <w:t>開催の手引書</w:t>
      </w:r>
    </w:p>
    <w:p w14:paraId="338B423B" w14:textId="77777777" w:rsidR="001F201E" w:rsidRPr="00D60F63" w:rsidRDefault="001F201E">
      <w:pPr>
        <w:jc w:val="center"/>
        <w:rPr>
          <w:rFonts w:ascii="ＭＳ ゴシック" w:eastAsia="ＭＳ ゴシック" w:hAnsi="ＭＳ ゴシック" w:cs="ＭＳ ゴシック"/>
          <w:sz w:val="24"/>
        </w:rPr>
      </w:pPr>
    </w:p>
    <w:p w14:paraId="0078AE59" w14:textId="77777777" w:rsidR="001F201E" w:rsidRPr="00D60F63" w:rsidRDefault="001F201E">
      <w:pPr>
        <w:jc w:val="center"/>
        <w:rPr>
          <w:rFonts w:ascii="ＭＳ ゴシック" w:eastAsia="ＭＳ ゴシック" w:hAnsi="ＭＳ ゴシック" w:cs="ＭＳ ゴシック"/>
          <w:sz w:val="24"/>
        </w:rPr>
      </w:pPr>
    </w:p>
    <w:p w14:paraId="30C548CD" w14:textId="77777777" w:rsidR="001F201E" w:rsidRPr="00D60F63" w:rsidRDefault="001F201E">
      <w:pPr>
        <w:jc w:val="center"/>
        <w:rPr>
          <w:rFonts w:ascii="ＭＳ ゴシック" w:eastAsia="ＭＳ ゴシック" w:hAnsi="ＭＳ ゴシック" w:cs="ＭＳ ゴシック"/>
          <w:sz w:val="24"/>
        </w:rPr>
      </w:pPr>
    </w:p>
    <w:p w14:paraId="1B86AA5B" w14:textId="77777777" w:rsidR="001F201E" w:rsidRPr="00D60F63" w:rsidRDefault="001F201E">
      <w:pPr>
        <w:jc w:val="center"/>
        <w:rPr>
          <w:rFonts w:ascii="ＭＳ ゴシック" w:eastAsia="ＭＳ ゴシック" w:hAnsi="ＭＳ ゴシック" w:cs="ＭＳ ゴシック"/>
          <w:sz w:val="24"/>
        </w:rPr>
      </w:pPr>
    </w:p>
    <w:p w14:paraId="184227C9" w14:textId="77777777" w:rsidR="001F201E" w:rsidRPr="00D60F63" w:rsidRDefault="001F201E">
      <w:pPr>
        <w:jc w:val="center"/>
        <w:rPr>
          <w:rFonts w:ascii="ＭＳ ゴシック" w:eastAsia="ＭＳ ゴシック" w:hAnsi="ＭＳ ゴシック" w:cs="ＭＳ ゴシック"/>
          <w:sz w:val="24"/>
        </w:rPr>
      </w:pPr>
    </w:p>
    <w:p w14:paraId="3CFD0720" w14:textId="77777777" w:rsidR="001F201E" w:rsidRPr="00D60F63" w:rsidRDefault="001F201E">
      <w:pPr>
        <w:jc w:val="center"/>
        <w:rPr>
          <w:rFonts w:ascii="ＭＳ ゴシック" w:eastAsia="ＭＳ ゴシック" w:hAnsi="ＭＳ ゴシック" w:cs="ＭＳ ゴシック"/>
          <w:sz w:val="24"/>
        </w:rPr>
      </w:pPr>
    </w:p>
    <w:p w14:paraId="52072230" w14:textId="77777777" w:rsidR="001F201E" w:rsidRPr="00D60F63" w:rsidRDefault="001F201E">
      <w:pPr>
        <w:jc w:val="center"/>
        <w:rPr>
          <w:rFonts w:ascii="ＭＳ ゴシック" w:eastAsia="ＭＳ ゴシック" w:hAnsi="ＭＳ ゴシック" w:cs="ＭＳ ゴシック"/>
          <w:sz w:val="24"/>
        </w:rPr>
      </w:pPr>
    </w:p>
    <w:p w14:paraId="76B77F93" w14:textId="77777777" w:rsidR="001F201E" w:rsidRPr="00D60F63" w:rsidRDefault="001F201E">
      <w:pPr>
        <w:jc w:val="center"/>
        <w:rPr>
          <w:rFonts w:ascii="ＭＳ ゴシック" w:eastAsia="ＭＳ ゴシック" w:hAnsi="ＭＳ ゴシック" w:cs="ＭＳ ゴシック"/>
          <w:sz w:val="24"/>
        </w:rPr>
      </w:pPr>
    </w:p>
    <w:p w14:paraId="78A61911" w14:textId="77777777" w:rsidR="001F201E" w:rsidRPr="00D60F63" w:rsidRDefault="001F201E">
      <w:pPr>
        <w:jc w:val="center"/>
        <w:rPr>
          <w:rFonts w:ascii="ＭＳ ゴシック" w:eastAsia="ＭＳ ゴシック" w:hAnsi="ＭＳ ゴシック" w:cs="ＭＳ ゴシック"/>
          <w:sz w:val="24"/>
        </w:rPr>
      </w:pPr>
    </w:p>
    <w:p w14:paraId="171CAC52" w14:textId="77777777" w:rsidR="001F201E" w:rsidRPr="00D60F63" w:rsidRDefault="001F201E">
      <w:pPr>
        <w:jc w:val="center"/>
        <w:rPr>
          <w:rFonts w:ascii="ＭＳ ゴシック" w:eastAsia="ＭＳ ゴシック" w:hAnsi="ＭＳ ゴシック" w:cs="ＭＳ ゴシック"/>
          <w:sz w:val="24"/>
        </w:rPr>
      </w:pPr>
    </w:p>
    <w:p w14:paraId="420B851B" w14:textId="77777777" w:rsidR="001F201E" w:rsidRPr="00D60F63" w:rsidRDefault="001F201E">
      <w:pPr>
        <w:jc w:val="center"/>
        <w:rPr>
          <w:rFonts w:ascii="ＭＳ ゴシック" w:eastAsia="ＭＳ ゴシック" w:hAnsi="ＭＳ ゴシック" w:cs="ＭＳ ゴシック"/>
          <w:sz w:val="24"/>
        </w:rPr>
      </w:pPr>
    </w:p>
    <w:p w14:paraId="4EFE22F1" w14:textId="77777777" w:rsidR="001F201E" w:rsidRPr="00D60F63" w:rsidRDefault="001F201E">
      <w:pPr>
        <w:jc w:val="center"/>
        <w:rPr>
          <w:rFonts w:ascii="ＭＳ ゴシック" w:eastAsia="ＭＳ ゴシック" w:hAnsi="ＭＳ ゴシック" w:cs="ＭＳ ゴシック"/>
          <w:sz w:val="24"/>
        </w:rPr>
      </w:pPr>
    </w:p>
    <w:p w14:paraId="068F51FE" w14:textId="77777777" w:rsidR="001F201E" w:rsidRPr="00D60F63" w:rsidRDefault="001F201E">
      <w:pPr>
        <w:jc w:val="center"/>
        <w:rPr>
          <w:rFonts w:ascii="ＭＳ ゴシック" w:eastAsia="ＭＳ ゴシック" w:hAnsi="ＭＳ ゴシック" w:cs="ＭＳ ゴシック"/>
          <w:sz w:val="24"/>
        </w:rPr>
      </w:pPr>
    </w:p>
    <w:p w14:paraId="434939F7" w14:textId="77777777" w:rsidR="001F201E" w:rsidRPr="00D60F63" w:rsidRDefault="001F201E">
      <w:pPr>
        <w:jc w:val="center"/>
        <w:rPr>
          <w:rFonts w:ascii="ＭＳ ゴシック" w:eastAsia="ＭＳ ゴシック" w:hAnsi="ＭＳ ゴシック" w:cs="ＭＳ ゴシック"/>
          <w:sz w:val="24"/>
        </w:rPr>
      </w:pPr>
    </w:p>
    <w:p w14:paraId="6B419783" w14:textId="77777777" w:rsidR="001F201E" w:rsidRPr="00D60F63" w:rsidRDefault="001F201E">
      <w:pPr>
        <w:jc w:val="center"/>
        <w:rPr>
          <w:rFonts w:ascii="ＭＳ ゴシック" w:eastAsia="ＭＳ ゴシック" w:hAnsi="ＭＳ ゴシック" w:cs="ＭＳ ゴシック"/>
          <w:sz w:val="24"/>
        </w:rPr>
      </w:pPr>
    </w:p>
    <w:p w14:paraId="4E5E742D" w14:textId="77777777" w:rsidR="001F201E" w:rsidRPr="00D60F63" w:rsidRDefault="001F201E">
      <w:pPr>
        <w:jc w:val="center"/>
        <w:rPr>
          <w:rFonts w:ascii="ＭＳ ゴシック" w:eastAsia="ＭＳ ゴシック" w:hAnsi="ＭＳ ゴシック" w:cs="ＭＳ ゴシック"/>
          <w:sz w:val="24"/>
        </w:rPr>
      </w:pPr>
    </w:p>
    <w:p w14:paraId="189BB84B" w14:textId="77777777" w:rsidR="001F201E" w:rsidRPr="00D60F63" w:rsidRDefault="001F201E">
      <w:pPr>
        <w:jc w:val="center"/>
        <w:rPr>
          <w:rFonts w:ascii="ＭＳ ゴシック" w:eastAsia="ＭＳ ゴシック" w:hAnsi="ＭＳ ゴシック" w:cs="ＭＳ ゴシック"/>
          <w:sz w:val="24"/>
        </w:rPr>
      </w:pPr>
    </w:p>
    <w:p w14:paraId="28F9D5D6" w14:textId="77777777" w:rsidR="001F201E" w:rsidRPr="00D60F63" w:rsidRDefault="001F201E">
      <w:pPr>
        <w:jc w:val="center"/>
        <w:rPr>
          <w:rFonts w:ascii="ＭＳ ゴシック" w:eastAsia="ＭＳ ゴシック" w:hAnsi="ＭＳ ゴシック" w:cs="ＭＳ ゴシック"/>
          <w:sz w:val="24"/>
        </w:rPr>
      </w:pPr>
    </w:p>
    <w:p w14:paraId="138D3C40" w14:textId="77777777" w:rsidR="001F201E" w:rsidRPr="00D60F63" w:rsidRDefault="001F201E">
      <w:pPr>
        <w:jc w:val="center"/>
        <w:rPr>
          <w:rFonts w:ascii="ＭＳ ゴシック" w:eastAsia="ＭＳ ゴシック" w:hAnsi="ＭＳ ゴシック" w:cs="ＭＳ ゴシック"/>
          <w:sz w:val="24"/>
        </w:rPr>
      </w:pPr>
    </w:p>
    <w:p w14:paraId="2C4D1DFF" w14:textId="77777777" w:rsidR="001F201E" w:rsidRPr="00D60F63" w:rsidRDefault="001F201E">
      <w:pPr>
        <w:jc w:val="center"/>
        <w:rPr>
          <w:rFonts w:ascii="ＭＳ ゴシック" w:eastAsia="ＭＳ ゴシック" w:hAnsi="ＭＳ ゴシック" w:cs="ＭＳ ゴシック"/>
          <w:sz w:val="24"/>
        </w:rPr>
      </w:pPr>
    </w:p>
    <w:p w14:paraId="258482B3" w14:textId="77777777" w:rsidR="001F201E" w:rsidRPr="00D60F63" w:rsidRDefault="001F201E">
      <w:pPr>
        <w:jc w:val="center"/>
        <w:rPr>
          <w:rFonts w:ascii="ＭＳ ゴシック" w:eastAsia="ＭＳ ゴシック" w:hAnsi="ＭＳ ゴシック" w:cs="ＭＳ ゴシック"/>
          <w:sz w:val="24"/>
        </w:rPr>
      </w:pPr>
    </w:p>
    <w:p w14:paraId="6796D64E" w14:textId="77777777" w:rsidR="001F201E" w:rsidRPr="00D60F63" w:rsidRDefault="001F201E">
      <w:pPr>
        <w:jc w:val="center"/>
        <w:rPr>
          <w:rFonts w:ascii="ＭＳ ゴシック" w:eastAsia="ＭＳ ゴシック" w:hAnsi="ＭＳ ゴシック" w:cs="ＭＳ ゴシック"/>
          <w:sz w:val="24"/>
        </w:rPr>
      </w:pPr>
    </w:p>
    <w:p w14:paraId="20A860E7" w14:textId="77777777" w:rsidR="001F201E" w:rsidRPr="00D60F63" w:rsidRDefault="001F201E">
      <w:pPr>
        <w:jc w:val="center"/>
        <w:rPr>
          <w:rFonts w:ascii="ＭＳ ゴシック" w:eastAsia="ＭＳ ゴシック" w:hAnsi="ＭＳ ゴシック" w:cs="ＭＳ ゴシック"/>
          <w:sz w:val="24"/>
        </w:rPr>
      </w:pPr>
    </w:p>
    <w:p w14:paraId="769A4D57" w14:textId="77777777" w:rsidR="001F201E" w:rsidRPr="00D60F63" w:rsidRDefault="001F201E">
      <w:pPr>
        <w:jc w:val="center"/>
        <w:rPr>
          <w:rFonts w:ascii="ＭＳ ゴシック" w:eastAsia="ＭＳ ゴシック" w:hAnsi="ＭＳ ゴシック" w:cs="ＭＳ ゴシック"/>
          <w:sz w:val="24"/>
        </w:rPr>
      </w:pPr>
    </w:p>
    <w:p w14:paraId="1895F121" w14:textId="5218530D" w:rsidR="001F201E" w:rsidRPr="00D60F63" w:rsidRDefault="008F1B90">
      <w:pPr>
        <w:jc w:val="center"/>
        <w:rPr>
          <w:rFonts w:ascii="ＭＳ ゴシック" w:eastAsia="ＭＳ ゴシック" w:hAnsi="ＭＳ ゴシック" w:cs="ＭＳ ゴシック"/>
          <w:sz w:val="24"/>
        </w:rPr>
      </w:pPr>
      <w:r>
        <w:rPr>
          <w:rFonts w:ascii="ＭＳ ゴシック" w:eastAsia="ＭＳ ゴシック" w:hAnsi="ＭＳ ゴシック" w:cs="ＭＳ ゴシック"/>
          <w:sz w:val="24"/>
        </w:rPr>
        <w:t>令和４</w:t>
      </w:r>
      <w:r w:rsidR="0085154C" w:rsidRPr="00D60F63">
        <w:rPr>
          <w:rFonts w:ascii="ＭＳ ゴシック" w:eastAsia="ＭＳ ゴシック" w:hAnsi="ＭＳ ゴシック" w:cs="ＭＳ ゴシック"/>
          <w:sz w:val="24"/>
        </w:rPr>
        <w:t>年３月改正版</w:t>
      </w:r>
    </w:p>
    <w:p w14:paraId="4B502F77" w14:textId="77777777" w:rsidR="001F201E" w:rsidRPr="00D60F63" w:rsidRDefault="001F201E">
      <w:pPr>
        <w:rPr>
          <w:rFonts w:ascii="ＭＳ ゴシック" w:eastAsia="ＭＳ ゴシック" w:hAnsi="ＭＳ ゴシック" w:cs="ＭＳ ゴシック"/>
          <w:sz w:val="24"/>
        </w:rPr>
      </w:pPr>
    </w:p>
    <w:p w14:paraId="5E39D613" w14:textId="77777777" w:rsidR="001F201E" w:rsidRPr="00D60F63" w:rsidRDefault="0085154C">
      <w:pPr>
        <w:jc w:val="center"/>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日本商工会議所青年部</w:t>
      </w:r>
    </w:p>
    <w:p w14:paraId="1BEA015B" w14:textId="40B38369" w:rsidR="001F201E" w:rsidRPr="00D60F63" w:rsidRDefault="0085154C" w:rsidP="00D60F63">
      <w:pPr>
        <w:widowControl/>
        <w:jc w:val="left"/>
        <w:rPr>
          <w:rFonts w:ascii="ＭＳ ゴシック" w:eastAsia="ＭＳ ゴシック" w:hAnsi="ＭＳ ゴシック" w:cs="ＭＳ ゴシック"/>
          <w:b/>
          <w:sz w:val="28"/>
          <w:szCs w:val="28"/>
        </w:rPr>
      </w:pPr>
      <w:r w:rsidRPr="00D60F63">
        <w:br w:type="page"/>
      </w:r>
      <w:r w:rsidRPr="00D60F63">
        <w:rPr>
          <w:rFonts w:ascii="ＭＳ ゴシック" w:eastAsia="ＭＳ ゴシック" w:hAnsi="ＭＳ ゴシック" w:cs="ＭＳ ゴシック"/>
          <w:b/>
          <w:sz w:val="28"/>
          <w:szCs w:val="28"/>
        </w:rPr>
        <w:lastRenderedPageBreak/>
        <w:t>はじめに</w:t>
      </w:r>
    </w:p>
    <w:p w14:paraId="7B42BC26" w14:textId="77777777" w:rsidR="001F201E" w:rsidRPr="00D60F63" w:rsidRDefault="0085154C">
      <w:pPr>
        <w:rPr>
          <w:rFonts w:ascii="ＭＳ ゴシック" w:eastAsia="ＭＳ ゴシック" w:hAnsi="ＭＳ ゴシック" w:cs="ＭＳ ゴシック"/>
          <w:sz w:val="24"/>
        </w:rPr>
      </w:pPr>
      <w:bookmarkStart w:id="0" w:name="_heading=h.30j0zll" w:colFirst="0" w:colLast="0"/>
      <w:bookmarkEnd w:id="0"/>
      <w:r w:rsidRPr="00D60F63">
        <w:rPr>
          <w:rFonts w:ascii="ＭＳ ゴシック" w:eastAsia="ＭＳ ゴシック" w:hAnsi="ＭＳ ゴシック" w:cs="ＭＳ ゴシック"/>
          <w:b/>
          <w:sz w:val="24"/>
        </w:rPr>
        <w:t xml:space="preserve">　</w:t>
      </w:r>
      <w:r w:rsidRPr="00D60F63">
        <w:rPr>
          <w:rFonts w:ascii="ＭＳ ゴシック" w:eastAsia="ＭＳ ゴシック" w:hAnsi="ＭＳ ゴシック" w:cs="ＭＳ ゴシック"/>
          <w:sz w:val="24"/>
        </w:rPr>
        <w:t>この手引書は、日本商工会議所青年部全国大会（以下、「日本ＹＥＧ全国大会」または単に「全国大会」と表記する。また、「商工会議所青年部」および「商工会議所青年部連合会」を「ＹＥＧ」と表記する。）を円滑かつ適正に実施できるよう関連文書をまとめ、</w:t>
      </w:r>
      <w:sdt>
        <w:sdtPr>
          <w:tag w:val="goog_rdk_0"/>
          <w:id w:val="-984610985"/>
        </w:sdtPr>
        <w:sdtEndPr/>
        <w:sdtContent>
          <w:del w:id="1" w:author="西澤真介" w:date="2022-02-11T04:30:00Z">
            <w:r w:rsidRPr="00D60F63">
              <w:rPr>
                <w:rFonts w:ascii="ＭＳ ゴシック" w:eastAsia="ＭＳ ゴシック" w:hAnsi="ＭＳ ゴシック" w:cs="ＭＳ ゴシック"/>
                <w:sz w:val="24"/>
              </w:rPr>
              <w:delText>また</w:delText>
            </w:r>
          </w:del>
        </w:sdtContent>
      </w:sdt>
      <w:r w:rsidRPr="00D60F63">
        <w:rPr>
          <w:rFonts w:ascii="ＭＳ ゴシック" w:eastAsia="ＭＳ ゴシック" w:hAnsi="ＭＳ ゴシック" w:cs="ＭＳ ゴシック"/>
          <w:sz w:val="24"/>
        </w:rPr>
        <w:t>解説した参考文書です。諸規程</w:t>
      </w:r>
      <w:sdt>
        <w:sdtPr>
          <w:tag w:val="goog_rdk_1"/>
          <w:id w:val="-778259786"/>
        </w:sdtPr>
        <w:sdtEndPr/>
        <w:sdtContent>
          <w:ins w:id="2" w:author="西澤真介" w:date="2022-02-11T04:30:00Z">
            <w:r w:rsidRPr="00D60F63">
              <w:rPr>
                <w:rFonts w:ascii="ＭＳ ゴシック" w:eastAsia="ＭＳ ゴシック" w:hAnsi="ＭＳ ゴシック" w:cs="ＭＳ ゴシック"/>
                <w:sz w:val="24"/>
              </w:rPr>
              <w:t>・</w:t>
            </w:r>
          </w:ins>
        </w:sdtContent>
      </w:sdt>
      <w:sdt>
        <w:sdtPr>
          <w:tag w:val="goog_rdk_2"/>
          <w:id w:val="1143316113"/>
        </w:sdtPr>
        <w:sdtEndPr/>
        <w:sdtContent>
          <w:del w:id="3" w:author="西澤真介" w:date="2022-02-11T04:30:00Z">
            <w:r w:rsidRPr="00D60F63">
              <w:rPr>
                <w:rFonts w:ascii="ＭＳ ゴシック" w:eastAsia="ＭＳ ゴシック" w:hAnsi="ＭＳ ゴシック" w:cs="ＭＳ ゴシック"/>
                <w:sz w:val="24"/>
              </w:rPr>
              <w:delText>、</w:delText>
            </w:r>
          </w:del>
        </w:sdtContent>
      </w:sdt>
      <w:r w:rsidRPr="00D60F63">
        <w:rPr>
          <w:rFonts w:ascii="ＭＳ ゴシック" w:eastAsia="ＭＳ ゴシック" w:hAnsi="ＭＳ ゴシック" w:cs="ＭＳ ゴシック"/>
          <w:sz w:val="24"/>
        </w:rPr>
        <w:t>開催要綱等を遵守した上で、本書を活用し</w:t>
      </w:r>
      <w:sdt>
        <w:sdtPr>
          <w:tag w:val="goog_rdk_3"/>
          <w:id w:val="-1854561648"/>
        </w:sdtPr>
        <w:sdtEndPr/>
        <w:sdtContent>
          <w:ins w:id="4" w:author="西澤真介" w:date="2022-02-11T04:30:00Z">
            <w:r w:rsidRPr="00D60F63">
              <w:rPr>
                <w:rFonts w:ascii="ＭＳ ゴシック" w:eastAsia="ＭＳ ゴシック" w:hAnsi="ＭＳ ゴシック" w:cs="ＭＳ ゴシック"/>
                <w:sz w:val="24"/>
              </w:rPr>
              <w:t>、</w:t>
            </w:r>
          </w:ins>
        </w:sdtContent>
      </w:sdt>
      <w:r w:rsidRPr="00D60F63">
        <w:rPr>
          <w:rFonts w:ascii="ＭＳ ゴシック" w:eastAsia="ＭＳ ゴシック" w:hAnsi="ＭＳ ゴシック" w:cs="ＭＳ ゴシック"/>
          <w:sz w:val="24"/>
        </w:rPr>
        <w:t>全国大会の企画・運営に役立てて下さい。</w:t>
      </w:r>
    </w:p>
    <w:p w14:paraId="4A38F192" w14:textId="77777777" w:rsidR="001F201E" w:rsidRPr="00D60F63" w:rsidRDefault="0085154C">
      <w:pPr>
        <w:ind w:firstLine="240"/>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本書は、大会</w:t>
      </w:r>
      <w:sdt>
        <w:sdtPr>
          <w:tag w:val="goog_rdk_4"/>
          <w:id w:val="-666860720"/>
        </w:sdtPr>
        <w:sdtEndPr/>
        <w:sdtContent>
          <w:del w:id="5" w:author="西澤真介" w:date="2022-02-11T04:30:00Z">
            <w:r w:rsidRPr="00D60F63">
              <w:rPr>
                <w:rFonts w:ascii="ＭＳ ゴシック" w:eastAsia="ＭＳ ゴシック" w:hAnsi="ＭＳ ゴシック" w:cs="ＭＳ ゴシック"/>
                <w:sz w:val="24"/>
              </w:rPr>
              <w:delText>の</w:delText>
            </w:r>
          </w:del>
        </w:sdtContent>
      </w:sdt>
      <w:r w:rsidRPr="00D60F63">
        <w:rPr>
          <w:rFonts w:ascii="ＭＳ ゴシック" w:eastAsia="ＭＳ ゴシック" w:hAnsi="ＭＳ ゴシック" w:cs="ＭＳ ゴシック"/>
          <w:sz w:val="24"/>
        </w:rPr>
        <w:t>内容の詳細を規制するものではありません。各年度において、主催、主管、開催地と綿密な連携と連帯の</w:t>
      </w:r>
      <w:sdt>
        <w:sdtPr>
          <w:tag w:val="goog_rdk_5"/>
          <w:id w:val="49353917"/>
        </w:sdtPr>
        <w:sdtEndPr/>
        <w:sdtContent>
          <w:ins w:id="6" w:author="西澤真介" w:date="2022-02-14T04:14:00Z">
            <w:r w:rsidRPr="00D60F63">
              <w:rPr>
                <w:rFonts w:ascii="ＭＳ ゴシック" w:eastAsia="ＭＳ ゴシック" w:hAnsi="ＭＳ ゴシック" w:cs="ＭＳ ゴシック"/>
                <w:sz w:val="24"/>
              </w:rPr>
              <w:t>もと</w:t>
            </w:r>
          </w:ins>
        </w:sdtContent>
      </w:sdt>
      <w:sdt>
        <w:sdtPr>
          <w:tag w:val="goog_rdk_6"/>
          <w:id w:val="-496105641"/>
        </w:sdtPr>
        <w:sdtEndPr/>
        <w:sdtContent>
          <w:del w:id="7" w:author="西澤真介" w:date="2022-02-14T04:14:00Z">
            <w:r w:rsidRPr="00D60F63">
              <w:rPr>
                <w:rFonts w:ascii="ＭＳ ゴシック" w:eastAsia="ＭＳ ゴシック" w:hAnsi="ＭＳ ゴシック" w:cs="ＭＳ ゴシック"/>
                <w:sz w:val="24"/>
              </w:rPr>
              <w:delText>元</w:delText>
            </w:r>
          </w:del>
        </w:sdtContent>
      </w:sdt>
      <w:r w:rsidRPr="00D60F63">
        <w:rPr>
          <w:rFonts w:ascii="ＭＳ ゴシック" w:eastAsia="ＭＳ ゴシック" w:hAnsi="ＭＳ ゴシック" w:cs="ＭＳ ゴシック"/>
          <w:sz w:val="24"/>
        </w:rPr>
        <w:t>、自由な発想で、地域と会員のための</w:t>
      </w:r>
      <w:sdt>
        <w:sdtPr>
          <w:tag w:val="goog_rdk_7"/>
          <w:id w:val="-860273140"/>
        </w:sdtPr>
        <w:sdtEndPr/>
        <w:sdtContent>
          <w:del w:id="8" w:author="西澤真介" w:date="2022-02-11T04:31:00Z">
            <w:r w:rsidRPr="00D60F63">
              <w:rPr>
                <w:rFonts w:ascii="ＭＳ ゴシック" w:eastAsia="ＭＳ ゴシック" w:hAnsi="ＭＳ ゴシック" w:cs="ＭＳ ゴシック"/>
                <w:sz w:val="24"/>
              </w:rPr>
              <w:delText>、</w:delText>
            </w:r>
          </w:del>
        </w:sdtContent>
      </w:sdt>
      <w:r w:rsidRPr="00D60F63">
        <w:rPr>
          <w:rFonts w:ascii="ＭＳ ゴシック" w:eastAsia="ＭＳ ゴシック" w:hAnsi="ＭＳ ゴシック" w:cs="ＭＳ ゴシック"/>
          <w:sz w:val="24"/>
        </w:rPr>
        <w:t>時代に沿った全国大会を創り上げてください。</w:t>
      </w:r>
    </w:p>
    <w:p w14:paraId="059839F2" w14:textId="77777777" w:rsidR="001F201E" w:rsidRPr="00D60F63" w:rsidRDefault="0085154C">
      <w:pPr>
        <w:ind w:firstLine="240"/>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本書</w:t>
      </w:r>
      <w:sdt>
        <w:sdtPr>
          <w:tag w:val="goog_rdk_8"/>
          <w:id w:val="-1784334379"/>
        </w:sdtPr>
        <w:sdtEndPr/>
        <w:sdtContent>
          <w:del w:id="9" w:author="西澤真介" w:date="2022-02-11T04:31:00Z">
            <w:r w:rsidRPr="00D60F63">
              <w:rPr>
                <w:rFonts w:ascii="ＭＳ ゴシック" w:eastAsia="ＭＳ ゴシック" w:hAnsi="ＭＳ ゴシック" w:cs="ＭＳ ゴシック"/>
                <w:sz w:val="24"/>
              </w:rPr>
              <w:delText>の見直し</w:delText>
            </w:r>
          </w:del>
        </w:sdtContent>
      </w:sdt>
      <w:r w:rsidRPr="00D60F63">
        <w:rPr>
          <w:rFonts w:ascii="ＭＳ ゴシック" w:eastAsia="ＭＳ ゴシック" w:hAnsi="ＭＳ ゴシック" w:cs="ＭＳ ゴシック"/>
          <w:sz w:val="24"/>
        </w:rPr>
        <w:t>は、日本ＹＥＧ企画委員会の主管のもと</w:t>
      </w:r>
      <w:sdt>
        <w:sdtPr>
          <w:tag w:val="goog_rdk_9"/>
          <w:id w:val="626593392"/>
        </w:sdtPr>
        <w:sdtEndPr/>
        <w:sdtContent>
          <w:ins w:id="10" w:author="西澤真介" w:date="2022-02-14T04:14:00Z">
            <w:r w:rsidRPr="00D60F63">
              <w:rPr>
                <w:rFonts w:ascii="ＭＳ ゴシック" w:eastAsia="ＭＳ ゴシック" w:hAnsi="ＭＳ ゴシック" w:cs="ＭＳ ゴシック"/>
                <w:sz w:val="24"/>
              </w:rPr>
              <w:t>、</w:t>
            </w:r>
          </w:ins>
        </w:sdtContent>
      </w:sdt>
      <w:r w:rsidRPr="00D60F63">
        <w:rPr>
          <w:rFonts w:ascii="ＭＳ ゴシック" w:eastAsia="ＭＳ ゴシック" w:hAnsi="ＭＳ ゴシック" w:cs="ＭＳ ゴシック"/>
          <w:sz w:val="24"/>
        </w:rPr>
        <w:t>適宜</w:t>
      </w:r>
      <w:sdt>
        <w:sdtPr>
          <w:tag w:val="goog_rdk_10"/>
          <w:id w:val="639302244"/>
        </w:sdtPr>
        <w:sdtEndPr/>
        <w:sdtContent>
          <w:ins w:id="11" w:author="西澤真介" w:date="2022-02-11T04:31:00Z">
            <w:r w:rsidRPr="00D60F63">
              <w:rPr>
                <w:rFonts w:ascii="ＭＳ ゴシック" w:eastAsia="ＭＳ ゴシック" w:hAnsi="ＭＳ ゴシック" w:cs="ＭＳ ゴシック"/>
                <w:sz w:val="24"/>
              </w:rPr>
              <w:t>、見直し・</w:t>
            </w:r>
          </w:ins>
        </w:sdtContent>
      </w:sdt>
      <w:r w:rsidRPr="00D60F63">
        <w:rPr>
          <w:rFonts w:ascii="ＭＳ ゴシック" w:eastAsia="ＭＳ ゴシック" w:hAnsi="ＭＳ ゴシック" w:cs="ＭＳ ゴシック"/>
          <w:sz w:val="24"/>
        </w:rPr>
        <w:t>編纂し、執行部会議にて承認後、役員会へ報告する形で行うものとします。なお、本書内の規程</w:t>
      </w:r>
      <w:sdt>
        <w:sdtPr>
          <w:tag w:val="goog_rdk_11"/>
          <w:id w:val="947359530"/>
        </w:sdtPr>
        <w:sdtEndPr/>
        <w:sdtContent>
          <w:ins w:id="12" w:author="西澤真介" w:date="2022-02-11T04:32:00Z">
            <w:r w:rsidRPr="00D60F63">
              <w:rPr>
                <w:rFonts w:ascii="ＭＳ ゴシック" w:eastAsia="ＭＳ ゴシック" w:hAnsi="ＭＳ ゴシック" w:cs="ＭＳ ゴシック"/>
                <w:sz w:val="24"/>
              </w:rPr>
              <w:t>・</w:t>
            </w:r>
          </w:ins>
        </w:sdtContent>
      </w:sdt>
      <w:sdt>
        <w:sdtPr>
          <w:tag w:val="goog_rdk_12"/>
          <w:id w:val="-1525088586"/>
        </w:sdtPr>
        <w:sdtEndPr/>
        <w:sdtContent>
          <w:del w:id="13" w:author="西澤真介" w:date="2022-02-11T04:32:00Z">
            <w:r w:rsidRPr="00D60F63">
              <w:rPr>
                <w:rFonts w:ascii="ＭＳ ゴシック" w:eastAsia="ＭＳ ゴシック" w:hAnsi="ＭＳ ゴシック" w:cs="ＭＳ ゴシック"/>
                <w:sz w:val="24"/>
              </w:rPr>
              <w:delText>、</w:delText>
            </w:r>
          </w:del>
        </w:sdtContent>
      </w:sdt>
      <w:r w:rsidRPr="00D60F63">
        <w:rPr>
          <w:rFonts w:ascii="ＭＳ ゴシック" w:eastAsia="ＭＳ ゴシック" w:hAnsi="ＭＳ ゴシック" w:cs="ＭＳ ゴシック"/>
          <w:sz w:val="24"/>
        </w:rPr>
        <w:t>開催要綱については、各文書の改廃ルールに従うものと</w:t>
      </w:r>
      <w:sdt>
        <w:sdtPr>
          <w:tag w:val="goog_rdk_13"/>
          <w:id w:val="-310183320"/>
        </w:sdtPr>
        <w:sdtEndPr/>
        <w:sdtContent>
          <w:ins w:id="14" w:author="西澤真介" w:date="2022-02-11T04:32:00Z">
            <w:r w:rsidRPr="00D60F63">
              <w:rPr>
                <w:rFonts w:ascii="ＭＳ ゴシック" w:eastAsia="ＭＳ ゴシック" w:hAnsi="ＭＳ ゴシック" w:cs="ＭＳ ゴシック"/>
                <w:sz w:val="24"/>
              </w:rPr>
              <w:t>します</w:t>
            </w:r>
          </w:ins>
        </w:sdtContent>
      </w:sdt>
      <w:sdt>
        <w:sdtPr>
          <w:tag w:val="goog_rdk_14"/>
          <w:id w:val="-788657364"/>
        </w:sdtPr>
        <w:sdtEndPr/>
        <w:sdtContent>
          <w:del w:id="15" w:author="西澤真介" w:date="2022-02-11T04:32:00Z">
            <w:r w:rsidRPr="00D60F63">
              <w:rPr>
                <w:rFonts w:ascii="ＭＳ ゴシック" w:eastAsia="ＭＳ ゴシック" w:hAnsi="ＭＳ ゴシック" w:cs="ＭＳ ゴシック"/>
                <w:sz w:val="24"/>
              </w:rPr>
              <w:delText>する</w:delText>
            </w:r>
          </w:del>
        </w:sdtContent>
      </w:sdt>
      <w:r w:rsidRPr="00D60F63">
        <w:rPr>
          <w:rFonts w:ascii="ＭＳ ゴシック" w:eastAsia="ＭＳ ゴシック" w:hAnsi="ＭＳ ゴシック" w:cs="ＭＳ ゴシック"/>
          <w:sz w:val="24"/>
        </w:rPr>
        <w:t>。</w:t>
      </w:r>
    </w:p>
    <w:p w14:paraId="3BF3AC77" w14:textId="77777777" w:rsidR="001F201E" w:rsidRPr="00D60F63" w:rsidRDefault="001F201E">
      <w:pPr>
        <w:rPr>
          <w:rFonts w:ascii="ＭＳ ゴシック" w:eastAsia="ＭＳ ゴシック" w:hAnsi="ＭＳ ゴシック" w:cs="ＭＳ ゴシック"/>
          <w:sz w:val="22"/>
          <w:szCs w:val="22"/>
        </w:rPr>
      </w:pPr>
    </w:p>
    <w:p w14:paraId="0E2C29E0" w14:textId="77777777" w:rsidR="001F201E" w:rsidRPr="00D60F63" w:rsidRDefault="001F201E">
      <w:pPr>
        <w:rPr>
          <w:rFonts w:ascii="ＭＳ ゴシック" w:eastAsia="ＭＳ ゴシック" w:hAnsi="ＭＳ ゴシック" w:cs="ＭＳ ゴシック"/>
          <w:sz w:val="22"/>
          <w:szCs w:val="22"/>
        </w:rPr>
      </w:pPr>
    </w:p>
    <w:p w14:paraId="4F4F2548" w14:textId="77777777" w:rsidR="001F201E" w:rsidRPr="00D74616" w:rsidRDefault="0085154C">
      <w:pPr>
        <w:rPr>
          <w:rFonts w:ascii="ＭＳ ゴシック" w:eastAsia="ＭＳ ゴシック" w:hAnsi="ＭＳ ゴシック" w:cs="ＭＳ ゴシック"/>
          <w:b/>
          <w:sz w:val="28"/>
          <w:szCs w:val="28"/>
        </w:rPr>
      </w:pPr>
      <w:r w:rsidRPr="00D74616">
        <w:rPr>
          <w:rFonts w:ascii="ＭＳ ゴシック" w:eastAsia="ＭＳ ゴシック" w:hAnsi="ＭＳ ゴシック" w:cs="ＭＳ ゴシック"/>
          <w:b/>
          <w:sz w:val="28"/>
          <w:szCs w:val="28"/>
        </w:rPr>
        <w:t>大会の目的</w:t>
      </w:r>
    </w:p>
    <w:p w14:paraId="2A5609C2" w14:textId="77777777" w:rsidR="001F201E" w:rsidRPr="00D60F63" w:rsidRDefault="0085154C">
      <w:pPr>
        <w:rPr>
          <w:rFonts w:ascii="ＭＳ ゴシック" w:eastAsia="ＭＳ ゴシック" w:hAnsi="ＭＳ ゴシック" w:cs="ＭＳ ゴシック"/>
          <w:sz w:val="22"/>
          <w:szCs w:val="22"/>
        </w:rPr>
      </w:pPr>
      <w:r w:rsidRPr="00D60F63">
        <w:rPr>
          <w:rFonts w:ascii="ＭＳ ゴシック" w:eastAsia="ＭＳ ゴシック" w:hAnsi="ＭＳ ゴシック" w:cs="ＭＳ ゴシック"/>
          <w:sz w:val="22"/>
          <w:szCs w:val="22"/>
        </w:rPr>
        <w:t xml:space="preserve">　商工会議所活動の一翼を担う全国各地の青年経済人が交流と研鑽を通じて時代への先導者としての意識高揚を図る。併せて、新しい地域文化の創造と豊かで住みよい地域づくりに向けた役割と責務について認識を含める。以て、地域経済社会の将来にわたる健全な成長・発展に寄与する。（「日本商工会議所青年部全国大会」開催要項より抜粋）</w:t>
      </w:r>
    </w:p>
    <w:p w14:paraId="41C11FB5" w14:textId="77777777" w:rsidR="001F201E" w:rsidRPr="00D60F63" w:rsidRDefault="001F201E">
      <w:pPr>
        <w:ind w:firstLine="240"/>
        <w:rPr>
          <w:rFonts w:ascii="ＭＳ ゴシック" w:eastAsia="ＭＳ ゴシック" w:hAnsi="ＭＳ ゴシック" w:cs="ＭＳ ゴシック"/>
          <w:sz w:val="22"/>
          <w:szCs w:val="22"/>
        </w:rPr>
      </w:pPr>
    </w:p>
    <w:p w14:paraId="28EA407E" w14:textId="77777777" w:rsidR="001F201E" w:rsidRPr="00D60F63" w:rsidRDefault="0085154C">
      <w:pPr>
        <w:widowControl/>
        <w:jc w:val="left"/>
        <w:rPr>
          <w:rFonts w:ascii="ＭＳ ゴシック" w:eastAsia="ＭＳ ゴシック" w:hAnsi="ＭＳ ゴシック" w:cs="ＭＳ ゴシック"/>
          <w:sz w:val="24"/>
        </w:rPr>
      </w:pPr>
      <w:r w:rsidRPr="00D60F63">
        <w:br w:type="page"/>
      </w:r>
    </w:p>
    <w:p w14:paraId="3DB8DE2B" w14:textId="77777777" w:rsidR="001F201E" w:rsidRPr="00D60F63" w:rsidRDefault="0085154C">
      <w:pPr>
        <w:rPr>
          <w:rFonts w:ascii="ＭＳ ゴシック" w:eastAsia="ＭＳ ゴシック" w:hAnsi="ＭＳ ゴシック" w:cs="ＭＳ ゴシック"/>
          <w:b/>
          <w:sz w:val="28"/>
          <w:szCs w:val="28"/>
        </w:rPr>
      </w:pPr>
      <w:r w:rsidRPr="00D60F63">
        <w:rPr>
          <w:rFonts w:ascii="ＭＳ ゴシック" w:eastAsia="ＭＳ ゴシック" w:hAnsi="ＭＳ ゴシック" w:cs="ＭＳ ゴシック"/>
          <w:b/>
          <w:sz w:val="28"/>
          <w:szCs w:val="28"/>
        </w:rPr>
        <w:lastRenderedPageBreak/>
        <w:t>目　次</w:t>
      </w:r>
    </w:p>
    <w:p w14:paraId="782FDA87" w14:textId="77777777" w:rsidR="001F201E" w:rsidRPr="00D60F63" w:rsidRDefault="0085154C">
      <w:pPr>
        <w:spacing w:line="300" w:lineRule="auto"/>
        <w:rPr>
          <w:rFonts w:ascii="ＭＳ ゴシック" w:eastAsia="ＭＳ ゴシック" w:hAnsi="ＭＳ ゴシック" w:cs="ＭＳ ゴシック"/>
          <w:b/>
          <w:sz w:val="24"/>
        </w:rPr>
      </w:pPr>
      <w:r w:rsidRPr="00D60F63">
        <w:rPr>
          <w:rFonts w:ascii="ＭＳ ゴシック" w:eastAsia="ＭＳ ゴシック" w:hAnsi="ＭＳ ゴシック" w:cs="ＭＳ ゴシック"/>
          <w:b/>
          <w:sz w:val="24"/>
        </w:rPr>
        <w:t>１．日本商工会議所青年部全国大会規程集および関連様式</w:t>
      </w:r>
      <w:r w:rsidRPr="00D60F63">
        <w:rPr>
          <w:rFonts w:ascii="ＭＳ ゴシック" w:eastAsia="ＭＳ ゴシック" w:hAnsi="ＭＳ ゴシック" w:cs="ＭＳ ゴシック"/>
          <w:b/>
          <w:sz w:val="24"/>
        </w:rPr>
        <w:tab/>
      </w:r>
    </w:p>
    <w:p w14:paraId="5EDF751C" w14:textId="77777777" w:rsidR="001F201E" w:rsidRPr="00D60F63" w:rsidRDefault="0085154C">
      <w:pPr>
        <w:spacing w:line="300" w:lineRule="auto"/>
        <w:rPr>
          <w:rFonts w:ascii="ＭＳ ゴシック" w:eastAsia="ＭＳ ゴシック" w:hAnsi="ＭＳ ゴシック" w:cs="ＭＳ ゴシック"/>
          <w:sz w:val="22"/>
          <w:szCs w:val="22"/>
        </w:rPr>
      </w:pPr>
      <w:r w:rsidRPr="00D60F63">
        <w:rPr>
          <w:rFonts w:ascii="ＭＳ ゴシック" w:eastAsia="ＭＳ ゴシック" w:hAnsi="ＭＳ ゴシック" w:cs="ＭＳ ゴシック"/>
          <w:sz w:val="24"/>
        </w:rPr>
        <w:t>１-１．全国大会開催地および主管ＹＥＧ決定に関する規程</w:t>
      </w:r>
    </w:p>
    <w:p w14:paraId="3D9CADFB" w14:textId="77777777" w:rsidR="001F201E" w:rsidRPr="00D60F63" w:rsidRDefault="0085154C">
      <w:pPr>
        <w:spacing w:line="300" w:lineRule="auto"/>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１—２．全国大会開催希望照会文書</w:t>
      </w:r>
      <w:r w:rsidRPr="00D60F63">
        <w:rPr>
          <w:rFonts w:ascii="ＭＳ ゴシック" w:eastAsia="ＭＳ ゴシック" w:hAnsi="ＭＳ ゴシック" w:cs="ＭＳ ゴシック"/>
          <w:sz w:val="24"/>
        </w:rPr>
        <w:tab/>
      </w:r>
    </w:p>
    <w:p w14:paraId="3ECB44DC" w14:textId="77777777" w:rsidR="001F201E" w:rsidRPr="00D60F63" w:rsidRDefault="0085154C">
      <w:pPr>
        <w:spacing w:line="300" w:lineRule="auto"/>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１—３．全国大会　開催候補地立候補意思表示届書</w:t>
      </w:r>
      <w:r w:rsidRPr="00D60F63">
        <w:rPr>
          <w:rFonts w:ascii="ＭＳ ゴシック" w:eastAsia="ＭＳ ゴシック" w:hAnsi="ＭＳ ゴシック" w:cs="ＭＳ ゴシック"/>
          <w:sz w:val="24"/>
        </w:rPr>
        <w:tab/>
      </w:r>
    </w:p>
    <w:p w14:paraId="171D7B20" w14:textId="77777777" w:rsidR="001F201E" w:rsidRPr="00D60F63" w:rsidRDefault="0085154C">
      <w:pPr>
        <w:spacing w:line="300" w:lineRule="auto"/>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１—４．全国大会および主管立候補届出書</w:t>
      </w:r>
      <w:r w:rsidRPr="00D60F63">
        <w:rPr>
          <w:rFonts w:ascii="ＭＳ ゴシック" w:eastAsia="ＭＳ ゴシック" w:hAnsi="ＭＳ ゴシック" w:cs="ＭＳ ゴシック"/>
          <w:sz w:val="24"/>
        </w:rPr>
        <w:tab/>
      </w:r>
    </w:p>
    <w:p w14:paraId="61092DE0" w14:textId="77777777" w:rsidR="001F201E" w:rsidRPr="00D60F63" w:rsidRDefault="0085154C">
      <w:pPr>
        <w:spacing w:line="300" w:lineRule="auto"/>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１-５．全国大会および主管決定通知</w:t>
      </w:r>
      <w:r w:rsidRPr="00D60F63">
        <w:rPr>
          <w:rFonts w:ascii="ＭＳ ゴシック" w:eastAsia="ＭＳ ゴシック" w:hAnsi="ＭＳ ゴシック" w:cs="ＭＳ ゴシック"/>
          <w:sz w:val="24"/>
        </w:rPr>
        <w:tab/>
      </w:r>
    </w:p>
    <w:p w14:paraId="3831CD82" w14:textId="77777777" w:rsidR="001F201E" w:rsidRPr="00D60F63" w:rsidRDefault="001F201E">
      <w:pPr>
        <w:spacing w:line="300" w:lineRule="auto"/>
        <w:rPr>
          <w:rFonts w:ascii="ＭＳ ゴシック" w:eastAsia="ＭＳ ゴシック" w:hAnsi="ＭＳ ゴシック" w:cs="ＭＳ ゴシック"/>
          <w:sz w:val="24"/>
        </w:rPr>
      </w:pPr>
    </w:p>
    <w:p w14:paraId="69A5B39D" w14:textId="77777777" w:rsidR="001F201E" w:rsidRPr="00D60F63" w:rsidRDefault="0085154C">
      <w:pPr>
        <w:spacing w:line="300" w:lineRule="auto"/>
        <w:rPr>
          <w:rFonts w:ascii="ＭＳ ゴシック" w:eastAsia="ＭＳ ゴシック" w:hAnsi="ＭＳ ゴシック" w:cs="ＭＳ ゴシック"/>
          <w:sz w:val="24"/>
        </w:rPr>
      </w:pPr>
      <w:r w:rsidRPr="00D60F63">
        <w:rPr>
          <w:rFonts w:ascii="ＭＳ ゴシック" w:eastAsia="ＭＳ ゴシック" w:hAnsi="ＭＳ ゴシック" w:cs="ＭＳ ゴシック"/>
          <w:b/>
          <w:sz w:val="24"/>
        </w:rPr>
        <w:t>２．日本商工会議所青年部全国大会開催要綱</w:t>
      </w:r>
    </w:p>
    <w:p w14:paraId="14E88181" w14:textId="77777777" w:rsidR="001F201E" w:rsidRPr="00D60F63" w:rsidRDefault="0085154C">
      <w:pPr>
        <w:pBdr>
          <w:top w:val="nil"/>
          <w:left w:val="nil"/>
          <w:bottom w:val="nil"/>
          <w:right w:val="nil"/>
          <w:between w:val="nil"/>
        </w:pBdr>
        <w:tabs>
          <w:tab w:val="center" w:pos="4252"/>
          <w:tab w:val="right" w:pos="8504"/>
        </w:tabs>
        <w:spacing w:line="300" w:lineRule="auto"/>
        <w:jc w:val="left"/>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２-１．全国大会開催要綱</w:t>
      </w:r>
    </w:p>
    <w:p w14:paraId="36BCE1D1" w14:textId="77777777" w:rsidR="001F201E" w:rsidRPr="00D60F63" w:rsidRDefault="0085154C">
      <w:pPr>
        <w:spacing w:line="300" w:lineRule="auto"/>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２-２．全国大会開催要綱解説</w:t>
      </w:r>
    </w:p>
    <w:p w14:paraId="072FF25C" w14:textId="77777777" w:rsidR="001F201E" w:rsidRPr="00D60F63" w:rsidRDefault="001F201E">
      <w:pPr>
        <w:spacing w:line="300" w:lineRule="auto"/>
        <w:rPr>
          <w:rFonts w:ascii="ＭＳ ゴシック" w:eastAsia="ＭＳ ゴシック" w:hAnsi="ＭＳ ゴシック" w:cs="ＭＳ ゴシック"/>
          <w:sz w:val="24"/>
        </w:rPr>
      </w:pPr>
    </w:p>
    <w:p w14:paraId="55716852" w14:textId="77777777" w:rsidR="001F201E" w:rsidRPr="00D60F63" w:rsidRDefault="0085154C">
      <w:pPr>
        <w:spacing w:line="300" w:lineRule="auto"/>
        <w:rPr>
          <w:rFonts w:ascii="ＭＳ ゴシック" w:eastAsia="ＭＳ ゴシック" w:hAnsi="ＭＳ ゴシック" w:cs="ＭＳ ゴシック"/>
          <w:sz w:val="24"/>
        </w:rPr>
      </w:pPr>
      <w:r w:rsidRPr="00D60F63">
        <w:rPr>
          <w:rFonts w:ascii="ＭＳ ゴシック" w:eastAsia="ＭＳ ゴシック" w:hAnsi="ＭＳ ゴシック" w:cs="ＭＳ ゴシック"/>
          <w:b/>
          <w:sz w:val="24"/>
        </w:rPr>
        <w:t>３．日本商工会議所青年部全国大会開催の手引きについて</w:t>
      </w:r>
      <w:r w:rsidRPr="00D60F63">
        <w:rPr>
          <w:rFonts w:ascii="ＭＳ ゴシック" w:eastAsia="ＭＳ ゴシック" w:hAnsi="ＭＳ ゴシック" w:cs="ＭＳ ゴシック"/>
          <w:sz w:val="24"/>
        </w:rPr>
        <w:tab/>
      </w:r>
    </w:p>
    <w:p w14:paraId="7ABBF4C4" w14:textId="77777777" w:rsidR="001F201E" w:rsidRPr="00D60F63" w:rsidRDefault="0085154C">
      <w:pPr>
        <w:spacing w:line="300" w:lineRule="auto"/>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３-１．記念式典</w:t>
      </w:r>
      <w:r w:rsidRPr="00D60F63">
        <w:rPr>
          <w:rFonts w:ascii="ＭＳ ゴシック" w:eastAsia="ＭＳ ゴシック" w:hAnsi="ＭＳ ゴシック" w:cs="ＭＳ ゴシック"/>
          <w:sz w:val="24"/>
        </w:rPr>
        <w:tab/>
      </w:r>
    </w:p>
    <w:p w14:paraId="17AA0163" w14:textId="77777777" w:rsidR="001F201E" w:rsidRPr="00D60F63" w:rsidRDefault="0085154C">
      <w:pPr>
        <w:spacing w:line="300" w:lineRule="auto"/>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３-２．記念講演</w:t>
      </w:r>
      <w:r w:rsidRPr="00D60F63">
        <w:rPr>
          <w:rFonts w:ascii="ＭＳ ゴシック" w:eastAsia="ＭＳ ゴシック" w:hAnsi="ＭＳ ゴシック" w:cs="ＭＳ ゴシック"/>
          <w:sz w:val="24"/>
        </w:rPr>
        <w:tab/>
      </w:r>
    </w:p>
    <w:p w14:paraId="7003E1F1" w14:textId="77777777" w:rsidR="001F201E" w:rsidRPr="00D60F63" w:rsidRDefault="0085154C">
      <w:pPr>
        <w:spacing w:line="300" w:lineRule="auto"/>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３-３．ビジネス交流会、物産展</w:t>
      </w:r>
      <w:r w:rsidRPr="00D60F63">
        <w:rPr>
          <w:rFonts w:ascii="ＭＳ ゴシック" w:eastAsia="ＭＳ ゴシック" w:hAnsi="ＭＳ ゴシック" w:cs="ＭＳ ゴシック"/>
          <w:sz w:val="24"/>
        </w:rPr>
        <w:tab/>
      </w:r>
    </w:p>
    <w:p w14:paraId="5FFFD67B" w14:textId="77777777" w:rsidR="001F201E" w:rsidRPr="00D60F63" w:rsidRDefault="0085154C">
      <w:pPr>
        <w:spacing w:line="300" w:lineRule="auto"/>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３-４．懇親会</w:t>
      </w:r>
      <w:r w:rsidRPr="00D60F63">
        <w:rPr>
          <w:rFonts w:ascii="ＭＳ ゴシック" w:eastAsia="ＭＳ ゴシック" w:hAnsi="ＭＳ ゴシック" w:cs="ＭＳ ゴシック"/>
          <w:sz w:val="24"/>
        </w:rPr>
        <w:tab/>
      </w:r>
    </w:p>
    <w:p w14:paraId="74D4174E" w14:textId="77777777" w:rsidR="001F201E" w:rsidRPr="00D60F63" w:rsidRDefault="0085154C">
      <w:pPr>
        <w:spacing w:line="300" w:lineRule="auto"/>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３-５．オンライン配信</w:t>
      </w:r>
    </w:p>
    <w:p w14:paraId="078EF763" w14:textId="77777777" w:rsidR="001F201E" w:rsidRPr="00D60F63" w:rsidRDefault="0085154C">
      <w:pPr>
        <w:spacing w:line="300" w:lineRule="auto"/>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３-６．その他</w:t>
      </w:r>
      <w:r w:rsidRPr="00D60F63">
        <w:rPr>
          <w:rFonts w:ascii="ＭＳ ゴシック" w:eastAsia="ＭＳ ゴシック" w:hAnsi="ＭＳ ゴシック" w:cs="ＭＳ ゴシック"/>
          <w:sz w:val="24"/>
        </w:rPr>
        <w:tab/>
      </w:r>
    </w:p>
    <w:p w14:paraId="12B541BF" w14:textId="77777777" w:rsidR="001F201E" w:rsidRPr="00D60F63" w:rsidRDefault="001F201E">
      <w:pPr>
        <w:spacing w:line="300" w:lineRule="auto"/>
        <w:rPr>
          <w:rFonts w:ascii="ＭＳ ゴシック" w:eastAsia="ＭＳ ゴシック" w:hAnsi="ＭＳ ゴシック" w:cs="ＭＳ ゴシック"/>
          <w:sz w:val="24"/>
        </w:rPr>
      </w:pPr>
    </w:p>
    <w:p w14:paraId="4EA7F961" w14:textId="77777777" w:rsidR="001F201E" w:rsidRPr="00D60F63" w:rsidRDefault="0085154C">
      <w:pPr>
        <w:spacing w:line="300" w:lineRule="auto"/>
        <w:rPr>
          <w:rFonts w:ascii="ＭＳ ゴシック" w:eastAsia="ＭＳ ゴシック" w:hAnsi="ＭＳ ゴシック" w:cs="ＭＳ ゴシック"/>
          <w:sz w:val="24"/>
        </w:rPr>
      </w:pPr>
      <w:r w:rsidRPr="00D60F63">
        <w:rPr>
          <w:rFonts w:ascii="ＭＳ ゴシック" w:eastAsia="ＭＳ ゴシック" w:hAnsi="ＭＳ ゴシック" w:cs="ＭＳ ゴシック"/>
          <w:b/>
          <w:sz w:val="24"/>
        </w:rPr>
        <w:t>４．日本商工会議所青年部全国大会各種モデル</w:t>
      </w:r>
      <w:r w:rsidRPr="00D60F63">
        <w:rPr>
          <w:rFonts w:ascii="ＭＳ ゴシック" w:eastAsia="ＭＳ ゴシック" w:hAnsi="ＭＳ ゴシック" w:cs="ＭＳ ゴシック"/>
          <w:sz w:val="24"/>
        </w:rPr>
        <w:tab/>
      </w:r>
    </w:p>
    <w:p w14:paraId="1D16D289" w14:textId="77777777" w:rsidR="001F201E" w:rsidRPr="00D60F63" w:rsidRDefault="0085154C">
      <w:pPr>
        <w:pBdr>
          <w:top w:val="nil"/>
          <w:left w:val="nil"/>
          <w:bottom w:val="nil"/>
          <w:right w:val="nil"/>
          <w:between w:val="nil"/>
        </w:pBdr>
        <w:tabs>
          <w:tab w:val="center" w:pos="4252"/>
          <w:tab w:val="right" w:pos="8504"/>
        </w:tabs>
        <w:spacing w:line="300" w:lineRule="auto"/>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４-１-１. 開催手順について</w:t>
      </w:r>
    </w:p>
    <w:p w14:paraId="0F979283" w14:textId="77777777" w:rsidR="001F201E" w:rsidRPr="00D60F63" w:rsidRDefault="0085154C">
      <w:pPr>
        <w:pBdr>
          <w:top w:val="nil"/>
          <w:left w:val="nil"/>
          <w:bottom w:val="nil"/>
          <w:right w:val="nil"/>
          <w:between w:val="nil"/>
        </w:pBdr>
        <w:tabs>
          <w:tab w:val="center" w:pos="4252"/>
          <w:tab w:val="right" w:pos="8504"/>
        </w:tabs>
        <w:spacing w:line="300" w:lineRule="auto"/>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４-１-２．開催手順のフロー図モデル</w:t>
      </w:r>
    </w:p>
    <w:p w14:paraId="44DC5CAB" w14:textId="77777777" w:rsidR="001F201E" w:rsidRPr="00D60F63" w:rsidRDefault="0085154C">
      <w:pPr>
        <w:pBdr>
          <w:top w:val="nil"/>
          <w:left w:val="nil"/>
          <w:bottom w:val="nil"/>
          <w:right w:val="nil"/>
          <w:between w:val="nil"/>
        </w:pBdr>
        <w:tabs>
          <w:tab w:val="center" w:pos="4252"/>
          <w:tab w:val="right" w:pos="8504"/>
        </w:tabs>
        <w:spacing w:line="300" w:lineRule="auto"/>
        <w:jc w:val="left"/>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４-２-１．現地視察報告書</w:t>
      </w:r>
    </w:p>
    <w:p w14:paraId="54DBE4FC" w14:textId="77777777" w:rsidR="001F201E" w:rsidRPr="00D60F63" w:rsidRDefault="0085154C">
      <w:pPr>
        <w:pBdr>
          <w:top w:val="nil"/>
          <w:left w:val="nil"/>
          <w:bottom w:val="nil"/>
          <w:right w:val="nil"/>
          <w:between w:val="nil"/>
        </w:pBdr>
        <w:tabs>
          <w:tab w:val="center" w:pos="4252"/>
          <w:tab w:val="right" w:pos="8504"/>
        </w:tabs>
        <w:spacing w:line="300" w:lineRule="auto"/>
        <w:jc w:val="left"/>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４-２-２．現地視察チェックリスト</w:t>
      </w:r>
    </w:p>
    <w:p w14:paraId="12EC81B9" w14:textId="77777777" w:rsidR="001F201E" w:rsidRPr="00D60F63" w:rsidRDefault="0085154C">
      <w:pPr>
        <w:pBdr>
          <w:top w:val="nil"/>
          <w:left w:val="nil"/>
          <w:bottom w:val="nil"/>
          <w:right w:val="nil"/>
          <w:between w:val="nil"/>
        </w:pBdr>
        <w:tabs>
          <w:tab w:val="center" w:pos="4252"/>
          <w:tab w:val="right" w:pos="8504"/>
        </w:tabs>
        <w:spacing w:line="300" w:lineRule="auto"/>
        <w:jc w:val="left"/>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４-２-３．各種会議会場図（例）</w:t>
      </w:r>
    </w:p>
    <w:p w14:paraId="16395872" w14:textId="77777777" w:rsidR="001F201E" w:rsidRPr="00D60F63" w:rsidRDefault="0085154C">
      <w:pPr>
        <w:pBdr>
          <w:top w:val="nil"/>
          <w:left w:val="nil"/>
          <w:bottom w:val="nil"/>
          <w:right w:val="nil"/>
          <w:between w:val="nil"/>
        </w:pBdr>
        <w:tabs>
          <w:tab w:val="center" w:pos="4252"/>
          <w:tab w:val="right" w:pos="8504"/>
        </w:tabs>
        <w:spacing w:line="300" w:lineRule="auto"/>
        <w:jc w:val="left"/>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４-３-１．全国大会企画書モデル</w:t>
      </w:r>
    </w:p>
    <w:p w14:paraId="3102D6C5" w14:textId="77777777" w:rsidR="001F201E" w:rsidRPr="00D60F63" w:rsidRDefault="0085154C">
      <w:pPr>
        <w:pBdr>
          <w:top w:val="nil"/>
          <w:left w:val="nil"/>
          <w:bottom w:val="nil"/>
          <w:right w:val="nil"/>
          <w:between w:val="nil"/>
        </w:pBdr>
        <w:tabs>
          <w:tab w:val="center" w:pos="4252"/>
          <w:tab w:val="right" w:pos="8504"/>
        </w:tabs>
        <w:spacing w:line="300" w:lineRule="auto"/>
        <w:jc w:val="left"/>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４-３-２．開催日のフロー図モデル</w:t>
      </w:r>
    </w:p>
    <w:p w14:paraId="54F616BC" w14:textId="77777777" w:rsidR="001F201E" w:rsidRPr="00D60F63" w:rsidRDefault="0085154C">
      <w:pPr>
        <w:pBdr>
          <w:top w:val="nil"/>
          <w:left w:val="nil"/>
          <w:bottom w:val="nil"/>
          <w:right w:val="nil"/>
          <w:between w:val="nil"/>
        </w:pBdr>
        <w:tabs>
          <w:tab w:val="center" w:pos="4252"/>
          <w:tab w:val="right" w:pos="8504"/>
        </w:tabs>
        <w:spacing w:line="300" w:lineRule="auto"/>
        <w:jc w:val="left"/>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４-３-３．運営組織図モデル（例）</w:t>
      </w:r>
    </w:p>
    <w:p w14:paraId="7FD31BF6" w14:textId="77777777" w:rsidR="001F201E" w:rsidRPr="00D60F63" w:rsidRDefault="0085154C">
      <w:pPr>
        <w:pBdr>
          <w:top w:val="nil"/>
          <w:left w:val="nil"/>
          <w:bottom w:val="nil"/>
          <w:right w:val="nil"/>
          <w:between w:val="nil"/>
        </w:pBdr>
        <w:tabs>
          <w:tab w:val="center" w:pos="4252"/>
          <w:tab w:val="right" w:pos="8504"/>
        </w:tabs>
        <w:spacing w:line="300" w:lineRule="auto"/>
        <w:jc w:val="left"/>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４-３-４．予算書・決算書モデル（例）</w:t>
      </w:r>
    </w:p>
    <w:p w14:paraId="60E49B42" w14:textId="77777777" w:rsidR="001F201E" w:rsidRPr="00D60F63" w:rsidRDefault="0085154C">
      <w:pPr>
        <w:pBdr>
          <w:top w:val="nil"/>
          <w:left w:val="nil"/>
          <w:bottom w:val="nil"/>
          <w:right w:val="nil"/>
          <w:between w:val="nil"/>
        </w:pBdr>
        <w:tabs>
          <w:tab w:val="center" w:pos="4252"/>
          <w:tab w:val="right" w:pos="8504"/>
        </w:tabs>
        <w:spacing w:line="300" w:lineRule="auto"/>
        <w:jc w:val="left"/>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４-３-５．緊急時のフロー図モデル</w:t>
      </w:r>
    </w:p>
    <w:p w14:paraId="3D252C96" w14:textId="77777777" w:rsidR="001F201E" w:rsidRPr="00D60F63" w:rsidRDefault="0085154C">
      <w:pPr>
        <w:pBdr>
          <w:top w:val="nil"/>
          <w:left w:val="nil"/>
          <w:bottom w:val="nil"/>
          <w:right w:val="nil"/>
          <w:between w:val="nil"/>
        </w:pBdr>
        <w:tabs>
          <w:tab w:val="center" w:pos="4252"/>
          <w:tab w:val="right" w:pos="8504"/>
        </w:tabs>
        <w:spacing w:line="300" w:lineRule="auto"/>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４-４．   全国大会記念誌モデル</w:t>
      </w:r>
    </w:p>
    <w:p w14:paraId="562C48C3" w14:textId="77777777" w:rsidR="001F201E" w:rsidRPr="00D60F63" w:rsidRDefault="0085154C">
      <w:pPr>
        <w:pBdr>
          <w:top w:val="nil"/>
          <w:left w:val="nil"/>
          <w:bottom w:val="nil"/>
          <w:right w:val="nil"/>
          <w:between w:val="nil"/>
        </w:pBdr>
        <w:tabs>
          <w:tab w:val="center" w:pos="4252"/>
          <w:tab w:val="right" w:pos="8504"/>
        </w:tabs>
        <w:spacing w:line="300" w:lineRule="auto"/>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４-５．   全国大会報告書モデル</w:t>
      </w:r>
    </w:p>
    <w:p w14:paraId="7BF04B9C" w14:textId="77777777" w:rsidR="001F201E" w:rsidRPr="00D60F63" w:rsidRDefault="0085154C">
      <w:pPr>
        <w:pBdr>
          <w:top w:val="nil"/>
          <w:left w:val="nil"/>
          <w:bottom w:val="nil"/>
          <w:right w:val="nil"/>
          <w:between w:val="nil"/>
        </w:pBdr>
        <w:tabs>
          <w:tab w:val="center" w:pos="4252"/>
          <w:tab w:val="right" w:pos="8504"/>
        </w:tabs>
        <w:spacing w:line="300" w:lineRule="auto"/>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４-６．   行動予定表モデル</w:t>
      </w:r>
    </w:p>
    <w:p w14:paraId="4C9199A8" w14:textId="77777777" w:rsidR="001F201E" w:rsidRPr="00D60F63" w:rsidRDefault="001F201E">
      <w:pPr>
        <w:spacing w:line="300" w:lineRule="auto"/>
        <w:rPr>
          <w:rFonts w:ascii="ＭＳ ゴシック" w:eastAsia="ＭＳ ゴシック" w:hAnsi="ＭＳ ゴシック" w:cs="ＭＳ ゴシック"/>
          <w:sz w:val="24"/>
        </w:rPr>
      </w:pPr>
    </w:p>
    <w:p w14:paraId="53354525" w14:textId="77777777" w:rsidR="003E7DF4" w:rsidRPr="00D60F63" w:rsidRDefault="003E7DF4">
      <w:pPr>
        <w:spacing w:line="300" w:lineRule="auto"/>
        <w:rPr>
          <w:rFonts w:ascii="ＭＳ ゴシック" w:eastAsia="ＭＳ ゴシック" w:hAnsi="ＭＳ ゴシック" w:cs="ＭＳ ゴシック"/>
          <w:b/>
          <w:sz w:val="24"/>
        </w:rPr>
      </w:pPr>
    </w:p>
    <w:p w14:paraId="08C090C9" w14:textId="3E0B5128" w:rsidR="001F201E" w:rsidRPr="00D60F63" w:rsidRDefault="0085154C">
      <w:pPr>
        <w:spacing w:line="300" w:lineRule="auto"/>
        <w:rPr>
          <w:rFonts w:ascii="ＭＳ ゴシック" w:eastAsia="ＭＳ ゴシック" w:hAnsi="ＭＳ ゴシック" w:cs="ＭＳ ゴシック"/>
          <w:sz w:val="24"/>
        </w:rPr>
      </w:pPr>
      <w:r w:rsidRPr="00D60F63">
        <w:rPr>
          <w:rFonts w:ascii="ＭＳ ゴシック" w:eastAsia="ＭＳ ゴシック" w:hAnsi="ＭＳ ゴシック" w:cs="ＭＳ ゴシック"/>
          <w:b/>
          <w:sz w:val="24"/>
        </w:rPr>
        <w:lastRenderedPageBreak/>
        <w:t>５．日本商工会議所青年部全国大会参考資料</w:t>
      </w:r>
      <w:r w:rsidRPr="00D60F63">
        <w:rPr>
          <w:rFonts w:ascii="ＭＳ ゴシック" w:eastAsia="ＭＳ ゴシック" w:hAnsi="ＭＳ ゴシック" w:cs="ＭＳ ゴシック"/>
          <w:sz w:val="24"/>
        </w:rPr>
        <w:tab/>
      </w:r>
    </w:p>
    <w:p w14:paraId="5E7F1ED2" w14:textId="77777777" w:rsidR="001F201E" w:rsidRPr="00D60F63" w:rsidRDefault="0085154C">
      <w:pPr>
        <w:rPr>
          <w:rFonts w:ascii="ＭＳ ゴシック" w:eastAsia="ＭＳ ゴシック" w:hAnsi="ＭＳ ゴシック" w:cs="ＭＳ ゴシック"/>
          <w:sz w:val="24"/>
        </w:rPr>
      </w:pPr>
      <w:bookmarkStart w:id="16" w:name="_heading=h.1fob9te" w:colFirst="0" w:colLast="0"/>
      <w:bookmarkEnd w:id="16"/>
      <w:r w:rsidRPr="00D60F63">
        <w:rPr>
          <w:rFonts w:ascii="ＭＳ ゴシック" w:eastAsia="ＭＳ ゴシック" w:hAnsi="ＭＳ ゴシック" w:cs="ＭＳ ゴシック"/>
          <w:sz w:val="24"/>
        </w:rPr>
        <w:t>５-１．全国大会ローテーションについて</w:t>
      </w:r>
    </w:p>
    <w:p w14:paraId="4DCE5A25" w14:textId="77777777" w:rsidR="001F201E" w:rsidRPr="00D60F63" w:rsidRDefault="0085154C">
      <w:pPr>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５-２．講演依頼文書（宛先：経済産業省、知事、市長）</w:t>
      </w:r>
    </w:p>
    <w:p w14:paraId="006520F3" w14:textId="77777777" w:rsidR="001F201E" w:rsidRPr="00D60F63" w:rsidRDefault="0085154C">
      <w:pPr>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５-３．講演依頼文書（宛先：一般）</w:t>
      </w:r>
    </w:p>
    <w:p w14:paraId="42ADC625" w14:textId="77777777" w:rsidR="001F201E" w:rsidRPr="00D60F63" w:rsidRDefault="0085154C">
      <w:pPr>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５-４．臨席依頼文書（宛先：経済産業省、知事、市長）</w:t>
      </w:r>
    </w:p>
    <w:p w14:paraId="1F97584E" w14:textId="77777777" w:rsidR="001F201E" w:rsidRPr="00D60F63" w:rsidRDefault="0085154C">
      <w:pPr>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５-５．臨席依頼文書（宛先：一般）</w:t>
      </w:r>
    </w:p>
    <w:p w14:paraId="0C23688E" w14:textId="77777777" w:rsidR="001F201E" w:rsidRPr="00D60F63" w:rsidRDefault="0085154C">
      <w:pPr>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５-６．来賓案内文書</w:t>
      </w:r>
    </w:p>
    <w:p w14:paraId="456EB640" w14:textId="77777777" w:rsidR="001F201E" w:rsidRPr="00D60F63" w:rsidRDefault="0085154C">
      <w:pPr>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５-７．大会記念誌挨拶分依頼文書</w:t>
      </w:r>
    </w:p>
    <w:p w14:paraId="43528499" w14:textId="77777777" w:rsidR="001F201E" w:rsidRPr="00D60F63" w:rsidRDefault="0085154C">
      <w:pPr>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５-８．御礼文書</w:t>
      </w:r>
    </w:p>
    <w:p w14:paraId="4FB5C922" w14:textId="77777777" w:rsidR="001F201E" w:rsidRPr="00D60F63" w:rsidRDefault="0085154C">
      <w:pPr>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５-９．物産展申込書</w:t>
      </w:r>
    </w:p>
    <w:p w14:paraId="0BF1F83E" w14:textId="77777777" w:rsidR="001F201E" w:rsidRPr="00D60F63" w:rsidRDefault="0085154C">
      <w:pPr>
        <w:widowControl/>
        <w:jc w:val="left"/>
        <w:rPr>
          <w:rFonts w:ascii="ＭＳ ゴシック" w:eastAsia="ＭＳ ゴシック" w:hAnsi="ＭＳ ゴシック" w:cs="ＭＳ ゴシック"/>
        </w:rPr>
      </w:pPr>
      <w:r w:rsidRPr="00D60F63">
        <w:rPr>
          <w:rFonts w:ascii="ＭＳ ゴシック" w:eastAsia="ＭＳ ゴシック" w:hAnsi="ＭＳ ゴシック" w:cs="ＭＳ ゴシック"/>
          <w:sz w:val="24"/>
        </w:rPr>
        <w:t>５-１０．ＹＥＧビジネス交流会</w:t>
      </w:r>
    </w:p>
    <w:p w14:paraId="5CCD22A9" w14:textId="77777777" w:rsidR="001F201E" w:rsidRPr="00D60F63" w:rsidRDefault="001F201E">
      <w:pPr>
        <w:rPr>
          <w:rFonts w:ascii="ＭＳ ゴシック" w:eastAsia="ＭＳ ゴシック" w:hAnsi="ＭＳ ゴシック" w:cs="ＭＳ ゴシック"/>
          <w:b/>
          <w:sz w:val="52"/>
          <w:szCs w:val="52"/>
        </w:rPr>
      </w:pPr>
    </w:p>
    <w:p w14:paraId="44B799D1" w14:textId="77777777" w:rsidR="001F201E" w:rsidRPr="00D60F63" w:rsidRDefault="001F201E">
      <w:pPr>
        <w:rPr>
          <w:rFonts w:ascii="ＭＳ ゴシック" w:eastAsia="ＭＳ ゴシック" w:hAnsi="ＭＳ ゴシック" w:cs="ＭＳ ゴシック"/>
          <w:b/>
          <w:sz w:val="52"/>
          <w:szCs w:val="52"/>
        </w:rPr>
      </w:pPr>
    </w:p>
    <w:p w14:paraId="5294BA65" w14:textId="77777777" w:rsidR="001F201E" w:rsidRPr="00D60F63" w:rsidRDefault="001F201E">
      <w:pPr>
        <w:rPr>
          <w:rFonts w:ascii="ＭＳ ゴシック" w:eastAsia="ＭＳ ゴシック" w:hAnsi="ＭＳ ゴシック" w:cs="ＭＳ ゴシック"/>
          <w:b/>
          <w:sz w:val="52"/>
          <w:szCs w:val="52"/>
        </w:rPr>
      </w:pPr>
    </w:p>
    <w:p w14:paraId="07CB7210" w14:textId="6F7FAE60" w:rsidR="001F201E" w:rsidRPr="00D60F63" w:rsidRDefault="001F201E">
      <w:pPr>
        <w:rPr>
          <w:rFonts w:ascii="ＭＳ ゴシック" w:eastAsia="ＭＳ ゴシック" w:hAnsi="ＭＳ ゴシック" w:cs="ＭＳ ゴシック"/>
          <w:b/>
          <w:sz w:val="52"/>
          <w:szCs w:val="52"/>
        </w:rPr>
      </w:pPr>
    </w:p>
    <w:p w14:paraId="10517CC2" w14:textId="212BD6E6" w:rsidR="00642DE9" w:rsidRPr="00D60F63" w:rsidRDefault="00642DE9">
      <w:pPr>
        <w:rPr>
          <w:rFonts w:ascii="ＭＳ ゴシック" w:eastAsia="ＭＳ ゴシック" w:hAnsi="ＭＳ ゴシック" w:cs="ＭＳ ゴシック"/>
          <w:b/>
          <w:sz w:val="52"/>
          <w:szCs w:val="52"/>
        </w:rPr>
      </w:pPr>
    </w:p>
    <w:p w14:paraId="29E006C7" w14:textId="1270D63D" w:rsidR="00642DE9" w:rsidRPr="00D60F63" w:rsidRDefault="00642DE9">
      <w:pPr>
        <w:rPr>
          <w:rFonts w:ascii="ＭＳ ゴシック" w:eastAsia="ＭＳ ゴシック" w:hAnsi="ＭＳ ゴシック" w:cs="ＭＳ ゴシック"/>
          <w:b/>
          <w:sz w:val="52"/>
          <w:szCs w:val="52"/>
        </w:rPr>
      </w:pPr>
    </w:p>
    <w:p w14:paraId="0DD7A2C0" w14:textId="248B6942" w:rsidR="00642DE9" w:rsidRPr="00D60F63" w:rsidRDefault="00642DE9">
      <w:pPr>
        <w:rPr>
          <w:rFonts w:ascii="ＭＳ ゴシック" w:eastAsia="ＭＳ ゴシック" w:hAnsi="ＭＳ ゴシック" w:cs="ＭＳ ゴシック"/>
          <w:b/>
          <w:sz w:val="52"/>
          <w:szCs w:val="52"/>
        </w:rPr>
      </w:pPr>
    </w:p>
    <w:p w14:paraId="1351C3B9" w14:textId="42CE5345" w:rsidR="00642DE9" w:rsidRPr="00D60F63" w:rsidRDefault="00642DE9">
      <w:pPr>
        <w:rPr>
          <w:rFonts w:ascii="ＭＳ ゴシック" w:eastAsia="ＭＳ ゴシック" w:hAnsi="ＭＳ ゴシック" w:cs="ＭＳ ゴシック"/>
          <w:b/>
          <w:sz w:val="52"/>
          <w:szCs w:val="52"/>
        </w:rPr>
      </w:pPr>
    </w:p>
    <w:p w14:paraId="005D475A" w14:textId="1586ED89" w:rsidR="00642DE9" w:rsidRPr="00D60F63" w:rsidRDefault="00642DE9">
      <w:pPr>
        <w:rPr>
          <w:rFonts w:ascii="ＭＳ ゴシック" w:eastAsia="ＭＳ ゴシック" w:hAnsi="ＭＳ ゴシック" w:cs="ＭＳ ゴシック"/>
          <w:b/>
          <w:sz w:val="52"/>
          <w:szCs w:val="52"/>
        </w:rPr>
      </w:pPr>
    </w:p>
    <w:p w14:paraId="74537031" w14:textId="400404B0" w:rsidR="00642DE9" w:rsidRPr="00D60F63" w:rsidRDefault="00642DE9">
      <w:pPr>
        <w:rPr>
          <w:rFonts w:ascii="ＭＳ ゴシック" w:eastAsia="ＭＳ ゴシック" w:hAnsi="ＭＳ ゴシック" w:cs="ＭＳ ゴシック"/>
          <w:b/>
          <w:sz w:val="52"/>
          <w:szCs w:val="52"/>
        </w:rPr>
      </w:pPr>
    </w:p>
    <w:p w14:paraId="7534ADC6" w14:textId="00FB7CF8" w:rsidR="00642DE9" w:rsidRPr="00D60F63" w:rsidRDefault="00642DE9">
      <w:pPr>
        <w:rPr>
          <w:rFonts w:ascii="ＭＳ ゴシック" w:eastAsia="ＭＳ ゴシック" w:hAnsi="ＭＳ ゴシック" w:cs="ＭＳ ゴシック"/>
          <w:b/>
          <w:sz w:val="52"/>
          <w:szCs w:val="52"/>
        </w:rPr>
      </w:pPr>
    </w:p>
    <w:p w14:paraId="4AF5E945" w14:textId="5702D83A" w:rsidR="00642DE9" w:rsidRPr="00D60F63" w:rsidRDefault="00642DE9">
      <w:pPr>
        <w:rPr>
          <w:rFonts w:ascii="ＭＳ ゴシック" w:eastAsia="ＭＳ ゴシック" w:hAnsi="ＭＳ ゴシック" w:cs="ＭＳ ゴシック"/>
          <w:b/>
          <w:sz w:val="52"/>
          <w:szCs w:val="52"/>
        </w:rPr>
      </w:pPr>
    </w:p>
    <w:p w14:paraId="232E1E69" w14:textId="3B5166DB" w:rsidR="00642DE9" w:rsidRPr="00D60F63" w:rsidRDefault="00642DE9">
      <w:pPr>
        <w:rPr>
          <w:rFonts w:ascii="ＭＳ ゴシック" w:eastAsia="ＭＳ ゴシック" w:hAnsi="ＭＳ ゴシック" w:cs="ＭＳ ゴシック"/>
          <w:b/>
          <w:sz w:val="52"/>
          <w:szCs w:val="52"/>
        </w:rPr>
      </w:pPr>
    </w:p>
    <w:p w14:paraId="3CE3A8B0" w14:textId="04CB4C92" w:rsidR="00642DE9" w:rsidRPr="00D60F63" w:rsidRDefault="00642DE9">
      <w:pPr>
        <w:rPr>
          <w:rFonts w:ascii="ＭＳ ゴシック" w:eastAsia="ＭＳ ゴシック" w:hAnsi="ＭＳ ゴシック" w:cs="ＭＳ ゴシック"/>
          <w:b/>
          <w:sz w:val="52"/>
          <w:szCs w:val="52"/>
        </w:rPr>
      </w:pPr>
    </w:p>
    <w:p w14:paraId="06452E59" w14:textId="270FAD61" w:rsidR="00642DE9" w:rsidRPr="00D60F63" w:rsidRDefault="00642DE9">
      <w:pPr>
        <w:rPr>
          <w:rFonts w:ascii="ＭＳ ゴシック" w:eastAsia="ＭＳ ゴシック" w:hAnsi="ＭＳ ゴシック" w:cs="ＭＳ ゴシック"/>
          <w:b/>
          <w:sz w:val="52"/>
          <w:szCs w:val="52"/>
        </w:rPr>
      </w:pPr>
    </w:p>
    <w:p w14:paraId="1F7B19B0" w14:textId="77777777" w:rsidR="00642DE9" w:rsidRPr="00D60F63" w:rsidRDefault="00642DE9">
      <w:pPr>
        <w:rPr>
          <w:rFonts w:ascii="ＭＳ ゴシック" w:eastAsia="ＭＳ ゴシック" w:hAnsi="ＭＳ ゴシック" w:cs="ＭＳ ゴシック"/>
          <w:b/>
          <w:sz w:val="52"/>
          <w:szCs w:val="52"/>
        </w:rPr>
      </w:pPr>
    </w:p>
    <w:p w14:paraId="22E37E32" w14:textId="5095384C" w:rsidR="001F201E" w:rsidRPr="00D60F63" w:rsidRDefault="001F201E">
      <w:pPr>
        <w:rPr>
          <w:rFonts w:ascii="ＭＳ ゴシック" w:eastAsia="ＭＳ ゴシック" w:hAnsi="ＭＳ ゴシック" w:cs="ＭＳ ゴシック"/>
          <w:b/>
          <w:sz w:val="52"/>
          <w:szCs w:val="52"/>
        </w:rPr>
      </w:pPr>
    </w:p>
    <w:p w14:paraId="079DA0C4" w14:textId="452D3AEC" w:rsidR="00642DE9" w:rsidRPr="00D60F63" w:rsidRDefault="00642DE9">
      <w:pPr>
        <w:rPr>
          <w:rFonts w:ascii="ＭＳ ゴシック" w:eastAsia="ＭＳ ゴシック" w:hAnsi="ＭＳ ゴシック" w:cs="ＭＳ ゴシック"/>
          <w:b/>
          <w:sz w:val="52"/>
          <w:szCs w:val="52"/>
        </w:rPr>
      </w:pPr>
    </w:p>
    <w:p w14:paraId="75A62C96" w14:textId="77777777" w:rsidR="00642DE9" w:rsidRPr="00D60F63" w:rsidRDefault="00642DE9">
      <w:pPr>
        <w:rPr>
          <w:rFonts w:ascii="ＭＳ ゴシック" w:eastAsia="ＭＳ ゴシック" w:hAnsi="ＭＳ ゴシック" w:cs="ＭＳ ゴシック"/>
          <w:b/>
          <w:sz w:val="52"/>
          <w:szCs w:val="52"/>
        </w:rPr>
      </w:pPr>
    </w:p>
    <w:p w14:paraId="0C6D085A" w14:textId="0816760E" w:rsidR="001F201E" w:rsidRPr="00D60F63" w:rsidRDefault="0085154C">
      <w:pPr>
        <w:ind w:firstLine="1044"/>
        <w:rPr>
          <w:rFonts w:ascii="ＭＳ ゴシック" w:eastAsia="ＭＳ ゴシック" w:hAnsi="ＭＳ ゴシック" w:cs="ＭＳ ゴシック"/>
          <w:b/>
          <w:sz w:val="52"/>
          <w:szCs w:val="52"/>
        </w:rPr>
      </w:pPr>
      <w:r w:rsidRPr="00D60F63">
        <w:rPr>
          <w:rFonts w:ascii="ＭＳ ゴシック" w:eastAsia="ＭＳ ゴシック" w:hAnsi="ＭＳ ゴシック" w:cs="ＭＳ ゴシック"/>
          <w:b/>
          <w:sz w:val="52"/>
          <w:szCs w:val="52"/>
        </w:rPr>
        <w:t xml:space="preserve">　　　　　　１章</w:t>
      </w:r>
    </w:p>
    <w:p w14:paraId="4DE62369" w14:textId="77777777" w:rsidR="001F201E" w:rsidRPr="00D60F63" w:rsidRDefault="0085154C">
      <w:pPr>
        <w:ind w:firstLine="2088"/>
        <w:rPr>
          <w:rFonts w:ascii="ＭＳ ゴシック" w:eastAsia="ＭＳ ゴシック" w:hAnsi="ＭＳ ゴシック" w:cs="ＭＳ ゴシック"/>
          <w:b/>
          <w:sz w:val="52"/>
          <w:szCs w:val="52"/>
        </w:rPr>
      </w:pPr>
      <w:r w:rsidRPr="00D60F63">
        <w:rPr>
          <w:rFonts w:ascii="ＭＳ ゴシック" w:eastAsia="ＭＳ ゴシック" w:hAnsi="ＭＳ ゴシック" w:cs="ＭＳ ゴシック"/>
          <w:b/>
          <w:sz w:val="52"/>
          <w:szCs w:val="52"/>
        </w:rPr>
        <w:t>日本商工会議所青年部</w:t>
      </w:r>
    </w:p>
    <w:p w14:paraId="57DB9F60" w14:textId="77777777" w:rsidR="001F201E" w:rsidRPr="00D60F63" w:rsidRDefault="0085154C">
      <w:pPr>
        <w:ind w:firstLine="1044"/>
        <w:rPr>
          <w:rFonts w:ascii="ＭＳ ゴシック" w:eastAsia="ＭＳ ゴシック" w:hAnsi="ＭＳ ゴシック" w:cs="ＭＳ ゴシック"/>
          <w:b/>
          <w:sz w:val="52"/>
          <w:szCs w:val="52"/>
        </w:rPr>
      </w:pPr>
      <w:r w:rsidRPr="00D60F63">
        <w:rPr>
          <w:rFonts w:ascii="ＭＳ ゴシック" w:eastAsia="ＭＳ ゴシック" w:hAnsi="ＭＳ ゴシック" w:cs="ＭＳ ゴシック"/>
          <w:b/>
          <w:sz w:val="52"/>
          <w:szCs w:val="52"/>
        </w:rPr>
        <w:t>全国大会規程集および関連様式</w:t>
      </w:r>
    </w:p>
    <w:p w14:paraId="10E94E43" w14:textId="1CCF4D77" w:rsidR="00642DE9" w:rsidRPr="00D60F63" w:rsidRDefault="00642DE9">
      <w:pPr>
        <w:ind w:firstLine="1044"/>
        <w:rPr>
          <w:rFonts w:ascii="ＭＳ ゴシック" w:eastAsia="ＭＳ ゴシック" w:hAnsi="ＭＳ ゴシック" w:cs="ＭＳ ゴシック"/>
          <w:b/>
          <w:sz w:val="52"/>
          <w:szCs w:val="52"/>
        </w:rPr>
        <w:sectPr w:rsidR="00642DE9" w:rsidRPr="00D60F63">
          <w:pgSz w:w="11906" w:h="16838"/>
          <w:pgMar w:top="1418" w:right="1134" w:bottom="1418" w:left="1134" w:header="567" w:footer="567" w:gutter="0"/>
          <w:pgNumType w:start="1"/>
          <w:cols w:space="720"/>
        </w:sectPr>
      </w:pPr>
    </w:p>
    <w:p w14:paraId="616C0F05" w14:textId="77777777" w:rsidR="001F201E" w:rsidRPr="00D60F63" w:rsidRDefault="0085154C">
      <w:pPr>
        <w:ind w:left="803" w:hanging="803"/>
        <w:rPr>
          <w:rFonts w:ascii="ＭＳ ゴシック" w:eastAsia="ＭＳ ゴシック" w:hAnsi="ＭＳ ゴシック" w:cs="ＭＳ ゴシック"/>
          <w:b/>
          <w:sz w:val="40"/>
          <w:szCs w:val="40"/>
        </w:rPr>
      </w:pPr>
      <w:r w:rsidRPr="00D60F63">
        <w:rPr>
          <w:rFonts w:ascii="ＭＳ ゴシック" w:eastAsia="ＭＳ ゴシック" w:hAnsi="ＭＳ ゴシック" w:cs="ＭＳ ゴシック"/>
          <w:b/>
          <w:sz w:val="40"/>
          <w:szCs w:val="40"/>
        </w:rPr>
        <w:t>１．日本商工会議所青年部全国大会規程集</w:t>
      </w:r>
    </w:p>
    <w:p w14:paraId="098912E1" w14:textId="77777777" w:rsidR="001F201E" w:rsidRPr="00D60F63" w:rsidRDefault="0085154C">
      <w:pPr>
        <w:ind w:firstLine="803"/>
        <w:rPr>
          <w:rFonts w:ascii="ＭＳ ゴシック" w:eastAsia="ＭＳ ゴシック" w:hAnsi="ＭＳ ゴシック" w:cs="ＭＳ ゴシック"/>
          <w:b/>
          <w:sz w:val="40"/>
          <w:szCs w:val="40"/>
        </w:rPr>
      </w:pPr>
      <w:r w:rsidRPr="00D60F63">
        <w:rPr>
          <w:rFonts w:ascii="ＭＳ ゴシック" w:eastAsia="ＭＳ ゴシック" w:hAnsi="ＭＳ ゴシック" w:cs="ＭＳ ゴシック"/>
          <w:b/>
          <w:sz w:val="40"/>
          <w:szCs w:val="40"/>
        </w:rPr>
        <w:t>および関連様式</w:t>
      </w:r>
    </w:p>
    <w:p w14:paraId="6AA5EFF7" w14:textId="77777777" w:rsidR="001F201E" w:rsidRPr="00D60F63" w:rsidRDefault="001F201E">
      <w:pPr>
        <w:rPr>
          <w:rFonts w:ascii="ＭＳ ゴシック" w:eastAsia="ＭＳ ゴシック" w:hAnsi="ＭＳ ゴシック" w:cs="ＭＳ ゴシック"/>
        </w:rPr>
      </w:pPr>
    </w:p>
    <w:p w14:paraId="7AF3D9B4" w14:textId="77777777" w:rsidR="001F201E" w:rsidRPr="00D60F63" w:rsidRDefault="001F201E">
      <w:pPr>
        <w:rPr>
          <w:rFonts w:ascii="ＭＳ ゴシック" w:eastAsia="ＭＳ ゴシック" w:hAnsi="ＭＳ ゴシック" w:cs="ＭＳ ゴシック"/>
        </w:rPr>
      </w:pPr>
    </w:p>
    <w:p w14:paraId="77F3BBB5" w14:textId="77777777" w:rsidR="001F201E" w:rsidRPr="00D60F63" w:rsidRDefault="0085154C">
      <w:pPr>
        <w:spacing w:line="480" w:lineRule="auto"/>
        <w:ind w:firstLine="480"/>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１—１．全国大会開催地および主管ＹＥＧ決定に関する規程</w:t>
      </w:r>
    </w:p>
    <w:p w14:paraId="5C750F8E" w14:textId="77777777" w:rsidR="001F201E" w:rsidRPr="00D60F63" w:rsidRDefault="0085154C">
      <w:pPr>
        <w:spacing w:line="480" w:lineRule="auto"/>
        <w:ind w:firstLine="480"/>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１—２．全国大会開催希望照会文書</w:t>
      </w:r>
    </w:p>
    <w:p w14:paraId="11E29DB8" w14:textId="77777777" w:rsidR="001F201E" w:rsidRPr="00D60F63" w:rsidRDefault="0085154C">
      <w:pPr>
        <w:spacing w:line="480" w:lineRule="auto"/>
        <w:ind w:firstLine="480"/>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１—３．全国大会開催候補地立候補意思表示届書</w:t>
      </w:r>
    </w:p>
    <w:p w14:paraId="3DC95B3C" w14:textId="77777777" w:rsidR="001F201E" w:rsidRPr="00D60F63" w:rsidRDefault="0085154C">
      <w:pPr>
        <w:spacing w:line="480" w:lineRule="auto"/>
        <w:ind w:firstLine="480"/>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１—４．全国大会開催地および主管立候補届出書</w:t>
      </w:r>
    </w:p>
    <w:p w14:paraId="70BDD9E5" w14:textId="77777777" w:rsidR="001F201E" w:rsidRPr="00D60F63" w:rsidRDefault="0085154C">
      <w:pPr>
        <w:spacing w:line="480" w:lineRule="auto"/>
        <w:ind w:firstLine="480"/>
        <w:rPr>
          <w:rFonts w:ascii="ＭＳ ゴシック" w:eastAsia="ＭＳ ゴシック" w:hAnsi="ＭＳ ゴシック" w:cs="ＭＳ ゴシック"/>
          <w:sz w:val="24"/>
        </w:rPr>
        <w:sectPr w:rsidR="001F201E" w:rsidRPr="00D60F63">
          <w:headerReference w:type="default" r:id="rId9"/>
          <w:pgSz w:w="11906" w:h="16838"/>
          <w:pgMar w:top="1418" w:right="1134" w:bottom="1418" w:left="1134" w:header="567" w:footer="567" w:gutter="0"/>
          <w:cols w:space="720"/>
        </w:sectPr>
      </w:pPr>
      <w:r w:rsidRPr="00D60F63">
        <w:rPr>
          <w:rFonts w:ascii="ＭＳ ゴシック" w:eastAsia="ＭＳ ゴシック" w:hAnsi="ＭＳ ゴシック" w:cs="ＭＳ ゴシック"/>
          <w:sz w:val="24"/>
        </w:rPr>
        <w:t>１-５．全国大会開催地および主管決定通知</w:t>
      </w:r>
    </w:p>
    <w:p w14:paraId="52EA557F" w14:textId="77777777" w:rsidR="00E72651" w:rsidRPr="00D60F63" w:rsidRDefault="00E72651" w:rsidP="00E72651">
      <w:pPr>
        <w:jc w:val="center"/>
        <w:rPr>
          <w:rFonts w:ascii="ＭＳ ゴシック" w:eastAsia="ＭＳ ゴシック" w:hAnsi="ＭＳ ゴシック" w:cs="ＭＳ ゴシック"/>
          <w:b/>
          <w:sz w:val="24"/>
          <w:u w:val="single"/>
        </w:rPr>
      </w:pPr>
      <w:r w:rsidRPr="00D60F63">
        <w:rPr>
          <w:rFonts w:ascii="ＭＳ ゴシック" w:eastAsia="ＭＳ ゴシック" w:hAnsi="ＭＳ ゴシック" w:cs="ＭＳ ゴシック" w:hint="eastAsia"/>
          <w:b/>
          <w:sz w:val="24"/>
          <w:u w:val="single"/>
        </w:rPr>
        <w:t>日本商工会議所青年部　全国大会</w:t>
      </w:r>
    </w:p>
    <w:p w14:paraId="02DEDB7B" w14:textId="77777777" w:rsidR="00E72651" w:rsidRPr="00D60F63" w:rsidRDefault="00E72651" w:rsidP="00E72651">
      <w:pPr>
        <w:jc w:val="center"/>
        <w:rPr>
          <w:rFonts w:ascii="ＭＳ ゴシック" w:eastAsia="ＭＳ ゴシック" w:hAnsi="ＭＳ ゴシック" w:cs="ＭＳ ゴシック"/>
          <w:b/>
          <w:sz w:val="24"/>
          <w:u w:val="single"/>
        </w:rPr>
      </w:pPr>
      <w:r w:rsidRPr="00D60F63">
        <w:rPr>
          <w:rFonts w:ascii="ＭＳ ゴシック" w:eastAsia="ＭＳ ゴシック" w:hAnsi="ＭＳ ゴシック" w:cs="ＭＳ ゴシック" w:hint="eastAsia"/>
          <w:b/>
          <w:sz w:val="24"/>
          <w:u w:val="single"/>
        </w:rPr>
        <w:t>開催地および主管地都道府県商工会議所青年部連合会決定に関する規程</w:t>
      </w:r>
    </w:p>
    <w:p w14:paraId="3A96B834" w14:textId="77777777" w:rsidR="00E72651" w:rsidRPr="00D60F63" w:rsidRDefault="00E72651" w:rsidP="00E72651">
      <w:pPr>
        <w:jc w:val="right"/>
        <w:rPr>
          <w:rFonts w:ascii="ＭＳ ゴシック" w:eastAsia="ＭＳ ゴシック" w:hAnsi="ＭＳ ゴシック" w:cs="ＭＳ ゴシック"/>
        </w:rPr>
      </w:pPr>
    </w:p>
    <w:p w14:paraId="21827ABD" w14:textId="77777777" w:rsidR="00E72651" w:rsidRPr="00D60F63" w:rsidRDefault="00E72651" w:rsidP="00E72651">
      <w:pPr>
        <w:spacing w:line="259" w:lineRule="auto"/>
        <w:ind w:left="846" w:hanging="846"/>
        <w:rPr>
          <w:rFonts w:ascii="ＭＳ ゴシック" w:eastAsia="ＭＳ ゴシック" w:hAnsi="ＭＳ ゴシック" w:cs="ＭＳ 明朝"/>
        </w:rPr>
      </w:pPr>
    </w:p>
    <w:p w14:paraId="25AB7669" w14:textId="77777777" w:rsidR="00E72651" w:rsidRPr="00D60F63" w:rsidRDefault="00E72651" w:rsidP="00E72651">
      <w:pPr>
        <w:spacing w:line="259" w:lineRule="auto"/>
        <w:ind w:left="567" w:hanging="567"/>
        <w:rPr>
          <w:rFonts w:ascii="ＭＳ ゴシック" w:eastAsia="ＭＳ ゴシック" w:hAnsi="ＭＳ ゴシック" w:cs="ＭＳ 明朝"/>
        </w:rPr>
      </w:pPr>
      <w:r w:rsidRPr="00D60F63">
        <w:rPr>
          <w:rFonts w:ascii="ＭＳ ゴシック" w:eastAsia="ＭＳ ゴシック" w:hAnsi="ＭＳ ゴシック" w:cs="ＭＳ 明朝" w:hint="eastAsia"/>
        </w:rPr>
        <w:t>１．目的</w:t>
      </w:r>
    </w:p>
    <w:p w14:paraId="3DEA5424" w14:textId="212F0DB6" w:rsidR="00E72651" w:rsidRPr="00D60F63" w:rsidRDefault="00E72651" w:rsidP="00E72651">
      <w:pPr>
        <w:ind w:leftChars="200" w:left="424" w:hangingChars="2" w:hanging="4"/>
        <w:rPr>
          <w:rFonts w:ascii="ＭＳ ゴシック" w:eastAsia="ＭＳ ゴシック" w:hAnsi="ＭＳ ゴシック" w:cs="ＭＳ 明朝"/>
        </w:rPr>
      </w:pPr>
      <w:r w:rsidRPr="00D60F63">
        <w:rPr>
          <w:rFonts w:ascii="ＭＳ ゴシック" w:eastAsia="ＭＳ ゴシック" w:hAnsi="ＭＳ ゴシック" w:cs="ＭＳ 明朝" w:hint="eastAsia"/>
        </w:rPr>
        <w:t>日本商工会議所青年部全国大会（以下、「全国大会」と表記する。また、「商工会議所青年部」および「商工会議所青年部連合会」を「ＹＥＧ」と表記する。）開催地および主管都道府県ＹＥＧの決定を円滑に実施するための手続き等を定める。</w:t>
      </w:r>
    </w:p>
    <w:p w14:paraId="61AAB32E" w14:textId="77777777" w:rsidR="00E72651" w:rsidRPr="00D60F63" w:rsidRDefault="00E72651" w:rsidP="00E72651">
      <w:pPr>
        <w:ind w:left="838" w:hanging="414"/>
        <w:rPr>
          <w:rFonts w:ascii="ＭＳ ゴシック" w:eastAsia="ＭＳ ゴシック" w:hAnsi="ＭＳ ゴシック" w:cs="ＭＳ 明朝"/>
        </w:rPr>
      </w:pPr>
    </w:p>
    <w:p w14:paraId="6CA8DE33" w14:textId="77777777" w:rsidR="00E72651" w:rsidRPr="00D60F63" w:rsidRDefault="00E72651" w:rsidP="00E72651">
      <w:pPr>
        <w:spacing w:line="259" w:lineRule="auto"/>
        <w:ind w:left="567" w:hanging="567"/>
        <w:rPr>
          <w:rFonts w:ascii="ＭＳ ゴシック" w:eastAsia="ＭＳ ゴシック" w:hAnsi="ＭＳ ゴシック" w:cs="ＭＳ 明朝"/>
        </w:rPr>
      </w:pPr>
      <w:r w:rsidRPr="00D60F63">
        <w:rPr>
          <w:rFonts w:ascii="ＭＳ ゴシック" w:eastAsia="ＭＳ ゴシック" w:hAnsi="ＭＳ ゴシック" w:cs="ＭＳ 明朝" w:hint="eastAsia"/>
        </w:rPr>
        <w:t>２．開催地および主管</w:t>
      </w:r>
    </w:p>
    <w:p w14:paraId="25613959" w14:textId="77777777" w:rsidR="00E72651" w:rsidRPr="00D60F63" w:rsidRDefault="00E72651" w:rsidP="00E72651">
      <w:pPr>
        <w:spacing w:line="259" w:lineRule="auto"/>
        <w:ind w:firstLine="210"/>
        <w:rPr>
          <w:rFonts w:ascii="ＭＳ ゴシック" w:eastAsia="ＭＳ ゴシック" w:hAnsi="ＭＳ ゴシック" w:cs="ＭＳ 明朝"/>
        </w:rPr>
      </w:pPr>
      <w:r w:rsidRPr="00D60F63">
        <w:rPr>
          <w:rFonts w:ascii="ＭＳ ゴシック" w:eastAsia="ＭＳ ゴシック" w:hAnsi="ＭＳ ゴシック" w:cs="ＭＳ 明朝" w:hint="eastAsia"/>
        </w:rPr>
        <w:t>（１）全国９ブロックを以下の通り３地区に分ける。</w:t>
      </w:r>
    </w:p>
    <w:p w14:paraId="1DE1D7B0" w14:textId="77777777" w:rsidR="00E72651" w:rsidRPr="00D60F63" w:rsidRDefault="00E72651" w:rsidP="00E72651">
      <w:pPr>
        <w:spacing w:line="259" w:lineRule="auto"/>
        <w:rPr>
          <w:rFonts w:ascii="ＭＳ ゴシック" w:eastAsia="ＭＳ ゴシック" w:hAnsi="ＭＳ ゴシック" w:cs="Times New Roman"/>
        </w:rPr>
      </w:pPr>
      <w:r w:rsidRPr="00D60F63">
        <w:rPr>
          <w:rFonts w:ascii="ＭＳ ゴシック" w:eastAsia="ＭＳ ゴシック" w:hAnsi="ＭＳ ゴシック" w:hint="eastAsia"/>
        </w:rPr>
        <w:t xml:space="preserve">　　　・東地区(北海道、東北、関東)</w:t>
      </w:r>
    </w:p>
    <w:p w14:paraId="7C1C31EE" w14:textId="77777777" w:rsidR="00E72651" w:rsidRPr="00D60F63" w:rsidRDefault="00E72651" w:rsidP="00E72651">
      <w:pPr>
        <w:spacing w:line="259" w:lineRule="auto"/>
        <w:rPr>
          <w:rFonts w:ascii="ＭＳ ゴシック" w:eastAsia="ＭＳ ゴシック" w:hAnsi="ＭＳ ゴシック"/>
        </w:rPr>
      </w:pPr>
      <w:r w:rsidRPr="00D60F63">
        <w:rPr>
          <w:rFonts w:ascii="ＭＳ ゴシック" w:eastAsia="ＭＳ ゴシック" w:hAnsi="ＭＳ ゴシック" w:hint="eastAsia"/>
        </w:rPr>
        <w:t xml:space="preserve">　　　・中地区(北陸信越、東海、近畿)</w:t>
      </w:r>
    </w:p>
    <w:p w14:paraId="60B4841A" w14:textId="77777777" w:rsidR="00E72651" w:rsidRPr="00D60F63" w:rsidRDefault="00E72651" w:rsidP="00E72651">
      <w:pPr>
        <w:spacing w:line="259" w:lineRule="auto"/>
        <w:rPr>
          <w:rFonts w:ascii="ＭＳ ゴシック" w:eastAsia="ＭＳ ゴシック" w:hAnsi="ＭＳ ゴシック"/>
        </w:rPr>
      </w:pPr>
      <w:r w:rsidRPr="00D60F63">
        <w:rPr>
          <w:rFonts w:ascii="ＭＳ ゴシック" w:eastAsia="ＭＳ ゴシック" w:hAnsi="ＭＳ ゴシック" w:hint="eastAsia"/>
        </w:rPr>
        <w:t xml:space="preserve">　　　・西地区(中国、四国、九州)</w:t>
      </w:r>
    </w:p>
    <w:p w14:paraId="083CB10A" w14:textId="77777777" w:rsidR="00E72651" w:rsidRPr="00D60F63" w:rsidRDefault="00E72651" w:rsidP="00E72651">
      <w:pPr>
        <w:spacing w:line="259" w:lineRule="auto"/>
        <w:ind w:firstLine="210"/>
        <w:rPr>
          <w:rFonts w:ascii="ＭＳ ゴシック" w:eastAsia="ＭＳ ゴシック" w:hAnsi="ＭＳ ゴシック" w:cs="ＭＳ 明朝"/>
        </w:rPr>
      </w:pPr>
      <w:r w:rsidRPr="00D60F63">
        <w:rPr>
          <w:rFonts w:ascii="ＭＳ ゴシック" w:eastAsia="ＭＳ ゴシック" w:hAnsi="ＭＳ ゴシック" w:cs="ＭＳ 明朝" w:hint="eastAsia"/>
        </w:rPr>
        <w:t>（２）開催地および主管は、東地区、中地区、西地区の順に３地区を巡回する。</w:t>
      </w:r>
    </w:p>
    <w:p w14:paraId="1B608D13" w14:textId="26F75B46" w:rsidR="00E72651" w:rsidRPr="00D60F63" w:rsidRDefault="00E72651" w:rsidP="00E72651">
      <w:pPr>
        <w:spacing w:line="259" w:lineRule="auto"/>
        <w:ind w:left="840" w:hanging="630"/>
        <w:rPr>
          <w:rFonts w:ascii="ＭＳ ゴシック" w:eastAsia="ＭＳ ゴシック" w:hAnsi="ＭＳ ゴシック" w:cs="ＭＳ 明朝"/>
        </w:rPr>
      </w:pPr>
      <w:r w:rsidRPr="00D60F63">
        <w:rPr>
          <w:rFonts w:ascii="ＭＳ ゴシック" w:eastAsia="ＭＳ ゴシック" w:hAnsi="ＭＳ ゴシック" w:cs="ＭＳ 明朝" w:hint="eastAsia"/>
        </w:rPr>
        <w:t>（３）開催地および主管は、各地区においてブロック代表理事と地区担当副会長との協議により候補地１ヵ所に選定の上、地１ヵ所に選定の上、日本ＹＥＧに推薦し、執行部に報告する。なお、開催順に当たる地区でその希望がない場合には、次の地区に譲るものとする。</w:t>
      </w:r>
    </w:p>
    <w:p w14:paraId="6210CD78" w14:textId="77777777" w:rsidR="00E72651" w:rsidRPr="00D60F63" w:rsidRDefault="00E72651" w:rsidP="00E72651">
      <w:pPr>
        <w:spacing w:line="259" w:lineRule="auto"/>
        <w:ind w:left="840" w:hanging="630"/>
        <w:rPr>
          <w:rFonts w:ascii="ＭＳ ゴシック" w:eastAsia="ＭＳ ゴシック" w:hAnsi="ＭＳ ゴシック" w:cs="ＭＳ 明朝"/>
        </w:rPr>
      </w:pPr>
      <w:r w:rsidRPr="00D60F63">
        <w:rPr>
          <w:rFonts w:ascii="ＭＳ ゴシック" w:eastAsia="ＭＳ ゴシック" w:hAnsi="ＭＳ ゴシック" w:cs="ＭＳ 明朝" w:hint="eastAsia"/>
        </w:rPr>
        <w:t>（４）開催地および主管は、上記巡回ルールの中で、未開催都道府県を優先し全国一巡することを原則とする。但し、ブロック内にて選定された場合は、この限りでない。</w:t>
      </w:r>
    </w:p>
    <w:p w14:paraId="39A75DF2" w14:textId="77777777" w:rsidR="00E72651" w:rsidRPr="00D60F63" w:rsidRDefault="00E72651" w:rsidP="00E72651">
      <w:pPr>
        <w:spacing w:line="259" w:lineRule="auto"/>
        <w:ind w:left="2" w:firstLine="840"/>
        <w:rPr>
          <w:rFonts w:ascii="ＭＳ ゴシック" w:eastAsia="ＭＳ ゴシック" w:hAnsi="ＭＳ ゴシック" w:cs="ＭＳ 明朝"/>
        </w:rPr>
      </w:pPr>
    </w:p>
    <w:p w14:paraId="64CBCF39" w14:textId="77777777" w:rsidR="00E72651" w:rsidRPr="00D60F63" w:rsidRDefault="00E72651" w:rsidP="00E72651">
      <w:pPr>
        <w:spacing w:line="259" w:lineRule="auto"/>
        <w:ind w:left="846" w:hanging="846"/>
        <w:rPr>
          <w:rFonts w:ascii="ＭＳ ゴシック" w:eastAsia="ＭＳ ゴシック" w:hAnsi="ＭＳ ゴシック" w:cs="ＭＳ 明朝"/>
        </w:rPr>
      </w:pPr>
      <w:r w:rsidRPr="00D60F63">
        <w:rPr>
          <w:rFonts w:ascii="ＭＳ ゴシック" w:eastAsia="ＭＳ ゴシック" w:hAnsi="ＭＳ ゴシック" w:cs="ＭＳ 明朝" w:hint="eastAsia"/>
        </w:rPr>
        <w:t xml:space="preserve">３．開催地 </w:t>
      </w:r>
    </w:p>
    <w:p w14:paraId="2FEA55BE" w14:textId="4841D1E1" w:rsidR="00E72651" w:rsidRPr="00D60F63" w:rsidRDefault="00E72651" w:rsidP="00E72651">
      <w:pPr>
        <w:ind w:left="838" w:hanging="414"/>
        <w:rPr>
          <w:rFonts w:ascii="ＭＳ ゴシック" w:eastAsia="ＭＳ ゴシック" w:hAnsi="ＭＳ ゴシック" w:cs="ＭＳ 明朝"/>
        </w:rPr>
      </w:pPr>
      <w:r w:rsidRPr="00D60F63">
        <w:rPr>
          <w:rFonts w:ascii="ＭＳ ゴシック" w:eastAsia="ＭＳ ゴシック" w:hAnsi="ＭＳ ゴシック" w:cs="ＭＳ 明朝" w:hint="eastAsia"/>
        </w:rPr>
        <w:t>全国大会の開催地を希望するＹＥＧは、次の事項を満たしていなければならない。</w:t>
      </w:r>
    </w:p>
    <w:p w14:paraId="4BE825C7" w14:textId="77777777" w:rsidR="00E72651" w:rsidRPr="00D60F63" w:rsidRDefault="00E72651" w:rsidP="00E72651">
      <w:pPr>
        <w:spacing w:line="259" w:lineRule="auto"/>
        <w:ind w:left="840" w:hanging="630"/>
        <w:rPr>
          <w:rFonts w:ascii="ＭＳ ゴシック" w:eastAsia="ＭＳ ゴシック" w:hAnsi="ＭＳ ゴシック" w:cs="ＭＳ 明朝"/>
        </w:rPr>
      </w:pPr>
      <w:r w:rsidRPr="00D60F63">
        <w:rPr>
          <w:rFonts w:ascii="ＭＳ ゴシック" w:eastAsia="ＭＳ ゴシック" w:hAnsi="ＭＳ ゴシック" w:cs="ＭＳ 明朝" w:hint="eastAsia"/>
        </w:rPr>
        <w:t>（１）当該青年部は全国大会開催年度の４年度前の年度末日(３月３１日)において直近の日本ＹＥＧ加入年数が３年以上経過していること。</w:t>
      </w:r>
    </w:p>
    <w:p w14:paraId="23FE0F46" w14:textId="77777777" w:rsidR="00E72651" w:rsidRPr="00D60F63" w:rsidRDefault="00E72651" w:rsidP="00E72651">
      <w:pPr>
        <w:spacing w:line="259" w:lineRule="auto"/>
        <w:ind w:firstLine="210"/>
        <w:rPr>
          <w:rFonts w:ascii="ＭＳ ゴシック" w:eastAsia="ＭＳ ゴシック" w:hAnsi="ＭＳ ゴシック" w:cs="ＭＳ 明朝"/>
        </w:rPr>
      </w:pPr>
      <w:r w:rsidRPr="00D60F63">
        <w:rPr>
          <w:rFonts w:ascii="ＭＳ ゴシック" w:eastAsia="ＭＳ ゴシック" w:hAnsi="ＭＳ ゴシック" w:cs="ＭＳ 明朝" w:hint="eastAsia"/>
        </w:rPr>
        <w:t>（２）所属商工会議所および所属都道府県商工会議所連合会の全面的な協力が得られること。</w:t>
      </w:r>
    </w:p>
    <w:p w14:paraId="649CAAF2" w14:textId="1190D5EF" w:rsidR="00E72651" w:rsidRPr="00D60F63" w:rsidRDefault="00E72651" w:rsidP="00E72651">
      <w:pPr>
        <w:spacing w:line="259" w:lineRule="auto"/>
        <w:ind w:firstLine="210"/>
        <w:rPr>
          <w:rFonts w:ascii="ＭＳ ゴシック" w:eastAsia="ＭＳ ゴシック" w:hAnsi="ＭＳ ゴシック" w:cs="ＭＳ 明朝"/>
        </w:rPr>
      </w:pPr>
      <w:r w:rsidRPr="00D60F63">
        <w:rPr>
          <w:rFonts w:ascii="ＭＳ ゴシック" w:eastAsia="ＭＳ ゴシック" w:hAnsi="ＭＳ ゴシック" w:cs="ＭＳ 明朝" w:hint="eastAsia"/>
        </w:rPr>
        <w:t>（３）ブロック大会または都道府県ＹＥＧ会員大会等の開催経験があること。</w:t>
      </w:r>
    </w:p>
    <w:p w14:paraId="695700CB" w14:textId="77777777" w:rsidR="00E72651" w:rsidRPr="00D60F63" w:rsidRDefault="00E72651" w:rsidP="00E72651">
      <w:pPr>
        <w:spacing w:line="259" w:lineRule="auto"/>
        <w:ind w:firstLine="210"/>
        <w:rPr>
          <w:rFonts w:ascii="ＭＳ ゴシック" w:eastAsia="ＭＳ ゴシック" w:hAnsi="ＭＳ ゴシック" w:cs="ＭＳ 明朝"/>
        </w:rPr>
      </w:pPr>
      <w:r w:rsidRPr="00D60F63">
        <w:rPr>
          <w:rFonts w:ascii="ＭＳ ゴシック" w:eastAsia="ＭＳ ゴシック" w:hAnsi="ＭＳ ゴシック" w:cs="ＭＳ 明朝" w:hint="eastAsia"/>
        </w:rPr>
        <w:t>（４）全国大会を主管する前年度及び当該年度において、日本ＹＥＧへの出向者を輩出すること。</w:t>
      </w:r>
    </w:p>
    <w:p w14:paraId="49C667C1" w14:textId="77777777" w:rsidR="00E72651" w:rsidRPr="00D60F63" w:rsidRDefault="00E72651" w:rsidP="00E72651">
      <w:pPr>
        <w:spacing w:line="259" w:lineRule="auto"/>
        <w:ind w:firstLine="210"/>
        <w:rPr>
          <w:rFonts w:ascii="ＭＳ ゴシック" w:eastAsia="ＭＳ ゴシック" w:hAnsi="ＭＳ ゴシック" w:cs="ＭＳ 明朝"/>
        </w:rPr>
      </w:pPr>
      <w:r w:rsidRPr="00D60F63">
        <w:rPr>
          <w:rFonts w:ascii="ＭＳ ゴシック" w:eastAsia="ＭＳ ゴシック" w:hAnsi="ＭＳ ゴシック" w:cs="ＭＳ 明朝" w:hint="eastAsia"/>
        </w:rPr>
        <w:t>（５）日本ＹＥＧへの会費の滞納がないこと。</w:t>
      </w:r>
    </w:p>
    <w:p w14:paraId="5B872231" w14:textId="77777777" w:rsidR="00E72651" w:rsidRPr="00D60F63" w:rsidRDefault="00E72651" w:rsidP="00E72651">
      <w:pPr>
        <w:spacing w:line="259" w:lineRule="auto"/>
        <w:ind w:firstLine="210"/>
        <w:rPr>
          <w:rFonts w:ascii="ＭＳ ゴシック" w:eastAsia="ＭＳ ゴシック" w:hAnsi="ＭＳ ゴシック" w:cs="ＭＳ 明朝"/>
        </w:rPr>
      </w:pPr>
    </w:p>
    <w:p w14:paraId="6A378BCA" w14:textId="77777777" w:rsidR="00E72651" w:rsidRPr="00D60F63" w:rsidRDefault="00E72651" w:rsidP="00E72651">
      <w:pPr>
        <w:spacing w:line="259" w:lineRule="auto"/>
        <w:rPr>
          <w:rFonts w:ascii="ＭＳ ゴシック" w:eastAsia="ＭＳ ゴシック" w:hAnsi="ＭＳ ゴシック" w:cs="Times New Roman"/>
        </w:rPr>
      </w:pPr>
      <w:r w:rsidRPr="00D60F63">
        <w:rPr>
          <w:rFonts w:ascii="ＭＳ ゴシック" w:eastAsia="ＭＳ ゴシック" w:hAnsi="ＭＳ ゴシック" w:hint="eastAsia"/>
        </w:rPr>
        <w:t>４．開催候補地選定・届出までの手続き</w:t>
      </w:r>
    </w:p>
    <w:p w14:paraId="6FFAA3FD" w14:textId="77777777" w:rsidR="00E72651" w:rsidRPr="00D60F63" w:rsidRDefault="00E72651" w:rsidP="00E72651">
      <w:pPr>
        <w:spacing w:line="259" w:lineRule="auto"/>
        <w:ind w:left="525" w:hanging="315"/>
        <w:rPr>
          <w:rFonts w:ascii="ＭＳ ゴシック" w:eastAsia="ＭＳ ゴシック" w:hAnsi="ＭＳ ゴシック" w:cs="ＭＳ 明朝"/>
        </w:rPr>
      </w:pPr>
      <w:r w:rsidRPr="00D60F63">
        <w:rPr>
          <w:rFonts w:ascii="ＭＳ ゴシック" w:eastAsia="ＭＳ ゴシック" w:hAnsi="ＭＳ ゴシック" w:cs="ＭＳ 明朝" w:hint="eastAsia"/>
        </w:rPr>
        <w:t>（１）開催希望地の照会</w:t>
      </w:r>
    </w:p>
    <w:p w14:paraId="7D72186B" w14:textId="77777777" w:rsidR="00E72651" w:rsidRPr="00D60F63" w:rsidRDefault="00E72651" w:rsidP="00E72651">
      <w:pPr>
        <w:spacing w:line="259" w:lineRule="auto"/>
        <w:ind w:left="840"/>
        <w:rPr>
          <w:rFonts w:ascii="ＭＳ ゴシック" w:eastAsia="ＭＳ ゴシック" w:hAnsi="ＭＳ ゴシック" w:cs="ＭＳ 明朝"/>
        </w:rPr>
      </w:pPr>
      <w:r w:rsidRPr="00D60F63">
        <w:rPr>
          <w:rFonts w:ascii="ＭＳ ゴシック" w:eastAsia="ＭＳ ゴシック" w:hAnsi="ＭＳ ゴシック" w:cs="ＭＳ 明朝" w:hint="eastAsia"/>
        </w:rPr>
        <w:t>日本ＹＥＧは、当該大会開催年度の３年度前の７月末日までに、開催候補地選定の対象となる地区（東地区、中地区、西地区のいずれか１地区。以下「対象地区」という。）内の各都道府県商工商会議所青年部連合会宛に開催希望照会のための「全国大会開催希望照会文書」を送付する。</w:t>
      </w:r>
    </w:p>
    <w:p w14:paraId="1D1FB649" w14:textId="77777777" w:rsidR="00E72651" w:rsidRPr="00D60F63" w:rsidRDefault="00E72651" w:rsidP="00E72651">
      <w:pPr>
        <w:ind w:firstLine="210"/>
        <w:rPr>
          <w:rFonts w:ascii="ＭＳ ゴシック" w:eastAsia="ＭＳ ゴシック" w:hAnsi="ＭＳ ゴシック" w:cs="ＭＳ 明朝"/>
        </w:rPr>
      </w:pPr>
      <w:r w:rsidRPr="00D60F63">
        <w:rPr>
          <w:rFonts w:ascii="ＭＳ ゴシック" w:eastAsia="ＭＳ ゴシック" w:hAnsi="ＭＳ ゴシック" w:cs="ＭＳ 明朝" w:hint="eastAsia"/>
        </w:rPr>
        <w:t>（２）開催希望の意思表示</w:t>
      </w:r>
    </w:p>
    <w:p w14:paraId="64A0DA45" w14:textId="7D47F73E" w:rsidR="00E72651" w:rsidRPr="00D60F63" w:rsidRDefault="00E72651" w:rsidP="00E72651">
      <w:pPr>
        <w:ind w:left="840" w:hangingChars="400" w:hanging="840"/>
        <w:rPr>
          <w:rFonts w:ascii="ＭＳ ゴシック" w:eastAsia="ＭＳ ゴシック" w:hAnsi="ＭＳ ゴシック" w:cs="ＭＳ 明朝"/>
        </w:rPr>
      </w:pPr>
      <w:r w:rsidRPr="00D60F63">
        <w:rPr>
          <w:rFonts w:ascii="ＭＳ ゴシック" w:eastAsia="ＭＳ ゴシック" w:hAnsi="ＭＳ ゴシック" w:cs="ＭＳ 明朝" w:hint="eastAsia"/>
        </w:rPr>
        <w:t xml:space="preserve">　　　　開催を希望する都道府県ＹＥＧは、３年度前の１０月末日までにブロック代表理事宛に「全国大会候補地立候補意思表示届書」および添付書類を提出し、意思表示を行う。</w:t>
      </w:r>
    </w:p>
    <w:p w14:paraId="09E27B69" w14:textId="77777777" w:rsidR="00E72651" w:rsidRPr="00D60F63" w:rsidRDefault="00E72651" w:rsidP="00E72651">
      <w:pPr>
        <w:ind w:firstLine="210"/>
        <w:rPr>
          <w:rFonts w:ascii="ＭＳ ゴシック" w:eastAsia="ＭＳ ゴシック" w:hAnsi="ＭＳ ゴシック" w:cs="ＭＳ 明朝"/>
        </w:rPr>
      </w:pPr>
      <w:r w:rsidRPr="00D60F63">
        <w:rPr>
          <w:rFonts w:ascii="ＭＳ ゴシック" w:eastAsia="ＭＳ ゴシック" w:hAnsi="ＭＳ ゴシック" w:cs="ＭＳ 明朝" w:hint="eastAsia"/>
        </w:rPr>
        <w:t>（３） 開催候補地の選定</w:t>
      </w:r>
    </w:p>
    <w:p w14:paraId="50A525AA" w14:textId="77777777" w:rsidR="00E72651" w:rsidRPr="00D60F63" w:rsidRDefault="00E72651" w:rsidP="00E72651">
      <w:pPr>
        <w:ind w:left="945"/>
        <w:rPr>
          <w:rFonts w:ascii="ＭＳ ゴシック" w:eastAsia="ＭＳ ゴシック" w:hAnsi="ＭＳ ゴシック" w:cs="ＭＳ 明朝"/>
        </w:rPr>
      </w:pPr>
      <w:r w:rsidRPr="00D60F63">
        <w:rPr>
          <w:rFonts w:ascii="ＭＳ ゴシック" w:eastAsia="ＭＳ ゴシック" w:hAnsi="ＭＳ ゴシック" w:cs="ＭＳ 明朝" w:hint="eastAsia"/>
        </w:rPr>
        <w:t>前記（２）の意思表示を受けて、対象地区担当副会長はブロック代表理事と協議の上、３年度前の１月末日までに開催候補地の選定を行う。開催希望が複数の場合は、１候補地に調整・選定するものとする。</w:t>
      </w:r>
    </w:p>
    <w:p w14:paraId="6AA2BF46" w14:textId="77777777" w:rsidR="00E72651" w:rsidRPr="00D60F63" w:rsidRDefault="00E72651" w:rsidP="00E72651">
      <w:pPr>
        <w:ind w:firstLine="210"/>
        <w:rPr>
          <w:rFonts w:ascii="ＭＳ ゴシック" w:eastAsia="ＭＳ ゴシック" w:hAnsi="ＭＳ ゴシック" w:cs="ＭＳ 明朝"/>
        </w:rPr>
      </w:pPr>
      <w:r w:rsidRPr="00D60F63">
        <w:rPr>
          <w:rFonts w:ascii="ＭＳ ゴシック" w:eastAsia="ＭＳ ゴシック" w:hAnsi="ＭＳ ゴシック" w:cs="ＭＳ 明朝" w:hint="eastAsia"/>
        </w:rPr>
        <w:t>（４） 開催地および主管候補地の届出</w:t>
      </w:r>
    </w:p>
    <w:p w14:paraId="0090DC71" w14:textId="7A15EFBD" w:rsidR="00E72651" w:rsidRPr="00D60F63" w:rsidRDefault="00E72651" w:rsidP="00E72651">
      <w:pPr>
        <w:ind w:left="945"/>
        <w:rPr>
          <w:rFonts w:ascii="ＭＳ ゴシック" w:eastAsia="ＭＳ ゴシック" w:hAnsi="ＭＳ ゴシック" w:cs="ＭＳ 明朝"/>
        </w:rPr>
      </w:pPr>
      <w:r w:rsidRPr="00D60F63">
        <w:rPr>
          <w:rFonts w:ascii="ＭＳ ゴシック" w:eastAsia="ＭＳ ゴシック" w:hAnsi="ＭＳ ゴシック" w:cs="ＭＳ 明朝" w:hint="eastAsia"/>
        </w:rPr>
        <w:t>選定された開催候補地のＹＥＧおよび都道府県ＹＥＧは、当該ブロック代表理事を通じて「全国大会開催地および主管立候補届出書」および添付書を、当該大会の３年度前の１月末日までに日本ＹＥＧ宛に提出する。</w:t>
      </w:r>
    </w:p>
    <w:p w14:paraId="50657FC4" w14:textId="77777777" w:rsidR="00E72651" w:rsidRPr="00D60F63" w:rsidRDefault="00E72651" w:rsidP="00E72651">
      <w:pPr>
        <w:ind w:left="945"/>
        <w:rPr>
          <w:rFonts w:ascii="ＭＳ ゴシック" w:eastAsia="ＭＳ ゴシック" w:hAnsi="ＭＳ ゴシック" w:cs="ＭＳ 明朝"/>
        </w:rPr>
      </w:pPr>
    </w:p>
    <w:p w14:paraId="60E35C31" w14:textId="77777777" w:rsidR="00E72651" w:rsidRPr="00D60F63" w:rsidRDefault="00E72651" w:rsidP="00E72651">
      <w:pPr>
        <w:ind w:left="567" w:hanging="567"/>
        <w:rPr>
          <w:rFonts w:ascii="ＭＳ ゴシック" w:eastAsia="ＭＳ ゴシック" w:hAnsi="ＭＳ ゴシック" w:cs="ＭＳ 明朝"/>
        </w:rPr>
      </w:pPr>
      <w:r w:rsidRPr="00D60F63">
        <w:rPr>
          <w:rFonts w:ascii="ＭＳ ゴシック" w:eastAsia="ＭＳ ゴシック" w:hAnsi="ＭＳ ゴシック" w:cs="ＭＳ 明朝" w:hint="eastAsia"/>
        </w:rPr>
        <w:t>５．審査・決定</w:t>
      </w:r>
    </w:p>
    <w:p w14:paraId="0D54AEE0" w14:textId="77777777" w:rsidR="00E72651" w:rsidRPr="00D60F63" w:rsidRDefault="00E72651" w:rsidP="00E72651">
      <w:pPr>
        <w:ind w:left="838" w:hanging="414"/>
        <w:rPr>
          <w:rFonts w:ascii="ＭＳ ゴシック" w:eastAsia="ＭＳ ゴシック" w:hAnsi="ＭＳ ゴシック" w:cs="ＭＳ 明朝"/>
        </w:rPr>
      </w:pPr>
      <w:r w:rsidRPr="00D60F63">
        <w:rPr>
          <w:rFonts w:ascii="ＭＳ ゴシック" w:eastAsia="ＭＳ ゴシック" w:hAnsi="ＭＳ ゴシック" w:cs="ＭＳ 明朝" w:hint="eastAsia"/>
        </w:rPr>
        <w:t>日本ＹＥＧが受理した立候補届出書は、執行部会議において検討し、役員会は、現地視察の報告</w:t>
      </w:r>
    </w:p>
    <w:p w14:paraId="04C59082" w14:textId="4CE8075A" w:rsidR="00E72651" w:rsidRPr="00D60F63" w:rsidRDefault="00E72651" w:rsidP="00E72651">
      <w:pPr>
        <w:ind w:leftChars="200" w:left="420"/>
        <w:rPr>
          <w:rFonts w:ascii="ＭＳ ゴシック" w:eastAsia="ＭＳ ゴシック" w:hAnsi="ＭＳ ゴシック" w:cs="ＭＳ 明朝"/>
        </w:rPr>
      </w:pPr>
      <w:r w:rsidRPr="00D60F63">
        <w:rPr>
          <w:rFonts w:ascii="ＭＳ ゴシック" w:eastAsia="ＭＳ ゴシック" w:hAnsi="ＭＳ ゴシック" w:cs="ＭＳ 明朝" w:hint="eastAsia"/>
        </w:rPr>
        <w:t>を踏まえて審議する。開催地および主管都道府県ＹＥＧを当該大会の２年度前の８月末日までに決定し、当該都道府県ＹＥＧおよびＹＥＧに通知する。</w:t>
      </w:r>
    </w:p>
    <w:p w14:paraId="2A45897E" w14:textId="77777777" w:rsidR="00E72651" w:rsidRPr="00D60F63" w:rsidRDefault="00E72651" w:rsidP="00E72651">
      <w:pPr>
        <w:ind w:left="838" w:hanging="414"/>
        <w:rPr>
          <w:rFonts w:ascii="ＭＳ ゴシック" w:eastAsia="ＭＳ ゴシック" w:hAnsi="ＭＳ ゴシック" w:cs="ＭＳ 明朝"/>
        </w:rPr>
      </w:pPr>
    </w:p>
    <w:p w14:paraId="48B87E70" w14:textId="77777777" w:rsidR="00E72651" w:rsidRPr="00D60F63" w:rsidRDefault="00E72651" w:rsidP="00E72651">
      <w:pPr>
        <w:ind w:left="846" w:hanging="846"/>
        <w:rPr>
          <w:rFonts w:ascii="ＭＳ ゴシック" w:eastAsia="ＭＳ ゴシック" w:hAnsi="ＭＳ ゴシック" w:cs="ＭＳ 明朝"/>
        </w:rPr>
      </w:pPr>
      <w:r w:rsidRPr="00D60F63">
        <w:rPr>
          <w:rFonts w:ascii="ＭＳ ゴシック" w:eastAsia="ＭＳ ゴシック" w:hAnsi="ＭＳ ゴシック" w:cs="ＭＳ 明朝" w:hint="eastAsia"/>
        </w:rPr>
        <w:t>６．運営</w:t>
      </w:r>
    </w:p>
    <w:p w14:paraId="68D77C75" w14:textId="29209CB7" w:rsidR="00E72651" w:rsidRPr="00D60F63" w:rsidRDefault="00E72651" w:rsidP="00E72651">
      <w:pPr>
        <w:ind w:left="838" w:hanging="414"/>
        <w:rPr>
          <w:rFonts w:ascii="ＭＳ ゴシック" w:eastAsia="ＭＳ ゴシック" w:hAnsi="ＭＳ ゴシック" w:cs="ＭＳ 明朝"/>
        </w:rPr>
      </w:pPr>
      <w:r w:rsidRPr="00D60F63">
        <w:rPr>
          <w:rFonts w:ascii="ＭＳ ゴシック" w:eastAsia="ＭＳ ゴシック" w:hAnsi="ＭＳ ゴシック" w:cs="ＭＳ 明朝" w:hint="eastAsia"/>
        </w:rPr>
        <w:t>決定・指名された都道府県ＹＥＧおよびＹＥＧは、次の事項</w:t>
      </w:r>
    </w:p>
    <w:p w14:paraId="2DCE7251" w14:textId="77777777" w:rsidR="00E72651" w:rsidRPr="00D60F63" w:rsidRDefault="00E72651" w:rsidP="00E72651">
      <w:pPr>
        <w:ind w:left="838" w:hanging="414"/>
        <w:rPr>
          <w:rFonts w:ascii="ＭＳ ゴシック" w:eastAsia="ＭＳ ゴシック" w:hAnsi="ＭＳ ゴシック" w:cs="ＭＳ 明朝"/>
        </w:rPr>
      </w:pPr>
      <w:r w:rsidRPr="00D60F63">
        <w:rPr>
          <w:rFonts w:ascii="ＭＳ ゴシック" w:eastAsia="ＭＳ ゴシック" w:hAnsi="ＭＳ ゴシック" w:cs="ＭＳ 明朝" w:hint="eastAsia"/>
        </w:rPr>
        <w:t>に基づき準備・運営するものとする。</w:t>
      </w:r>
    </w:p>
    <w:p w14:paraId="640450C9" w14:textId="77777777" w:rsidR="00E72651" w:rsidRPr="00D60F63" w:rsidRDefault="00E72651" w:rsidP="00E72651">
      <w:pPr>
        <w:ind w:firstLine="210"/>
        <w:rPr>
          <w:rFonts w:ascii="ＭＳ ゴシック" w:eastAsia="ＭＳ ゴシック" w:hAnsi="ＭＳ ゴシック" w:cs="ＭＳ 明朝"/>
        </w:rPr>
      </w:pPr>
      <w:r w:rsidRPr="00D60F63">
        <w:rPr>
          <w:rFonts w:ascii="ＭＳ ゴシック" w:eastAsia="ＭＳ ゴシック" w:hAnsi="ＭＳ ゴシック" w:cs="ＭＳ 明朝" w:hint="eastAsia"/>
        </w:rPr>
        <w:t>（１）開催日程候補の届出</w:t>
      </w:r>
    </w:p>
    <w:p w14:paraId="149C142D" w14:textId="77777777" w:rsidR="00E72651" w:rsidRPr="00D60F63" w:rsidRDefault="00E72651" w:rsidP="00E72651">
      <w:pPr>
        <w:ind w:left="840"/>
        <w:rPr>
          <w:rFonts w:ascii="ＭＳ ゴシック" w:eastAsia="ＭＳ ゴシック" w:hAnsi="ＭＳ ゴシック" w:cs="ＭＳ 明朝"/>
        </w:rPr>
      </w:pPr>
      <w:r w:rsidRPr="00D60F63">
        <w:rPr>
          <w:rFonts w:ascii="ＭＳ ゴシック" w:eastAsia="ＭＳ ゴシック" w:hAnsi="ＭＳ ゴシック" w:cs="ＭＳ 明朝" w:hint="eastAsia"/>
        </w:rPr>
        <w:t>当該大会開催年度の２年度前の１月末日までに、日本ＹＥＧ事務局に大会の希望開催日程を提出すること。</w:t>
      </w:r>
    </w:p>
    <w:p w14:paraId="42BEBE11" w14:textId="77777777" w:rsidR="00E72651" w:rsidRPr="00D60F63" w:rsidRDefault="00E72651" w:rsidP="00E72651">
      <w:pPr>
        <w:ind w:left="840" w:hanging="630"/>
        <w:rPr>
          <w:rFonts w:ascii="ＭＳ ゴシック" w:eastAsia="ＭＳ ゴシック" w:hAnsi="ＭＳ ゴシック" w:cs="ＭＳ 明朝"/>
        </w:rPr>
      </w:pPr>
      <w:r w:rsidRPr="00D60F63">
        <w:rPr>
          <w:rFonts w:ascii="ＭＳ ゴシック" w:eastAsia="ＭＳ ゴシック" w:hAnsi="ＭＳ ゴシック" w:cs="ＭＳ 明朝" w:hint="eastAsia"/>
        </w:rPr>
        <w:t>（２）当該大会の前年度の１月末日までに「全国大会開催要綱」を作成し、役員会の承認を受けること。</w:t>
      </w:r>
    </w:p>
    <w:p w14:paraId="2A8E631A" w14:textId="77777777" w:rsidR="00E72651" w:rsidRPr="00D60F63" w:rsidRDefault="00E72651" w:rsidP="00E72651">
      <w:pPr>
        <w:ind w:left="840" w:hanging="630"/>
        <w:rPr>
          <w:rFonts w:ascii="ＭＳ ゴシック" w:eastAsia="ＭＳ ゴシック" w:hAnsi="ＭＳ ゴシック" w:cs="ＭＳ 明朝"/>
        </w:rPr>
      </w:pPr>
      <w:r w:rsidRPr="00D60F63">
        <w:rPr>
          <w:rFonts w:ascii="ＭＳ ゴシック" w:eastAsia="ＭＳ ゴシック" w:hAnsi="ＭＳ ゴシック" w:cs="ＭＳ 明朝" w:hint="eastAsia"/>
        </w:rPr>
        <w:t>（３）修正点、変更点も含め当該大会の開催月の直前の役員会にて「全国大会開催要綱」や大会企画書等を用いて最終報告すること。</w:t>
      </w:r>
    </w:p>
    <w:p w14:paraId="337C9684" w14:textId="77777777" w:rsidR="00E72651" w:rsidRPr="00D60F63" w:rsidRDefault="00E72651" w:rsidP="00E72651">
      <w:pPr>
        <w:ind w:left="840" w:hanging="630"/>
        <w:rPr>
          <w:rFonts w:ascii="ＭＳ ゴシック" w:eastAsia="ＭＳ ゴシック" w:hAnsi="ＭＳ ゴシック" w:cs="ＭＳ 明朝"/>
        </w:rPr>
      </w:pPr>
      <w:r w:rsidRPr="00D60F63">
        <w:rPr>
          <w:rFonts w:ascii="ＭＳ ゴシック" w:eastAsia="ＭＳ ゴシック" w:hAnsi="ＭＳ ゴシック" w:cs="ＭＳ 明朝" w:hint="eastAsia"/>
        </w:rPr>
        <w:t>（４）当該大会を準備するにあたり、不測の事態等により大会内容について変更をせざるを得ない状況になった場合には、日本ＹＥＧ執行部および日本ＹＥＧ事務局と協議の上、開催方法について検討すること。</w:t>
      </w:r>
    </w:p>
    <w:p w14:paraId="4DA71706" w14:textId="77777777" w:rsidR="00E72651" w:rsidRPr="00D60F63" w:rsidRDefault="00E72651" w:rsidP="00E72651">
      <w:pPr>
        <w:ind w:left="840" w:hanging="840"/>
        <w:rPr>
          <w:rFonts w:ascii="ＭＳ ゴシック" w:eastAsia="ＭＳ ゴシック" w:hAnsi="ＭＳ ゴシック" w:cs="ＭＳ 明朝"/>
          <w:strike/>
        </w:rPr>
      </w:pPr>
      <w:r w:rsidRPr="00D60F63">
        <w:rPr>
          <w:rFonts w:ascii="ＭＳ ゴシック" w:eastAsia="ＭＳ ゴシック" w:hAnsi="ＭＳ ゴシック" w:hint="eastAsia"/>
        </w:rPr>
        <w:t xml:space="preserve">　（５）大会内容に変更が生じた場合は、後援や助成金の依頼先となる行政や主管地親会等と綿密に連携し、当該内容を確認するとともに、その結果を日本ＹＥＧ執行部および日本ＹＥＧ事務局に報告すること。</w:t>
      </w:r>
    </w:p>
    <w:p w14:paraId="1E2B2F8D" w14:textId="77777777" w:rsidR="00E72651" w:rsidRPr="00D60F63" w:rsidRDefault="00E72651" w:rsidP="00E72651">
      <w:pPr>
        <w:spacing w:line="259" w:lineRule="auto"/>
        <w:ind w:left="567" w:hanging="567"/>
        <w:rPr>
          <w:rFonts w:ascii="ＭＳ ゴシック" w:eastAsia="ＭＳ ゴシック" w:hAnsi="ＭＳ ゴシック"/>
        </w:rPr>
      </w:pPr>
    </w:p>
    <w:p w14:paraId="79CBFD0D" w14:textId="6328D026" w:rsidR="00E72651" w:rsidRPr="00D60F63" w:rsidRDefault="00E72651" w:rsidP="00E72651">
      <w:pPr>
        <w:ind w:firstLine="420"/>
        <w:rPr>
          <w:rFonts w:ascii="ＭＳ ゴシック" w:eastAsia="ＭＳ ゴシック" w:hAnsi="ＭＳ ゴシック"/>
        </w:rPr>
      </w:pPr>
      <w:r w:rsidRPr="00D60F63">
        <w:rPr>
          <w:rFonts w:ascii="ＭＳ ゴシック" w:eastAsia="ＭＳ ゴシック" w:hAnsi="ＭＳ ゴシック" w:hint="eastAsia"/>
        </w:rPr>
        <w:t>以上、本規程は、令和４年度より適用する</w:t>
      </w:r>
    </w:p>
    <w:p w14:paraId="21B7CAD8" w14:textId="77777777" w:rsidR="00E72651" w:rsidRPr="00D60F63" w:rsidRDefault="00E72651" w:rsidP="00E72651">
      <w:pPr>
        <w:jc w:val="right"/>
        <w:rPr>
          <w:rFonts w:ascii="ＭＳ ゴシック" w:eastAsia="ＭＳ ゴシック" w:hAnsi="ＭＳ ゴシック" w:cs="Times New Roman"/>
        </w:rPr>
      </w:pPr>
      <w:r w:rsidRPr="00D60F63">
        <w:rPr>
          <w:rFonts w:ascii="ＭＳ ゴシック" w:eastAsia="ＭＳ ゴシック" w:hAnsi="ＭＳ ゴシック" w:cs="ＭＳ ゴシック" w:hint="eastAsia"/>
        </w:rPr>
        <w:t>平成　３年　２月　７日制定</w:t>
      </w:r>
    </w:p>
    <w:p w14:paraId="22ED8255" w14:textId="77777777" w:rsidR="00E72651" w:rsidRPr="00D60F63" w:rsidRDefault="00E72651" w:rsidP="00E72651">
      <w:pPr>
        <w:jc w:val="right"/>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平成　８年　２月　８日改正</w:t>
      </w:r>
    </w:p>
    <w:p w14:paraId="0CADC3C2" w14:textId="77777777" w:rsidR="00E72651" w:rsidRPr="00D60F63" w:rsidRDefault="00E72651" w:rsidP="00E72651">
      <w:pPr>
        <w:jc w:val="right"/>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平成  ８年　７月１１日改正</w:t>
      </w:r>
    </w:p>
    <w:p w14:paraId="013BAAE5" w14:textId="77777777" w:rsidR="00E72651" w:rsidRPr="00D60F63" w:rsidRDefault="00E72651" w:rsidP="00E72651">
      <w:pPr>
        <w:jc w:val="right"/>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平成  ９年　３月２１日改正</w:t>
      </w:r>
    </w:p>
    <w:p w14:paraId="6917B641" w14:textId="77777777" w:rsidR="00E72651" w:rsidRPr="00D60F63" w:rsidRDefault="00E72651" w:rsidP="00E72651">
      <w:pPr>
        <w:jc w:val="right"/>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平成１５年　２月　８日改正</w:t>
      </w:r>
    </w:p>
    <w:p w14:paraId="4DB7DC1E" w14:textId="77777777" w:rsidR="00E72651" w:rsidRPr="00D60F63" w:rsidRDefault="00E72651" w:rsidP="00E72651">
      <w:pPr>
        <w:jc w:val="right"/>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平成１９年　３月１６日改正</w:t>
      </w:r>
    </w:p>
    <w:p w14:paraId="21843D8C" w14:textId="77777777" w:rsidR="00E72651" w:rsidRPr="00D60F63" w:rsidRDefault="00E72651" w:rsidP="00E72651">
      <w:pPr>
        <w:jc w:val="right"/>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平成２３年　３月２７日改正</w:t>
      </w:r>
    </w:p>
    <w:p w14:paraId="6939E4BF" w14:textId="77777777" w:rsidR="00E72651" w:rsidRPr="00D60F63" w:rsidRDefault="00E72651" w:rsidP="00E72651">
      <w:pPr>
        <w:jc w:val="right"/>
        <w:rPr>
          <w:rFonts w:ascii="ＭＳ ゴシック" w:eastAsia="ＭＳ ゴシック" w:hAnsi="ＭＳ ゴシック" w:cs="Times New Roman"/>
        </w:rPr>
      </w:pPr>
      <w:r w:rsidRPr="00D60F63">
        <w:rPr>
          <w:rFonts w:ascii="ＭＳ ゴシック" w:eastAsia="ＭＳ ゴシック" w:hAnsi="ＭＳ ゴシック" w:hint="eastAsia"/>
        </w:rPr>
        <w:t>平成３０年　３月１７日改正</w:t>
      </w:r>
    </w:p>
    <w:p w14:paraId="6D0958C3" w14:textId="77777777" w:rsidR="00E72651" w:rsidRPr="00D60F63" w:rsidRDefault="00E72651" w:rsidP="00E72651">
      <w:pPr>
        <w:jc w:val="right"/>
        <w:rPr>
          <w:rFonts w:ascii="ＭＳ ゴシック" w:eastAsia="ＭＳ ゴシック" w:hAnsi="ＭＳ ゴシック"/>
        </w:rPr>
      </w:pPr>
      <w:r w:rsidRPr="00D60F63">
        <w:rPr>
          <w:rFonts w:ascii="ＭＳ ゴシック" w:eastAsia="ＭＳ ゴシック" w:hAnsi="ＭＳ ゴシック" w:hint="eastAsia"/>
        </w:rPr>
        <w:t>平成３１年　３月２３日改正</w:t>
      </w:r>
    </w:p>
    <w:p w14:paraId="1A9F27D4" w14:textId="77777777" w:rsidR="00E72651" w:rsidRPr="00D60F63" w:rsidRDefault="00E72651" w:rsidP="00E72651">
      <w:pPr>
        <w:jc w:val="right"/>
        <w:rPr>
          <w:rFonts w:ascii="ＭＳ ゴシック" w:eastAsia="ＭＳ ゴシック" w:hAnsi="ＭＳ ゴシック"/>
        </w:rPr>
      </w:pPr>
      <w:r w:rsidRPr="00D60F63">
        <w:rPr>
          <w:rFonts w:ascii="ＭＳ ゴシック" w:eastAsia="ＭＳ ゴシック" w:hAnsi="ＭＳ ゴシック" w:hint="eastAsia"/>
        </w:rPr>
        <w:t>令和  ２年　３月１９日改正</w:t>
      </w:r>
    </w:p>
    <w:p w14:paraId="66C7B493" w14:textId="77777777" w:rsidR="00E72651" w:rsidRPr="00D60F63" w:rsidRDefault="00E72651" w:rsidP="00E72651">
      <w:pPr>
        <w:jc w:val="right"/>
        <w:rPr>
          <w:rFonts w:ascii="ＭＳ ゴシック" w:eastAsia="ＭＳ ゴシック" w:hAnsi="ＭＳ ゴシック"/>
        </w:rPr>
      </w:pPr>
      <w:r w:rsidRPr="00D60F63">
        <w:rPr>
          <w:rFonts w:ascii="ＭＳ ゴシック" w:eastAsia="ＭＳ ゴシック" w:hAnsi="ＭＳ ゴシック" w:hint="eastAsia"/>
        </w:rPr>
        <w:t>令和  ３年　３月２０日改正</w:t>
      </w:r>
    </w:p>
    <w:p w14:paraId="16674CF6" w14:textId="77777777" w:rsidR="00E72651" w:rsidRPr="00D60F63" w:rsidRDefault="00E72651" w:rsidP="00E72651">
      <w:pPr>
        <w:wordWrap w:val="0"/>
        <w:jc w:val="right"/>
        <w:rPr>
          <w:rFonts w:asciiTheme="majorEastAsia" w:eastAsiaTheme="majorEastAsia" w:hAnsiTheme="majorEastAsia"/>
        </w:rPr>
      </w:pPr>
      <w:r w:rsidRPr="00D60F63">
        <w:rPr>
          <w:rFonts w:asciiTheme="majorEastAsia" w:eastAsiaTheme="majorEastAsia" w:hAnsiTheme="majorEastAsia" w:hint="eastAsia"/>
        </w:rPr>
        <w:t>令和　４年　３月１９日改正</w:t>
      </w:r>
    </w:p>
    <w:p w14:paraId="168C7CFA" w14:textId="77777777" w:rsidR="001F201E" w:rsidRPr="00D60F63" w:rsidRDefault="001F201E">
      <w:pPr>
        <w:jc w:val="center"/>
        <w:rPr>
          <w:rFonts w:ascii="ＭＳ ゴシック" w:eastAsia="ＭＳ ゴシック" w:hAnsi="ＭＳ ゴシック" w:cs="ＭＳ ゴシック"/>
          <w:b/>
          <w:sz w:val="24"/>
          <w:u w:val="single"/>
        </w:rPr>
      </w:pPr>
    </w:p>
    <w:p w14:paraId="26A3425D" w14:textId="77777777" w:rsidR="001F201E" w:rsidRDefault="001F201E">
      <w:pPr>
        <w:widowControl/>
        <w:ind w:firstLine="6720"/>
        <w:jc w:val="left"/>
        <w:rPr>
          <w:rFonts w:ascii="ＭＳ ゴシック" w:eastAsia="ＭＳ ゴシック" w:hAnsi="ＭＳ ゴシック" w:cs="ＭＳ ゴシック"/>
        </w:rPr>
      </w:pPr>
    </w:p>
    <w:p w14:paraId="1F7012C6" w14:textId="77777777" w:rsidR="007F1605" w:rsidRDefault="007F1605">
      <w:pPr>
        <w:widowControl/>
        <w:ind w:firstLine="6720"/>
        <w:jc w:val="left"/>
        <w:rPr>
          <w:rFonts w:ascii="ＭＳ ゴシック" w:eastAsia="ＭＳ ゴシック" w:hAnsi="ＭＳ ゴシック" w:cs="ＭＳ ゴシック"/>
        </w:rPr>
      </w:pPr>
    </w:p>
    <w:p w14:paraId="298CFEFD" w14:textId="77777777" w:rsidR="007F1605" w:rsidRDefault="007F1605">
      <w:pPr>
        <w:widowControl/>
        <w:ind w:firstLine="6720"/>
        <w:jc w:val="left"/>
        <w:rPr>
          <w:rFonts w:ascii="ＭＳ ゴシック" w:eastAsia="ＭＳ ゴシック" w:hAnsi="ＭＳ ゴシック" w:cs="ＭＳ ゴシック"/>
        </w:rPr>
      </w:pPr>
    </w:p>
    <w:p w14:paraId="211EE736" w14:textId="77777777" w:rsidR="007F1605" w:rsidRDefault="007F1605">
      <w:pPr>
        <w:widowControl/>
        <w:ind w:firstLine="6720"/>
        <w:jc w:val="left"/>
        <w:rPr>
          <w:rFonts w:ascii="ＭＳ ゴシック" w:eastAsia="ＭＳ ゴシック" w:hAnsi="ＭＳ ゴシック" w:cs="ＭＳ ゴシック"/>
        </w:rPr>
      </w:pPr>
    </w:p>
    <w:p w14:paraId="3998B80B" w14:textId="77777777" w:rsidR="007F1605" w:rsidRDefault="007F1605">
      <w:pPr>
        <w:widowControl/>
        <w:ind w:firstLine="6720"/>
        <w:jc w:val="left"/>
        <w:rPr>
          <w:rFonts w:ascii="ＭＳ ゴシック" w:eastAsia="ＭＳ ゴシック" w:hAnsi="ＭＳ ゴシック" w:cs="ＭＳ ゴシック"/>
        </w:rPr>
      </w:pPr>
    </w:p>
    <w:p w14:paraId="32D94507" w14:textId="77777777" w:rsidR="007F1605" w:rsidRDefault="007F1605">
      <w:pPr>
        <w:widowControl/>
        <w:ind w:firstLine="6720"/>
        <w:jc w:val="left"/>
        <w:rPr>
          <w:rFonts w:ascii="ＭＳ ゴシック" w:eastAsia="ＭＳ ゴシック" w:hAnsi="ＭＳ ゴシック" w:cs="ＭＳ ゴシック"/>
        </w:rPr>
      </w:pPr>
    </w:p>
    <w:p w14:paraId="5439FEE0" w14:textId="77777777" w:rsidR="007F1605" w:rsidRDefault="007F1605">
      <w:pPr>
        <w:widowControl/>
        <w:ind w:firstLine="6720"/>
        <w:jc w:val="left"/>
        <w:rPr>
          <w:rFonts w:ascii="ＭＳ ゴシック" w:eastAsia="ＭＳ ゴシック" w:hAnsi="ＭＳ ゴシック" w:cs="ＭＳ ゴシック"/>
        </w:rPr>
      </w:pPr>
    </w:p>
    <w:p w14:paraId="4FF3AF57" w14:textId="77777777" w:rsidR="007F1605" w:rsidRDefault="007F1605">
      <w:pPr>
        <w:widowControl/>
        <w:ind w:firstLine="6720"/>
        <w:jc w:val="left"/>
        <w:rPr>
          <w:rFonts w:ascii="ＭＳ ゴシック" w:eastAsia="ＭＳ ゴシック" w:hAnsi="ＭＳ ゴシック" w:cs="ＭＳ ゴシック"/>
        </w:rPr>
      </w:pPr>
    </w:p>
    <w:p w14:paraId="529A7FE2" w14:textId="77777777" w:rsidR="007F1605" w:rsidRDefault="007F1605">
      <w:pPr>
        <w:widowControl/>
        <w:ind w:firstLine="6720"/>
        <w:jc w:val="left"/>
        <w:rPr>
          <w:rFonts w:ascii="ＭＳ ゴシック" w:eastAsia="ＭＳ ゴシック" w:hAnsi="ＭＳ ゴシック" w:cs="ＭＳ ゴシック"/>
        </w:rPr>
      </w:pPr>
    </w:p>
    <w:p w14:paraId="0C28F4CB" w14:textId="77777777" w:rsidR="007F1605" w:rsidRDefault="007F1605">
      <w:pPr>
        <w:widowControl/>
        <w:ind w:firstLine="6720"/>
        <w:jc w:val="left"/>
        <w:rPr>
          <w:rFonts w:ascii="ＭＳ ゴシック" w:eastAsia="ＭＳ ゴシック" w:hAnsi="ＭＳ ゴシック" w:cs="ＭＳ ゴシック"/>
        </w:rPr>
      </w:pPr>
    </w:p>
    <w:p w14:paraId="1A43D49C" w14:textId="77777777" w:rsidR="007F1605" w:rsidRDefault="007F1605">
      <w:pPr>
        <w:widowControl/>
        <w:ind w:firstLine="6720"/>
        <w:jc w:val="left"/>
        <w:rPr>
          <w:rFonts w:ascii="ＭＳ ゴシック" w:eastAsia="ＭＳ ゴシック" w:hAnsi="ＭＳ ゴシック" w:cs="ＭＳ ゴシック"/>
        </w:rPr>
      </w:pPr>
    </w:p>
    <w:p w14:paraId="37401560" w14:textId="77777777" w:rsidR="007F1605" w:rsidRDefault="007F1605">
      <w:pPr>
        <w:widowControl/>
        <w:ind w:firstLine="6720"/>
        <w:jc w:val="left"/>
        <w:rPr>
          <w:rFonts w:ascii="ＭＳ ゴシック" w:eastAsia="ＭＳ ゴシック" w:hAnsi="ＭＳ ゴシック" w:cs="ＭＳ ゴシック"/>
        </w:rPr>
      </w:pPr>
    </w:p>
    <w:p w14:paraId="3080E043" w14:textId="77777777" w:rsidR="007F1605" w:rsidRPr="00D60F63" w:rsidRDefault="007F1605">
      <w:pPr>
        <w:widowControl/>
        <w:ind w:firstLine="6720"/>
        <w:jc w:val="left"/>
        <w:rPr>
          <w:rFonts w:ascii="ＭＳ ゴシック" w:eastAsia="ＭＳ ゴシック" w:hAnsi="ＭＳ ゴシック" w:cs="ＭＳ ゴシック"/>
        </w:rPr>
      </w:pPr>
    </w:p>
    <w:p w14:paraId="60359E75" w14:textId="77777777" w:rsidR="001F201E" w:rsidRPr="00D60F63" w:rsidRDefault="001F201E">
      <w:pPr>
        <w:widowControl/>
        <w:ind w:firstLine="6720"/>
        <w:jc w:val="left"/>
        <w:rPr>
          <w:rFonts w:ascii="ＭＳ ゴシック" w:eastAsia="ＭＳ ゴシック" w:hAnsi="ＭＳ ゴシック" w:cs="ＭＳ ゴシック"/>
        </w:rPr>
      </w:pPr>
    </w:p>
    <w:p w14:paraId="040CE2F2" w14:textId="77777777" w:rsidR="001F201E" w:rsidRPr="00D60F63" w:rsidRDefault="001F201E">
      <w:pPr>
        <w:widowControl/>
        <w:ind w:firstLine="6720"/>
        <w:jc w:val="left"/>
        <w:rPr>
          <w:rFonts w:ascii="ＭＳ ゴシック" w:eastAsia="ＭＳ ゴシック" w:hAnsi="ＭＳ ゴシック" w:cs="ＭＳ ゴシック"/>
        </w:rPr>
      </w:pPr>
    </w:p>
    <w:p w14:paraId="7D6B1BBA" w14:textId="77777777" w:rsidR="001F201E" w:rsidRPr="00D60F63" w:rsidRDefault="0085154C">
      <w:pPr>
        <w:keepNext/>
        <w:pBdr>
          <w:top w:val="nil"/>
          <w:left w:val="nil"/>
          <w:bottom w:val="nil"/>
          <w:right w:val="nil"/>
          <w:between w:val="nil"/>
        </w:pBdr>
        <w:rPr>
          <w:rFonts w:ascii="ＭＳ ゴシック" w:eastAsia="ＭＳ ゴシック" w:hAnsi="ＭＳ ゴシック" w:cs="ＭＳ ゴシック"/>
          <w:b/>
          <w:sz w:val="24"/>
        </w:rPr>
      </w:pPr>
      <w:r w:rsidRPr="00D60F63">
        <w:rPr>
          <w:rFonts w:ascii="ＭＳ ゴシック" w:eastAsia="ＭＳ ゴシック" w:hAnsi="ＭＳ ゴシック" w:cs="ＭＳ ゴシック"/>
          <w:b/>
          <w:sz w:val="24"/>
        </w:rPr>
        <w:t>１-２．全国大会開催希望照会文書</w:t>
      </w:r>
    </w:p>
    <w:p w14:paraId="1113A928" w14:textId="77777777" w:rsidR="001F201E" w:rsidRPr="00D60F63" w:rsidRDefault="001F201E">
      <w:pPr>
        <w:rPr>
          <w:rFonts w:ascii="ＭＳ ゴシック" w:eastAsia="ＭＳ ゴシック" w:hAnsi="ＭＳ ゴシック" w:cs="ＭＳ ゴシック"/>
        </w:rPr>
      </w:pPr>
    </w:p>
    <w:p w14:paraId="3A4D1D4D" w14:textId="77777777" w:rsidR="001F201E" w:rsidRPr="00D60F63" w:rsidRDefault="0085154C">
      <w:pPr>
        <w:jc w:val="right"/>
        <w:rPr>
          <w:rFonts w:ascii="ＭＳ ゴシック" w:eastAsia="ＭＳ ゴシック" w:hAnsi="ＭＳ ゴシック" w:cs="ＭＳ ゴシック"/>
        </w:rPr>
      </w:pPr>
      <w:r w:rsidRPr="00D60F63">
        <w:rPr>
          <w:rFonts w:ascii="ＭＳ ゴシック" w:eastAsia="ＭＳ ゴシック" w:hAnsi="ＭＳ ゴシック" w:cs="ＭＳ ゴシック"/>
        </w:rPr>
        <w:t>日本ＹＥＧ発第　　号</w:t>
      </w:r>
    </w:p>
    <w:p w14:paraId="3B69EE89" w14:textId="77777777" w:rsidR="001F201E" w:rsidRPr="00D60F63" w:rsidRDefault="0085154C">
      <w:pPr>
        <w:jc w:val="righ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年　　月　　日</w:t>
      </w:r>
    </w:p>
    <w:p w14:paraId="69F0D642" w14:textId="77777777" w:rsidR="001F201E" w:rsidRPr="00D60F63" w:rsidRDefault="001F201E">
      <w:pPr>
        <w:rPr>
          <w:rFonts w:ascii="ＭＳ ゴシック" w:eastAsia="ＭＳ ゴシック" w:hAnsi="ＭＳ ゴシック" w:cs="ＭＳ ゴシック"/>
        </w:rPr>
      </w:pPr>
    </w:p>
    <w:p w14:paraId="57588FAC"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○○都道府県商工会議所青年部連合会　御中</w:t>
      </w:r>
    </w:p>
    <w:p w14:paraId="7B8C9053" w14:textId="77777777" w:rsidR="001F201E" w:rsidRPr="00D60F63" w:rsidRDefault="001F201E">
      <w:pPr>
        <w:rPr>
          <w:rFonts w:ascii="ＭＳ ゴシック" w:eastAsia="ＭＳ ゴシック" w:hAnsi="ＭＳ ゴシック" w:cs="ＭＳ ゴシック"/>
        </w:rPr>
      </w:pPr>
    </w:p>
    <w:p w14:paraId="5A89ADFF" w14:textId="77777777" w:rsidR="001F201E" w:rsidRPr="00D60F63" w:rsidRDefault="0085154C">
      <w:pPr>
        <w:jc w:val="right"/>
        <w:rPr>
          <w:rFonts w:ascii="ＭＳ ゴシック" w:eastAsia="ＭＳ ゴシック" w:hAnsi="ＭＳ ゴシック" w:cs="ＭＳ ゴシック"/>
        </w:rPr>
      </w:pPr>
      <w:r w:rsidRPr="00D60F63">
        <w:rPr>
          <w:rFonts w:ascii="ＭＳ ゴシック" w:eastAsia="ＭＳ ゴシック" w:hAnsi="ＭＳ ゴシック" w:cs="ＭＳ ゴシック"/>
        </w:rPr>
        <w:t>日本商工会議所青年部</w:t>
      </w:r>
    </w:p>
    <w:p w14:paraId="6EE4F490" w14:textId="77777777" w:rsidR="001F201E" w:rsidRPr="00D60F63" w:rsidRDefault="001F201E">
      <w:pPr>
        <w:rPr>
          <w:rFonts w:ascii="ＭＳ ゴシック" w:eastAsia="ＭＳ ゴシック" w:hAnsi="ＭＳ ゴシック" w:cs="ＭＳ ゴシック"/>
        </w:rPr>
      </w:pPr>
    </w:p>
    <w:p w14:paraId="60872BDA" w14:textId="77777777" w:rsidR="001F201E" w:rsidRPr="00D60F63" w:rsidRDefault="001F201E">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p w14:paraId="3CAA27A2" w14:textId="77777777" w:rsidR="001F201E" w:rsidRPr="00D60F63" w:rsidRDefault="0085154C">
      <w:pPr>
        <w:jc w:val="center"/>
        <w:rPr>
          <w:rFonts w:ascii="ＭＳ ゴシック" w:eastAsia="ＭＳ ゴシック" w:hAnsi="ＭＳ ゴシック" w:cs="ＭＳ ゴシック"/>
          <w:b/>
          <w:sz w:val="24"/>
          <w:u w:val="single"/>
        </w:rPr>
      </w:pPr>
      <w:r w:rsidRPr="00D60F63">
        <w:rPr>
          <w:rFonts w:ascii="ＭＳ ゴシック" w:eastAsia="ＭＳ ゴシック" w:hAnsi="ＭＳ ゴシック" w:cs="ＭＳ ゴシック"/>
          <w:b/>
          <w:sz w:val="24"/>
          <w:u w:val="single"/>
        </w:rPr>
        <w:t>日本商工会議所青年部「第　　回（　　年度）全国大会」</w:t>
      </w:r>
    </w:p>
    <w:p w14:paraId="66BF38BB" w14:textId="77777777" w:rsidR="001F201E" w:rsidRPr="00D60F63" w:rsidRDefault="0085154C">
      <w:pPr>
        <w:jc w:val="center"/>
        <w:rPr>
          <w:rFonts w:ascii="ＭＳ ゴシック" w:eastAsia="ＭＳ ゴシック" w:hAnsi="ＭＳ ゴシック" w:cs="ＭＳ ゴシック"/>
          <w:b/>
          <w:sz w:val="24"/>
          <w:u w:val="single"/>
        </w:rPr>
      </w:pPr>
      <w:r w:rsidRPr="00D60F63">
        <w:rPr>
          <w:rFonts w:ascii="ＭＳ ゴシック" w:eastAsia="ＭＳ ゴシック" w:hAnsi="ＭＳ ゴシック" w:cs="ＭＳ ゴシック"/>
          <w:b/>
          <w:sz w:val="24"/>
          <w:u w:val="single"/>
        </w:rPr>
        <w:t>開催希望の照会について</w:t>
      </w:r>
    </w:p>
    <w:p w14:paraId="50F057B1" w14:textId="77777777" w:rsidR="001F201E" w:rsidRPr="00D60F63" w:rsidRDefault="001F201E">
      <w:pPr>
        <w:rPr>
          <w:rFonts w:ascii="ＭＳ ゴシック" w:eastAsia="ＭＳ ゴシック" w:hAnsi="ＭＳ ゴシック" w:cs="ＭＳ ゴシック"/>
        </w:rPr>
      </w:pPr>
    </w:p>
    <w:p w14:paraId="2F610183" w14:textId="77777777" w:rsidR="001F201E" w:rsidRPr="00D60F63" w:rsidRDefault="001F201E">
      <w:pPr>
        <w:rPr>
          <w:rFonts w:ascii="ＭＳ ゴシック" w:eastAsia="ＭＳ ゴシック" w:hAnsi="ＭＳ ゴシック" w:cs="ＭＳ ゴシック"/>
        </w:rPr>
      </w:pPr>
    </w:p>
    <w:p w14:paraId="3783BAC2"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日本商工会議所青年部では、このたび、「第　回（　　年度）全国大会」について、</w:t>
      </w:r>
    </w:p>
    <w:p w14:paraId="53A078D8"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○○地区（ブロック名１、ブロック名２、ブロック名３）を対象に開催希望の照会を</w:t>
      </w:r>
    </w:p>
    <w:p w14:paraId="4E48E48A"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致します。</w:t>
      </w:r>
    </w:p>
    <w:p w14:paraId="5D745574"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つきましては、「日本商工会議所青年部全国大会規程集」をご参照の上、開催を希望される場合は、１０月末日までに「全国大会開催候補地立候補意思表示届出書」によりブロック代表理事宛（別紙）ご連絡ください。</w:t>
      </w:r>
    </w:p>
    <w:p w14:paraId="52FF1C61" w14:textId="77777777" w:rsidR="001F201E" w:rsidRPr="00D60F63" w:rsidRDefault="001F201E">
      <w:pPr>
        <w:rPr>
          <w:rFonts w:ascii="ＭＳ ゴシック" w:eastAsia="ＭＳ ゴシック" w:hAnsi="ＭＳ ゴシック" w:cs="ＭＳ ゴシック"/>
        </w:rPr>
      </w:pPr>
    </w:p>
    <w:p w14:paraId="1FF09BE4" w14:textId="77777777" w:rsidR="001F201E" w:rsidRPr="00D60F63" w:rsidRDefault="001F201E">
      <w:pPr>
        <w:rPr>
          <w:rFonts w:ascii="ＭＳ ゴシック" w:eastAsia="ＭＳ ゴシック" w:hAnsi="ＭＳ ゴシック" w:cs="ＭＳ ゴシック"/>
        </w:rPr>
      </w:pPr>
    </w:p>
    <w:p w14:paraId="6C994DD2" w14:textId="77777777" w:rsidR="001F201E" w:rsidRPr="00D60F63" w:rsidRDefault="001F201E">
      <w:pPr>
        <w:rPr>
          <w:rFonts w:ascii="ＭＳ ゴシック" w:eastAsia="ＭＳ ゴシック" w:hAnsi="ＭＳ ゴシック" w:cs="ＭＳ ゴシック"/>
        </w:rPr>
      </w:pPr>
    </w:p>
    <w:p w14:paraId="504B62E1" w14:textId="77777777" w:rsidR="001F201E" w:rsidRPr="00D60F63" w:rsidRDefault="001F201E">
      <w:pPr>
        <w:rPr>
          <w:rFonts w:ascii="ＭＳ ゴシック" w:eastAsia="ＭＳ ゴシック" w:hAnsi="ＭＳ ゴシック" w:cs="ＭＳ ゴシック"/>
        </w:rPr>
      </w:pPr>
    </w:p>
    <w:p w14:paraId="771D39A9" w14:textId="77777777" w:rsidR="001F201E" w:rsidRPr="00D60F63" w:rsidRDefault="001F201E">
      <w:pPr>
        <w:rPr>
          <w:rFonts w:ascii="ＭＳ ゴシック" w:eastAsia="ＭＳ ゴシック" w:hAnsi="ＭＳ ゴシック" w:cs="ＭＳ ゴシック"/>
        </w:rPr>
      </w:pPr>
    </w:p>
    <w:p w14:paraId="373A0620"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〈本件担当〉　　日本商工会議所青年部事務局　担当者１、担当者２</w:t>
      </w:r>
    </w:p>
    <w:p w14:paraId="4809CBAC"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（日本商工会議所中小企業振興部内）</w:t>
      </w:r>
    </w:p>
    <w:p w14:paraId="3AD75B5A" w14:textId="77777777" w:rsidR="001F201E" w:rsidRPr="00D60F63" w:rsidRDefault="0085154C">
      <w:pPr>
        <w:ind w:firstLine="1680"/>
        <w:rPr>
          <w:rFonts w:ascii="ＭＳ ゴシック" w:eastAsia="ＭＳ ゴシック" w:hAnsi="ＭＳ ゴシック" w:cs="ＭＳ ゴシック"/>
        </w:rPr>
      </w:pPr>
      <w:r w:rsidRPr="00D60F63">
        <w:rPr>
          <w:rFonts w:ascii="ＭＳ ゴシック" w:eastAsia="ＭＳ ゴシック" w:hAnsi="ＭＳ ゴシック" w:cs="ＭＳ ゴシック"/>
        </w:rPr>
        <w:t>ＴＥＬ：０３－３２８３－７８４８</w:t>
      </w:r>
    </w:p>
    <w:p w14:paraId="72D86BAD" w14:textId="77777777" w:rsidR="001F201E" w:rsidRPr="00D60F63" w:rsidRDefault="001F201E">
      <w:pPr>
        <w:rPr>
          <w:rFonts w:ascii="ＭＳ ゴシック" w:eastAsia="ＭＳ ゴシック" w:hAnsi="ＭＳ ゴシック" w:cs="ＭＳ ゴシック"/>
        </w:rPr>
      </w:pPr>
    </w:p>
    <w:p w14:paraId="73A7BFD5" w14:textId="77777777" w:rsidR="001F201E" w:rsidRPr="00D60F63" w:rsidRDefault="0085154C">
      <w:pPr>
        <w:rPr>
          <w:rFonts w:ascii="ＭＳ ゴシック" w:eastAsia="ＭＳ ゴシック" w:hAnsi="ＭＳ ゴシック" w:cs="ＭＳ ゴシック"/>
        </w:rPr>
      </w:pPr>
      <w:r w:rsidRPr="00D60F63">
        <w:br w:type="page"/>
      </w:r>
      <w:r w:rsidRPr="00D60F63">
        <w:rPr>
          <w:rFonts w:ascii="ＭＳ ゴシック" w:eastAsia="ＭＳ ゴシック" w:hAnsi="ＭＳ ゴシック" w:cs="ＭＳ ゴシック"/>
        </w:rPr>
        <w:t>（全国大会開催希望照会文書・別紙）</w:t>
      </w:r>
    </w:p>
    <w:p w14:paraId="0577557B" w14:textId="77777777" w:rsidR="001F201E" w:rsidRPr="00D60F63" w:rsidRDefault="0085154C">
      <w:pPr>
        <w:jc w:val="center"/>
        <w:rPr>
          <w:rFonts w:ascii="ＭＳ ゴシック" w:eastAsia="ＭＳ ゴシック" w:hAnsi="ＭＳ ゴシック" w:cs="ＭＳ ゴシック"/>
          <w:b/>
          <w:sz w:val="24"/>
          <w:u w:val="single"/>
        </w:rPr>
      </w:pPr>
      <w:r w:rsidRPr="00D60F63">
        <w:rPr>
          <w:rFonts w:ascii="ＭＳ ゴシック" w:eastAsia="ＭＳ ゴシック" w:hAnsi="ＭＳ ゴシック" w:cs="ＭＳ ゴシック"/>
          <w:b/>
          <w:sz w:val="24"/>
          <w:u w:val="single"/>
        </w:rPr>
        <w:t>日本商工会議所青年部「第　　回（　　年度）全国大会」</w:t>
      </w:r>
    </w:p>
    <w:p w14:paraId="4E16EFFA" w14:textId="77777777" w:rsidR="001F201E" w:rsidRPr="00D60F63" w:rsidRDefault="0085154C">
      <w:pPr>
        <w:jc w:val="center"/>
        <w:rPr>
          <w:rFonts w:ascii="ＭＳ ゴシック" w:eastAsia="ＭＳ ゴシック" w:hAnsi="ＭＳ ゴシック" w:cs="ＭＳ ゴシック"/>
          <w:b/>
          <w:sz w:val="24"/>
          <w:u w:val="single"/>
        </w:rPr>
      </w:pPr>
      <w:r w:rsidRPr="00D60F63">
        <w:rPr>
          <w:rFonts w:ascii="ＭＳ ゴシック" w:eastAsia="ＭＳ ゴシック" w:hAnsi="ＭＳ ゴシック" w:cs="ＭＳ ゴシック"/>
          <w:b/>
          <w:sz w:val="24"/>
          <w:u w:val="single"/>
        </w:rPr>
        <w:t>開催地および主管希望連絡先</w:t>
      </w:r>
    </w:p>
    <w:p w14:paraId="61012EAC" w14:textId="77777777" w:rsidR="001F201E" w:rsidRPr="00D60F63" w:rsidRDefault="001F201E">
      <w:pPr>
        <w:jc w:val="center"/>
        <w:rPr>
          <w:rFonts w:ascii="ＭＳ ゴシック" w:eastAsia="ＭＳ ゴシック" w:hAnsi="ＭＳ ゴシック" w:cs="ＭＳ ゴシック"/>
        </w:rPr>
      </w:pPr>
    </w:p>
    <w:p w14:paraId="0568690F" w14:textId="77777777" w:rsidR="001F201E" w:rsidRPr="00D60F63" w:rsidRDefault="0085154C">
      <w:pPr>
        <w:jc w:val="center"/>
        <w:rPr>
          <w:rFonts w:ascii="ＭＳ ゴシック" w:eastAsia="ＭＳ ゴシック" w:hAnsi="ＭＳ ゴシック" w:cs="ＭＳ ゴシック"/>
        </w:rPr>
      </w:pPr>
      <w:r w:rsidRPr="00D60F63">
        <w:rPr>
          <w:rFonts w:ascii="ＭＳ ゴシック" w:eastAsia="ＭＳ ゴシック" w:hAnsi="ＭＳ ゴシック" w:cs="ＭＳ ゴシック"/>
        </w:rPr>
        <w:t>（　　年度○地区各ブロック代表理事の連絡先）</w:t>
      </w:r>
    </w:p>
    <w:p w14:paraId="11931F7F" w14:textId="77777777" w:rsidR="001F201E" w:rsidRPr="00D60F63" w:rsidRDefault="001F201E">
      <w:pPr>
        <w:jc w:val="center"/>
        <w:rPr>
          <w:rFonts w:ascii="ＭＳ ゴシック" w:eastAsia="ＭＳ ゴシック" w:hAnsi="ＭＳ ゴシック" w:cs="ＭＳ ゴシック"/>
        </w:rPr>
      </w:pPr>
    </w:p>
    <w:p w14:paraId="542C03B5" w14:textId="77777777" w:rsidR="001F201E" w:rsidRPr="00D60F63" w:rsidRDefault="001F201E">
      <w:pPr>
        <w:rPr>
          <w:rFonts w:ascii="ＭＳ ゴシック" w:eastAsia="ＭＳ ゴシック" w:hAnsi="ＭＳ ゴシック" w:cs="ＭＳ ゴシック"/>
        </w:rPr>
      </w:pPr>
    </w:p>
    <w:tbl>
      <w:tblPr>
        <w:tblStyle w:val="affd"/>
        <w:tblW w:w="870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39"/>
        <w:gridCol w:w="1740"/>
        <w:gridCol w:w="1903"/>
        <w:gridCol w:w="1701"/>
        <w:gridCol w:w="1619"/>
      </w:tblGrid>
      <w:tr w:rsidR="00D60F63" w:rsidRPr="00D60F63" w14:paraId="3FF1BE11" w14:textId="77777777">
        <w:tc>
          <w:tcPr>
            <w:tcW w:w="1739" w:type="dxa"/>
            <w:vMerge w:val="restart"/>
            <w:shd w:val="clear" w:color="auto" w:fill="F2F2F2"/>
            <w:vAlign w:val="center"/>
          </w:tcPr>
          <w:p w14:paraId="379715EA" w14:textId="77777777" w:rsidR="001F201E" w:rsidRPr="00D60F63" w:rsidRDefault="0085154C">
            <w:pPr>
              <w:jc w:val="center"/>
              <w:rPr>
                <w:rFonts w:ascii="ＭＳ ゴシック" w:eastAsia="ＭＳ ゴシック" w:hAnsi="ＭＳ ゴシック" w:cs="ＭＳ ゴシック"/>
              </w:rPr>
            </w:pPr>
            <w:r w:rsidRPr="00D60F63">
              <w:rPr>
                <w:rFonts w:ascii="ＭＳ ゴシック" w:eastAsia="ＭＳ ゴシック" w:hAnsi="ＭＳ ゴシック" w:cs="ＭＳ ゴシック"/>
              </w:rPr>
              <w:t>ブロック</w:t>
            </w:r>
          </w:p>
        </w:tc>
        <w:tc>
          <w:tcPr>
            <w:tcW w:w="1740" w:type="dxa"/>
            <w:vMerge w:val="restart"/>
            <w:shd w:val="clear" w:color="auto" w:fill="F2F2F2"/>
            <w:vAlign w:val="center"/>
          </w:tcPr>
          <w:p w14:paraId="3A307FB6" w14:textId="77777777" w:rsidR="001F201E" w:rsidRPr="00D60F63" w:rsidRDefault="0085154C">
            <w:pPr>
              <w:jc w:val="center"/>
              <w:rPr>
                <w:rFonts w:ascii="ＭＳ ゴシック" w:eastAsia="ＭＳ ゴシック" w:hAnsi="ＭＳ ゴシック" w:cs="ＭＳ ゴシック"/>
              </w:rPr>
            </w:pPr>
            <w:r w:rsidRPr="00D60F63">
              <w:rPr>
                <w:rFonts w:ascii="ＭＳ ゴシック" w:eastAsia="ＭＳ ゴシック" w:hAnsi="ＭＳ ゴシック" w:cs="ＭＳ ゴシック"/>
              </w:rPr>
              <w:t>代表理事氏名</w:t>
            </w:r>
          </w:p>
        </w:tc>
        <w:tc>
          <w:tcPr>
            <w:tcW w:w="1903" w:type="dxa"/>
            <w:vMerge w:val="restart"/>
            <w:shd w:val="clear" w:color="auto" w:fill="F2F2F2"/>
            <w:vAlign w:val="center"/>
          </w:tcPr>
          <w:p w14:paraId="71A02A74" w14:textId="77777777" w:rsidR="001F201E" w:rsidRPr="00D60F63" w:rsidRDefault="0085154C">
            <w:pPr>
              <w:jc w:val="center"/>
              <w:rPr>
                <w:rFonts w:ascii="ＭＳ ゴシック" w:eastAsia="ＭＳ ゴシック" w:hAnsi="ＭＳ ゴシック" w:cs="ＭＳ ゴシック"/>
              </w:rPr>
            </w:pPr>
            <w:r w:rsidRPr="00D60F63">
              <w:rPr>
                <w:rFonts w:ascii="ＭＳ ゴシック" w:eastAsia="ＭＳ ゴシック" w:hAnsi="ＭＳ ゴシック" w:cs="ＭＳ ゴシック"/>
              </w:rPr>
              <w:t>所属青年部</w:t>
            </w:r>
          </w:p>
        </w:tc>
        <w:tc>
          <w:tcPr>
            <w:tcW w:w="3320" w:type="dxa"/>
            <w:gridSpan w:val="2"/>
            <w:shd w:val="clear" w:color="auto" w:fill="F2F2F2"/>
            <w:vAlign w:val="center"/>
          </w:tcPr>
          <w:p w14:paraId="28898CF8" w14:textId="77777777" w:rsidR="001F201E" w:rsidRPr="00D60F63" w:rsidRDefault="0085154C">
            <w:pPr>
              <w:tabs>
                <w:tab w:val="center" w:pos="4252"/>
                <w:tab w:val="right" w:pos="8504"/>
              </w:tabs>
              <w:ind w:firstLine="840"/>
              <w:rPr>
                <w:rFonts w:ascii="ＭＳ ゴシック" w:eastAsia="ＭＳ ゴシック" w:hAnsi="ＭＳ ゴシック" w:cs="ＭＳ ゴシック"/>
              </w:rPr>
            </w:pPr>
            <w:r w:rsidRPr="00D60F63">
              <w:rPr>
                <w:rFonts w:ascii="ＭＳ ゴシック" w:eastAsia="ＭＳ ゴシック" w:hAnsi="ＭＳ ゴシック" w:cs="ＭＳ ゴシック"/>
              </w:rPr>
              <w:t>事務局連絡先</w:t>
            </w:r>
          </w:p>
        </w:tc>
      </w:tr>
      <w:tr w:rsidR="00D60F63" w:rsidRPr="00D60F63" w14:paraId="6AEBDE68" w14:textId="77777777">
        <w:tc>
          <w:tcPr>
            <w:tcW w:w="1739" w:type="dxa"/>
            <w:vMerge/>
            <w:shd w:val="clear" w:color="auto" w:fill="F2F2F2"/>
            <w:vAlign w:val="center"/>
          </w:tcPr>
          <w:p w14:paraId="38155FF4" w14:textId="77777777" w:rsidR="001F201E" w:rsidRPr="00D60F63" w:rsidRDefault="001F201E">
            <w:pPr>
              <w:pBdr>
                <w:top w:val="nil"/>
                <w:left w:val="nil"/>
                <w:bottom w:val="nil"/>
                <w:right w:val="nil"/>
                <w:between w:val="nil"/>
              </w:pBdr>
              <w:spacing w:line="276" w:lineRule="auto"/>
              <w:jc w:val="left"/>
              <w:rPr>
                <w:rFonts w:ascii="ＭＳ ゴシック" w:eastAsia="ＭＳ ゴシック" w:hAnsi="ＭＳ ゴシック" w:cs="ＭＳ ゴシック"/>
              </w:rPr>
            </w:pPr>
          </w:p>
        </w:tc>
        <w:tc>
          <w:tcPr>
            <w:tcW w:w="1740" w:type="dxa"/>
            <w:vMerge/>
            <w:shd w:val="clear" w:color="auto" w:fill="F2F2F2"/>
            <w:vAlign w:val="center"/>
          </w:tcPr>
          <w:p w14:paraId="270EDBF3" w14:textId="77777777" w:rsidR="001F201E" w:rsidRPr="00D60F63" w:rsidRDefault="001F201E">
            <w:pPr>
              <w:pBdr>
                <w:top w:val="nil"/>
                <w:left w:val="nil"/>
                <w:bottom w:val="nil"/>
                <w:right w:val="nil"/>
                <w:between w:val="nil"/>
              </w:pBdr>
              <w:spacing w:line="276" w:lineRule="auto"/>
              <w:jc w:val="left"/>
              <w:rPr>
                <w:rFonts w:ascii="ＭＳ ゴシック" w:eastAsia="ＭＳ ゴシック" w:hAnsi="ＭＳ ゴシック" w:cs="ＭＳ ゴシック"/>
              </w:rPr>
            </w:pPr>
          </w:p>
        </w:tc>
        <w:tc>
          <w:tcPr>
            <w:tcW w:w="1903" w:type="dxa"/>
            <w:vMerge/>
            <w:shd w:val="clear" w:color="auto" w:fill="F2F2F2"/>
            <w:vAlign w:val="center"/>
          </w:tcPr>
          <w:p w14:paraId="0018B79F" w14:textId="77777777" w:rsidR="001F201E" w:rsidRPr="00D60F63" w:rsidRDefault="001F201E">
            <w:pPr>
              <w:pBdr>
                <w:top w:val="nil"/>
                <w:left w:val="nil"/>
                <w:bottom w:val="nil"/>
                <w:right w:val="nil"/>
                <w:between w:val="nil"/>
              </w:pBdr>
              <w:spacing w:line="276" w:lineRule="auto"/>
              <w:jc w:val="left"/>
              <w:rPr>
                <w:rFonts w:ascii="ＭＳ ゴシック" w:eastAsia="ＭＳ ゴシック" w:hAnsi="ＭＳ ゴシック" w:cs="ＭＳ ゴシック"/>
              </w:rPr>
            </w:pPr>
          </w:p>
        </w:tc>
        <w:tc>
          <w:tcPr>
            <w:tcW w:w="1701" w:type="dxa"/>
            <w:shd w:val="clear" w:color="auto" w:fill="F2F2F2"/>
            <w:vAlign w:val="center"/>
          </w:tcPr>
          <w:p w14:paraId="4F490708" w14:textId="77777777" w:rsidR="001F201E" w:rsidRPr="00D60F63" w:rsidRDefault="0085154C">
            <w:pPr>
              <w:jc w:val="center"/>
              <w:rPr>
                <w:rFonts w:ascii="ＭＳ ゴシック" w:eastAsia="ＭＳ ゴシック" w:hAnsi="ＭＳ ゴシック" w:cs="ＭＳ ゴシック"/>
              </w:rPr>
            </w:pPr>
            <w:r w:rsidRPr="00D60F63">
              <w:rPr>
                <w:rFonts w:ascii="ＭＳ ゴシック" w:eastAsia="ＭＳ ゴシック" w:hAnsi="ＭＳ ゴシック" w:cs="ＭＳ ゴシック"/>
              </w:rPr>
              <w:t>電　　話</w:t>
            </w:r>
          </w:p>
        </w:tc>
        <w:tc>
          <w:tcPr>
            <w:tcW w:w="1619" w:type="dxa"/>
            <w:shd w:val="clear" w:color="auto" w:fill="F2F2F2"/>
            <w:vAlign w:val="center"/>
          </w:tcPr>
          <w:p w14:paraId="3F9FA78F" w14:textId="77777777" w:rsidR="001F201E" w:rsidRPr="00D60F63" w:rsidRDefault="0085154C">
            <w:pPr>
              <w:jc w:val="center"/>
              <w:rPr>
                <w:rFonts w:ascii="ＭＳ ゴシック" w:eastAsia="ＭＳ ゴシック" w:hAnsi="ＭＳ ゴシック" w:cs="ＭＳ ゴシック"/>
              </w:rPr>
            </w:pPr>
            <w:r w:rsidRPr="00D60F63">
              <w:rPr>
                <w:rFonts w:ascii="ＭＳ ゴシック" w:eastAsia="ＭＳ ゴシック" w:hAnsi="ＭＳ ゴシック" w:cs="ＭＳ ゴシック"/>
              </w:rPr>
              <w:t>ＦＡＸ</w:t>
            </w:r>
          </w:p>
        </w:tc>
      </w:tr>
      <w:tr w:rsidR="001F201E" w:rsidRPr="00D60F63" w14:paraId="680C7CD0" w14:textId="77777777">
        <w:tc>
          <w:tcPr>
            <w:tcW w:w="1739" w:type="dxa"/>
          </w:tcPr>
          <w:p w14:paraId="75C0243A" w14:textId="77777777" w:rsidR="001F201E" w:rsidRPr="00D60F63" w:rsidRDefault="001F201E">
            <w:pPr>
              <w:rPr>
                <w:rFonts w:ascii="ＭＳ ゴシック" w:eastAsia="ＭＳ ゴシック" w:hAnsi="ＭＳ ゴシック" w:cs="ＭＳ ゴシック"/>
              </w:rPr>
            </w:pPr>
          </w:p>
          <w:p w14:paraId="673ACD5D"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ブロック名１</w:t>
            </w:r>
          </w:p>
          <w:p w14:paraId="55E55235"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ブロック名２</w:t>
            </w:r>
          </w:p>
          <w:p w14:paraId="598FAAE5"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ブロック名３</w:t>
            </w:r>
          </w:p>
          <w:p w14:paraId="779C05C1" w14:textId="77777777" w:rsidR="001F201E" w:rsidRPr="00D60F63" w:rsidRDefault="001F201E">
            <w:pPr>
              <w:rPr>
                <w:rFonts w:ascii="ＭＳ ゴシック" w:eastAsia="ＭＳ ゴシック" w:hAnsi="ＭＳ ゴシック" w:cs="ＭＳ ゴシック"/>
              </w:rPr>
            </w:pPr>
          </w:p>
        </w:tc>
        <w:tc>
          <w:tcPr>
            <w:tcW w:w="1740" w:type="dxa"/>
          </w:tcPr>
          <w:p w14:paraId="3795B2E7" w14:textId="77777777" w:rsidR="001F201E" w:rsidRPr="00D60F63" w:rsidRDefault="001F201E">
            <w:pPr>
              <w:rPr>
                <w:rFonts w:ascii="ＭＳ ゴシック" w:eastAsia="ＭＳ ゴシック" w:hAnsi="ＭＳ ゴシック" w:cs="ＭＳ ゴシック"/>
              </w:rPr>
            </w:pPr>
          </w:p>
          <w:p w14:paraId="04FD1014"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氏名</w:t>
            </w:r>
          </w:p>
          <w:p w14:paraId="7B5E7FAA"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氏名</w:t>
            </w:r>
          </w:p>
          <w:p w14:paraId="7354A9FF"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氏名</w:t>
            </w:r>
          </w:p>
        </w:tc>
        <w:tc>
          <w:tcPr>
            <w:tcW w:w="1903" w:type="dxa"/>
          </w:tcPr>
          <w:p w14:paraId="120A849D" w14:textId="77777777" w:rsidR="001F201E" w:rsidRPr="00D60F63" w:rsidRDefault="001F201E">
            <w:pPr>
              <w:rPr>
                <w:rFonts w:ascii="ＭＳ ゴシック" w:eastAsia="ＭＳ ゴシック" w:hAnsi="ＭＳ ゴシック" w:cs="ＭＳ ゴシック"/>
              </w:rPr>
            </w:pPr>
          </w:p>
          <w:p w14:paraId="388E40F2" w14:textId="77777777" w:rsidR="001F201E" w:rsidRPr="00D60F63" w:rsidRDefault="0085154C">
            <w:pPr>
              <w:tabs>
                <w:tab w:val="center" w:pos="4252"/>
                <w:tab w:val="right" w:pos="8504"/>
              </w:tabs>
              <w:rPr>
                <w:rFonts w:ascii="ＭＳ ゴシック" w:eastAsia="ＭＳ ゴシック" w:hAnsi="ＭＳ ゴシック" w:cs="ＭＳ ゴシック"/>
              </w:rPr>
            </w:pPr>
            <w:r w:rsidRPr="00D60F63">
              <w:rPr>
                <w:rFonts w:ascii="ＭＳ ゴシック" w:eastAsia="ＭＳ ゴシック" w:hAnsi="ＭＳ ゴシック" w:cs="ＭＳ ゴシック"/>
              </w:rPr>
              <w:t>○○（都道府県名）</w:t>
            </w:r>
          </w:p>
          <w:p w14:paraId="445E4973" w14:textId="77777777" w:rsidR="001F201E" w:rsidRPr="00D60F63" w:rsidRDefault="0085154C">
            <w:pPr>
              <w:tabs>
                <w:tab w:val="center" w:pos="4252"/>
                <w:tab w:val="right" w:pos="8504"/>
              </w:tabs>
              <w:rPr>
                <w:rFonts w:ascii="ＭＳ ゴシック" w:eastAsia="ＭＳ ゴシック" w:hAnsi="ＭＳ ゴシック" w:cs="ＭＳ ゴシック"/>
              </w:rPr>
            </w:pPr>
            <w:r w:rsidRPr="00D60F63">
              <w:rPr>
                <w:rFonts w:ascii="ＭＳ ゴシック" w:eastAsia="ＭＳ ゴシック" w:hAnsi="ＭＳ ゴシック" w:cs="ＭＳ ゴシック"/>
              </w:rPr>
              <w:t>○○（都道府県名）</w:t>
            </w:r>
          </w:p>
          <w:p w14:paraId="703489D4" w14:textId="77777777" w:rsidR="001F201E" w:rsidRPr="00D60F63" w:rsidRDefault="0085154C">
            <w:pPr>
              <w:tabs>
                <w:tab w:val="center" w:pos="4252"/>
                <w:tab w:val="right" w:pos="8504"/>
              </w:tabs>
              <w:rPr>
                <w:rFonts w:ascii="ＭＳ ゴシック" w:eastAsia="ＭＳ ゴシック" w:hAnsi="ＭＳ ゴシック" w:cs="ＭＳ ゴシック"/>
              </w:rPr>
            </w:pPr>
            <w:r w:rsidRPr="00D60F63">
              <w:rPr>
                <w:rFonts w:ascii="ＭＳ ゴシック" w:eastAsia="ＭＳ ゴシック" w:hAnsi="ＭＳ ゴシック" w:cs="ＭＳ ゴシック"/>
              </w:rPr>
              <w:t>○○（都道府県名）</w:t>
            </w:r>
          </w:p>
        </w:tc>
        <w:tc>
          <w:tcPr>
            <w:tcW w:w="1701" w:type="dxa"/>
          </w:tcPr>
          <w:p w14:paraId="2A988E0A" w14:textId="77777777" w:rsidR="001F201E" w:rsidRPr="00D60F63" w:rsidRDefault="001F201E">
            <w:pPr>
              <w:rPr>
                <w:rFonts w:ascii="ＭＳ ゴシック" w:eastAsia="ＭＳ ゴシック" w:hAnsi="ＭＳ ゴシック" w:cs="ＭＳ ゴシック"/>
              </w:rPr>
            </w:pPr>
          </w:p>
          <w:p w14:paraId="398DF192" w14:textId="77777777" w:rsidR="001F201E" w:rsidRPr="00D60F63" w:rsidRDefault="001F201E">
            <w:pPr>
              <w:rPr>
                <w:rFonts w:ascii="ＭＳ ゴシック" w:eastAsia="ＭＳ ゴシック" w:hAnsi="ＭＳ ゴシック" w:cs="ＭＳ ゴシック"/>
              </w:rPr>
            </w:pPr>
          </w:p>
        </w:tc>
        <w:tc>
          <w:tcPr>
            <w:tcW w:w="1619" w:type="dxa"/>
          </w:tcPr>
          <w:p w14:paraId="15794303" w14:textId="77777777" w:rsidR="001F201E" w:rsidRPr="00D60F63" w:rsidRDefault="001F201E">
            <w:pPr>
              <w:rPr>
                <w:rFonts w:ascii="ＭＳ ゴシック" w:eastAsia="ＭＳ ゴシック" w:hAnsi="ＭＳ ゴシック" w:cs="ＭＳ ゴシック"/>
              </w:rPr>
            </w:pPr>
          </w:p>
        </w:tc>
      </w:tr>
    </w:tbl>
    <w:p w14:paraId="421D36A4" w14:textId="77777777" w:rsidR="001F201E" w:rsidRPr="00D60F63" w:rsidRDefault="001F201E">
      <w:pPr>
        <w:rPr>
          <w:rFonts w:ascii="ＭＳ ゴシック" w:eastAsia="ＭＳ ゴシック" w:hAnsi="ＭＳ ゴシック" w:cs="ＭＳ ゴシック"/>
        </w:rPr>
      </w:pPr>
    </w:p>
    <w:p w14:paraId="75C60DD0"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年度○地区担当副会長</w:t>
      </w:r>
    </w:p>
    <w:p w14:paraId="4A0CD567" w14:textId="77777777" w:rsidR="001F201E" w:rsidRPr="00D60F63" w:rsidRDefault="0085154C">
      <w:pPr>
        <w:ind w:firstLine="315"/>
        <w:rPr>
          <w:rFonts w:ascii="ＭＳ ゴシック" w:eastAsia="ＭＳ ゴシック" w:hAnsi="ＭＳ ゴシック" w:cs="ＭＳ ゴシック"/>
        </w:rPr>
      </w:pPr>
      <w:r w:rsidRPr="00D60F63">
        <w:rPr>
          <w:rFonts w:ascii="ＭＳ ゴシック" w:eastAsia="ＭＳ ゴシック" w:hAnsi="ＭＳ ゴシック" w:cs="ＭＳ ゴシック"/>
        </w:rPr>
        <w:t>氏名</w:t>
      </w:r>
      <w:r w:rsidRPr="00D60F63">
        <w:rPr>
          <w:rFonts w:ascii="ＭＳ ゴシック" w:eastAsia="ＭＳ ゴシック" w:hAnsi="ＭＳ ゴシック" w:cs="ＭＳ ゴシック"/>
        </w:rPr>
        <w:tab/>
        <w:t>○○商工会議所青年部</w:t>
      </w:r>
    </w:p>
    <w:p w14:paraId="6963BF89" w14:textId="77777777" w:rsidR="001F201E" w:rsidRPr="00D60F63" w:rsidRDefault="0085154C">
      <w:pPr>
        <w:ind w:firstLine="315"/>
        <w:rPr>
          <w:rFonts w:ascii="ＭＳ ゴシック" w:eastAsia="ＭＳ ゴシック" w:hAnsi="ＭＳ ゴシック" w:cs="ＭＳ ゴシック"/>
        </w:rPr>
      </w:pPr>
      <w:r w:rsidRPr="00D60F63">
        <w:rPr>
          <w:rFonts w:ascii="ＭＳ ゴシック" w:eastAsia="ＭＳ ゴシック" w:hAnsi="ＭＳ ゴシック" w:cs="ＭＳ ゴシック"/>
        </w:rPr>
        <w:t>ＴＥＬ：</w:t>
      </w:r>
      <w:r w:rsidRPr="00D60F63">
        <w:rPr>
          <w:rFonts w:ascii="ＭＳ ゴシック" w:eastAsia="ＭＳ ゴシック" w:hAnsi="ＭＳ ゴシック" w:cs="ＭＳ ゴシック"/>
        </w:rPr>
        <w:tab/>
      </w:r>
      <w:r w:rsidRPr="00D60F63">
        <w:rPr>
          <w:rFonts w:ascii="ＭＳ ゴシック" w:eastAsia="ＭＳ ゴシック" w:hAnsi="ＭＳ ゴシック" w:cs="ＭＳ ゴシック"/>
        </w:rPr>
        <w:tab/>
        <w:t xml:space="preserve">　　　／ＦＡＸ：</w:t>
      </w:r>
    </w:p>
    <w:p w14:paraId="32B7D2EC" w14:textId="77777777" w:rsidR="001F201E" w:rsidRPr="00D60F63" w:rsidRDefault="001F201E">
      <w:pPr>
        <w:rPr>
          <w:rFonts w:ascii="ＭＳ ゴシック" w:eastAsia="ＭＳ ゴシック" w:hAnsi="ＭＳ ゴシック" w:cs="ＭＳ ゴシック"/>
        </w:rPr>
      </w:pPr>
    </w:p>
    <w:p w14:paraId="51236DA4"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日本商工会議所青年部事務局　担当者１、担当者２</w:t>
      </w:r>
    </w:p>
    <w:p w14:paraId="57321879" w14:textId="77777777" w:rsidR="001F201E" w:rsidRPr="00D60F63" w:rsidRDefault="0085154C">
      <w:pPr>
        <w:ind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rPr>
        <w:t>（日本商工会議所中小企業振興部内）</w:t>
      </w:r>
    </w:p>
    <w:p w14:paraId="37E1C960" w14:textId="77777777" w:rsidR="001F201E" w:rsidRPr="00D60F63" w:rsidRDefault="0085154C">
      <w:pPr>
        <w:ind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〒１００－０００５　東京都千代田区丸の内３－２－２</w:t>
      </w:r>
    </w:p>
    <w:p w14:paraId="6BF74588" w14:textId="77777777" w:rsidR="001F201E" w:rsidRPr="00D60F63" w:rsidRDefault="0085154C">
      <w:pPr>
        <w:ind w:firstLine="420"/>
        <w:rPr>
          <w:rFonts w:ascii="ＭＳ ゴシック" w:eastAsia="ＭＳ ゴシック" w:hAnsi="ＭＳ ゴシック" w:cs="ＭＳ ゴシック"/>
        </w:rPr>
        <w:sectPr w:rsidR="001F201E" w:rsidRPr="00D60F63">
          <w:headerReference w:type="default" r:id="rId10"/>
          <w:pgSz w:w="11906" w:h="16838"/>
          <w:pgMar w:top="1418" w:right="1134" w:bottom="1418" w:left="1134" w:header="567" w:footer="567" w:gutter="0"/>
          <w:cols w:space="720"/>
        </w:sectPr>
      </w:pPr>
      <w:r w:rsidRPr="00D60F63">
        <w:rPr>
          <w:rFonts w:ascii="ＭＳ ゴシック" w:eastAsia="ＭＳ ゴシック" w:hAnsi="ＭＳ ゴシック" w:cs="ＭＳ ゴシック"/>
        </w:rPr>
        <w:t>ＴＥＬ：０３－３２８３－７８４８／ＦＡＸ：０３－３２１１―４８５９</w:t>
      </w:r>
    </w:p>
    <w:p w14:paraId="0833748F" w14:textId="77777777" w:rsidR="001F201E" w:rsidRPr="00D60F63" w:rsidRDefault="0085154C">
      <w:pPr>
        <w:keepNext/>
        <w:pBdr>
          <w:top w:val="nil"/>
          <w:left w:val="nil"/>
          <w:bottom w:val="nil"/>
          <w:right w:val="nil"/>
          <w:between w:val="nil"/>
        </w:pBdr>
        <w:rPr>
          <w:rFonts w:ascii="ＭＳ ゴシック" w:eastAsia="ＭＳ ゴシック" w:hAnsi="ＭＳ ゴシック" w:cs="ＭＳ ゴシック"/>
          <w:b/>
          <w:sz w:val="24"/>
        </w:rPr>
      </w:pPr>
      <w:r w:rsidRPr="00D60F63">
        <w:rPr>
          <w:rFonts w:ascii="ＭＳ ゴシック" w:eastAsia="ＭＳ ゴシック" w:hAnsi="ＭＳ ゴシック" w:cs="ＭＳ ゴシック"/>
          <w:b/>
          <w:sz w:val="24"/>
        </w:rPr>
        <w:t>１-３．全国大会　開催候補地立候補意思表示届書</w:t>
      </w:r>
    </w:p>
    <w:p w14:paraId="390B590F" w14:textId="77777777" w:rsidR="001F201E" w:rsidRPr="00D60F63" w:rsidRDefault="001F201E">
      <w:pPr>
        <w:rPr>
          <w:rFonts w:ascii="ＭＳ ゴシック" w:eastAsia="ＭＳ ゴシック" w:hAnsi="ＭＳ ゴシック" w:cs="ＭＳ ゴシック"/>
        </w:rPr>
      </w:pPr>
    </w:p>
    <w:p w14:paraId="03645664" w14:textId="77777777" w:rsidR="001F201E" w:rsidRPr="00D60F63" w:rsidRDefault="0085154C">
      <w:pPr>
        <w:jc w:val="center"/>
        <w:rPr>
          <w:rFonts w:ascii="ＭＳ ゴシック" w:eastAsia="ＭＳ ゴシック" w:hAnsi="ＭＳ ゴシック" w:cs="ＭＳ ゴシック"/>
          <w:b/>
          <w:sz w:val="24"/>
          <w:u w:val="single"/>
        </w:rPr>
      </w:pPr>
      <w:r w:rsidRPr="00D60F63">
        <w:rPr>
          <w:rFonts w:ascii="ＭＳ ゴシック" w:eastAsia="ＭＳ ゴシック" w:hAnsi="ＭＳ ゴシック" w:cs="ＭＳ ゴシック"/>
          <w:b/>
          <w:sz w:val="24"/>
          <w:u w:val="single"/>
        </w:rPr>
        <w:t>日本商工会議所青年部「第 　回( 　年度)全国大会」</w:t>
      </w:r>
    </w:p>
    <w:p w14:paraId="3B52E7CF" w14:textId="77777777" w:rsidR="001F201E" w:rsidRPr="00D60F63" w:rsidRDefault="0085154C">
      <w:pPr>
        <w:jc w:val="center"/>
        <w:rPr>
          <w:rFonts w:ascii="ＭＳ ゴシック" w:eastAsia="ＭＳ ゴシック" w:hAnsi="ＭＳ ゴシック" w:cs="ＭＳ ゴシック"/>
          <w:b/>
          <w:sz w:val="24"/>
          <w:u w:val="single"/>
        </w:rPr>
      </w:pPr>
      <w:r w:rsidRPr="00D60F63">
        <w:rPr>
          <w:rFonts w:ascii="ＭＳ ゴシック" w:eastAsia="ＭＳ ゴシック" w:hAnsi="ＭＳ ゴシック" w:cs="ＭＳ ゴシック"/>
          <w:b/>
          <w:sz w:val="24"/>
          <w:u w:val="single"/>
        </w:rPr>
        <w:t>開催候補地立候補意思表示届出書</w:t>
      </w:r>
    </w:p>
    <w:p w14:paraId="7693D3DA" w14:textId="77777777" w:rsidR="001F201E" w:rsidRPr="00D60F63" w:rsidRDefault="001F201E">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p w14:paraId="2033425E" w14:textId="77777777" w:rsidR="001F201E" w:rsidRPr="00D60F63" w:rsidRDefault="001F201E">
      <w:pPr>
        <w:rPr>
          <w:rFonts w:ascii="ＭＳ ゴシック" w:eastAsia="ＭＳ ゴシック" w:hAnsi="ＭＳ ゴシック" w:cs="ＭＳ ゴシック"/>
        </w:rPr>
      </w:pPr>
    </w:p>
    <w:p w14:paraId="6985C07A" w14:textId="77777777" w:rsidR="001F201E" w:rsidRPr="00D60F63" w:rsidRDefault="0085154C">
      <w:pPr>
        <w:jc w:val="righ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年　　月　　日</w:t>
      </w:r>
    </w:p>
    <w:p w14:paraId="4B35E83A" w14:textId="77777777" w:rsidR="001F201E" w:rsidRPr="00D60F63" w:rsidRDefault="001F201E">
      <w:pPr>
        <w:rPr>
          <w:rFonts w:ascii="ＭＳ ゴシック" w:eastAsia="ＭＳ ゴシック" w:hAnsi="ＭＳ ゴシック" w:cs="ＭＳ ゴシック"/>
        </w:rPr>
      </w:pPr>
    </w:p>
    <w:p w14:paraId="6E1AE617" w14:textId="77777777" w:rsidR="001F201E" w:rsidRPr="00D60F63" w:rsidRDefault="001F201E">
      <w:pPr>
        <w:rPr>
          <w:rFonts w:ascii="ＭＳ ゴシック" w:eastAsia="ＭＳ ゴシック" w:hAnsi="ＭＳ ゴシック" w:cs="ＭＳ ゴシック"/>
        </w:rPr>
      </w:pPr>
    </w:p>
    <w:p w14:paraId="18F9E536"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日本商工会議所青年部</w:t>
      </w:r>
    </w:p>
    <w:p w14:paraId="45DB0EFA"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○○ブロック代表理事　　○○　○○様</w:t>
      </w:r>
    </w:p>
    <w:p w14:paraId="7FDA55CC" w14:textId="77777777" w:rsidR="001F201E" w:rsidRPr="00D60F63" w:rsidRDefault="001F201E">
      <w:pPr>
        <w:rPr>
          <w:rFonts w:ascii="ＭＳ ゴシック" w:eastAsia="ＭＳ ゴシック" w:hAnsi="ＭＳ ゴシック" w:cs="ＭＳ ゴシック"/>
        </w:rPr>
      </w:pPr>
    </w:p>
    <w:p w14:paraId="761A7029" w14:textId="77777777" w:rsidR="001F201E" w:rsidRPr="00D60F63" w:rsidRDefault="001F201E">
      <w:pPr>
        <w:rPr>
          <w:rFonts w:ascii="ＭＳ ゴシック" w:eastAsia="ＭＳ ゴシック" w:hAnsi="ＭＳ ゴシック" w:cs="ＭＳ ゴシック"/>
        </w:rPr>
      </w:pPr>
    </w:p>
    <w:p w14:paraId="6F4DDB3D" w14:textId="77777777" w:rsidR="001F201E" w:rsidRPr="00D60F63" w:rsidRDefault="001F201E">
      <w:pPr>
        <w:rPr>
          <w:rFonts w:ascii="ＭＳ ゴシック" w:eastAsia="ＭＳ ゴシック" w:hAnsi="ＭＳ ゴシック" w:cs="ＭＳ ゴシック"/>
        </w:rPr>
      </w:pPr>
    </w:p>
    <w:p w14:paraId="18E0A73A" w14:textId="77777777" w:rsidR="001F201E" w:rsidRPr="00D60F63" w:rsidRDefault="001F201E">
      <w:pPr>
        <w:rPr>
          <w:rFonts w:ascii="ＭＳ ゴシック" w:eastAsia="ＭＳ ゴシック" w:hAnsi="ＭＳ ゴシック" w:cs="ＭＳ ゴシック"/>
        </w:rPr>
      </w:pPr>
    </w:p>
    <w:p w14:paraId="7D7C1D7B" w14:textId="77777777" w:rsidR="001F201E" w:rsidRPr="00D60F63" w:rsidRDefault="0085154C">
      <w:pPr>
        <w:ind w:firstLine="178"/>
        <w:rPr>
          <w:rFonts w:ascii="ＭＳ ゴシック" w:eastAsia="ＭＳ ゴシック" w:hAnsi="ＭＳ ゴシック" w:cs="ＭＳ ゴシック"/>
        </w:rPr>
      </w:pPr>
      <w:r w:rsidRPr="00D60F63">
        <w:rPr>
          <w:rFonts w:ascii="ＭＳ ゴシック" w:eastAsia="ＭＳ ゴシック" w:hAnsi="ＭＳ ゴシック" w:cs="ＭＳ ゴシック"/>
        </w:rPr>
        <w:t>本商工会議所青年部連合会は、</w:t>
      </w:r>
      <w:r w:rsidRPr="00D60F63">
        <w:rPr>
          <w:rFonts w:ascii="ＭＳ ゴシック" w:eastAsia="ＭＳ ゴシック" w:hAnsi="ＭＳ ゴシック" w:cs="ＭＳ ゴシック"/>
          <w:b/>
          <w:u w:val="single"/>
        </w:rPr>
        <w:t>日本商工会議所青年部「第　　回(　 年度)全国大会」の開催</w:t>
      </w:r>
      <w:r w:rsidRPr="00D60F63">
        <w:rPr>
          <w:rFonts w:ascii="ＭＳ ゴシック" w:eastAsia="ＭＳ ゴシック" w:hAnsi="ＭＳ ゴシック" w:cs="ＭＳ ゴシック"/>
        </w:rPr>
        <w:t>を希望し、所定の書類を添えて立候補の意思を表示いたします。</w:t>
      </w:r>
    </w:p>
    <w:p w14:paraId="1D83E77B" w14:textId="77777777" w:rsidR="001F201E" w:rsidRPr="00D60F63" w:rsidRDefault="001F201E">
      <w:pPr>
        <w:rPr>
          <w:rFonts w:ascii="ＭＳ ゴシック" w:eastAsia="ＭＳ ゴシック" w:hAnsi="ＭＳ ゴシック" w:cs="ＭＳ ゴシック"/>
        </w:rPr>
      </w:pPr>
    </w:p>
    <w:p w14:paraId="68540D75" w14:textId="77777777" w:rsidR="001F201E" w:rsidRPr="00D60F63" w:rsidRDefault="001F201E">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p w14:paraId="7B952F0C" w14:textId="77777777" w:rsidR="001F201E" w:rsidRPr="00D60F63" w:rsidRDefault="001F201E">
      <w:pPr>
        <w:rPr>
          <w:rFonts w:ascii="ＭＳ ゴシック" w:eastAsia="ＭＳ ゴシック" w:hAnsi="ＭＳ ゴシック" w:cs="ＭＳ ゴシック"/>
        </w:rPr>
      </w:pPr>
    </w:p>
    <w:p w14:paraId="253ACEA1" w14:textId="77777777" w:rsidR="001F201E" w:rsidRPr="00D60F63" w:rsidRDefault="001F201E">
      <w:pPr>
        <w:rPr>
          <w:rFonts w:ascii="ＭＳ ゴシック" w:eastAsia="ＭＳ ゴシック" w:hAnsi="ＭＳ ゴシック" w:cs="ＭＳ ゴシック"/>
        </w:rPr>
      </w:pPr>
    </w:p>
    <w:p w14:paraId="5C15C649" w14:textId="77777777" w:rsidR="001F201E" w:rsidRPr="00D60F63" w:rsidRDefault="001F201E">
      <w:pPr>
        <w:rPr>
          <w:rFonts w:ascii="ＭＳ ゴシック" w:eastAsia="ＭＳ ゴシック" w:hAnsi="ＭＳ ゴシック" w:cs="ＭＳ ゴシック"/>
        </w:rPr>
      </w:pPr>
    </w:p>
    <w:p w14:paraId="4A64C984" w14:textId="77777777" w:rsidR="001F201E" w:rsidRPr="00D60F63" w:rsidRDefault="001F201E">
      <w:pPr>
        <w:rPr>
          <w:rFonts w:ascii="ＭＳ ゴシック" w:eastAsia="ＭＳ ゴシック" w:hAnsi="ＭＳ ゴシック" w:cs="ＭＳ ゴシック"/>
        </w:rPr>
      </w:pPr>
    </w:p>
    <w:p w14:paraId="1793B57B" w14:textId="77777777" w:rsidR="001F201E" w:rsidRPr="00D60F63" w:rsidRDefault="0085154C">
      <w:pPr>
        <w:ind w:firstLine="840"/>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主管商工会議所青年部連合会名　</w:t>
      </w:r>
      <w:r w:rsidRPr="00D60F63">
        <w:rPr>
          <w:rFonts w:ascii="ＭＳ ゴシック" w:eastAsia="ＭＳ ゴシック" w:hAnsi="ＭＳ ゴシック" w:cs="ＭＳ ゴシック"/>
          <w:u w:val="single"/>
        </w:rPr>
        <w:t xml:space="preserve">　　　　　　　　　　　　　　　　　 　　　</w:t>
      </w:r>
    </w:p>
    <w:p w14:paraId="18A5F213" w14:textId="77777777" w:rsidR="001F201E" w:rsidRPr="00D60F63" w:rsidRDefault="001F201E">
      <w:pPr>
        <w:rPr>
          <w:rFonts w:ascii="ＭＳ ゴシック" w:eastAsia="ＭＳ ゴシック" w:hAnsi="ＭＳ ゴシック" w:cs="ＭＳ ゴシック"/>
        </w:rPr>
      </w:pPr>
    </w:p>
    <w:p w14:paraId="314473D5" w14:textId="77777777" w:rsidR="001F201E" w:rsidRPr="00D60F63" w:rsidRDefault="0085154C">
      <w:pPr>
        <w:ind w:firstLine="2940"/>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代表者名　</w:t>
      </w:r>
      <w:r w:rsidRPr="00D60F63">
        <w:rPr>
          <w:rFonts w:ascii="ＭＳ ゴシック" w:eastAsia="ＭＳ ゴシック" w:hAnsi="ＭＳ ゴシック" w:cs="ＭＳ ゴシック"/>
          <w:u w:val="single"/>
        </w:rPr>
        <w:t xml:space="preserve">　　　　　　　　　　　　　　　　　　　(印)</w:t>
      </w:r>
    </w:p>
    <w:p w14:paraId="2A1C7D4F" w14:textId="77777777" w:rsidR="001F201E" w:rsidRPr="00D60F63" w:rsidRDefault="001F201E">
      <w:pPr>
        <w:rPr>
          <w:rFonts w:ascii="ＭＳ ゴシック" w:eastAsia="ＭＳ ゴシック" w:hAnsi="ＭＳ ゴシック" w:cs="ＭＳ ゴシック"/>
        </w:rPr>
      </w:pPr>
    </w:p>
    <w:p w14:paraId="22000BC1" w14:textId="77777777" w:rsidR="001F201E" w:rsidRPr="00D60F63" w:rsidRDefault="0085154C">
      <w:pPr>
        <w:ind w:firstLine="840"/>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開催地商工会議所青年部名      </w:t>
      </w:r>
      <w:r w:rsidRPr="00D60F63">
        <w:rPr>
          <w:rFonts w:ascii="ＭＳ ゴシック" w:eastAsia="ＭＳ ゴシック" w:hAnsi="ＭＳ ゴシック" w:cs="ＭＳ ゴシック"/>
          <w:u w:val="single"/>
        </w:rPr>
        <w:t xml:space="preserve">　　　　　　　　　　　　　　　　　　　　　</w:t>
      </w:r>
    </w:p>
    <w:p w14:paraId="76CFAC99" w14:textId="77777777" w:rsidR="001F201E" w:rsidRPr="00D60F63" w:rsidRDefault="001F201E">
      <w:pPr>
        <w:rPr>
          <w:rFonts w:ascii="ＭＳ ゴシック" w:eastAsia="ＭＳ ゴシック" w:hAnsi="ＭＳ ゴシック" w:cs="ＭＳ ゴシック"/>
        </w:rPr>
      </w:pPr>
    </w:p>
    <w:p w14:paraId="181D6059" w14:textId="77777777" w:rsidR="001F201E" w:rsidRPr="00D60F63" w:rsidRDefault="0085154C">
      <w:pPr>
        <w:ind w:firstLine="2940"/>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代表者名  </w:t>
      </w:r>
      <w:r w:rsidRPr="00D60F63">
        <w:rPr>
          <w:rFonts w:ascii="ＭＳ ゴシック" w:eastAsia="ＭＳ ゴシック" w:hAnsi="ＭＳ ゴシック" w:cs="ＭＳ ゴシック"/>
          <w:u w:val="single"/>
        </w:rPr>
        <w:t xml:space="preserve">  　　　　　             　　　　　   (印)</w:t>
      </w:r>
    </w:p>
    <w:p w14:paraId="3A05E610" w14:textId="77777777" w:rsidR="001F201E" w:rsidRPr="00D60F63" w:rsidRDefault="001F201E">
      <w:pPr>
        <w:rPr>
          <w:rFonts w:ascii="ＭＳ ゴシック" w:eastAsia="ＭＳ ゴシック" w:hAnsi="ＭＳ ゴシック" w:cs="ＭＳ ゴシック"/>
        </w:rPr>
      </w:pPr>
    </w:p>
    <w:p w14:paraId="0F57C257" w14:textId="77777777" w:rsidR="001F201E" w:rsidRPr="00D60F63" w:rsidRDefault="001F201E">
      <w:pPr>
        <w:rPr>
          <w:rFonts w:ascii="ＭＳ ゴシック" w:eastAsia="ＭＳ ゴシック" w:hAnsi="ＭＳ ゴシック" w:cs="ＭＳ ゴシック"/>
        </w:rPr>
      </w:pPr>
    </w:p>
    <w:p w14:paraId="34C744DE" w14:textId="77777777" w:rsidR="001F201E" w:rsidRPr="00D60F63" w:rsidRDefault="001F201E">
      <w:pPr>
        <w:rPr>
          <w:rFonts w:ascii="ＭＳ ゴシック" w:eastAsia="ＭＳ ゴシック" w:hAnsi="ＭＳ ゴシック" w:cs="ＭＳ ゴシック"/>
        </w:rPr>
      </w:pPr>
    </w:p>
    <w:p w14:paraId="5BA9DA81" w14:textId="77777777" w:rsidR="001F201E" w:rsidRPr="00D60F63" w:rsidRDefault="001F201E">
      <w:pPr>
        <w:rPr>
          <w:rFonts w:ascii="ＭＳ ゴシック" w:eastAsia="ＭＳ ゴシック" w:hAnsi="ＭＳ ゴシック" w:cs="ＭＳ ゴシック"/>
        </w:rPr>
      </w:pPr>
    </w:p>
    <w:p w14:paraId="1E30693F" w14:textId="77777777" w:rsidR="001F201E" w:rsidRPr="00D60F63" w:rsidRDefault="0085154C">
      <w:pPr>
        <w:jc w:val="center"/>
        <w:rPr>
          <w:rFonts w:ascii="ＭＳ ゴシック" w:eastAsia="ＭＳ ゴシック" w:hAnsi="ＭＳ ゴシック" w:cs="ＭＳ ゴシック"/>
          <w:b/>
          <w:sz w:val="24"/>
          <w:u w:val="single"/>
        </w:rPr>
      </w:pPr>
      <w:r w:rsidRPr="00D60F63">
        <w:br w:type="page"/>
      </w:r>
      <w:r w:rsidRPr="00D60F63">
        <w:rPr>
          <w:rFonts w:ascii="ＭＳ ゴシック" w:eastAsia="ＭＳ ゴシック" w:hAnsi="ＭＳ ゴシック" w:cs="ＭＳ ゴシック"/>
          <w:b/>
          <w:sz w:val="24"/>
          <w:u w:val="single"/>
        </w:rPr>
        <w:t>日本商工会議所青年部「第   回(　 年度)全国大会」</w:t>
      </w:r>
    </w:p>
    <w:p w14:paraId="42425C52" w14:textId="77777777" w:rsidR="001F201E" w:rsidRPr="00D60F63" w:rsidRDefault="0085154C">
      <w:pPr>
        <w:jc w:val="center"/>
        <w:rPr>
          <w:rFonts w:ascii="ＭＳ ゴシック" w:eastAsia="ＭＳ ゴシック" w:hAnsi="ＭＳ ゴシック" w:cs="ＭＳ ゴシック"/>
          <w:b/>
          <w:sz w:val="24"/>
          <w:u w:val="single"/>
        </w:rPr>
      </w:pPr>
      <w:r w:rsidRPr="00D60F63">
        <w:rPr>
          <w:rFonts w:ascii="ＭＳ ゴシック" w:eastAsia="ＭＳ ゴシック" w:hAnsi="ＭＳ ゴシック" w:cs="ＭＳ ゴシック"/>
          <w:b/>
          <w:sz w:val="24"/>
          <w:u w:val="single"/>
        </w:rPr>
        <w:t>開催候補地立候補意思表示届出書　添付書</w:t>
      </w:r>
    </w:p>
    <w:p w14:paraId="06DC85BE" w14:textId="77777777" w:rsidR="001F201E" w:rsidRPr="00D60F63" w:rsidRDefault="001F201E">
      <w:pPr>
        <w:rPr>
          <w:rFonts w:ascii="ＭＳ ゴシック" w:eastAsia="ＭＳ ゴシック" w:hAnsi="ＭＳ ゴシック" w:cs="ＭＳ ゴシック"/>
          <w:sz w:val="24"/>
        </w:rPr>
      </w:pPr>
    </w:p>
    <w:p w14:paraId="5503763B"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○○商工会議所青年部連合会　○○商工会議所青年部</w:t>
      </w:r>
    </w:p>
    <w:p w14:paraId="00DB95B8" w14:textId="77777777" w:rsidR="001F201E" w:rsidRPr="00D60F63" w:rsidRDefault="001F201E">
      <w:pPr>
        <w:rPr>
          <w:rFonts w:ascii="ＭＳ ゴシック" w:eastAsia="ＭＳ ゴシック" w:hAnsi="ＭＳ ゴシック" w:cs="ＭＳ ゴシック"/>
        </w:rPr>
      </w:pPr>
    </w:p>
    <w:p w14:paraId="030B76FC"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開催地商工会議所青年部について</w:t>
      </w:r>
    </w:p>
    <w:p w14:paraId="69E04B6E" w14:textId="77777777" w:rsidR="001F201E" w:rsidRPr="00D60F63" w:rsidRDefault="001F201E">
      <w:pPr>
        <w:rPr>
          <w:rFonts w:ascii="ＭＳ ゴシック" w:eastAsia="ＭＳ ゴシック" w:hAnsi="ＭＳ ゴシック" w:cs="ＭＳ ゴシック"/>
        </w:rPr>
      </w:pPr>
    </w:p>
    <w:p w14:paraId="5CBAB4E7"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１．商工会議所青年部　設立年月日</w:t>
      </w:r>
    </w:p>
    <w:p w14:paraId="01BAEFC4" w14:textId="77777777" w:rsidR="001F201E" w:rsidRPr="00D60F63" w:rsidRDefault="001F201E">
      <w:pPr>
        <w:rPr>
          <w:rFonts w:ascii="ＭＳ ゴシック" w:eastAsia="ＭＳ ゴシック" w:hAnsi="ＭＳ ゴシック" w:cs="ＭＳ ゴシック"/>
        </w:rPr>
      </w:pPr>
    </w:p>
    <w:p w14:paraId="7B8CF09D"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２．日本ＹＥＧ　加入年月日</w:t>
      </w:r>
    </w:p>
    <w:p w14:paraId="68F7C300" w14:textId="77777777" w:rsidR="001F201E" w:rsidRPr="00D60F63" w:rsidRDefault="001F201E">
      <w:pPr>
        <w:rPr>
          <w:rFonts w:ascii="ＭＳ ゴシック" w:eastAsia="ＭＳ ゴシック" w:hAnsi="ＭＳ ゴシック" w:cs="ＭＳ ゴシック"/>
        </w:rPr>
      </w:pPr>
    </w:p>
    <w:p w14:paraId="0400D39C"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３．会員数</w:t>
      </w:r>
    </w:p>
    <w:p w14:paraId="2EC2BDC5" w14:textId="77777777" w:rsidR="001F201E" w:rsidRPr="00D60F63" w:rsidRDefault="001F201E">
      <w:pPr>
        <w:rPr>
          <w:rFonts w:ascii="ＭＳ ゴシック" w:eastAsia="ＭＳ ゴシック" w:hAnsi="ＭＳ ゴシック" w:cs="ＭＳ ゴシック"/>
        </w:rPr>
      </w:pPr>
    </w:p>
    <w:p w14:paraId="7FF70DF2"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４．過去５年間に開催された全国大会およびブロック大会への参加登録者数</w:t>
      </w:r>
    </w:p>
    <w:p w14:paraId="43DF05E2" w14:textId="77777777" w:rsidR="001F201E" w:rsidRPr="00D60F63" w:rsidRDefault="001F201E">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p w14:paraId="5DF18A70"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５．ブロック大会、都道府県連合会　会員大会の開催歴</w:t>
      </w:r>
    </w:p>
    <w:p w14:paraId="1658D4A4" w14:textId="77777777" w:rsidR="001F201E" w:rsidRPr="00D60F63" w:rsidRDefault="001F201E">
      <w:pPr>
        <w:rPr>
          <w:rFonts w:ascii="ＭＳ ゴシック" w:eastAsia="ＭＳ ゴシック" w:hAnsi="ＭＳ ゴシック" w:cs="ＭＳ ゴシック"/>
        </w:rPr>
      </w:pPr>
    </w:p>
    <w:p w14:paraId="68E244E8"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６．過去２年間の事業報告書(総会資料でも可)</w:t>
      </w:r>
    </w:p>
    <w:p w14:paraId="4B7A745D" w14:textId="77777777" w:rsidR="001F201E" w:rsidRPr="00D60F63" w:rsidRDefault="001F201E">
      <w:pPr>
        <w:rPr>
          <w:rFonts w:ascii="ＭＳ ゴシック" w:eastAsia="ＭＳ ゴシック" w:hAnsi="ＭＳ ゴシック" w:cs="ＭＳ ゴシック"/>
        </w:rPr>
      </w:pPr>
    </w:p>
    <w:p w14:paraId="33CEE5D5"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７．開催地商工会議所および都道府県商工会議所連合会の協力について</w:t>
      </w:r>
    </w:p>
    <w:p w14:paraId="2353F240" w14:textId="77777777" w:rsidR="001F201E" w:rsidRPr="00D60F63" w:rsidRDefault="001F201E">
      <w:pPr>
        <w:rPr>
          <w:rFonts w:ascii="ＭＳ ゴシック" w:eastAsia="ＭＳ ゴシック" w:hAnsi="ＭＳ ゴシック" w:cs="ＭＳ ゴシック"/>
        </w:rPr>
      </w:pPr>
    </w:p>
    <w:p w14:paraId="66813ADE"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８．開催地における他の行事、催しとの関連性</w:t>
      </w:r>
    </w:p>
    <w:p w14:paraId="06BC4AA4" w14:textId="77777777" w:rsidR="001F201E" w:rsidRPr="00D60F63" w:rsidRDefault="001F201E">
      <w:pPr>
        <w:rPr>
          <w:rFonts w:ascii="ＭＳ ゴシック" w:eastAsia="ＭＳ ゴシック" w:hAnsi="ＭＳ ゴシック" w:cs="ＭＳ ゴシック"/>
        </w:rPr>
      </w:pPr>
    </w:p>
    <w:p w14:paraId="00882FF4" w14:textId="77777777" w:rsidR="001F201E" w:rsidRPr="00D60F63" w:rsidRDefault="0085154C">
      <w:pPr>
        <w:rPr>
          <w:rFonts w:ascii="ＭＳ ゴシック" w:eastAsia="ＭＳ ゴシック" w:hAnsi="ＭＳ ゴシック" w:cs="ＭＳ ゴシック"/>
        </w:rPr>
        <w:sectPr w:rsidR="001F201E" w:rsidRPr="00D60F63">
          <w:headerReference w:type="default" r:id="rId11"/>
          <w:pgSz w:w="11906" w:h="16838"/>
          <w:pgMar w:top="1418" w:right="1134" w:bottom="1418" w:left="1134" w:header="567" w:footer="567" w:gutter="0"/>
          <w:cols w:space="720"/>
        </w:sectPr>
      </w:pPr>
      <w:r w:rsidRPr="00D60F63">
        <w:rPr>
          <w:rFonts w:ascii="ＭＳ ゴシック" w:eastAsia="ＭＳ ゴシック" w:hAnsi="ＭＳ ゴシック" w:cs="ＭＳ ゴシック"/>
        </w:rPr>
        <w:t>９. 開催希望理由（代表者）</w:t>
      </w:r>
    </w:p>
    <w:p w14:paraId="03A443DD" w14:textId="77777777" w:rsidR="001F201E" w:rsidRPr="00D60F63" w:rsidRDefault="001F201E">
      <w:pPr>
        <w:rPr>
          <w:rFonts w:ascii="ＭＳ ゴシック" w:eastAsia="ＭＳ ゴシック" w:hAnsi="ＭＳ ゴシック" w:cs="ＭＳ ゴシック"/>
        </w:rPr>
        <w:sectPr w:rsidR="001F201E" w:rsidRPr="00D60F63">
          <w:headerReference w:type="default" r:id="rId12"/>
          <w:type w:val="continuous"/>
          <w:pgSz w:w="11906" w:h="16838"/>
          <w:pgMar w:top="1418" w:right="1134" w:bottom="1418" w:left="1134" w:header="567" w:footer="567" w:gutter="0"/>
          <w:cols w:space="720"/>
        </w:sectPr>
      </w:pPr>
    </w:p>
    <w:p w14:paraId="4FCC2CCF" w14:textId="77777777" w:rsidR="001F201E" w:rsidRPr="00D60F63" w:rsidRDefault="0085154C">
      <w:pPr>
        <w:keepNext/>
        <w:pBdr>
          <w:top w:val="nil"/>
          <w:left w:val="nil"/>
          <w:bottom w:val="nil"/>
          <w:right w:val="nil"/>
          <w:between w:val="nil"/>
        </w:pBdr>
        <w:rPr>
          <w:rFonts w:ascii="ＭＳ ゴシック" w:eastAsia="ＭＳ ゴシック" w:hAnsi="ＭＳ ゴシック" w:cs="ＭＳ ゴシック"/>
          <w:b/>
          <w:sz w:val="24"/>
        </w:rPr>
        <w:sectPr w:rsidR="001F201E" w:rsidRPr="00D60F63">
          <w:headerReference w:type="default" r:id="rId13"/>
          <w:pgSz w:w="11906" w:h="16838"/>
          <w:pgMar w:top="1418" w:right="1134" w:bottom="1418" w:left="1134" w:header="567" w:footer="567" w:gutter="0"/>
          <w:cols w:space="720"/>
        </w:sectPr>
      </w:pPr>
      <w:r w:rsidRPr="00D60F63">
        <w:rPr>
          <w:rFonts w:ascii="ＭＳ ゴシック" w:eastAsia="ＭＳ ゴシック" w:hAnsi="ＭＳ ゴシック" w:cs="ＭＳ ゴシック"/>
          <w:b/>
          <w:sz w:val="24"/>
        </w:rPr>
        <w:t>１-４．全国大会開催地および主管立候補届出書</w:t>
      </w:r>
    </w:p>
    <w:p w14:paraId="66DFD706" w14:textId="77777777" w:rsidR="001F201E" w:rsidRPr="00D60F63" w:rsidRDefault="001F201E">
      <w:pPr>
        <w:jc w:val="center"/>
        <w:rPr>
          <w:rFonts w:ascii="ＭＳ ゴシック" w:eastAsia="ＭＳ ゴシック" w:hAnsi="ＭＳ ゴシック" w:cs="ＭＳ ゴシック"/>
          <w:sz w:val="24"/>
          <w:u w:val="single"/>
        </w:rPr>
      </w:pPr>
    </w:p>
    <w:p w14:paraId="3448E942" w14:textId="77777777" w:rsidR="001F201E" w:rsidRPr="00D60F63" w:rsidRDefault="0085154C">
      <w:pPr>
        <w:jc w:val="center"/>
        <w:rPr>
          <w:rFonts w:ascii="ＭＳ ゴシック" w:eastAsia="ＭＳ ゴシック" w:hAnsi="ＭＳ ゴシック" w:cs="ＭＳ ゴシック"/>
          <w:b/>
          <w:sz w:val="24"/>
          <w:u w:val="single"/>
        </w:rPr>
      </w:pPr>
      <w:r w:rsidRPr="00D60F63">
        <w:rPr>
          <w:rFonts w:ascii="ＭＳ ゴシック" w:eastAsia="ＭＳ ゴシック" w:hAnsi="ＭＳ ゴシック" w:cs="ＭＳ ゴシック"/>
          <w:b/>
          <w:sz w:val="24"/>
          <w:u w:val="single"/>
        </w:rPr>
        <w:t>日本商工会議所青年部「第 　回( 　年度)全国大会」</w:t>
      </w:r>
    </w:p>
    <w:p w14:paraId="6C2947EA" w14:textId="77777777" w:rsidR="001F201E" w:rsidRPr="00D60F63" w:rsidRDefault="0085154C">
      <w:pPr>
        <w:jc w:val="center"/>
        <w:rPr>
          <w:rFonts w:ascii="ＭＳ ゴシック" w:eastAsia="ＭＳ ゴシック" w:hAnsi="ＭＳ ゴシック" w:cs="ＭＳ ゴシック"/>
          <w:b/>
          <w:sz w:val="24"/>
        </w:rPr>
      </w:pPr>
      <w:r w:rsidRPr="00D60F63">
        <w:rPr>
          <w:rFonts w:ascii="ＭＳ ゴシック" w:eastAsia="ＭＳ ゴシック" w:hAnsi="ＭＳ ゴシック" w:cs="ＭＳ ゴシック"/>
          <w:b/>
          <w:sz w:val="24"/>
          <w:u w:val="single"/>
        </w:rPr>
        <w:t>開催地および主管立候補届出書</w:t>
      </w:r>
    </w:p>
    <w:p w14:paraId="06B8CC08" w14:textId="77777777" w:rsidR="001F201E" w:rsidRPr="00D60F63" w:rsidRDefault="001F201E">
      <w:pPr>
        <w:rPr>
          <w:rFonts w:ascii="ＭＳ ゴシック" w:eastAsia="ＭＳ ゴシック" w:hAnsi="ＭＳ ゴシック" w:cs="ＭＳ ゴシック"/>
        </w:rPr>
      </w:pPr>
    </w:p>
    <w:p w14:paraId="7A77F14C" w14:textId="77777777" w:rsidR="001F201E" w:rsidRPr="00D60F63" w:rsidRDefault="0085154C">
      <w:pPr>
        <w:jc w:val="righ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年　　月　　日</w:t>
      </w:r>
    </w:p>
    <w:p w14:paraId="6670D8C2" w14:textId="77777777" w:rsidR="001F201E" w:rsidRPr="00D60F63" w:rsidRDefault="001F201E">
      <w:pPr>
        <w:rPr>
          <w:rFonts w:ascii="ＭＳ ゴシック" w:eastAsia="ＭＳ ゴシック" w:hAnsi="ＭＳ ゴシック" w:cs="ＭＳ ゴシック"/>
        </w:rPr>
      </w:pPr>
    </w:p>
    <w:p w14:paraId="123876E7" w14:textId="77777777" w:rsidR="001F201E" w:rsidRPr="00D60F63" w:rsidRDefault="001F201E">
      <w:pPr>
        <w:rPr>
          <w:rFonts w:ascii="ＭＳ ゴシック" w:eastAsia="ＭＳ ゴシック" w:hAnsi="ＭＳ ゴシック" w:cs="ＭＳ ゴシック"/>
        </w:rPr>
      </w:pPr>
    </w:p>
    <w:p w14:paraId="1B362907"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日本商工会議所青年部</w:t>
      </w:r>
    </w:p>
    <w:p w14:paraId="07D0B25C"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会長　○○　○○  様</w:t>
      </w:r>
    </w:p>
    <w:p w14:paraId="6C572B77" w14:textId="77777777" w:rsidR="001F201E" w:rsidRPr="00D60F63" w:rsidRDefault="001F201E">
      <w:pPr>
        <w:rPr>
          <w:rFonts w:ascii="ＭＳ ゴシック" w:eastAsia="ＭＳ ゴシック" w:hAnsi="ＭＳ ゴシック" w:cs="ＭＳ ゴシック"/>
        </w:rPr>
      </w:pPr>
    </w:p>
    <w:p w14:paraId="672B6F56" w14:textId="77777777" w:rsidR="001F201E" w:rsidRPr="00D60F63" w:rsidRDefault="001F201E">
      <w:pPr>
        <w:rPr>
          <w:rFonts w:ascii="ＭＳ ゴシック" w:eastAsia="ＭＳ ゴシック" w:hAnsi="ＭＳ ゴシック" w:cs="ＭＳ ゴシック"/>
        </w:rPr>
      </w:pPr>
    </w:p>
    <w:p w14:paraId="085B20DE"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主管商工会議所青年部連合会名　</w:t>
      </w:r>
      <w:r w:rsidRPr="00D60F63">
        <w:rPr>
          <w:rFonts w:ascii="ＭＳ ゴシック" w:eastAsia="ＭＳ ゴシック" w:hAnsi="ＭＳ ゴシック" w:cs="ＭＳ ゴシック"/>
          <w:u w:val="single"/>
        </w:rPr>
        <w:t xml:space="preserve">　　　　　　　　　　　　　　　　　　　　　　 　 　</w:t>
      </w:r>
      <w:r w:rsidRPr="00D60F63">
        <w:rPr>
          <w:rFonts w:ascii="ＭＳ ゴシック" w:eastAsia="ＭＳ ゴシック" w:hAnsi="ＭＳ ゴシック" w:cs="ＭＳ ゴシック"/>
        </w:rPr>
        <w:t xml:space="preserve">　</w:t>
      </w:r>
    </w:p>
    <w:p w14:paraId="2B08AA55" w14:textId="77777777" w:rsidR="001F201E" w:rsidRPr="00D60F63" w:rsidRDefault="001F201E">
      <w:pPr>
        <w:rPr>
          <w:rFonts w:ascii="ＭＳ ゴシック" w:eastAsia="ＭＳ ゴシック" w:hAnsi="ＭＳ ゴシック" w:cs="ＭＳ ゴシック"/>
        </w:rPr>
      </w:pPr>
    </w:p>
    <w:p w14:paraId="067B55E0" w14:textId="77777777" w:rsidR="001F201E" w:rsidRPr="00D60F63" w:rsidRDefault="0085154C">
      <w:pPr>
        <w:ind w:firstLine="2100"/>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代表者名　</w:t>
      </w:r>
      <w:r w:rsidRPr="00D60F63">
        <w:rPr>
          <w:rFonts w:ascii="ＭＳ ゴシック" w:eastAsia="ＭＳ ゴシック" w:hAnsi="ＭＳ ゴシック" w:cs="ＭＳ ゴシック"/>
          <w:u w:val="single"/>
        </w:rPr>
        <w:t xml:space="preserve">  　　 　　　　　　　　　　　　　　　　　　 　(印)</w:t>
      </w:r>
    </w:p>
    <w:p w14:paraId="449A216E" w14:textId="77777777" w:rsidR="001F201E" w:rsidRPr="00D60F63" w:rsidRDefault="001F201E">
      <w:pPr>
        <w:rPr>
          <w:rFonts w:ascii="ＭＳ ゴシック" w:eastAsia="ＭＳ ゴシック" w:hAnsi="ＭＳ ゴシック" w:cs="ＭＳ ゴシック"/>
        </w:rPr>
      </w:pPr>
    </w:p>
    <w:p w14:paraId="6801557F"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開催地商工会議所青年部名    　</w:t>
      </w:r>
      <w:r w:rsidRPr="00D60F63">
        <w:rPr>
          <w:rFonts w:ascii="ＭＳ ゴシック" w:eastAsia="ＭＳ ゴシック" w:hAnsi="ＭＳ ゴシック" w:cs="ＭＳ ゴシック"/>
          <w:u w:val="single"/>
        </w:rPr>
        <w:t xml:space="preserve">　 　　　　　　　　　　　　　　　　　　　　　　 　</w:t>
      </w:r>
    </w:p>
    <w:p w14:paraId="1639CF7E" w14:textId="77777777" w:rsidR="001F201E" w:rsidRPr="00D60F63" w:rsidRDefault="001F201E">
      <w:pPr>
        <w:rPr>
          <w:rFonts w:ascii="ＭＳ ゴシック" w:eastAsia="ＭＳ ゴシック" w:hAnsi="ＭＳ ゴシック" w:cs="ＭＳ ゴシック"/>
        </w:rPr>
      </w:pPr>
    </w:p>
    <w:p w14:paraId="42D9CCE5" w14:textId="77777777" w:rsidR="001F201E" w:rsidRPr="00D60F63" w:rsidRDefault="0085154C">
      <w:pPr>
        <w:ind w:firstLine="2100"/>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代表者名  </w:t>
      </w:r>
      <w:r w:rsidRPr="00D60F63">
        <w:rPr>
          <w:rFonts w:ascii="ＭＳ ゴシック" w:eastAsia="ＭＳ ゴシック" w:hAnsi="ＭＳ ゴシック" w:cs="ＭＳ ゴシック"/>
          <w:u w:val="single"/>
        </w:rPr>
        <w:t xml:space="preserve">  　　　　　　　　　　　　　　　　   　　　   (印)</w:t>
      </w:r>
    </w:p>
    <w:p w14:paraId="389648E8" w14:textId="77777777" w:rsidR="001F201E" w:rsidRPr="00D60F63" w:rsidRDefault="001F201E">
      <w:pPr>
        <w:rPr>
          <w:rFonts w:ascii="ＭＳ ゴシック" w:eastAsia="ＭＳ ゴシック" w:hAnsi="ＭＳ ゴシック" w:cs="ＭＳ ゴシック"/>
        </w:rPr>
      </w:pPr>
    </w:p>
    <w:p w14:paraId="7877AC58"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ブロック代表理事名　　 　　　 </w:t>
      </w:r>
      <w:r w:rsidRPr="00D60F63">
        <w:rPr>
          <w:rFonts w:ascii="ＭＳ ゴシック" w:eastAsia="ＭＳ ゴシック" w:hAnsi="ＭＳ ゴシック" w:cs="ＭＳ ゴシック"/>
          <w:u w:val="single"/>
        </w:rPr>
        <w:t xml:space="preserve"> 　　　　　　　　　　　　　　　　　　　　　　 (印)</w:t>
      </w:r>
    </w:p>
    <w:p w14:paraId="221B916C" w14:textId="77777777" w:rsidR="001F201E" w:rsidRPr="00D60F63" w:rsidRDefault="001F201E">
      <w:pPr>
        <w:rPr>
          <w:rFonts w:ascii="ＭＳ ゴシック" w:eastAsia="ＭＳ ゴシック" w:hAnsi="ＭＳ ゴシック" w:cs="ＭＳ ゴシック"/>
        </w:rPr>
      </w:pPr>
    </w:p>
    <w:p w14:paraId="16A6B3FA"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地区担当副会長名 　　 　　  　</w:t>
      </w:r>
      <w:r w:rsidRPr="00D60F63">
        <w:rPr>
          <w:rFonts w:ascii="ＭＳ ゴシック" w:eastAsia="ＭＳ ゴシック" w:hAnsi="ＭＳ ゴシック" w:cs="ＭＳ ゴシック"/>
          <w:u w:val="single"/>
        </w:rPr>
        <w:t xml:space="preserve">　　　　   　　　　　　            　　 　　  (印)</w:t>
      </w:r>
    </w:p>
    <w:p w14:paraId="14534C33" w14:textId="77777777" w:rsidR="001F201E" w:rsidRPr="00D60F63" w:rsidRDefault="001F201E">
      <w:pPr>
        <w:rPr>
          <w:rFonts w:ascii="ＭＳ ゴシック" w:eastAsia="ＭＳ ゴシック" w:hAnsi="ＭＳ ゴシック" w:cs="ＭＳ ゴシック"/>
        </w:rPr>
      </w:pPr>
    </w:p>
    <w:p w14:paraId="5A9EF3DA" w14:textId="77777777" w:rsidR="001F201E" w:rsidRPr="00D60F63" w:rsidRDefault="0085154C">
      <w:pPr>
        <w:rPr>
          <w:rFonts w:ascii="ＭＳ ゴシック" w:eastAsia="ＭＳ ゴシック" w:hAnsi="ＭＳ ゴシック" w:cs="ＭＳ ゴシック"/>
          <w:u w:val="single"/>
        </w:rPr>
      </w:pPr>
      <w:r w:rsidRPr="00D60F63">
        <w:rPr>
          <w:rFonts w:ascii="ＭＳ ゴシック" w:eastAsia="ＭＳ ゴシック" w:hAnsi="ＭＳ ゴシック" w:cs="ＭＳ ゴシック"/>
        </w:rPr>
        <w:t xml:space="preserve">都道府県商工会議所連合会名 　 </w:t>
      </w:r>
      <w:r w:rsidRPr="00D60F63">
        <w:rPr>
          <w:rFonts w:ascii="ＭＳ ゴシック" w:eastAsia="ＭＳ ゴシック" w:hAnsi="ＭＳ ゴシック" w:cs="ＭＳ ゴシック"/>
          <w:u w:val="single"/>
        </w:rPr>
        <w:t xml:space="preserve">    　　　　　　　　　                　　　　    </w:t>
      </w:r>
    </w:p>
    <w:p w14:paraId="1EFDDC4C" w14:textId="77777777" w:rsidR="001F201E" w:rsidRPr="00D60F63" w:rsidRDefault="001F201E">
      <w:pPr>
        <w:rPr>
          <w:rFonts w:ascii="ＭＳ ゴシック" w:eastAsia="ＭＳ ゴシック" w:hAnsi="ＭＳ ゴシック" w:cs="ＭＳ ゴシック"/>
          <w:u w:val="single"/>
        </w:rPr>
      </w:pPr>
    </w:p>
    <w:p w14:paraId="0BF90AE2"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u w:val="single"/>
        </w:rPr>
        <w:t>開催地商工会議所名</w:t>
      </w:r>
      <w:r w:rsidRPr="00D60F63">
        <w:rPr>
          <w:rFonts w:ascii="ＭＳ ゴシック" w:eastAsia="ＭＳ ゴシック" w:hAnsi="ＭＳ ゴシック" w:cs="ＭＳ ゴシック"/>
        </w:rPr>
        <w:t xml:space="preserve"> 　　　　　 </w:t>
      </w:r>
      <w:r w:rsidRPr="00D60F63">
        <w:rPr>
          <w:rFonts w:ascii="ＭＳ ゴシック" w:eastAsia="ＭＳ ゴシック" w:hAnsi="ＭＳ ゴシック" w:cs="ＭＳ ゴシック"/>
          <w:u w:val="single"/>
        </w:rPr>
        <w:t xml:space="preserve">    　　　　　　　　　                　　　　    </w:t>
      </w:r>
    </w:p>
    <w:p w14:paraId="6C232736" w14:textId="77777777" w:rsidR="001F201E" w:rsidRPr="00D60F63" w:rsidRDefault="001F201E">
      <w:pPr>
        <w:rPr>
          <w:rFonts w:ascii="ＭＳ ゴシック" w:eastAsia="ＭＳ ゴシック" w:hAnsi="ＭＳ ゴシック" w:cs="ＭＳ ゴシック"/>
        </w:rPr>
      </w:pPr>
    </w:p>
    <w:p w14:paraId="1BA43BC7" w14:textId="77777777" w:rsidR="001F201E" w:rsidRPr="00D60F63" w:rsidRDefault="0085154C">
      <w:pPr>
        <w:ind w:firstLine="2310"/>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会頭名  </w:t>
      </w:r>
      <w:r w:rsidRPr="00D60F63">
        <w:rPr>
          <w:rFonts w:ascii="ＭＳ ゴシック" w:eastAsia="ＭＳ ゴシック" w:hAnsi="ＭＳ ゴシック" w:cs="ＭＳ ゴシック"/>
          <w:u w:val="single"/>
        </w:rPr>
        <w:t xml:space="preserve">                          　　　　　　　　　  (印)</w:t>
      </w:r>
    </w:p>
    <w:p w14:paraId="06961032" w14:textId="77777777" w:rsidR="001F201E" w:rsidRPr="00D60F63" w:rsidRDefault="0085154C">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w:t>
      </w:r>
    </w:p>
    <w:p w14:paraId="45F80BE8" w14:textId="77777777" w:rsidR="001F201E" w:rsidRPr="00D60F63" w:rsidRDefault="001F201E">
      <w:pPr>
        <w:rPr>
          <w:rFonts w:ascii="ＭＳ ゴシック" w:eastAsia="ＭＳ ゴシック" w:hAnsi="ＭＳ ゴシック" w:cs="ＭＳ ゴシック"/>
        </w:rPr>
      </w:pPr>
    </w:p>
    <w:p w14:paraId="57ED9088" w14:textId="77777777" w:rsidR="001F201E" w:rsidRPr="00D60F63" w:rsidRDefault="001F201E">
      <w:pPr>
        <w:rPr>
          <w:rFonts w:ascii="ＭＳ ゴシック" w:eastAsia="ＭＳ ゴシック" w:hAnsi="ＭＳ ゴシック" w:cs="ＭＳ ゴシック"/>
        </w:rPr>
      </w:pPr>
    </w:p>
    <w:p w14:paraId="4FCE95A9"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本商工会議所青年部連合会は、</w:t>
      </w:r>
      <w:r w:rsidRPr="00D60F63">
        <w:rPr>
          <w:rFonts w:ascii="ＭＳ ゴシック" w:eastAsia="ＭＳ ゴシック" w:hAnsi="ＭＳ ゴシック" w:cs="ＭＳ ゴシック"/>
          <w:b/>
          <w:u w:val="single"/>
        </w:rPr>
        <w:t>日本商工会議所青年部「第　　回(　 年度)全国大会</w:t>
      </w:r>
      <w:r w:rsidRPr="00D60F63">
        <w:rPr>
          <w:rFonts w:ascii="ＭＳ ゴシック" w:eastAsia="ＭＳ ゴシック" w:hAnsi="ＭＳ ゴシック" w:cs="ＭＳ ゴシック"/>
        </w:rPr>
        <w:t>の開催を希望し、所定の書類を添えて立候補の届出を致します。</w:t>
      </w:r>
    </w:p>
    <w:p w14:paraId="43504F95" w14:textId="77777777" w:rsidR="001F201E" w:rsidRPr="00D60F63" w:rsidRDefault="001F201E">
      <w:pPr>
        <w:rPr>
          <w:rFonts w:ascii="ＭＳ ゴシック" w:eastAsia="ＭＳ ゴシック" w:hAnsi="ＭＳ ゴシック" w:cs="ＭＳ ゴシック"/>
        </w:rPr>
      </w:pPr>
    </w:p>
    <w:p w14:paraId="7B09E323" w14:textId="77777777" w:rsidR="001F201E" w:rsidRPr="00D60F63" w:rsidRDefault="0085154C">
      <w:pPr>
        <w:jc w:val="center"/>
        <w:rPr>
          <w:rFonts w:ascii="ＭＳ ゴシック" w:eastAsia="ＭＳ ゴシック" w:hAnsi="ＭＳ ゴシック" w:cs="ＭＳ ゴシック"/>
          <w:b/>
          <w:sz w:val="24"/>
          <w:u w:val="single"/>
        </w:rPr>
      </w:pPr>
      <w:r w:rsidRPr="00D60F63">
        <w:br w:type="page"/>
      </w:r>
      <w:r w:rsidRPr="00D60F63">
        <w:rPr>
          <w:rFonts w:ascii="ＭＳ ゴシック" w:eastAsia="ＭＳ ゴシック" w:hAnsi="ＭＳ ゴシック" w:cs="ＭＳ ゴシック"/>
          <w:b/>
          <w:sz w:val="24"/>
          <w:u w:val="single"/>
        </w:rPr>
        <w:t>日本商工会議所青年部「第   回(　 年度)全国大会」</w:t>
      </w:r>
    </w:p>
    <w:p w14:paraId="455BB804" w14:textId="77777777" w:rsidR="001F201E" w:rsidRPr="00D60F63" w:rsidRDefault="0085154C">
      <w:pPr>
        <w:jc w:val="center"/>
        <w:rPr>
          <w:rFonts w:ascii="ＭＳ ゴシック" w:eastAsia="ＭＳ ゴシック" w:hAnsi="ＭＳ ゴシック" w:cs="ＭＳ ゴシック"/>
          <w:b/>
          <w:sz w:val="24"/>
          <w:u w:val="single"/>
        </w:rPr>
      </w:pPr>
      <w:r w:rsidRPr="00D60F63">
        <w:rPr>
          <w:rFonts w:ascii="ＭＳ ゴシック" w:eastAsia="ＭＳ ゴシック" w:hAnsi="ＭＳ ゴシック" w:cs="ＭＳ ゴシック"/>
          <w:b/>
          <w:sz w:val="24"/>
          <w:u w:val="single"/>
        </w:rPr>
        <w:t>開催地および主管立候補届出書　添付書</w:t>
      </w:r>
    </w:p>
    <w:p w14:paraId="6AAF467F" w14:textId="77777777" w:rsidR="001F201E" w:rsidRPr="00D60F63" w:rsidRDefault="001F201E">
      <w:pPr>
        <w:rPr>
          <w:rFonts w:ascii="ＭＳ ゴシック" w:eastAsia="ＭＳ ゴシック" w:hAnsi="ＭＳ ゴシック" w:cs="ＭＳ ゴシック"/>
        </w:rPr>
      </w:pPr>
    </w:p>
    <w:p w14:paraId="61305631" w14:textId="77777777" w:rsidR="001F201E" w:rsidRPr="00D60F63" w:rsidRDefault="0085154C">
      <w:pPr>
        <w:ind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rPr>
        <w:t>１．都道府県商工会議所青年部連合会　設立年月日</w:t>
      </w:r>
    </w:p>
    <w:p w14:paraId="166790C3" w14:textId="77777777" w:rsidR="001F201E" w:rsidRPr="00D60F63" w:rsidRDefault="001F201E">
      <w:pPr>
        <w:rPr>
          <w:rFonts w:ascii="ＭＳ ゴシック" w:eastAsia="ＭＳ ゴシック" w:hAnsi="ＭＳ ゴシック" w:cs="ＭＳ ゴシック"/>
        </w:rPr>
      </w:pPr>
    </w:p>
    <w:p w14:paraId="1E293F17" w14:textId="77777777" w:rsidR="001F201E" w:rsidRPr="00D60F63" w:rsidRDefault="0085154C">
      <w:pPr>
        <w:ind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rPr>
        <w:t>２．都道府県商工会議所青年部連合会　会員数</w:t>
      </w:r>
    </w:p>
    <w:p w14:paraId="2F661C50" w14:textId="77777777" w:rsidR="001F201E" w:rsidRPr="00D60F63" w:rsidRDefault="001F201E">
      <w:pPr>
        <w:rPr>
          <w:rFonts w:ascii="ＭＳ ゴシック" w:eastAsia="ＭＳ ゴシック" w:hAnsi="ＭＳ ゴシック" w:cs="ＭＳ ゴシック"/>
        </w:rPr>
      </w:pPr>
    </w:p>
    <w:p w14:paraId="7B59036C" w14:textId="77777777" w:rsidR="001F201E" w:rsidRPr="00D60F63" w:rsidRDefault="0085154C">
      <w:pPr>
        <w:ind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rPr>
        <w:t>３．都道府県商工会議所青年部連合会　日本ＹＥＧ役員歴（５年以内）</w:t>
      </w:r>
    </w:p>
    <w:p w14:paraId="20E548B0" w14:textId="77777777" w:rsidR="001F201E" w:rsidRPr="00D60F63" w:rsidRDefault="001F201E">
      <w:pPr>
        <w:rPr>
          <w:rFonts w:ascii="ＭＳ ゴシック" w:eastAsia="ＭＳ ゴシック" w:hAnsi="ＭＳ ゴシック" w:cs="ＭＳ ゴシック"/>
        </w:rPr>
      </w:pPr>
    </w:p>
    <w:p w14:paraId="1722448F" w14:textId="77777777" w:rsidR="001F201E" w:rsidRPr="00D60F63" w:rsidRDefault="0085154C">
      <w:pPr>
        <w:ind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rPr>
        <w:t>４．過去のブロック大会、都道府県連合会　会員大会、その他大会の開催歴等</w:t>
      </w:r>
    </w:p>
    <w:p w14:paraId="18ACD368" w14:textId="77777777" w:rsidR="001F201E" w:rsidRPr="00D60F63" w:rsidRDefault="001F201E">
      <w:pPr>
        <w:rPr>
          <w:rFonts w:ascii="ＭＳ ゴシック" w:eastAsia="ＭＳ ゴシック" w:hAnsi="ＭＳ ゴシック" w:cs="ＭＳ ゴシック"/>
        </w:rPr>
      </w:pPr>
    </w:p>
    <w:p w14:paraId="3936EBC3" w14:textId="77777777" w:rsidR="001F201E" w:rsidRPr="00D60F63" w:rsidRDefault="0085154C">
      <w:pPr>
        <w:ind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rPr>
        <w:t>５．過去の２年間の事業報告書(総会資料でも可)</w:t>
      </w:r>
    </w:p>
    <w:p w14:paraId="0AFF6D69" w14:textId="77777777" w:rsidR="001F201E" w:rsidRPr="00D60F63" w:rsidRDefault="001F201E">
      <w:pPr>
        <w:rPr>
          <w:rFonts w:ascii="ＭＳ ゴシック" w:eastAsia="ＭＳ ゴシック" w:hAnsi="ＭＳ ゴシック" w:cs="ＭＳ ゴシック"/>
        </w:rPr>
      </w:pPr>
    </w:p>
    <w:p w14:paraId="04151942" w14:textId="77777777" w:rsidR="001F201E" w:rsidRPr="00D60F63" w:rsidRDefault="0085154C">
      <w:pPr>
        <w:ind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rPr>
        <w:t>６．産業経済(概況記載の既存の資料添付)</w:t>
      </w:r>
    </w:p>
    <w:p w14:paraId="3876B0B9" w14:textId="77777777" w:rsidR="001F201E" w:rsidRPr="00D60F63" w:rsidRDefault="001F201E">
      <w:pPr>
        <w:rPr>
          <w:rFonts w:ascii="ＭＳ ゴシック" w:eastAsia="ＭＳ ゴシック" w:hAnsi="ＭＳ ゴシック" w:cs="ＭＳ ゴシック"/>
        </w:rPr>
      </w:pPr>
    </w:p>
    <w:p w14:paraId="3C668871" w14:textId="77777777" w:rsidR="001F201E" w:rsidRPr="00D60F63" w:rsidRDefault="0085154C">
      <w:pPr>
        <w:ind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rPr>
        <w:t>７．都市人口</w:t>
      </w:r>
    </w:p>
    <w:p w14:paraId="448D2BB8" w14:textId="77777777" w:rsidR="001F201E" w:rsidRPr="00D60F63" w:rsidRDefault="001F201E">
      <w:pPr>
        <w:rPr>
          <w:rFonts w:ascii="ＭＳ ゴシック" w:eastAsia="ＭＳ ゴシック" w:hAnsi="ＭＳ ゴシック" w:cs="ＭＳ ゴシック"/>
        </w:rPr>
      </w:pPr>
    </w:p>
    <w:p w14:paraId="76D3156C" w14:textId="77777777" w:rsidR="001F201E" w:rsidRPr="00D60F63" w:rsidRDefault="0085154C">
      <w:pPr>
        <w:ind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rPr>
        <w:t>８．交通事情</w:t>
      </w:r>
    </w:p>
    <w:p w14:paraId="1AE9B970" w14:textId="77777777" w:rsidR="001F201E" w:rsidRPr="00D60F63" w:rsidRDefault="001F201E">
      <w:pPr>
        <w:rPr>
          <w:rFonts w:ascii="ＭＳ ゴシック" w:eastAsia="ＭＳ ゴシック" w:hAnsi="ＭＳ ゴシック" w:cs="ＭＳ ゴシック"/>
        </w:rPr>
      </w:pPr>
    </w:p>
    <w:p w14:paraId="137BB211" w14:textId="77777777" w:rsidR="001F201E" w:rsidRPr="00D60F63" w:rsidRDefault="0085154C">
      <w:pPr>
        <w:ind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rPr>
        <w:t>９．観光</w:t>
      </w:r>
    </w:p>
    <w:p w14:paraId="0B6AE862" w14:textId="77777777" w:rsidR="001F201E" w:rsidRPr="00D60F63" w:rsidRDefault="001F201E">
      <w:pPr>
        <w:rPr>
          <w:rFonts w:ascii="ＭＳ ゴシック" w:eastAsia="ＭＳ ゴシック" w:hAnsi="ＭＳ ゴシック" w:cs="ＭＳ ゴシック"/>
        </w:rPr>
      </w:pPr>
    </w:p>
    <w:p w14:paraId="1F619F8A" w14:textId="77777777" w:rsidR="001F201E" w:rsidRPr="00D60F63" w:rsidRDefault="0085154C">
      <w:pPr>
        <w:ind w:firstLine="210"/>
        <w:rPr>
          <w:rFonts w:ascii="ＭＳ ゴシック" w:eastAsia="ＭＳ ゴシック" w:hAnsi="ＭＳ ゴシック" w:cs="ＭＳ ゴシック"/>
        </w:rPr>
        <w:sectPr w:rsidR="001F201E" w:rsidRPr="00D60F63">
          <w:type w:val="continuous"/>
          <w:pgSz w:w="11906" w:h="16838"/>
          <w:pgMar w:top="1418" w:right="1134" w:bottom="1418" w:left="1134" w:header="567" w:footer="567" w:gutter="0"/>
          <w:cols w:space="720"/>
        </w:sectPr>
      </w:pPr>
      <w:r w:rsidRPr="00D60F63">
        <w:rPr>
          <w:rFonts w:ascii="ＭＳ ゴシック" w:eastAsia="ＭＳ ゴシック" w:hAnsi="ＭＳ ゴシック" w:cs="ＭＳ ゴシック"/>
        </w:rPr>
        <w:t>10．開催および主管希望理由(代表者)</w:t>
      </w:r>
    </w:p>
    <w:p w14:paraId="7F3243DA" w14:textId="77777777" w:rsidR="001F201E" w:rsidRPr="00D60F63" w:rsidRDefault="0085154C">
      <w:pPr>
        <w:keepNext/>
        <w:pBdr>
          <w:top w:val="nil"/>
          <w:left w:val="nil"/>
          <w:bottom w:val="nil"/>
          <w:right w:val="nil"/>
          <w:between w:val="nil"/>
        </w:pBdr>
        <w:rPr>
          <w:rFonts w:ascii="ＭＳ ゴシック" w:eastAsia="ＭＳ ゴシック" w:hAnsi="ＭＳ ゴシック" w:cs="ＭＳ ゴシック"/>
          <w:b/>
          <w:sz w:val="24"/>
        </w:rPr>
      </w:pPr>
      <w:r w:rsidRPr="00D60F63">
        <w:rPr>
          <w:rFonts w:ascii="ＭＳ ゴシック" w:eastAsia="ＭＳ ゴシック" w:hAnsi="ＭＳ ゴシック" w:cs="ＭＳ ゴシック"/>
          <w:b/>
          <w:sz w:val="24"/>
        </w:rPr>
        <w:t>１-５．全国大会開催地および主管決定通知</w:t>
      </w:r>
    </w:p>
    <w:p w14:paraId="4661F06A" w14:textId="77777777" w:rsidR="001F201E" w:rsidRPr="00D60F63" w:rsidRDefault="001F201E">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p w14:paraId="3650F3D7" w14:textId="77777777" w:rsidR="001F201E" w:rsidRPr="00D60F63" w:rsidRDefault="0085154C">
      <w:pPr>
        <w:jc w:val="right"/>
        <w:rPr>
          <w:rFonts w:ascii="ＭＳ ゴシック" w:eastAsia="ＭＳ ゴシック" w:hAnsi="ＭＳ ゴシック" w:cs="ＭＳ ゴシック"/>
        </w:rPr>
      </w:pPr>
      <w:r w:rsidRPr="00D60F63">
        <w:rPr>
          <w:rFonts w:ascii="ＭＳ ゴシック" w:eastAsia="ＭＳ ゴシック" w:hAnsi="ＭＳ ゴシック" w:cs="ＭＳ ゴシック"/>
        </w:rPr>
        <w:t>日本ＹＥＧ発　第　　号</w:t>
      </w:r>
    </w:p>
    <w:p w14:paraId="5AA75712" w14:textId="77777777" w:rsidR="001F201E" w:rsidRPr="00D60F63" w:rsidRDefault="0085154C">
      <w:pPr>
        <w:jc w:val="righ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年　　月　　日</w:t>
      </w:r>
    </w:p>
    <w:p w14:paraId="60C430D1" w14:textId="77777777" w:rsidR="001F201E" w:rsidRPr="00D60F63" w:rsidRDefault="001F201E">
      <w:pPr>
        <w:rPr>
          <w:rFonts w:ascii="ＭＳ ゴシック" w:eastAsia="ＭＳ ゴシック" w:hAnsi="ＭＳ ゴシック" w:cs="ＭＳ ゴシック"/>
        </w:rPr>
      </w:pPr>
    </w:p>
    <w:p w14:paraId="6191B59D" w14:textId="77777777" w:rsidR="001F201E" w:rsidRPr="00D60F63" w:rsidRDefault="0085154C">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r w:rsidRPr="00D60F63">
        <w:rPr>
          <w:rFonts w:ascii="ＭＳ ゴシック" w:eastAsia="ＭＳ ゴシック" w:hAnsi="ＭＳ ゴシック" w:cs="ＭＳ ゴシック"/>
        </w:rPr>
        <w:t>○○○○○商工会議所青年部連合会</w:t>
      </w:r>
    </w:p>
    <w:p w14:paraId="2DF13342"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会長　○○　○○　様</w:t>
      </w:r>
    </w:p>
    <w:p w14:paraId="1948420C" w14:textId="77777777" w:rsidR="001F201E" w:rsidRPr="00D60F63" w:rsidRDefault="001F201E">
      <w:pPr>
        <w:rPr>
          <w:rFonts w:ascii="ＭＳ ゴシック" w:eastAsia="ＭＳ ゴシック" w:hAnsi="ＭＳ ゴシック" w:cs="ＭＳ ゴシック"/>
        </w:rPr>
      </w:pPr>
    </w:p>
    <w:p w14:paraId="041A7C63" w14:textId="77777777" w:rsidR="001F201E" w:rsidRPr="00D60F63" w:rsidRDefault="0085154C">
      <w:pPr>
        <w:jc w:val="cente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w:t>
      </w:r>
    </w:p>
    <w:p w14:paraId="07229405" w14:textId="77777777" w:rsidR="001F201E" w:rsidRPr="00D60F63" w:rsidRDefault="0085154C">
      <w:pPr>
        <w:jc w:val="righ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日本商工会議所青年部</w:t>
      </w:r>
    </w:p>
    <w:p w14:paraId="5495442E" w14:textId="77777777" w:rsidR="001F201E" w:rsidRPr="00D60F63" w:rsidRDefault="0085154C">
      <w:pPr>
        <w:jc w:val="righ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会　長　○○○○○　　　　　　　　　　</w:t>
      </w:r>
    </w:p>
    <w:p w14:paraId="7D6573AC" w14:textId="77777777" w:rsidR="001F201E" w:rsidRPr="00D60F63" w:rsidRDefault="001F201E">
      <w:pPr>
        <w:rPr>
          <w:rFonts w:ascii="ＭＳ ゴシック" w:eastAsia="ＭＳ ゴシック" w:hAnsi="ＭＳ ゴシック" w:cs="ＭＳ ゴシック"/>
        </w:rPr>
      </w:pPr>
    </w:p>
    <w:p w14:paraId="38137AF5" w14:textId="77777777" w:rsidR="001F201E" w:rsidRPr="00D60F63" w:rsidRDefault="001F201E">
      <w:pPr>
        <w:rPr>
          <w:rFonts w:ascii="ＭＳ ゴシック" w:eastAsia="ＭＳ ゴシック" w:hAnsi="ＭＳ ゴシック" w:cs="ＭＳ ゴシック"/>
        </w:rPr>
      </w:pPr>
    </w:p>
    <w:p w14:paraId="5E60CB04" w14:textId="77777777" w:rsidR="001F201E" w:rsidRPr="00D60F63" w:rsidRDefault="001F201E">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p w14:paraId="42593344" w14:textId="77777777" w:rsidR="001F201E" w:rsidRPr="00D60F63" w:rsidRDefault="0085154C">
      <w:pPr>
        <w:pBdr>
          <w:top w:val="nil"/>
          <w:left w:val="nil"/>
          <w:bottom w:val="nil"/>
          <w:right w:val="nil"/>
          <w:between w:val="nil"/>
        </w:pBdr>
        <w:tabs>
          <w:tab w:val="center" w:pos="4252"/>
          <w:tab w:val="right" w:pos="8504"/>
        </w:tabs>
        <w:jc w:val="center"/>
        <w:rPr>
          <w:rFonts w:ascii="ＭＳ ゴシック" w:eastAsia="ＭＳ ゴシック" w:hAnsi="ＭＳ ゴシック" w:cs="ＭＳ ゴシック"/>
          <w:b/>
          <w:sz w:val="24"/>
          <w:u w:val="single"/>
        </w:rPr>
      </w:pPr>
      <w:r w:rsidRPr="00D60F63">
        <w:rPr>
          <w:rFonts w:ascii="ＭＳ ゴシック" w:eastAsia="ＭＳ ゴシック" w:hAnsi="ＭＳ ゴシック" w:cs="ＭＳ ゴシック"/>
          <w:b/>
          <w:sz w:val="24"/>
          <w:u w:val="single"/>
        </w:rPr>
        <w:t>日本商工会議所青年部「第　　回（　　年度）全国大会」</w:t>
      </w:r>
    </w:p>
    <w:p w14:paraId="7310973C" w14:textId="77777777" w:rsidR="001F201E" w:rsidRPr="00D60F63" w:rsidRDefault="0085154C">
      <w:pPr>
        <w:pBdr>
          <w:top w:val="nil"/>
          <w:left w:val="nil"/>
          <w:bottom w:val="nil"/>
          <w:right w:val="nil"/>
          <w:between w:val="nil"/>
        </w:pBdr>
        <w:tabs>
          <w:tab w:val="center" w:pos="4252"/>
          <w:tab w:val="right" w:pos="8504"/>
        </w:tabs>
        <w:jc w:val="center"/>
        <w:rPr>
          <w:rFonts w:ascii="ＭＳ ゴシック" w:eastAsia="ＭＳ ゴシック" w:hAnsi="ＭＳ ゴシック" w:cs="ＭＳ ゴシック"/>
          <w:b/>
          <w:sz w:val="24"/>
          <w:u w:val="single"/>
        </w:rPr>
      </w:pPr>
      <w:r w:rsidRPr="00D60F63">
        <w:rPr>
          <w:rFonts w:ascii="ＭＳ ゴシック" w:eastAsia="ＭＳ ゴシック" w:hAnsi="ＭＳ ゴシック" w:cs="ＭＳ ゴシック"/>
          <w:b/>
          <w:sz w:val="24"/>
          <w:u w:val="single"/>
        </w:rPr>
        <w:t>開催地および主管の決定について</w:t>
      </w:r>
    </w:p>
    <w:p w14:paraId="5E86C956" w14:textId="77777777" w:rsidR="001F201E" w:rsidRPr="00D60F63" w:rsidRDefault="001F201E">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p w14:paraId="73E6E1D9" w14:textId="77777777" w:rsidR="001F201E" w:rsidRPr="00D60F63" w:rsidRDefault="001F201E">
      <w:pPr>
        <w:rPr>
          <w:rFonts w:ascii="ＭＳ ゴシック" w:eastAsia="ＭＳ ゴシック" w:hAnsi="ＭＳ ゴシック" w:cs="ＭＳ ゴシック"/>
        </w:rPr>
      </w:pPr>
    </w:p>
    <w:p w14:paraId="7B733A77" w14:textId="77777777" w:rsidR="001F201E" w:rsidRPr="00D60F63" w:rsidRDefault="0085154C">
      <w:pPr>
        <w:spacing w:line="360" w:lineRule="auto"/>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貴連合会より　　年　４月　　日付けで立候補届出がありました標記全国大会の開催地および主管につきましては、日本商工会議所青年部第○○回役員会において検討した結果、貴商工会議所青年部連合会を主管、○○商工会議所青年部を開催地とすることに決定致しましたので通知致します。</w:t>
      </w:r>
    </w:p>
    <w:p w14:paraId="0E96D228" w14:textId="77777777" w:rsidR="001F201E" w:rsidRPr="00D60F63" w:rsidRDefault="001F201E">
      <w:pPr>
        <w:tabs>
          <w:tab w:val="left" w:pos="195"/>
        </w:tabs>
        <w:ind w:right="750"/>
        <w:jc w:val="left"/>
        <w:rPr>
          <w:rFonts w:ascii="ＭＳ ゴシック" w:eastAsia="ＭＳ ゴシック" w:hAnsi="ＭＳ ゴシック" w:cs="ＭＳ ゴシック"/>
          <w:sz w:val="24"/>
        </w:rPr>
      </w:pPr>
    </w:p>
    <w:p w14:paraId="4B0903CD" w14:textId="77777777" w:rsidR="001F201E" w:rsidRPr="00D60F63" w:rsidRDefault="001F201E">
      <w:pPr>
        <w:tabs>
          <w:tab w:val="left" w:pos="195"/>
        </w:tabs>
        <w:ind w:right="750"/>
        <w:jc w:val="left"/>
        <w:rPr>
          <w:rFonts w:ascii="ＭＳ ゴシック" w:eastAsia="ＭＳ ゴシック" w:hAnsi="ＭＳ ゴシック" w:cs="ＭＳ ゴシック"/>
          <w:sz w:val="24"/>
        </w:rPr>
      </w:pPr>
    </w:p>
    <w:p w14:paraId="33E39CF3" w14:textId="77777777" w:rsidR="001F201E" w:rsidRPr="00D60F63" w:rsidRDefault="001F201E">
      <w:pPr>
        <w:tabs>
          <w:tab w:val="left" w:pos="195"/>
        </w:tabs>
        <w:ind w:right="750"/>
        <w:jc w:val="left"/>
        <w:rPr>
          <w:rFonts w:ascii="ＭＳ ゴシック" w:eastAsia="ＭＳ ゴシック" w:hAnsi="ＭＳ ゴシック" w:cs="ＭＳ ゴシック"/>
          <w:sz w:val="24"/>
        </w:rPr>
      </w:pPr>
    </w:p>
    <w:p w14:paraId="3E08E913" w14:textId="77777777" w:rsidR="001F201E" w:rsidRPr="00D60F63" w:rsidRDefault="001F201E">
      <w:pPr>
        <w:tabs>
          <w:tab w:val="left" w:pos="195"/>
        </w:tabs>
        <w:ind w:right="750"/>
        <w:jc w:val="left"/>
        <w:rPr>
          <w:rFonts w:ascii="ＭＳ ゴシック" w:eastAsia="ＭＳ ゴシック" w:hAnsi="ＭＳ ゴシック" w:cs="ＭＳ ゴシック"/>
          <w:sz w:val="24"/>
        </w:rPr>
      </w:pPr>
    </w:p>
    <w:p w14:paraId="76E24CB9" w14:textId="77777777" w:rsidR="001F201E" w:rsidRPr="00D60F63" w:rsidRDefault="001F201E">
      <w:pPr>
        <w:tabs>
          <w:tab w:val="left" w:pos="195"/>
        </w:tabs>
        <w:ind w:right="750"/>
        <w:jc w:val="left"/>
        <w:rPr>
          <w:rFonts w:ascii="ＭＳ ゴシック" w:eastAsia="ＭＳ ゴシック" w:hAnsi="ＭＳ ゴシック" w:cs="ＭＳ ゴシック"/>
          <w:sz w:val="24"/>
        </w:rPr>
      </w:pPr>
    </w:p>
    <w:p w14:paraId="62A658B4" w14:textId="77777777" w:rsidR="001F201E" w:rsidRPr="00D60F63" w:rsidRDefault="001F201E">
      <w:pPr>
        <w:tabs>
          <w:tab w:val="left" w:pos="195"/>
        </w:tabs>
        <w:ind w:right="750"/>
        <w:jc w:val="left"/>
        <w:rPr>
          <w:rFonts w:ascii="ＭＳ ゴシック" w:eastAsia="ＭＳ ゴシック" w:hAnsi="ＭＳ ゴシック" w:cs="ＭＳ ゴシック"/>
          <w:sz w:val="24"/>
        </w:rPr>
      </w:pPr>
    </w:p>
    <w:p w14:paraId="22A5E934" w14:textId="77777777" w:rsidR="001F201E" w:rsidRPr="00D60F63" w:rsidRDefault="001F201E">
      <w:pPr>
        <w:tabs>
          <w:tab w:val="left" w:pos="195"/>
        </w:tabs>
        <w:ind w:right="750"/>
        <w:jc w:val="left"/>
        <w:rPr>
          <w:rFonts w:ascii="ＭＳ ゴシック" w:eastAsia="ＭＳ ゴシック" w:hAnsi="ＭＳ ゴシック" w:cs="ＭＳ ゴシック"/>
          <w:sz w:val="24"/>
        </w:rPr>
      </w:pPr>
    </w:p>
    <w:p w14:paraId="51F03460" w14:textId="77777777" w:rsidR="001F201E" w:rsidRPr="00D60F63" w:rsidRDefault="001F201E">
      <w:pPr>
        <w:tabs>
          <w:tab w:val="left" w:pos="195"/>
        </w:tabs>
        <w:ind w:right="750"/>
        <w:jc w:val="left"/>
        <w:rPr>
          <w:rFonts w:ascii="ＭＳ ゴシック" w:eastAsia="ＭＳ ゴシック" w:hAnsi="ＭＳ ゴシック" w:cs="ＭＳ ゴシック"/>
          <w:sz w:val="24"/>
        </w:rPr>
      </w:pPr>
    </w:p>
    <w:p w14:paraId="07162178" w14:textId="77777777" w:rsidR="001F201E" w:rsidRPr="00D60F63" w:rsidRDefault="001F201E">
      <w:pPr>
        <w:tabs>
          <w:tab w:val="left" w:pos="195"/>
        </w:tabs>
        <w:ind w:right="750"/>
        <w:jc w:val="left"/>
        <w:rPr>
          <w:rFonts w:ascii="ＭＳ ゴシック" w:eastAsia="ＭＳ ゴシック" w:hAnsi="ＭＳ ゴシック" w:cs="ＭＳ ゴシック"/>
          <w:sz w:val="24"/>
        </w:rPr>
      </w:pPr>
    </w:p>
    <w:p w14:paraId="770E9CDB" w14:textId="77777777" w:rsidR="001F201E" w:rsidRPr="00D60F63" w:rsidRDefault="001F201E">
      <w:pPr>
        <w:tabs>
          <w:tab w:val="left" w:pos="195"/>
        </w:tabs>
        <w:ind w:right="750"/>
        <w:jc w:val="left"/>
        <w:rPr>
          <w:rFonts w:ascii="ＭＳ ゴシック" w:eastAsia="ＭＳ ゴシック" w:hAnsi="ＭＳ ゴシック" w:cs="ＭＳ ゴシック"/>
          <w:sz w:val="24"/>
        </w:rPr>
      </w:pPr>
    </w:p>
    <w:p w14:paraId="06A47A78" w14:textId="77777777" w:rsidR="001F201E" w:rsidRPr="00D60F63" w:rsidRDefault="001F201E">
      <w:pPr>
        <w:tabs>
          <w:tab w:val="left" w:pos="195"/>
        </w:tabs>
        <w:ind w:right="750"/>
        <w:jc w:val="left"/>
        <w:rPr>
          <w:rFonts w:ascii="ＭＳ ゴシック" w:eastAsia="ＭＳ ゴシック" w:hAnsi="ＭＳ ゴシック" w:cs="ＭＳ ゴシック"/>
          <w:sz w:val="24"/>
        </w:rPr>
      </w:pPr>
    </w:p>
    <w:p w14:paraId="6EFAF946" w14:textId="77777777" w:rsidR="001F201E" w:rsidRPr="00D60F63" w:rsidRDefault="001F201E">
      <w:pPr>
        <w:tabs>
          <w:tab w:val="left" w:pos="195"/>
        </w:tabs>
        <w:ind w:right="750"/>
        <w:jc w:val="left"/>
        <w:rPr>
          <w:rFonts w:ascii="ＭＳ ゴシック" w:eastAsia="ＭＳ ゴシック" w:hAnsi="ＭＳ ゴシック" w:cs="ＭＳ ゴシック"/>
          <w:sz w:val="24"/>
        </w:rPr>
      </w:pPr>
    </w:p>
    <w:p w14:paraId="2D39EEAA" w14:textId="77777777" w:rsidR="001F201E" w:rsidRPr="00D60F63" w:rsidRDefault="001F201E">
      <w:pPr>
        <w:tabs>
          <w:tab w:val="left" w:pos="195"/>
        </w:tabs>
        <w:ind w:right="750"/>
        <w:jc w:val="left"/>
        <w:rPr>
          <w:rFonts w:ascii="ＭＳ ゴシック" w:eastAsia="ＭＳ ゴシック" w:hAnsi="ＭＳ ゴシック" w:cs="ＭＳ ゴシック"/>
          <w:sz w:val="24"/>
        </w:rPr>
      </w:pPr>
    </w:p>
    <w:p w14:paraId="2285A988" w14:textId="77777777" w:rsidR="001F201E" w:rsidRPr="00D60F63" w:rsidRDefault="001F201E">
      <w:pPr>
        <w:tabs>
          <w:tab w:val="left" w:pos="195"/>
        </w:tabs>
        <w:ind w:right="750"/>
        <w:jc w:val="left"/>
        <w:rPr>
          <w:rFonts w:ascii="ＭＳ ゴシック" w:eastAsia="ＭＳ ゴシック" w:hAnsi="ＭＳ ゴシック" w:cs="ＭＳ ゴシック"/>
          <w:sz w:val="24"/>
        </w:rPr>
      </w:pPr>
    </w:p>
    <w:p w14:paraId="7CC57B9A" w14:textId="77777777" w:rsidR="001F201E" w:rsidRPr="00D60F63" w:rsidRDefault="001F201E">
      <w:pPr>
        <w:tabs>
          <w:tab w:val="left" w:pos="195"/>
        </w:tabs>
        <w:ind w:right="750"/>
        <w:jc w:val="left"/>
        <w:rPr>
          <w:rFonts w:ascii="ＭＳ ゴシック" w:eastAsia="ＭＳ ゴシック" w:hAnsi="ＭＳ ゴシック" w:cs="ＭＳ ゴシック"/>
          <w:sz w:val="24"/>
        </w:rPr>
      </w:pPr>
    </w:p>
    <w:p w14:paraId="3F23C1CD" w14:textId="77777777" w:rsidR="001F201E" w:rsidRPr="00D60F63" w:rsidRDefault="001F201E">
      <w:pPr>
        <w:tabs>
          <w:tab w:val="left" w:pos="195"/>
        </w:tabs>
        <w:ind w:right="750"/>
        <w:jc w:val="left"/>
        <w:rPr>
          <w:rFonts w:ascii="ＭＳ ゴシック" w:eastAsia="ＭＳ ゴシック" w:hAnsi="ＭＳ ゴシック" w:cs="ＭＳ ゴシック"/>
          <w:sz w:val="24"/>
        </w:rPr>
      </w:pPr>
    </w:p>
    <w:p w14:paraId="59CE9CE1" w14:textId="77777777" w:rsidR="001F201E" w:rsidRPr="00D60F63" w:rsidRDefault="001F201E">
      <w:pPr>
        <w:tabs>
          <w:tab w:val="left" w:pos="195"/>
        </w:tabs>
        <w:ind w:right="750"/>
        <w:jc w:val="left"/>
        <w:rPr>
          <w:rFonts w:ascii="ＭＳ ゴシック" w:eastAsia="ＭＳ ゴシック" w:hAnsi="ＭＳ ゴシック" w:cs="ＭＳ ゴシック"/>
          <w:sz w:val="24"/>
        </w:rPr>
      </w:pPr>
    </w:p>
    <w:p w14:paraId="6665418C" w14:textId="77777777" w:rsidR="001F201E" w:rsidRPr="00D60F63" w:rsidRDefault="001F201E">
      <w:pPr>
        <w:tabs>
          <w:tab w:val="left" w:pos="195"/>
        </w:tabs>
        <w:ind w:right="750"/>
        <w:jc w:val="left"/>
        <w:rPr>
          <w:rFonts w:ascii="ＭＳ ゴシック" w:eastAsia="ＭＳ ゴシック" w:hAnsi="ＭＳ ゴシック" w:cs="ＭＳ ゴシック"/>
          <w:sz w:val="24"/>
        </w:rPr>
      </w:pPr>
    </w:p>
    <w:p w14:paraId="55908195" w14:textId="77777777" w:rsidR="001F201E" w:rsidRPr="00D60F63" w:rsidRDefault="001F201E">
      <w:pPr>
        <w:tabs>
          <w:tab w:val="left" w:pos="195"/>
        </w:tabs>
        <w:ind w:right="750"/>
        <w:jc w:val="left"/>
        <w:rPr>
          <w:rFonts w:ascii="ＭＳ ゴシック" w:eastAsia="ＭＳ ゴシック" w:hAnsi="ＭＳ ゴシック" w:cs="ＭＳ ゴシック"/>
          <w:sz w:val="24"/>
        </w:rPr>
      </w:pPr>
    </w:p>
    <w:p w14:paraId="23C81649" w14:textId="77777777" w:rsidR="001F201E" w:rsidRPr="00D60F63" w:rsidRDefault="001F201E">
      <w:pPr>
        <w:tabs>
          <w:tab w:val="left" w:pos="195"/>
        </w:tabs>
        <w:ind w:right="750"/>
        <w:jc w:val="left"/>
        <w:rPr>
          <w:rFonts w:ascii="ＭＳ ゴシック" w:eastAsia="ＭＳ ゴシック" w:hAnsi="ＭＳ ゴシック" w:cs="ＭＳ ゴシック"/>
          <w:sz w:val="24"/>
        </w:rPr>
      </w:pPr>
    </w:p>
    <w:p w14:paraId="4E0BAA3D" w14:textId="77777777" w:rsidR="001F201E" w:rsidRPr="00D60F63" w:rsidRDefault="001F201E">
      <w:pPr>
        <w:tabs>
          <w:tab w:val="left" w:pos="195"/>
        </w:tabs>
        <w:ind w:right="750"/>
        <w:jc w:val="left"/>
        <w:rPr>
          <w:rFonts w:ascii="ＭＳ ゴシック" w:eastAsia="ＭＳ ゴシック" w:hAnsi="ＭＳ ゴシック" w:cs="ＭＳ ゴシック"/>
          <w:sz w:val="24"/>
        </w:rPr>
      </w:pPr>
    </w:p>
    <w:p w14:paraId="308EB715" w14:textId="77777777" w:rsidR="001F201E" w:rsidRPr="00D60F63" w:rsidRDefault="001F201E">
      <w:pPr>
        <w:tabs>
          <w:tab w:val="left" w:pos="195"/>
        </w:tabs>
        <w:ind w:right="750"/>
        <w:jc w:val="left"/>
        <w:rPr>
          <w:rFonts w:ascii="ＭＳ ゴシック" w:eastAsia="ＭＳ ゴシック" w:hAnsi="ＭＳ ゴシック" w:cs="ＭＳ ゴシック"/>
          <w:sz w:val="24"/>
        </w:rPr>
      </w:pPr>
    </w:p>
    <w:p w14:paraId="6E12810F" w14:textId="77777777" w:rsidR="001F201E" w:rsidRPr="00D60F63" w:rsidRDefault="001F201E">
      <w:pPr>
        <w:rPr>
          <w:rFonts w:ascii="ＭＳ ゴシック" w:eastAsia="ＭＳ ゴシック" w:hAnsi="ＭＳ ゴシック" w:cs="ＭＳ ゴシック"/>
        </w:rPr>
      </w:pPr>
    </w:p>
    <w:p w14:paraId="56EE13E2" w14:textId="77777777" w:rsidR="001F201E" w:rsidRPr="00D60F63" w:rsidRDefault="001F201E">
      <w:pPr>
        <w:rPr>
          <w:rFonts w:ascii="ＭＳ ゴシック" w:eastAsia="ＭＳ ゴシック" w:hAnsi="ＭＳ ゴシック" w:cs="ＭＳ ゴシック"/>
          <w:sz w:val="52"/>
          <w:szCs w:val="52"/>
        </w:rPr>
      </w:pPr>
    </w:p>
    <w:p w14:paraId="067DB3A0" w14:textId="77777777" w:rsidR="001F201E" w:rsidRPr="00D60F63" w:rsidRDefault="001F201E">
      <w:pPr>
        <w:rPr>
          <w:rFonts w:ascii="ＭＳ ゴシック" w:eastAsia="ＭＳ ゴシック" w:hAnsi="ＭＳ ゴシック" w:cs="ＭＳ ゴシック"/>
          <w:sz w:val="52"/>
          <w:szCs w:val="52"/>
        </w:rPr>
      </w:pPr>
    </w:p>
    <w:p w14:paraId="1F60B188" w14:textId="77777777" w:rsidR="001F201E" w:rsidRPr="00D60F63" w:rsidRDefault="001F201E">
      <w:pPr>
        <w:rPr>
          <w:rFonts w:ascii="ＭＳ ゴシック" w:eastAsia="ＭＳ ゴシック" w:hAnsi="ＭＳ ゴシック" w:cs="ＭＳ ゴシック"/>
          <w:sz w:val="52"/>
          <w:szCs w:val="52"/>
        </w:rPr>
      </w:pPr>
    </w:p>
    <w:p w14:paraId="0BDE3A4C" w14:textId="19BBED3C" w:rsidR="001F201E" w:rsidRPr="00D60F63" w:rsidRDefault="001F201E">
      <w:pPr>
        <w:rPr>
          <w:rFonts w:ascii="ＭＳ ゴシック" w:eastAsia="ＭＳ ゴシック" w:hAnsi="ＭＳ ゴシック" w:cs="ＭＳ ゴシック"/>
          <w:sz w:val="52"/>
          <w:szCs w:val="52"/>
        </w:rPr>
      </w:pPr>
    </w:p>
    <w:p w14:paraId="5988E685" w14:textId="74006058" w:rsidR="00AE5184" w:rsidRPr="00D60F63" w:rsidRDefault="00AE5184">
      <w:pPr>
        <w:rPr>
          <w:rFonts w:ascii="ＭＳ ゴシック" w:eastAsia="ＭＳ ゴシック" w:hAnsi="ＭＳ ゴシック" w:cs="ＭＳ ゴシック"/>
          <w:sz w:val="52"/>
          <w:szCs w:val="52"/>
        </w:rPr>
      </w:pPr>
    </w:p>
    <w:p w14:paraId="4D7CFC9D" w14:textId="77777777" w:rsidR="00AE5184" w:rsidRPr="00D60F63" w:rsidRDefault="00AE5184">
      <w:pPr>
        <w:rPr>
          <w:rFonts w:ascii="ＭＳ ゴシック" w:eastAsia="ＭＳ ゴシック" w:hAnsi="ＭＳ ゴシック" w:cs="ＭＳ ゴシック"/>
          <w:sz w:val="52"/>
          <w:szCs w:val="52"/>
        </w:rPr>
      </w:pPr>
    </w:p>
    <w:p w14:paraId="676F385E" w14:textId="77777777" w:rsidR="001F201E" w:rsidRPr="00D60F63" w:rsidRDefault="0085154C">
      <w:pPr>
        <w:rPr>
          <w:rFonts w:ascii="ＭＳ ゴシック" w:eastAsia="ＭＳ ゴシック" w:hAnsi="ＭＳ ゴシック" w:cs="ＭＳ ゴシック"/>
          <w:b/>
          <w:sz w:val="52"/>
          <w:szCs w:val="52"/>
        </w:rPr>
      </w:pPr>
      <w:r w:rsidRPr="00D60F63">
        <w:rPr>
          <w:rFonts w:ascii="ＭＳ ゴシック" w:eastAsia="ＭＳ ゴシック" w:hAnsi="ＭＳ ゴシック" w:cs="ＭＳ ゴシック"/>
          <w:sz w:val="52"/>
          <w:szCs w:val="52"/>
        </w:rPr>
        <w:t xml:space="preserve">　　　　　　 　 </w:t>
      </w:r>
      <w:r w:rsidRPr="00D60F63">
        <w:rPr>
          <w:rFonts w:ascii="ＭＳ ゴシック" w:eastAsia="ＭＳ ゴシック" w:hAnsi="ＭＳ ゴシック" w:cs="ＭＳ ゴシック"/>
          <w:b/>
          <w:sz w:val="52"/>
          <w:szCs w:val="52"/>
        </w:rPr>
        <w:t>２章</w:t>
      </w:r>
    </w:p>
    <w:p w14:paraId="30D26848" w14:textId="77777777" w:rsidR="001F201E" w:rsidRPr="00D60F63" w:rsidRDefault="0085154C">
      <w:pPr>
        <w:ind w:firstLine="2088"/>
        <w:rPr>
          <w:rFonts w:ascii="ＭＳ ゴシック" w:eastAsia="ＭＳ ゴシック" w:hAnsi="ＭＳ ゴシック" w:cs="ＭＳ ゴシック"/>
          <w:b/>
          <w:sz w:val="52"/>
          <w:szCs w:val="52"/>
        </w:rPr>
      </w:pPr>
      <w:r w:rsidRPr="00D60F63">
        <w:rPr>
          <w:rFonts w:ascii="ＭＳ ゴシック" w:eastAsia="ＭＳ ゴシック" w:hAnsi="ＭＳ ゴシック" w:cs="ＭＳ ゴシック"/>
          <w:b/>
          <w:sz w:val="52"/>
          <w:szCs w:val="52"/>
        </w:rPr>
        <w:t>日本商工会議所青年部</w:t>
      </w:r>
    </w:p>
    <w:p w14:paraId="12F76ED8" w14:textId="77777777" w:rsidR="001F201E" w:rsidRPr="00D60F63" w:rsidRDefault="0085154C">
      <w:pPr>
        <w:ind w:firstLine="2610"/>
        <w:rPr>
          <w:rFonts w:ascii="ＭＳ ゴシック" w:eastAsia="ＭＳ ゴシック" w:hAnsi="ＭＳ ゴシック" w:cs="ＭＳ ゴシック"/>
          <w:b/>
          <w:sz w:val="52"/>
          <w:szCs w:val="52"/>
        </w:rPr>
      </w:pPr>
      <w:r w:rsidRPr="00D60F63">
        <w:rPr>
          <w:rFonts w:ascii="ＭＳ ゴシック" w:eastAsia="ＭＳ ゴシック" w:hAnsi="ＭＳ ゴシック" w:cs="ＭＳ ゴシック"/>
          <w:b/>
          <w:sz w:val="52"/>
          <w:szCs w:val="52"/>
        </w:rPr>
        <w:t>全国大会開催要綱</w:t>
      </w:r>
    </w:p>
    <w:p w14:paraId="39642265" w14:textId="77777777" w:rsidR="001F201E" w:rsidRPr="00D60F63" w:rsidRDefault="0085154C">
      <w:pPr>
        <w:widowControl/>
        <w:jc w:val="left"/>
        <w:rPr>
          <w:rFonts w:ascii="ＭＳ ゴシック" w:eastAsia="ＭＳ ゴシック" w:hAnsi="ＭＳ ゴシック" w:cs="ＭＳ ゴシック"/>
          <w:b/>
          <w:sz w:val="40"/>
          <w:szCs w:val="40"/>
        </w:rPr>
      </w:pPr>
      <w:r w:rsidRPr="00D60F63">
        <w:br w:type="page"/>
      </w:r>
      <w:r w:rsidRPr="00D60F63">
        <w:rPr>
          <w:rFonts w:ascii="ＭＳ ゴシック" w:eastAsia="ＭＳ ゴシック" w:hAnsi="ＭＳ ゴシック" w:cs="ＭＳ ゴシック"/>
          <w:b/>
          <w:sz w:val="40"/>
          <w:szCs w:val="40"/>
        </w:rPr>
        <w:t>２．日本商工会議所青年部全国大会開催要綱</w:t>
      </w:r>
    </w:p>
    <w:p w14:paraId="518852EF" w14:textId="77777777" w:rsidR="001F201E" w:rsidRPr="00D60F63" w:rsidRDefault="001F201E">
      <w:pPr>
        <w:rPr>
          <w:rFonts w:ascii="ＭＳ ゴシック" w:eastAsia="ＭＳ ゴシック" w:hAnsi="ＭＳ ゴシック" w:cs="ＭＳ ゴシック"/>
        </w:rPr>
      </w:pPr>
    </w:p>
    <w:p w14:paraId="75E27748" w14:textId="77777777" w:rsidR="001F201E" w:rsidRPr="00D60F63" w:rsidRDefault="001F201E">
      <w:pPr>
        <w:rPr>
          <w:rFonts w:ascii="ＭＳ ゴシック" w:eastAsia="ＭＳ ゴシック" w:hAnsi="ＭＳ ゴシック" w:cs="ＭＳ ゴシック"/>
        </w:rPr>
      </w:pPr>
    </w:p>
    <w:p w14:paraId="0C070AE8" w14:textId="77777777" w:rsidR="001F201E" w:rsidRPr="00D60F63" w:rsidRDefault="0085154C">
      <w:pPr>
        <w:spacing w:line="480" w:lineRule="auto"/>
        <w:ind w:firstLine="480"/>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２-１．全国大会開催要綱</w:t>
      </w:r>
    </w:p>
    <w:p w14:paraId="053A229A" w14:textId="77777777" w:rsidR="001F201E" w:rsidRPr="00D60F63" w:rsidRDefault="0085154C">
      <w:pPr>
        <w:spacing w:line="480" w:lineRule="auto"/>
        <w:ind w:firstLine="480"/>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２-２．全国大会開催要綱解説</w:t>
      </w:r>
    </w:p>
    <w:p w14:paraId="224E29E4" w14:textId="77777777" w:rsidR="001F201E" w:rsidRPr="00D60F63" w:rsidRDefault="0085154C">
      <w:pPr>
        <w:widowControl/>
        <w:jc w:val="left"/>
        <w:rPr>
          <w:rFonts w:ascii="ＭＳ ゴシック" w:eastAsia="ＭＳ ゴシック" w:hAnsi="ＭＳ ゴシック" w:cs="ＭＳ ゴシック"/>
          <w:b/>
          <w:sz w:val="24"/>
        </w:rPr>
      </w:pPr>
      <w:r w:rsidRPr="00D60F63">
        <w:br w:type="page"/>
      </w:r>
    </w:p>
    <w:p w14:paraId="789AD7C3" w14:textId="77777777" w:rsidR="00A3455B" w:rsidRPr="00D60F63" w:rsidRDefault="00A3455B" w:rsidP="00A3455B">
      <w:pPr>
        <w:spacing w:before="120"/>
        <w:jc w:val="center"/>
        <w:rPr>
          <w:rFonts w:ascii="ＭＳ ゴシック" w:eastAsia="ＭＳ ゴシック" w:hAnsi="ＭＳ ゴシック" w:cs="ＭＳ ゴシック"/>
          <w:sz w:val="28"/>
          <w:szCs w:val="28"/>
        </w:rPr>
      </w:pPr>
      <w:r w:rsidRPr="00D60F63">
        <w:rPr>
          <w:rFonts w:ascii="ＭＳ ゴシック" w:eastAsia="ＭＳ ゴシック" w:hAnsi="ＭＳ ゴシック" w:cs="ＭＳ ゴシック"/>
          <w:sz w:val="28"/>
          <w:szCs w:val="28"/>
        </w:rPr>
        <w:t>「日本商工会議所青年部　全国大会」　開催要綱</w:t>
      </w:r>
    </w:p>
    <w:p w14:paraId="67544E0C" w14:textId="77777777" w:rsidR="00A3455B" w:rsidRPr="00D60F63" w:rsidRDefault="00A3455B" w:rsidP="00A3455B">
      <w:pPr>
        <w:spacing w:before="120"/>
        <w:jc w:val="center"/>
        <w:rPr>
          <w:rFonts w:ascii="ＭＳ ゴシック" w:eastAsia="ＭＳ ゴシック" w:hAnsi="ＭＳ ゴシック" w:cs="ＭＳ ゴシック"/>
          <w:sz w:val="28"/>
          <w:szCs w:val="28"/>
        </w:rPr>
      </w:pPr>
    </w:p>
    <w:p w14:paraId="69E65B5C" w14:textId="77777777" w:rsidR="00A3455B" w:rsidRPr="00D60F63" w:rsidRDefault="00A3455B" w:rsidP="00A3455B">
      <w:pPr>
        <w:ind w:firstLine="1260"/>
        <w:jc w:val="right"/>
        <w:rPr>
          <w:rFonts w:ascii="ＭＳ ゴシック" w:eastAsia="ＭＳ ゴシック" w:hAnsi="ＭＳ ゴシック" w:cs="ＭＳ ゴシック"/>
        </w:rPr>
      </w:pPr>
    </w:p>
    <w:p w14:paraId="454BC60B"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Ⅰ．総　則</w:t>
      </w:r>
    </w:p>
    <w:p w14:paraId="06F963E0" w14:textId="77777777" w:rsidR="00A3455B" w:rsidRPr="00D60F63" w:rsidRDefault="00A3455B" w:rsidP="00A3455B">
      <w:pPr>
        <w:jc w:val="left"/>
        <w:rPr>
          <w:rFonts w:ascii="ＭＳ ゴシック" w:eastAsia="ＭＳ ゴシック" w:hAnsi="ＭＳ ゴシック" w:cs="ＭＳ ゴシック"/>
        </w:rPr>
      </w:pPr>
    </w:p>
    <w:p w14:paraId="28792D9E"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１．目　的</w:t>
      </w:r>
    </w:p>
    <w:p w14:paraId="4BD7C470" w14:textId="77777777" w:rsidR="00A3455B" w:rsidRPr="00D60F63" w:rsidRDefault="00A3455B" w:rsidP="00A3455B">
      <w:pPr>
        <w:ind w:left="420" w:hanging="420"/>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商工会議所活動の一翼を担う全国各地の青年経済人が、交流と研鑚を通じて次代への先導者としての意識高揚を図る。併せて、新しい地域文化の創造と豊かで住みよい地域づくりに向けた役割と責務について認識を深める。以て、地域経済社会の将来にわたる健全な成長・発展に寄与する。</w:t>
      </w:r>
    </w:p>
    <w:p w14:paraId="2F97E5D0" w14:textId="77777777" w:rsidR="00A3455B" w:rsidRPr="00D60F63" w:rsidRDefault="00A3455B" w:rsidP="00A3455B">
      <w:pPr>
        <w:jc w:val="left"/>
        <w:rPr>
          <w:rFonts w:ascii="ＭＳ ゴシック" w:eastAsia="ＭＳ ゴシック" w:hAnsi="ＭＳ ゴシック" w:cs="ＭＳ ゴシック"/>
        </w:rPr>
      </w:pPr>
    </w:p>
    <w:p w14:paraId="71583054"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２．日本商工会議所青年部スローガン　</w:t>
      </w:r>
    </w:p>
    <w:p w14:paraId="5F430990"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　　　　　　　　　　　」</w:t>
      </w:r>
    </w:p>
    <w:p w14:paraId="29D2CDAE" w14:textId="77777777" w:rsidR="00A3455B" w:rsidRPr="00D60F63" w:rsidRDefault="00A3455B" w:rsidP="00A3455B">
      <w:pPr>
        <w:jc w:val="left"/>
        <w:rPr>
          <w:rFonts w:ascii="ＭＳ ゴシック" w:eastAsia="ＭＳ ゴシック" w:hAnsi="ＭＳ ゴシック" w:cs="ＭＳ ゴシック"/>
        </w:rPr>
      </w:pPr>
    </w:p>
    <w:p w14:paraId="17294310"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３．大会テーマ</w:t>
      </w:r>
    </w:p>
    <w:p w14:paraId="24FE6ECB"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                      」</w:t>
      </w:r>
    </w:p>
    <w:p w14:paraId="4FED1B24"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大会趣旨文</w:t>
      </w:r>
    </w:p>
    <w:p w14:paraId="56371329"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　　　　　　　　　　　」</w:t>
      </w:r>
    </w:p>
    <w:p w14:paraId="19E6F8FE" w14:textId="77777777" w:rsidR="00A3455B" w:rsidRPr="00D60F63" w:rsidRDefault="00A3455B" w:rsidP="00A3455B">
      <w:pPr>
        <w:jc w:val="left"/>
        <w:rPr>
          <w:rFonts w:ascii="ＭＳ ゴシック" w:eastAsia="ＭＳ ゴシック" w:hAnsi="ＭＳ ゴシック" w:cs="ＭＳ ゴシック"/>
        </w:rPr>
      </w:pPr>
    </w:p>
    <w:p w14:paraId="4CEAEDBB"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４．主　催</w:t>
      </w:r>
    </w:p>
    <w:p w14:paraId="6BAF0762" w14:textId="2FC6406F"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日本商工会議所青年部                        </w:t>
      </w:r>
    </w:p>
    <w:p w14:paraId="34BB1C62" w14:textId="77777777" w:rsidR="00A3455B" w:rsidRPr="00D60F63" w:rsidRDefault="00A3455B" w:rsidP="00A3455B">
      <w:pPr>
        <w:jc w:val="left"/>
        <w:rPr>
          <w:rFonts w:ascii="ＭＳ ゴシック" w:eastAsia="ＭＳ ゴシック" w:hAnsi="ＭＳ ゴシック" w:cs="ＭＳ ゴシック"/>
        </w:rPr>
      </w:pPr>
    </w:p>
    <w:p w14:paraId="093CB718"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５．主　管</w:t>
      </w:r>
    </w:p>
    <w:p w14:paraId="7948BEE0"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○○商工会議所青年部連合会</w:t>
      </w:r>
    </w:p>
    <w:p w14:paraId="76CF8930" w14:textId="77777777" w:rsidR="00A3455B" w:rsidRPr="00D60F63" w:rsidRDefault="00A3455B" w:rsidP="00A3455B">
      <w:pPr>
        <w:ind w:left="840" w:hanging="840"/>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w:t>
      </w:r>
    </w:p>
    <w:p w14:paraId="12CEF359"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６．開催地商工会議所青年部</w:t>
      </w:r>
    </w:p>
    <w:p w14:paraId="285A4904"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○○商工会議所青年部</w:t>
      </w:r>
    </w:p>
    <w:p w14:paraId="2AAFF453" w14:textId="77777777" w:rsidR="00A3455B" w:rsidRPr="00D60F63" w:rsidRDefault="00A3455B" w:rsidP="00A3455B">
      <w:pPr>
        <w:jc w:val="left"/>
        <w:rPr>
          <w:rFonts w:ascii="ＭＳ ゴシック" w:eastAsia="ＭＳ ゴシック" w:hAnsi="ＭＳ ゴシック" w:cs="ＭＳ ゴシック"/>
        </w:rPr>
      </w:pPr>
    </w:p>
    <w:p w14:paraId="3B3CCDC6" w14:textId="77777777" w:rsidR="00A3455B" w:rsidRPr="00D60F63" w:rsidRDefault="00A3455B" w:rsidP="00A3455B">
      <w:pPr>
        <w:ind w:firstLine="210"/>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７．後　援</w:t>
      </w:r>
    </w:p>
    <w:p w14:paraId="26AEF28F"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経済産業省</w:t>
      </w:r>
    </w:p>
    <w:p w14:paraId="209C1252"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都道府県（主管地）</w:t>
      </w:r>
    </w:p>
    <w:p w14:paraId="1E779A60"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市または町（開催地）</w:t>
      </w:r>
    </w:p>
    <w:p w14:paraId="6D6A0C65"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都道府県商工会議所連合会（主管地）</w:t>
      </w:r>
    </w:p>
    <w:p w14:paraId="186A6F63"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商工会議所（開催地）</w:t>
      </w:r>
    </w:p>
    <w:p w14:paraId="463FE3A2"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その他</w:t>
      </w:r>
    </w:p>
    <w:p w14:paraId="1C0CA04F" w14:textId="77777777" w:rsidR="00A3455B" w:rsidRPr="00D60F63" w:rsidRDefault="00A3455B" w:rsidP="00A3455B">
      <w:pPr>
        <w:jc w:val="left"/>
        <w:rPr>
          <w:rFonts w:ascii="ＭＳ ゴシック" w:eastAsia="ＭＳ ゴシック" w:hAnsi="ＭＳ ゴシック" w:cs="ＭＳ ゴシック"/>
        </w:rPr>
      </w:pPr>
    </w:p>
    <w:p w14:paraId="2B6EC41A" w14:textId="74F12ABD"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８．開催日時</w:t>
      </w:r>
      <w:r w:rsidRPr="00D60F63">
        <w:rPr>
          <w:rFonts w:ascii="ＭＳ ゴシック" w:eastAsia="ＭＳ ゴシック" w:hAnsi="ＭＳ ゴシック" w:cs="ＭＳ ゴシック" w:hint="eastAsia"/>
        </w:rPr>
        <w:t>および</w:t>
      </w:r>
      <w:r w:rsidRPr="00D60F63">
        <w:rPr>
          <w:rFonts w:ascii="ＭＳ ゴシック" w:eastAsia="ＭＳ ゴシック" w:hAnsi="ＭＳ ゴシック" w:cs="ＭＳ ゴシック"/>
        </w:rPr>
        <w:t>場所</w:t>
      </w:r>
    </w:p>
    <w:p w14:paraId="5365E546"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○年○月○日（</w:t>
      </w:r>
      <w:r w:rsidRPr="00D60F63">
        <w:rPr>
          <w:rFonts w:ascii="ＭＳ ゴシック" w:eastAsia="ＭＳ ゴシック" w:hAnsi="ＭＳ ゴシック" w:cs="ＭＳ ゴシック" w:hint="eastAsia"/>
        </w:rPr>
        <w:t>〇</w:t>
      </w:r>
      <w:r w:rsidRPr="00D60F63">
        <w:rPr>
          <w:rFonts w:ascii="ＭＳ ゴシック" w:eastAsia="ＭＳ ゴシック" w:hAnsi="ＭＳ ゴシック" w:cs="ＭＳ ゴシック"/>
        </w:rPr>
        <w:t>）～〇日（〇）</w:t>
      </w:r>
    </w:p>
    <w:p w14:paraId="07198161"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登録受付時間            ○時○分～○時○分</w:t>
      </w:r>
    </w:p>
    <w:p w14:paraId="78851CA2"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場　　所                ○○○○○</w:t>
      </w:r>
    </w:p>
    <w:p w14:paraId="25A86E1C" w14:textId="77777777" w:rsidR="00A3455B" w:rsidRPr="00D60F63" w:rsidRDefault="00A3455B" w:rsidP="00A3455B">
      <w:pPr>
        <w:jc w:val="left"/>
        <w:rPr>
          <w:rFonts w:ascii="ＭＳ ゴシック" w:eastAsia="ＭＳ ゴシック" w:hAnsi="ＭＳ ゴシック" w:cs="ＭＳ ゴシック"/>
        </w:rPr>
      </w:pPr>
    </w:p>
    <w:p w14:paraId="4994FA5E"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９．参加対象者</w:t>
      </w:r>
    </w:p>
    <w:p w14:paraId="7355CBF3" w14:textId="21955664"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w:t>
      </w:r>
      <w:bookmarkStart w:id="17" w:name="_Hlk96934711"/>
      <w:r w:rsidRPr="00D60F63">
        <w:rPr>
          <w:rFonts w:ascii="ＭＳ ゴシック" w:eastAsia="ＭＳ ゴシック" w:hAnsi="ＭＳ ゴシック" w:cs="ＭＳ ゴシック"/>
        </w:rPr>
        <w:t>・日本</w:t>
      </w:r>
      <w:r w:rsidRPr="00D60F63">
        <w:rPr>
          <w:rFonts w:ascii="ＭＳ ゴシック" w:eastAsia="ＭＳ ゴシック" w:hAnsi="ＭＳ ゴシック" w:cs="ＭＳ ゴシック" w:hint="eastAsia"/>
        </w:rPr>
        <w:t>商工会議所青年部</w:t>
      </w:r>
      <w:r w:rsidRPr="00D60F63">
        <w:rPr>
          <w:rFonts w:ascii="ＭＳ ゴシック" w:eastAsia="ＭＳ ゴシック" w:hAnsi="ＭＳ ゴシック" w:cs="ＭＳ ゴシック"/>
        </w:rPr>
        <w:t>会員、</w:t>
      </w:r>
    </w:p>
    <w:p w14:paraId="3D7E2762" w14:textId="77777777" w:rsidR="00A3455B" w:rsidRPr="00D60F63" w:rsidRDefault="00A3455B" w:rsidP="00A3455B">
      <w:pPr>
        <w:ind w:firstLineChars="300" w:firstLine="630"/>
        <w:jc w:val="left"/>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・商工会議所青年部</w:t>
      </w:r>
      <w:r w:rsidRPr="00D60F63">
        <w:rPr>
          <w:rFonts w:ascii="ＭＳ ゴシック" w:eastAsia="ＭＳ ゴシック" w:hAnsi="ＭＳ ゴシック" w:cs="ＭＳ ゴシック"/>
        </w:rPr>
        <w:t>ＯＢ・ＯＧ</w:t>
      </w:r>
    </w:p>
    <w:p w14:paraId="2BB9A90E" w14:textId="77777777" w:rsidR="00A3455B" w:rsidRPr="00D60F63" w:rsidRDefault="00A3455B" w:rsidP="00A3455B">
      <w:pPr>
        <w:ind w:firstLineChars="300" w:firstLine="630"/>
        <w:jc w:val="left"/>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w:t>
      </w:r>
      <w:r w:rsidRPr="00D60F63">
        <w:rPr>
          <w:rFonts w:ascii="ＭＳ ゴシック" w:eastAsia="ＭＳ ゴシック" w:hAnsi="ＭＳ ゴシック" w:cs="ＭＳ ゴシック"/>
        </w:rPr>
        <w:t>商工会議所役</w:t>
      </w:r>
      <w:r w:rsidRPr="00D60F63">
        <w:rPr>
          <w:rFonts w:ascii="ＭＳ ゴシック" w:eastAsia="ＭＳ ゴシック" w:hAnsi="ＭＳ ゴシック" w:cs="ＭＳ ゴシック" w:hint="eastAsia"/>
        </w:rPr>
        <w:t>員および</w:t>
      </w:r>
      <w:r w:rsidRPr="00D60F63">
        <w:rPr>
          <w:rFonts w:ascii="ＭＳ ゴシック" w:eastAsia="ＭＳ ゴシック" w:hAnsi="ＭＳ ゴシック" w:cs="ＭＳ ゴシック"/>
        </w:rPr>
        <w:t>職員</w:t>
      </w:r>
    </w:p>
    <w:p w14:paraId="0C973862" w14:textId="08AAB6D6" w:rsidR="00A3455B" w:rsidRPr="00D60F63" w:rsidRDefault="00A3455B" w:rsidP="00A3455B">
      <w:pPr>
        <w:ind w:firstLine="630"/>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・日本</w:t>
      </w:r>
      <w:r w:rsidRPr="00D60F63">
        <w:rPr>
          <w:rFonts w:ascii="ＭＳ ゴシック" w:eastAsia="ＭＳ ゴシック" w:hAnsi="ＭＳ ゴシック" w:cs="ＭＳ ゴシック" w:hint="eastAsia"/>
        </w:rPr>
        <w:t>商工会議所青年部</w:t>
      </w:r>
      <w:r w:rsidRPr="00D60F63">
        <w:rPr>
          <w:rFonts w:ascii="ＭＳ ゴシック" w:eastAsia="ＭＳ ゴシック" w:hAnsi="ＭＳ ゴシック" w:cs="ＭＳ ゴシック"/>
        </w:rPr>
        <w:t>未所属</w:t>
      </w:r>
      <w:r w:rsidRPr="00D60F63">
        <w:rPr>
          <w:rFonts w:ascii="ＭＳ ゴシック" w:eastAsia="ＭＳ ゴシック" w:hAnsi="ＭＳ ゴシック" w:cs="ＭＳ ゴシック" w:hint="eastAsia"/>
        </w:rPr>
        <w:t>青年部</w:t>
      </w:r>
      <w:r w:rsidRPr="00D60F63">
        <w:rPr>
          <w:rFonts w:ascii="ＭＳ ゴシック" w:eastAsia="ＭＳ ゴシック" w:hAnsi="ＭＳ ゴシック" w:cs="ＭＳ ゴシック"/>
        </w:rPr>
        <w:t>会員</w:t>
      </w:r>
    </w:p>
    <w:p w14:paraId="205AC738" w14:textId="77777777" w:rsidR="00A3455B" w:rsidRPr="00D60F63" w:rsidRDefault="00A3455B" w:rsidP="00A3455B">
      <w:pPr>
        <w:ind w:firstLine="424"/>
        <w:jc w:val="left"/>
        <w:rPr>
          <w:rFonts w:ascii="ＭＳ ゴシック" w:eastAsia="ＭＳ ゴシック" w:hAnsi="ＭＳ ゴシック" w:cs="ＭＳ ゴシック"/>
        </w:rPr>
      </w:pPr>
    </w:p>
    <w:bookmarkEnd w:id="17"/>
    <w:p w14:paraId="55996AFC"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10．登録料</w:t>
      </w:r>
    </w:p>
    <w:p w14:paraId="79AA35DC" w14:textId="311D27C4" w:rsidR="00A3455B" w:rsidRPr="00D60F63" w:rsidRDefault="00A3455B" w:rsidP="00A3455B">
      <w:pPr>
        <w:ind w:left="1260" w:hanging="1260"/>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・日本</w:t>
      </w:r>
      <w:r w:rsidRPr="00D60F63">
        <w:rPr>
          <w:rFonts w:ascii="ＭＳ ゴシック" w:eastAsia="ＭＳ ゴシック" w:hAnsi="ＭＳ ゴシック" w:cs="ＭＳ ゴシック" w:hint="eastAsia"/>
        </w:rPr>
        <w:t>商工会議所</w:t>
      </w:r>
      <w:r w:rsidRPr="00D60F63">
        <w:rPr>
          <w:rFonts w:ascii="ＭＳ ゴシック" w:eastAsia="ＭＳ ゴシック" w:hAnsi="ＭＳ ゴシック" w:cs="ＭＳ ゴシック"/>
        </w:rPr>
        <w:t>青年部</w:t>
      </w:r>
      <w:r w:rsidRPr="00D60F63">
        <w:rPr>
          <w:rFonts w:ascii="ＭＳ ゴシック" w:eastAsia="ＭＳ ゴシック" w:hAnsi="ＭＳ ゴシック" w:cs="ＭＳ ゴシック" w:hint="eastAsia"/>
        </w:rPr>
        <w:t>所属</w:t>
      </w:r>
      <w:r w:rsidRPr="00D60F63">
        <w:rPr>
          <w:rFonts w:ascii="ＭＳ ゴシック" w:eastAsia="ＭＳ ゴシック" w:hAnsi="ＭＳ ゴシック" w:cs="ＭＳ ゴシック"/>
        </w:rPr>
        <w:t xml:space="preserve">会員　　　　　　１６，０００円以内　</w:t>
      </w:r>
    </w:p>
    <w:p w14:paraId="11E143D8" w14:textId="24D66713" w:rsidR="00A3455B" w:rsidRPr="00D60F63" w:rsidRDefault="00A3455B" w:rsidP="00A3455B">
      <w:pPr>
        <w:ind w:left="1260" w:hanging="630"/>
        <w:jc w:val="left"/>
        <w:rPr>
          <w:rFonts w:ascii="ＭＳ ゴシック" w:eastAsia="ＭＳ ゴシック" w:hAnsi="ＭＳ ゴシック" w:cs="ＭＳ ゴシック"/>
        </w:rPr>
      </w:pPr>
      <w:bookmarkStart w:id="18" w:name="_heading=h.26in1rg" w:colFirst="0" w:colLast="0"/>
      <w:bookmarkEnd w:id="18"/>
      <w:r w:rsidRPr="00D60F63">
        <w:rPr>
          <w:rFonts w:ascii="ＭＳ ゴシック" w:eastAsia="ＭＳ ゴシック" w:hAnsi="ＭＳ ゴシック" w:cs="ＭＳ ゴシック"/>
        </w:rPr>
        <w:t>・日本所属</w:t>
      </w:r>
      <w:r w:rsidRPr="00D60F63">
        <w:rPr>
          <w:rFonts w:ascii="ＭＳ ゴシック" w:eastAsia="ＭＳ ゴシック" w:hAnsi="ＭＳ ゴシック" w:cs="ＭＳ ゴシック" w:hint="eastAsia"/>
        </w:rPr>
        <w:t>商工会議所</w:t>
      </w:r>
      <w:r w:rsidRPr="00D60F63">
        <w:rPr>
          <w:rFonts w:ascii="ＭＳ ゴシック" w:eastAsia="ＭＳ ゴシック" w:hAnsi="ＭＳ ゴシック" w:cs="ＭＳ ゴシック"/>
        </w:rPr>
        <w:t>青年部会員ＯＢ・ＯＧ　２０，０００円以内</w:t>
      </w:r>
    </w:p>
    <w:p w14:paraId="09F45FF5" w14:textId="4AA862B1"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・日本</w:t>
      </w:r>
      <w:r w:rsidRPr="00D60F63">
        <w:rPr>
          <w:rFonts w:ascii="ＭＳ ゴシック" w:eastAsia="ＭＳ ゴシック" w:hAnsi="ＭＳ ゴシック" w:cs="ＭＳ ゴシック" w:hint="eastAsia"/>
        </w:rPr>
        <w:t>商工会議所青年部</w:t>
      </w:r>
      <w:r w:rsidRPr="00D60F63">
        <w:rPr>
          <w:rFonts w:ascii="ＭＳ ゴシック" w:eastAsia="ＭＳ ゴシック" w:hAnsi="ＭＳ ゴシック" w:cs="ＭＳ ゴシック"/>
        </w:rPr>
        <w:t>未所属</w:t>
      </w:r>
      <w:r w:rsidRPr="00D60F63">
        <w:rPr>
          <w:rFonts w:ascii="ＭＳ ゴシック" w:eastAsia="ＭＳ ゴシック" w:hAnsi="ＭＳ ゴシック" w:cs="ＭＳ ゴシック" w:hint="eastAsia"/>
        </w:rPr>
        <w:t>青年部</w:t>
      </w:r>
      <w:r w:rsidRPr="00D60F63">
        <w:rPr>
          <w:rFonts w:ascii="ＭＳ ゴシック" w:eastAsia="ＭＳ ゴシック" w:hAnsi="ＭＳ ゴシック" w:cs="ＭＳ ゴシック"/>
        </w:rPr>
        <w:t>会員　　２０，０００円以内</w:t>
      </w:r>
    </w:p>
    <w:p w14:paraId="7F11ED1A" w14:textId="77777777" w:rsidR="00A3455B" w:rsidRPr="00D60F63" w:rsidRDefault="00A3455B" w:rsidP="00A3455B">
      <w:pPr>
        <w:jc w:val="left"/>
        <w:rPr>
          <w:rFonts w:ascii="ＭＳ ゴシック" w:eastAsia="ＭＳ ゴシック" w:hAnsi="ＭＳ ゴシック" w:cs="ＭＳ ゴシック"/>
        </w:rPr>
      </w:pPr>
      <w:bookmarkStart w:id="19" w:name="_heading=h.lnxbz9" w:colFirst="0" w:colLast="0"/>
      <w:bookmarkEnd w:id="19"/>
      <w:r w:rsidRPr="00D60F63">
        <w:rPr>
          <w:rFonts w:ascii="ＭＳ ゴシック" w:eastAsia="ＭＳ ゴシック" w:hAnsi="ＭＳ ゴシック" w:cs="ＭＳ ゴシック"/>
        </w:rPr>
        <w:t xml:space="preserve">　　　　※登録締め切り後のキャンセル、登録内容変更、返金には原則応じない。</w:t>
      </w:r>
    </w:p>
    <w:p w14:paraId="6DC1FA00" w14:textId="77777777" w:rsidR="00A3455B" w:rsidRPr="00D60F63" w:rsidRDefault="00A3455B" w:rsidP="00A3455B">
      <w:pPr>
        <w:ind w:left="1134" w:hanging="504"/>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また、予期せぬ災害等で大会が開催不可能の場合でも登録締め切り後は、</w:t>
      </w:r>
    </w:p>
    <w:p w14:paraId="45A0C012" w14:textId="77777777" w:rsidR="00A3455B" w:rsidRPr="00D60F63" w:rsidRDefault="00A3455B" w:rsidP="00A3455B">
      <w:pPr>
        <w:ind w:left="1134" w:hanging="84"/>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原則、返金しないこととする。</w:t>
      </w:r>
    </w:p>
    <w:p w14:paraId="42F545EF" w14:textId="77777777" w:rsidR="00A3455B" w:rsidRPr="00D60F63" w:rsidRDefault="00A3455B" w:rsidP="00A3455B">
      <w:pPr>
        <w:ind w:left="1134" w:hanging="294"/>
        <w:jc w:val="left"/>
        <w:rPr>
          <w:rFonts w:ascii="ＭＳ ゴシック" w:eastAsia="ＭＳ ゴシック" w:hAnsi="ＭＳ ゴシック" w:cs="ＭＳ ゴシック"/>
        </w:rPr>
      </w:pPr>
    </w:p>
    <w:p w14:paraId="5688C208"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Ⅱ．開催内容</w:t>
      </w:r>
    </w:p>
    <w:p w14:paraId="57888F70" w14:textId="77777777" w:rsidR="00A3455B" w:rsidRPr="00D60F63" w:rsidRDefault="00A3455B" w:rsidP="00A3455B">
      <w:pPr>
        <w:jc w:val="left"/>
        <w:rPr>
          <w:rFonts w:ascii="ＭＳ ゴシック" w:eastAsia="ＭＳ ゴシック" w:hAnsi="ＭＳ ゴシック" w:cs="ＭＳ ゴシック"/>
        </w:rPr>
      </w:pPr>
    </w:p>
    <w:p w14:paraId="2CF3900F" w14:textId="77777777" w:rsidR="00A3455B" w:rsidRPr="00D60F63" w:rsidRDefault="00A3455B" w:rsidP="00A3455B">
      <w:pPr>
        <w:ind w:firstLine="210"/>
        <w:rPr>
          <w:rFonts w:ascii="ＭＳ ゴシック" w:eastAsia="ＭＳ ゴシック" w:hAnsi="ＭＳ ゴシック" w:cs="ＭＳ ゴシック"/>
        </w:rPr>
      </w:pPr>
      <w:bookmarkStart w:id="20" w:name="_heading=h.35nkun2" w:colFirst="0" w:colLast="0"/>
      <w:bookmarkEnd w:id="20"/>
      <w:r w:rsidRPr="00D60F63">
        <w:rPr>
          <w:rFonts w:ascii="ＭＳ ゴシック" w:eastAsia="ＭＳ ゴシック" w:hAnsi="ＭＳ ゴシック" w:cs="ＭＳ ゴシック"/>
        </w:rPr>
        <w:t xml:space="preserve">１．記念式典　</w:t>
      </w:r>
    </w:p>
    <w:p w14:paraId="16EA5729" w14:textId="77777777" w:rsidR="00A3455B" w:rsidRPr="00D60F63" w:rsidRDefault="00A3455B" w:rsidP="00A3455B">
      <w:pPr>
        <w:ind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（１）日本商工会議所青年部大会旗入場　　　　</w:t>
      </w:r>
    </w:p>
    <w:p w14:paraId="371E6CDA"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（２）開会宣言</w:t>
      </w:r>
    </w:p>
    <w:p w14:paraId="2542C070"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（３）国歌</w:t>
      </w:r>
      <w:r w:rsidRPr="00D60F63">
        <w:rPr>
          <w:rFonts w:ascii="ＭＳ ゴシック" w:eastAsia="ＭＳ ゴシック" w:hAnsi="ＭＳ ゴシック" w:cs="ＭＳ ゴシック" w:hint="eastAsia"/>
        </w:rPr>
        <w:t>「君が代」</w:t>
      </w:r>
      <w:r w:rsidRPr="00D60F63">
        <w:rPr>
          <w:rFonts w:ascii="ＭＳ ゴシック" w:eastAsia="ＭＳ ゴシック" w:hAnsi="ＭＳ ゴシック" w:cs="ＭＳ ゴシック"/>
        </w:rPr>
        <w:t>斉唱</w:t>
      </w:r>
    </w:p>
    <w:p w14:paraId="0CDD48FB"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（４）商工会議所青年部の歌「伸びゆく大地」斉唱</w:t>
      </w:r>
    </w:p>
    <w:p w14:paraId="204572D1"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（５）「綱領」朗読</w:t>
      </w:r>
      <w:r w:rsidRPr="00D60F63">
        <w:rPr>
          <w:rFonts w:ascii="ＭＳ ゴシック" w:eastAsia="ＭＳ ゴシック" w:hAnsi="ＭＳ ゴシック" w:cs="ＭＳ ゴシック" w:hint="eastAsia"/>
        </w:rPr>
        <w:t>・</w:t>
      </w:r>
      <w:r w:rsidRPr="00D60F63">
        <w:rPr>
          <w:rFonts w:ascii="ＭＳ ゴシック" w:eastAsia="ＭＳ ゴシック" w:hAnsi="ＭＳ ゴシック" w:cs="ＭＳ ゴシック"/>
        </w:rPr>
        <w:t>「指針」唱和</w:t>
      </w:r>
    </w:p>
    <w:p w14:paraId="23528728"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（６）主催者挨拶</w:t>
      </w:r>
    </w:p>
    <w:p w14:paraId="3017CB18"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①日本商工会議所青年部会長 </w:t>
      </w:r>
    </w:p>
    <w:p w14:paraId="1BD72F16"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②日本商工会議所会頭</w:t>
      </w:r>
    </w:p>
    <w:p w14:paraId="293630E4"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③全国大会大会会長</w:t>
      </w:r>
    </w:p>
    <w:p w14:paraId="1EFE62C3"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④主管地会頭（会長）</w:t>
      </w:r>
    </w:p>
    <w:p w14:paraId="201F94B4" w14:textId="19E140B4"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⑤主管</w:t>
      </w:r>
      <w:r w:rsidRPr="00D60F63">
        <w:rPr>
          <w:rFonts w:ascii="ＭＳ ゴシック" w:eastAsia="ＭＳ ゴシック" w:hAnsi="ＭＳ ゴシック" w:cs="ＭＳ ゴシック" w:hint="eastAsia"/>
        </w:rPr>
        <w:t>都道府県商工会議所青年部連合会会長</w:t>
      </w:r>
    </w:p>
    <w:p w14:paraId="76988A44" w14:textId="77777777" w:rsidR="00A3455B" w:rsidRPr="00D60F63" w:rsidRDefault="00A3455B" w:rsidP="00A3455B">
      <w:pPr>
        <w:ind w:firstLine="630"/>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（７）来賓挨拶</w:t>
      </w:r>
    </w:p>
    <w:p w14:paraId="54FD3A7A"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経済産業省</w:t>
      </w:r>
    </w:p>
    <w:p w14:paraId="11B94A31"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開催地都道府県知事</w:t>
      </w:r>
    </w:p>
    <w:p w14:paraId="0C5FF48C"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開催地市長、または町長 </w:t>
      </w:r>
    </w:p>
    <w:p w14:paraId="583561EB"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（８）来賓紹介</w:t>
      </w:r>
    </w:p>
    <w:p w14:paraId="12FA6404"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（９）祝電披露</w:t>
      </w:r>
    </w:p>
    <w:p w14:paraId="2ADBB9A8"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（10）主催者紹介</w:t>
      </w:r>
    </w:p>
    <w:p w14:paraId="4A6E3174" w14:textId="6F1C0DA9"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（11）参加</w:t>
      </w:r>
      <w:r w:rsidRPr="00D60F63">
        <w:rPr>
          <w:rFonts w:ascii="ＭＳ ゴシック" w:eastAsia="ＭＳ ゴシック" w:hAnsi="ＭＳ ゴシック" w:cs="ＭＳ ゴシック" w:hint="eastAsia"/>
        </w:rPr>
        <w:t>青年部紹介</w:t>
      </w:r>
    </w:p>
    <w:p w14:paraId="006C1DAA"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（12）次年度会長発表</w:t>
      </w:r>
    </w:p>
    <w:p w14:paraId="4EBAB329" w14:textId="77777777" w:rsidR="00A3455B" w:rsidRPr="00D60F63" w:rsidRDefault="00A3455B" w:rsidP="00A3455B">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（13）次年度開催地発表</w:t>
      </w:r>
    </w:p>
    <w:p w14:paraId="6B7812C5" w14:textId="77777777" w:rsidR="00A3455B" w:rsidRPr="00D60F63" w:rsidRDefault="00A3455B" w:rsidP="00A3455B">
      <w:pPr>
        <w:ind w:firstLine="630"/>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（14）大会旗伝達</w:t>
      </w:r>
    </w:p>
    <w:p w14:paraId="787503ED" w14:textId="77777777" w:rsidR="00A3455B" w:rsidRPr="00D60F63" w:rsidRDefault="00A3455B" w:rsidP="00A3455B">
      <w:pPr>
        <w:ind w:firstLine="630"/>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（15）次年度全国大会のＰＲ</w:t>
      </w:r>
    </w:p>
    <w:p w14:paraId="3C249EBF" w14:textId="77777777" w:rsidR="00A3455B" w:rsidRPr="00D60F63" w:rsidRDefault="00A3455B" w:rsidP="00A3455B">
      <w:pPr>
        <w:ind w:firstLine="630"/>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（16）次年度全国会長研修会のＰＲ</w:t>
      </w:r>
    </w:p>
    <w:p w14:paraId="63EAE4C5" w14:textId="77777777" w:rsidR="00A3455B" w:rsidRPr="00D60F63" w:rsidRDefault="00A3455B" w:rsidP="00A3455B">
      <w:pPr>
        <w:ind w:firstLine="630"/>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（17）閉会宣言</w:t>
      </w:r>
    </w:p>
    <w:p w14:paraId="45573C2C" w14:textId="5AEF0B08" w:rsidR="00A3455B" w:rsidRPr="00D60F63" w:rsidRDefault="00A3455B" w:rsidP="00A3455B">
      <w:pPr>
        <w:ind w:firstLine="840"/>
        <w:jc w:val="left"/>
        <w:rPr>
          <w:rFonts w:ascii="ＭＳ ゴシック" w:eastAsia="ＭＳ ゴシック" w:hAnsi="ＭＳ ゴシック" w:cs="ＭＳ ゴシック"/>
        </w:rPr>
      </w:pPr>
      <w:bookmarkStart w:id="21" w:name="_heading=h.1ksv4uv" w:colFirst="0" w:colLast="0"/>
      <w:bookmarkEnd w:id="21"/>
      <w:r w:rsidRPr="00D60F63">
        <w:rPr>
          <w:rFonts w:ascii="ＭＳ ゴシック" w:eastAsia="ＭＳ ゴシック" w:hAnsi="ＭＳ ゴシック" w:cs="ＭＳ ゴシック"/>
        </w:rPr>
        <w:t>※（15）（16）に関しては、ＰＶなどを使用し簡潔に行うこと。</w:t>
      </w:r>
    </w:p>
    <w:p w14:paraId="3EAC3F53" w14:textId="77777777" w:rsidR="00A3455B" w:rsidRPr="00D60F63" w:rsidRDefault="00A3455B" w:rsidP="00A3455B">
      <w:pPr>
        <w:ind w:left="1050" w:hanging="210"/>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※記念式典の内容については、日本ＹＥＧ企画委員会と協議の上、決定すること。</w:t>
      </w:r>
    </w:p>
    <w:p w14:paraId="710616BC" w14:textId="77777777" w:rsidR="00A3455B" w:rsidRPr="00D60F63" w:rsidRDefault="00A3455B" w:rsidP="00A3455B">
      <w:pPr>
        <w:ind w:left="1050"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※日本商工会議所会頭に役割（各種表彰式、政策提言書手交式など）を依頼する場合、記念式典中に組み込むなど、参加者が退場しないための最大限の配慮を行うこと。</w:t>
      </w:r>
    </w:p>
    <w:p w14:paraId="11A3245C" w14:textId="77777777" w:rsidR="00A3455B" w:rsidRPr="00D60F63" w:rsidRDefault="00A3455B" w:rsidP="00A3455B">
      <w:pPr>
        <w:ind w:left="1050" w:hanging="525"/>
        <w:rPr>
          <w:rFonts w:ascii="ＭＳ ゴシック" w:eastAsia="ＭＳ ゴシック" w:hAnsi="ＭＳ ゴシック" w:cs="ＭＳ ゴシック"/>
        </w:rPr>
      </w:pPr>
    </w:p>
    <w:p w14:paraId="3AB68CDA" w14:textId="77777777" w:rsidR="00A3455B" w:rsidRPr="00D60F63" w:rsidRDefault="00A3455B" w:rsidP="00A3455B">
      <w:pPr>
        <w:ind w:left="567" w:hanging="567"/>
        <w:rPr>
          <w:rFonts w:ascii="ＭＳ ゴシック" w:eastAsia="ＭＳ ゴシック" w:hAnsi="ＭＳ ゴシック" w:cs="ＭＳ ゴシック"/>
        </w:rPr>
      </w:pPr>
      <w:r w:rsidRPr="00D60F63">
        <w:rPr>
          <w:rFonts w:ascii="ＭＳ ゴシック" w:eastAsia="ＭＳ ゴシック" w:hAnsi="ＭＳ ゴシック" w:cs="ＭＳ ゴシック"/>
        </w:rPr>
        <w:t>２．記念講演</w:t>
      </w:r>
    </w:p>
    <w:p w14:paraId="08466037" w14:textId="77777777" w:rsidR="00A3455B" w:rsidRPr="00D60F63" w:rsidRDefault="00A3455B" w:rsidP="00A3455B">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・講師と内容の選定については、日本ＹＥＧ企画委員会を通じて、日本ＹＥＧおよび日本ＹＥＧ</w:t>
      </w:r>
    </w:p>
    <w:p w14:paraId="0EE5C95E" w14:textId="77777777" w:rsidR="00A3455B" w:rsidRPr="00D60F63" w:rsidRDefault="00A3455B" w:rsidP="00A3455B">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事務局と協議すること。</w:t>
      </w:r>
    </w:p>
    <w:p w14:paraId="206AD525" w14:textId="77777777" w:rsidR="00A3455B" w:rsidRPr="00D60F63" w:rsidRDefault="00A3455B" w:rsidP="00A3455B">
      <w:pPr>
        <w:ind w:left="567" w:hanging="567"/>
        <w:rPr>
          <w:rFonts w:ascii="ＭＳ ゴシック" w:eastAsia="ＭＳ ゴシック" w:hAnsi="ＭＳ ゴシック" w:cs="ＭＳ ゴシック"/>
        </w:rPr>
      </w:pPr>
    </w:p>
    <w:p w14:paraId="3D7FB68C" w14:textId="77777777" w:rsidR="00A3455B" w:rsidRPr="00D60F63" w:rsidRDefault="00A3455B" w:rsidP="00A3455B">
      <w:pPr>
        <w:ind w:left="567" w:hanging="567"/>
        <w:rPr>
          <w:rFonts w:ascii="ＭＳ ゴシック" w:eastAsia="ＭＳ ゴシック" w:hAnsi="ＭＳ ゴシック" w:cs="ＭＳ ゴシック"/>
        </w:rPr>
      </w:pPr>
      <w:r w:rsidRPr="00D60F63">
        <w:rPr>
          <w:rFonts w:ascii="ＭＳ ゴシック" w:eastAsia="ＭＳ ゴシック" w:hAnsi="ＭＳ ゴシック" w:cs="ＭＳ ゴシック"/>
        </w:rPr>
        <w:t>３．ビジネス交流会・物産展</w:t>
      </w:r>
    </w:p>
    <w:p w14:paraId="678AE4FC" w14:textId="77777777" w:rsidR="00A3455B" w:rsidRPr="00D60F63" w:rsidRDefault="00A3455B" w:rsidP="00A3455B">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（ビジネス交流会）</w:t>
      </w:r>
    </w:p>
    <w:p w14:paraId="567F865D" w14:textId="77777777" w:rsidR="00A3455B" w:rsidRPr="00D60F63" w:rsidRDefault="00A3455B" w:rsidP="00A3455B">
      <w:pPr>
        <w:ind w:left="840" w:hanging="840"/>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w:t>
      </w:r>
      <w:r w:rsidRPr="00D60F63">
        <w:rPr>
          <w:rFonts w:ascii="ＭＳ ゴシック" w:eastAsia="ＭＳ ゴシック" w:hAnsi="ＭＳ ゴシック" w:cs="ＭＳ ゴシック" w:hint="eastAsia"/>
        </w:rPr>
        <w:t>・</w:t>
      </w:r>
      <w:r w:rsidRPr="00D60F63">
        <w:rPr>
          <w:rFonts w:ascii="ＭＳ ゴシック" w:eastAsia="ＭＳ ゴシック" w:hAnsi="ＭＳ ゴシック" w:cs="ＭＳ ゴシック"/>
        </w:rPr>
        <w:t>ＹＥＧ会員が新しいビジネスチャンス発見のために、自社のビジネスについてＰＲし、また商談をする場の提供</w:t>
      </w:r>
    </w:p>
    <w:p w14:paraId="7552906C" w14:textId="77777777" w:rsidR="00A3455B" w:rsidRPr="00D60F63" w:rsidRDefault="00A3455B" w:rsidP="00A3455B">
      <w:pPr>
        <w:ind w:firstLine="420"/>
        <w:rPr>
          <w:rFonts w:ascii="ＭＳ ゴシック" w:eastAsia="ＭＳ ゴシック" w:hAnsi="ＭＳ ゴシック" w:cs="ＭＳ ゴシック"/>
          <w:b/>
          <w:sz w:val="24"/>
        </w:rPr>
      </w:pPr>
      <w:r w:rsidRPr="00D60F63">
        <w:rPr>
          <w:rFonts w:ascii="ＭＳ ゴシック" w:eastAsia="ＭＳ ゴシック" w:hAnsi="ＭＳ ゴシック" w:cs="ＭＳ ゴシック"/>
        </w:rPr>
        <w:t>（物産展）</w:t>
      </w:r>
    </w:p>
    <w:p w14:paraId="7B7B7BFD" w14:textId="77777777" w:rsidR="00A3455B" w:rsidRPr="00D60F63" w:rsidRDefault="00A3455B" w:rsidP="00A3455B">
      <w:pPr>
        <w:ind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・ＹＥＧ会員が自分の地域の物産をＰＲ、販売する場の提供</w:t>
      </w:r>
    </w:p>
    <w:p w14:paraId="4B508362" w14:textId="77777777" w:rsidR="00A3455B" w:rsidRPr="00D60F63" w:rsidRDefault="00A3455B" w:rsidP="00A3455B">
      <w:pPr>
        <w:ind w:firstLine="420"/>
        <w:rPr>
          <w:rFonts w:ascii="ＭＳ ゴシック" w:eastAsia="ＭＳ ゴシック" w:hAnsi="ＭＳ ゴシック" w:cs="ＭＳ ゴシック"/>
        </w:rPr>
      </w:pPr>
    </w:p>
    <w:p w14:paraId="6ACD24C9" w14:textId="77777777" w:rsidR="00A3455B" w:rsidRPr="00D60F63" w:rsidRDefault="00A3455B" w:rsidP="00A3455B">
      <w:pPr>
        <w:ind w:left="567" w:hanging="567"/>
        <w:rPr>
          <w:rFonts w:ascii="ＭＳ ゴシック" w:eastAsia="ＭＳ ゴシック" w:hAnsi="ＭＳ ゴシック" w:cs="ＭＳ ゴシック"/>
        </w:rPr>
      </w:pPr>
      <w:r w:rsidRPr="00D60F63">
        <w:rPr>
          <w:rFonts w:ascii="ＭＳ ゴシック" w:eastAsia="ＭＳ ゴシック" w:hAnsi="ＭＳ ゴシック" w:cs="ＭＳ ゴシック"/>
        </w:rPr>
        <w:t>４．懇親会</w:t>
      </w:r>
    </w:p>
    <w:p w14:paraId="5B091938" w14:textId="771DEF8D" w:rsidR="00A3455B" w:rsidRPr="00D60F63" w:rsidRDefault="00A3455B" w:rsidP="00A3455B">
      <w:pPr>
        <w:ind w:left="567" w:hanging="567"/>
        <w:rPr>
          <w:rFonts w:ascii="ＭＳ ゴシック" w:eastAsia="ＭＳ ゴシック" w:hAnsi="ＭＳ ゴシック" w:cs="ＭＳ ゴシック"/>
        </w:rPr>
      </w:pPr>
      <w:bookmarkStart w:id="22" w:name="_heading=h.44sinio" w:colFirst="0" w:colLast="0"/>
      <w:bookmarkEnd w:id="22"/>
      <w:r w:rsidRPr="00D60F63">
        <w:rPr>
          <w:rFonts w:ascii="ＭＳ ゴシック" w:eastAsia="ＭＳ ゴシック" w:hAnsi="ＭＳ ゴシック" w:cs="ＭＳ ゴシック"/>
        </w:rPr>
        <w:t xml:space="preserve">　　・形態などの定めはないが、大会趣旨および開催地の状況等を踏まえた運営を心がけること。</w:t>
      </w:r>
    </w:p>
    <w:p w14:paraId="07197042" w14:textId="77777777" w:rsidR="00A3455B" w:rsidRPr="00D60F63" w:rsidRDefault="00A3455B" w:rsidP="00A3455B">
      <w:pPr>
        <w:ind w:left="567" w:hanging="567"/>
        <w:rPr>
          <w:rFonts w:ascii="ＭＳ ゴシック" w:eastAsia="ＭＳ ゴシック" w:hAnsi="ＭＳ ゴシック" w:cs="ＭＳ ゴシック"/>
        </w:rPr>
      </w:pPr>
    </w:p>
    <w:p w14:paraId="75F45191" w14:textId="77777777" w:rsidR="00A3455B" w:rsidRPr="00D60F63" w:rsidRDefault="00A3455B" w:rsidP="00A3455B">
      <w:pPr>
        <w:ind w:left="567" w:hanging="567"/>
        <w:rPr>
          <w:rFonts w:ascii="ＭＳ ゴシック" w:eastAsia="ＭＳ ゴシック" w:hAnsi="ＭＳ ゴシック" w:cs="ＭＳ ゴシック"/>
        </w:rPr>
      </w:pPr>
      <w:r w:rsidRPr="00D60F63">
        <w:rPr>
          <w:rFonts w:ascii="ＭＳ ゴシック" w:eastAsia="ＭＳ ゴシック" w:hAnsi="ＭＳ ゴシック" w:cs="ＭＳ ゴシック"/>
        </w:rPr>
        <w:t>５．その他</w:t>
      </w:r>
    </w:p>
    <w:p w14:paraId="38EA0D5B" w14:textId="77777777" w:rsidR="00A3455B" w:rsidRPr="00D60F63" w:rsidRDefault="00A3455B" w:rsidP="00A3455B">
      <w:pPr>
        <w:ind w:left="630"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・企画書、収支予算書等を作成し、日本ＹＥＧ企画委員会を通じて、日本ＹＥＧ役員会で承認を得ること。</w:t>
      </w:r>
    </w:p>
    <w:p w14:paraId="060F2245" w14:textId="77777777" w:rsidR="00A3455B" w:rsidRPr="00D60F63" w:rsidRDefault="00A3455B" w:rsidP="00A3455B">
      <w:pPr>
        <w:ind w:left="630" w:hanging="210"/>
        <w:rPr>
          <w:rFonts w:ascii="ＭＳ ゴシック" w:eastAsia="ＭＳ ゴシック" w:hAnsi="ＭＳ ゴシック" w:cs="ＭＳ ゴシック"/>
        </w:rPr>
      </w:pPr>
      <w:bookmarkStart w:id="23" w:name="_heading=h.2jxsxqh" w:colFirst="0" w:colLast="0"/>
      <w:bookmarkEnd w:id="23"/>
      <w:r w:rsidRPr="00D60F63">
        <w:rPr>
          <w:rFonts w:ascii="ＭＳ ゴシック" w:eastAsia="ＭＳ ゴシック" w:hAnsi="ＭＳ ゴシック" w:cs="ＭＳ ゴシック"/>
        </w:rPr>
        <w:t>・上記承認を受けてから開催までに期間が空くため、修正点、変更点も含め、日本ＹＥＧ企画委員会を通じて、当該大会の開催月の前月の日本ＹＥＧ役員会にて「全国大会開催要綱」や大会企画書等を用いて最終報告すること。</w:t>
      </w:r>
    </w:p>
    <w:p w14:paraId="0DA26C1D" w14:textId="77777777" w:rsidR="00A3455B" w:rsidRPr="00D60F63" w:rsidRDefault="00A3455B" w:rsidP="00A3455B">
      <w:pPr>
        <w:ind w:left="630" w:hanging="210"/>
        <w:rPr>
          <w:rFonts w:ascii="ＭＳ ゴシック" w:eastAsia="ＭＳ ゴシック" w:hAnsi="ＭＳ ゴシック" w:cs="ＭＳ ゴシック"/>
        </w:rPr>
      </w:pPr>
      <w:bookmarkStart w:id="24" w:name="_heading=h.z337ya" w:colFirst="0" w:colLast="0"/>
      <w:bookmarkEnd w:id="24"/>
      <w:r w:rsidRPr="00D60F63">
        <w:rPr>
          <w:rFonts w:ascii="ＭＳ ゴシック" w:eastAsia="ＭＳ ゴシック" w:hAnsi="ＭＳ ゴシック" w:cs="ＭＳ ゴシック"/>
        </w:rPr>
        <w:t>・報告書、収支決算書等を作成し、日本ＹＥＧ企画委員会を通じて、日本ＹＥＧ役員会で承認を得ること。</w:t>
      </w:r>
    </w:p>
    <w:p w14:paraId="2B1A4D1C" w14:textId="77777777" w:rsidR="00A3455B" w:rsidRPr="00D60F63" w:rsidRDefault="00A3455B" w:rsidP="00A3455B">
      <w:pPr>
        <w:jc w:val="left"/>
        <w:rPr>
          <w:rFonts w:ascii="ＭＳ ゴシック" w:eastAsia="ＭＳ ゴシック" w:hAnsi="ＭＳ ゴシック" w:cs="ＭＳ ゴシック"/>
        </w:rPr>
      </w:pPr>
    </w:p>
    <w:p w14:paraId="2B0CE3F8" w14:textId="527BFDB7" w:rsidR="00A3455B" w:rsidRPr="00D60F63" w:rsidRDefault="00A3455B" w:rsidP="00A3455B">
      <w:pPr>
        <w:rPr>
          <w:rFonts w:ascii="ＭＳ ゴシック" w:eastAsia="ＭＳ ゴシック" w:hAnsi="ＭＳ ゴシック" w:cs="ＭＳ ゴシック"/>
        </w:rPr>
      </w:pPr>
      <w:r w:rsidRPr="00D60F63">
        <w:rPr>
          <w:rFonts w:ascii="ＭＳ ゴシック" w:eastAsia="ＭＳ ゴシック" w:hAnsi="ＭＳ ゴシック" w:cs="ＭＳ ゴシック"/>
        </w:rPr>
        <w:t>以上、本要綱は、令和４年度より適用する。</w:t>
      </w:r>
    </w:p>
    <w:p w14:paraId="28926ECC" w14:textId="77777777" w:rsidR="00A3455B" w:rsidRPr="00D60F63" w:rsidRDefault="00A3455B" w:rsidP="00A3455B">
      <w:pPr>
        <w:rPr>
          <w:rFonts w:ascii="ＭＳ ゴシック" w:eastAsia="ＭＳ ゴシック" w:hAnsi="ＭＳ ゴシック" w:cs="ＭＳ ゴシック"/>
        </w:rPr>
      </w:pPr>
    </w:p>
    <w:p w14:paraId="14B14973" w14:textId="77777777" w:rsidR="00A3455B" w:rsidRPr="00D60F63" w:rsidRDefault="00A3455B" w:rsidP="00A3455B">
      <w:pPr>
        <w:rPr>
          <w:rFonts w:ascii="ＭＳ ゴシック" w:eastAsia="ＭＳ ゴシック" w:hAnsi="ＭＳ ゴシック" w:cs="ＭＳ ゴシック"/>
        </w:rPr>
      </w:pPr>
    </w:p>
    <w:p w14:paraId="705B833C" w14:textId="77777777" w:rsidR="00A3455B" w:rsidRPr="00D60F63" w:rsidRDefault="00A3455B" w:rsidP="00A3455B">
      <w:pPr>
        <w:ind w:firstLine="1260"/>
        <w:jc w:val="right"/>
        <w:rPr>
          <w:rFonts w:ascii="ＭＳ ゴシック" w:eastAsia="ＭＳ ゴシック" w:hAnsi="ＭＳ ゴシック" w:cs="ＭＳ ゴシック"/>
        </w:rPr>
      </w:pPr>
      <w:r w:rsidRPr="00D60F63">
        <w:rPr>
          <w:rFonts w:ascii="ＭＳ ゴシック" w:eastAsia="ＭＳ ゴシック" w:hAnsi="ＭＳ ゴシック" w:cs="ＭＳ ゴシック"/>
        </w:rPr>
        <w:t>平成３年２月　７日制定</w:t>
      </w:r>
    </w:p>
    <w:p w14:paraId="01C6996D" w14:textId="77777777" w:rsidR="00A3455B" w:rsidRPr="00D60F63" w:rsidRDefault="00A3455B" w:rsidP="00A3455B">
      <w:pPr>
        <w:ind w:firstLine="1260"/>
        <w:jc w:val="right"/>
        <w:rPr>
          <w:rFonts w:ascii="ＭＳ ゴシック" w:eastAsia="ＭＳ ゴシック" w:hAnsi="ＭＳ ゴシック" w:cs="ＭＳ ゴシック"/>
        </w:rPr>
      </w:pPr>
      <w:r w:rsidRPr="00D60F63">
        <w:rPr>
          <w:rFonts w:ascii="ＭＳ ゴシック" w:eastAsia="ＭＳ ゴシック" w:hAnsi="ＭＳ ゴシック" w:cs="ＭＳ ゴシック"/>
        </w:rPr>
        <w:t>令和２年３月１９日改正</w:t>
      </w:r>
    </w:p>
    <w:p w14:paraId="3AF88B31" w14:textId="77777777" w:rsidR="00A3455B" w:rsidRPr="00D60F63" w:rsidRDefault="00A3455B" w:rsidP="00A3455B">
      <w:pPr>
        <w:ind w:firstLine="1260"/>
        <w:jc w:val="right"/>
        <w:rPr>
          <w:rFonts w:ascii="ＭＳ ゴシック" w:eastAsia="ＭＳ ゴシック" w:hAnsi="ＭＳ ゴシック" w:cs="ＭＳ ゴシック"/>
        </w:rPr>
      </w:pPr>
      <w:r w:rsidRPr="00D60F63">
        <w:rPr>
          <w:rFonts w:ascii="ＭＳ ゴシック" w:eastAsia="ＭＳ ゴシック" w:hAnsi="ＭＳ ゴシック" w:cs="ＭＳ ゴシック"/>
        </w:rPr>
        <w:t>令和３年３月２０日改正</w:t>
      </w:r>
    </w:p>
    <w:p w14:paraId="6C00B12A" w14:textId="77777777" w:rsidR="00A3455B" w:rsidRPr="00D60F63" w:rsidRDefault="00A3455B" w:rsidP="00A3455B">
      <w:pPr>
        <w:ind w:firstLine="1260"/>
        <w:jc w:val="right"/>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令和４年３月１９日改正</w:t>
      </w:r>
    </w:p>
    <w:p w14:paraId="7D63724A" w14:textId="77777777" w:rsidR="00A3455B" w:rsidRPr="00D60F63" w:rsidRDefault="00A3455B">
      <w:pPr>
        <w:jc w:val="left"/>
        <w:rPr>
          <w:rFonts w:ascii="ＭＳ ゴシック" w:eastAsia="ＭＳ ゴシック" w:hAnsi="ＭＳ ゴシック" w:cs="ＭＳ ゴシック"/>
          <w:b/>
          <w:szCs w:val="21"/>
        </w:rPr>
      </w:pPr>
    </w:p>
    <w:p w14:paraId="701D55E5" w14:textId="77777777" w:rsidR="00A3455B" w:rsidRPr="00D60F63" w:rsidRDefault="00A3455B">
      <w:pPr>
        <w:jc w:val="left"/>
        <w:rPr>
          <w:rFonts w:ascii="ＭＳ ゴシック" w:eastAsia="ＭＳ ゴシック" w:hAnsi="ＭＳ ゴシック" w:cs="ＭＳ ゴシック"/>
          <w:b/>
          <w:sz w:val="24"/>
        </w:rPr>
      </w:pPr>
    </w:p>
    <w:p w14:paraId="198E704A" w14:textId="77777777" w:rsidR="00A3455B" w:rsidRPr="00D60F63" w:rsidRDefault="00A3455B">
      <w:pPr>
        <w:jc w:val="left"/>
        <w:rPr>
          <w:rFonts w:ascii="ＭＳ ゴシック" w:eastAsia="ＭＳ ゴシック" w:hAnsi="ＭＳ ゴシック" w:cs="ＭＳ ゴシック"/>
          <w:b/>
          <w:sz w:val="24"/>
        </w:rPr>
      </w:pPr>
    </w:p>
    <w:p w14:paraId="44384D7B" w14:textId="77777777" w:rsidR="00A3455B" w:rsidRPr="00D60F63" w:rsidRDefault="00A3455B">
      <w:pPr>
        <w:jc w:val="left"/>
        <w:rPr>
          <w:rFonts w:ascii="ＭＳ ゴシック" w:eastAsia="ＭＳ ゴシック" w:hAnsi="ＭＳ ゴシック" w:cs="ＭＳ ゴシック"/>
          <w:b/>
          <w:sz w:val="24"/>
        </w:rPr>
      </w:pPr>
    </w:p>
    <w:p w14:paraId="30048ECA" w14:textId="77777777" w:rsidR="00A3455B" w:rsidRPr="00D60F63" w:rsidRDefault="00A3455B">
      <w:pPr>
        <w:jc w:val="left"/>
        <w:rPr>
          <w:rFonts w:ascii="ＭＳ ゴシック" w:eastAsia="ＭＳ ゴシック" w:hAnsi="ＭＳ ゴシック" w:cs="ＭＳ ゴシック"/>
          <w:b/>
          <w:sz w:val="24"/>
        </w:rPr>
      </w:pPr>
    </w:p>
    <w:p w14:paraId="623C0375" w14:textId="77777777" w:rsidR="00A3455B" w:rsidRPr="00D60F63" w:rsidRDefault="00A3455B">
      <w:pPr>
        <w:jc w:val="left"/>
        <w:rPr>
          <w:rFonts w:ascii="ＭＳ ゴシック" w:eastAsia="ＭＳ ゴシック" w:hAnsi="ＭＳ ゴシック" w:cs="ＭＳ ゴシック"/>
          <w:b/>
          <w:sz w:val="24"/>
        </w:rPr>
      </w:pPr>
    </w:p>
    <w:p w14:paraId="243B942F" w14:textId="77777777" w:rsidR="00A3455B" w:rsidRPr="00D60F63" w:rsidRDefault="00A3455B">
      <w:pPr>
        <w:jc w:val="left"/>
        <w:rPr>
          <w:rFonts w:ascii="ＭＳ ゴシック" w:eastAsia="ＭＳ ゴシック" w:hAnsi="ＭＳ ゴシック" w:cs="ＭＳ ゴシック"/>
          <w:b/>
          <w:sz w:val="24"/>
        </w:rPr>
      </w:pPr>
    </w:p>
    <w:p w14:paraId="3FFF4E2C" w14:textId="77777777" w:rsidR="00A3455B" w:rsidRPr="00D60F63" w:rsidRDefault="00A3455B">
      <w:pPr>
        <w:jc w:val="left"/>
        <w:rPr>
          <w:rFonts w:ascii="ＭＳ ゴシック" w:eastAsia="ＭＳ ゴシック" w:hAnsi="ＭＳ ゴシック" w:cs="ＭＳ ゴシック"/>
          <w:b/>
          <w:sz w:val="24"/>
        </w:rPr>
      </w:pPr>
    </w:p>
    <w:p w14:paraId="4168E2B2" w14:textId="77777777" w:rsidR="00A3455B" w:rsidRPr="00D60F63" w:rsidRDefault="00A3455B">
      <w:pPr>
        <w:jc w:val="left"/>
        <w:rPr>
          <w:rFonts w:ascii="ＭＳ ゴシック" w:eastAsia="ＭＳ ゴシック" w:hAnsi="ＭＳ ゴシック" w:cs="ＭＳ ゴシック"/>
          <w:b/>
          <w:sz w:val="24"/>
        </w:rPr>
      </w:pPr>
    </w:p>
    <w:p w14:paraId="3F371F2A" w14:textId="77777777" w:rsidR="00A3455B" w:rsidRPr="00D60F63" w:rsidRDefault="00A3455B">
      <w:pPr>
        <w:jc w:val="left"/>
        <w:rPr>
          <w:rFonts w:ascii="ＭＳ ゴシック" w:eastAsia="ＭＳ ゴシック" w:hAnsi="ＭＳ ゴシック" w:cs="ＭＳ ゴシック"/>
          <w:b/>
          <w:sz w:val="24"/>
        </w:rPr>
      </w:pPr>
    </w:p>
    <w:p w14:paraId="3CE9E18C" w14:textId="77777777" w:rsidR="00A3455B" w:rsidRPr="00D60F63" w:rsidRDefault="00A3455B">
      <w:pPr>
        <w:jc w:val="left"/>
        <w:rPr>
          <w:rFonts w:ascii="ＭＳ ゴシック" w:eastAsia="ＭＳ ゴシック" w:hAnsi="ＭＳ ゴシック" w:cs="ＭＳ ゴシック"/>
          <w:b/>
          <w:sz w:val="24"/>
        </w:rPr>
      </w:pPr>
    </w:p>
    <w:p w14:paraId="5B577E4D" w14:textId="77777777" w:rsidR="00A3455B" w:rsidRPr="00D60F63" w:rsidRDefault="00A3455B">
      <w:pPr>
        <w:jc w:val="left"/>
        <w:rPr>
          <w:rFonts w:ascii="ＭＳ ゴシック" w:eastAsia="ＭＳ ゴシック" w:hAnsi="ＭＳ ゴシック" w:cs="ＭＳ ゴシック"/>
          <w:b/>
          <w:sz w:val="24"/>
        </w:rPr>
      </w:pPr>
    </w:p>
    <w:p w14:paraId="62B9EA82" w14:textId="77777777" w:rsidR="00A3455B" w:rsidRPr="00D60F63" w:rsidRDefault="00A3455B">
      <w:pPr>
        <w:jc w:val="left"/>
        <w:rPr>
          <w:rFonts w:ascii="ＭＳ ゴシック" w:eastAsia="ＭＳ ゴシック" w:hAnsi="ＭＳ ゴシック" w:cs="ＭＳ ゴシック"/>
          <w:b/>
          <w:sz w:val="24"/>
        </w:rPr>
      </w:pPr>
    </w:p>
    <w:p w14:paraId="231D7FB0" w14:textId="77777777" w:rsidR="00A3455B" w:rsidRPr="00D60F63" w:rsidRDefault="00A3455B">
      <w:pPr>
        <w:jc w:val="left"/>
        <w:rPr>
          <w:rFonts w:ascii="ＭＳ ゴシック" w:eastAsia="ＭＳ ゴシック" w:hAnsi="ＭＳ ゴシック" w:cs="ＭＳ ゴシック"/>
          <w:b/>
          <w:sz w:val="24"/>
        </w:rPr>
      </w:pPr>
    </w:p>
    <w:p w14:paraId="61F7B08E" w14:textId="77777777" w:rsidR="00A3455B" w:rsidRPr="00D60F63" w:rsidRDefault="00A3455B">
      <w:pPr>
        <w:jc w:val="left"/>
        <w:rPr>
          <w:rFonts w:ascii="ＭＳ ゴシック" w:eastAsia="ＭＳ ゴシック" w:hAnsi="ＭＳ ゴシック" w:cs="ＭＳ ゴシック"/>
          <w:b/>
          <w:sz w:val="24"/>
        </w:rPr>
      </w:pPr>
    </w:p>
    <w:p w14:paraId="20289064" w14:textId="77777777" w:rsidR="00A3455B" w:rsidRPr="00D60F63" w:rsidRDefault="00A3455B">
      <w:pPr>
        <w:jc w:val="left"/>
        <w:rPr>
          <w:rFonts w:ascii="ＭＳ ゴシック" w:eastAsia="ＭＳ ゴシック" w:hAnsi="ＭＳ ゴシック" w:cs="ＭＳ ゴシック"/>
          <w:b/>
          <w:sz w:val="24"/>
        </w:rPr>
      </w:pPr>
    </w:p>
    <w:p w14:paraId="36C420D0" w14:textId="77777777" w:rsidR="00A3455B" w:rsidRPr="00D60F63" w:rsidRDefault="00A3455B">
      <w:pPr>
        <w:jc w:val="left"/>
        <w:rPr>
          <w:rFonts w:ascii="ＭＳ ゴシック" w:eastAsia="ＭＳ ゴシック" w:hAnsi="ＭＳ ゴシック" w:cs="ＭＳ ゴシック"/>
          <w:b/>
          <w:sz w:val="24"/>
        </w:rPr>
      </w:pPr>
    </w:p>
    <w:p w14:paraId="2DC2FA1C" w14:textId="77777777" w:rsidR="00A3455B" w:rsidRPr="00D60F63" w:rsidRDefault="00A3455B">
      <w:pPr>
        <w:jc w:val="left"/>
        <w:rPr>
          <w:rFonts w:ascii="ＭＳ ゴシック" w:eastAsia="ＭＳ ゴシック" w:hAnsi="ＭＳ ゴシック" w:cs="ＭＳ ゴシック"/>
          <w:b/>
          <w:sz w:val="24"/>
        </w:rPr>
      </w:pPr>
    </w:p>
    <w:p w14:paraId="5CA9820A" w14:textId="77777777" w:rsidR="00A3455B" w:rsidRPr="00D60F63" w:rsidRDefault="00A3455B">
      <w:pPr>
        <w:jc w:val="left"/>
        <w:rPr>
          <w:rFonts w:ascii="ＭＳ ゴシック" w:eastAsia="ＭＳ ゴシック" w:hAnsi="ＭＳ ゴシック" w:cs="ＭＳ ゴシック"/>
          <w:b/>
          <w:sz w:val="24"/>
        </w:rPr>
      </w:pPr>
    </w:p>
    <w:p w14:paraId="76798528" w14:textId="77777777" w:rsidR="00A3455B" w:rsidRPr="00D60F63" w:rsidRDefault="00A3455B">
      <w:pPr>
        <w:jc w:val="left"/>
        <w:rPr>
          <w:rFonts w:ascii="ＭＳ ゴシック" w:eastAsia="ＭＳ ゴシック" w:hAnsi="ＭＳ ゴシック" w:cs="ＭＳ ゴシック"/>
          <w:b/>
          <w:sz w:val="24"/>
        </w:rPr>
      </w:pPr>
    </w:p>
    <w:p w14:paraId="3B43A6B3" w14:textId="77777777" w:rsidR="00A3455B" w:rsidRPr="00D60F63" w:rsidRDefault="00A3455B">
      <w:pPr>
        <w:jc w:val="left"/>
        <w:rPr>
          <w:rFonts w:ascii="ＭＳ ゴシック" w:eastAsia="ＭＳ ゴシック" w:hAnsi="ＭＳ ゴシック" w:cs="ＭＳ ゴシック"/>
          <w:b/>
          <w:sz w:val="24"/>
        </w:rPr>
      </w:pPr>
    </w:p>
    <w:p w14:paraId="2D5B2463" w14:textId="77777777" w:rsidR="00A3455B" w:rsidRPr="00D60F63" w:rsidRDefault="00A3455B">
      <w:pPr>
        <w:jc w:val="left"/>
        <w:rPr>
          <w:rFonts w:ascii="ＭＳ ゴシック" w:eastAsia="ＭＳ ゴシック" w:hAnsi="ＭＳ ゴシック" w:cs="ＭＳ ゴシック"/>
          <w:b/>
          <w:sz w:val="24"/>
        </w:rPr>
      </w:pPr>
    </w:p>
    <w:p w14:paraId="4E4F95EF" w14:textId="77777777" w:rsidR="00A3455B" w:rsidRDefault="00A3455B">
      <w:pPr>
        <w:jc w:val="left"/>
        <w:rPr>
          <w:rFonts w:ascii="ＭＳ ゴシック" w:eastAsia="ＭＳ ゴシック" w:hAnsi="ＭＳ ゴシック" w:cs="ＭＳ ゴシック"/>
          <w:b/>
          <w:sz w:val="24"/>
        </w:rPr>
      </w:pPr>
    </w:p>
    <w:p w14:paraId="5B2842C1" w14:textId="77777777" w:rsidR="007F1605" w:rsidRDefault="007F1605">
      <w:pPr>
        <w:jc w:val="left"/>
        <w:rPr>
          <w:rFonts w:ascii="ＭＳ ゴシック" w:eastAsia="ＭＳ ゴシック" w:hAnsi="ＭＳ ゴシック" w:cs="ＭＳ ゴシック"/>
          <w:b/>
          <w:sz w:val="24"/>
        </w:rPr>
      </w:pPr>
    </w:p>
    <w:p w14:paraId="3295CCD7" w14:textId="77777777" w:rsidR="007F1605" w:rsidRDefault="007F1605">
      <w:pPr>
        <w:jc w:val="left"/>
        <w:rPr>
          <w:rFonts w:ascii="ＭＳ ゴシック" w:eastAsia="ＭＳ ゴシック" w:hAnsi="ＭＳ ゴシック" w:cs="ＭＳ ゴシック"/>
          <w:b/>
          <w:sz w:val="24"/>
        </w:rPr>
      </w:pPr>
    </w:p>
    <w:p w14:paraId="37E02F12" w14:textId="77777777" w:rsidR="007F1605" w:rsidRDefault="007F1605">
      <w:pPr>
        <w:jc w:val="left"/>
        <w:rPr>
          <w:rFonts w:ascii="ＭＳ ゴシック" w:eastAsia="ＭＳ ゴシック" w:hAnsi="ＭＳ ゴシック" w:cs="ＭＳ ゴシック"/>
          <w:b/>
          <w:sz w:val="24"/>
        </w:rPr>
      </w:pPr>
    </w:p>
    <w:p w14:paraId="2E7A8CA6" w14:textId="77777777" w:rsidR="007F1605" w:rsidRPr="00D60F63" w:rsidRDefault="007F1605">
      <w:pPr>
        <w:jc w:val="left"/>
        <w:rPr>
          <w:rFonts w:ascii="ＭＳ ゴシック" w:eastAsia="ＭＳ ゴシック" w:hAnsi="ＭＳ ゴシック" w:cs="ＭＳ ゴシック"/>
          <w:b/>
          <w:sz w:val="24"/>
        </w:rPr>
      </w:pPr>
    </w:p>
    <w:p w14:paraId="20BA85D5" w14:textId="77777777" w:rsidR="00A3455B" w:rsidRPr="00D60F63" w:rsidRDefault="00A3455B">
      <w:pPr>
        <w:jc w:val="left"/>
        <w:rPr>
          <w:rFonts w:ascii="ＭＳ ゴシック" w:eastAsia="ＭＳ ゴシック" w:hAnsi="ＭＳ ゴシック" w:cs="ＭＳ ゴシック"/>
          <w:b/>
          <w:sz w:val="24"/>
        </w:rPr>
      </w:pPr>
    </w:p>
    <w:p w14:paraId="3EDBAF4E" w14:textId="77777777" w:rsidR="00A3455B" w:rsidRPr="00D60F63" w:rsidRDefault="00A3455B">
      <w:pPr>
        <w:jc w:val="left"/>
        <w:rPr>
          <w:rFonts w:ascii="ＭＳ ゴシック" w:eastAsia="ＭＳ ゴシック" w:hAnsi="ＭＳ ゴシック" w:cs="ＭＳ ゴシック"/>
          <w:b/>
          <w:sz w:val="24"/>
        </w:rPr>
      </w:pPr>
    </w:p>
    <w:p w14:paraId="312C4FE9" w14:textId="77777777" w:rsidR="00A3455B" w:rsidRPr="00D60F63" w:rsidRDefault="00A3455B">
      <w:pPr>
        <w:jc w:val="left"/>
        <w:rPr>
          <w:rFonts w:ascii="ＭＳ ゴシック" w:eastAsia="ＭＳ ゴシック" w:hAnsi="ＭＳ ゴシック" w:cs="ＭＳ ゴシック"/>
          <w:b/>
          <w:sz w:val="24"/>
        </w:rPr>
      </w:pPr>
    </w:p>
    <w:p w14:paraId="6079703F" w14:textId="15C55320" w:rsidR="001F201E" w:rsidRPr="00D60F63" w:rsidRDefault="0085154C">
      <w:pPr>
        <w:jc w:val="left"/>
        <w:rPr>
          <w:rFonts w:ascii="ＭＳ ゴシック" w:eastAsia="ＭＳ ゴシック" w:hAnsi="ＭＳ ゴシック" w:cs="ＭＳ ゴシック"/>
          <w:b/>
          <w:sz w:val="24"/>
        </w:rPr>
      </w:pPr>
      <w:r w:rsidRPr="00D60F63">
        <w:rPr>
          <w:rFonts w:ascii="ＭＳ ゴシック" w:eastAsia="ＭＳ ゴシック" w:hAnsi="ＭＳ ゴシック" w:cs="ＭＳ ゴシック"/>
          <w:b/>
          <w:sz w:val="24"/>
        </w:rPr>
        <w:t>２-２．全国大会開催要綱解説書</w:t>
      </w:r>
    </w:p>
    <w:p w14:paraId="2DD412A1" w14:textId="77777777" w:rsidR="001F201E" w:rsidRPr="00D60F63" w:rsidRDefault="001F201E">
      <w:pPr>
        <w:jc w:val="left"/>
        <w:rPr>
          <w:rFonts w:ascii="ＭＳ ゴシック" w:eastAsia="ＭＳ ゴシック" w:hAnsi="ＭＳ ゴシック" w:cs="ＭＳ ゴシック"/>
          <w:sz w:val="20"/>
          <w:szCs w:val="20"/>
        </w:rPr>
      </w:pPr>
    </w:p>
    <w:p w14:paraId="3BDB79FD" w14:textId="77777777" w:rsidR="001F201E" w:rsidRPr="00D60F63" w:rsidRDefault="0085154C">
      <w:pPr>
        <w:rPr>
          <w:rFonts w:ascii="ＭＳ ゴシック" w:eastAsia="ＭＳ ゴシック" w:hAnsi="ＭＳ ゴシック" w:cs="ＭＳ ゴシック"/>
          <w:b/>
          <w:sz w:val="24"/>
        </w:rPr>
      </w:pPr>
      <w:r w:rsidRPr="00D60F63">
        <w:rPr>
          <w:rFonts w:ascii="ＭＳ ゴシック" w:eastAsia="ＭＳ ゴシック" w:hAnsi="ＭＳ ゴシック" w:cs="ＭＳ ゴシック"/>
          <w:b/>
          <w:sz w:val="24"/>
        </w:rPr>
        <w:t>要綱の手引き</w:t>
      </w:r>
    </w:p>
    <w:p w14:paraId="6DE3AE08" w14:textId="050D19C6" w:rsidR="001F201E" w:rsidRPr="00D60F63" w:rsidRDefault="0085154C">
      <w:pPr>
        <w:ind w:left="210"/>
        <w:rPr>
          <w:rFonts w:ascii="ＭＳ ゴシック" w:eastAsia="ＭＳ ゴシック" w:hAnsi="ＭＳ ゴシック" w:cs="ＭＳ ゴシック"/>
        </w:rPr>
      </w:pPr>
      <w:r w:rsidRPr="00D60F63">
        <w:rPr>
          <w:rFonts w:ascii="ＭＳ ゴシック" w:eastAsia="ＭＳ ゴシック" w:hAnsi="ＭＳ ゴシック" w:cs="ＭＳ ゴシック"/>
        </w:rPr>
        <w:t>この解説書は、日本ＹＥＧ規程集の開催要綱の正しい理解と円滑かつ効率的な大会企画・運営を促すために、開催要綱の各項目を分かりやすく解説・補足するものです。</w:t>
      </w:r>
    </w:p>
    <w:p w14:paraId="529861EA" w14:textId="77777777" w:rsidR="001F201E" w:rsidRPr="00D60F63" w:rsidRDefault="0085154C">
      <w:pPr>
        <w:ind w:left="210"/>
        <w:rPr>
          <w:rFonts w:ascii="ＭＳ ゴシック" w:eastAsia="ＭＳ ゴシック" w:hAnsi="ＭＳ ゴシック" w:cs="ＭＳ ゴシック"/>
        </w:rPr>
      </w:pPr>
      <w:r w:rsidRPr="00D60F63">
        <w:rPr>
          <w:rFonts w:ascii="ＭＳ ゴシック" w:eastAsia="ＭＳ ゴシック" w:hAnsi="ＭＳ ゴシック" w:cs="ＭＳ ゴシック"/>
        </w:rPr>
        <w:t>なお、開催要綱は主催者が大会内容について必要最小限の規程をしたものです。主管都道府県連、並びに開催地ＹＥＧは、この枠組みを順守しつつ、自由な発想で企画、運営をしてください。</w:t>
      </w:r>
    </w:p>
    <w:p w14:paraId="3AF13556" w14:textId="77777777" w:rsidR="001F201E" w:rsidRPr="00D60F63" w:rsidRDefault="0085154C">
      <w:pPr>
        <w:rPr>
          <w:rFonts w:ascii="ＭＳ ゴシック" w:eastAsia="ＭＳ ゴシック" w:hAnsi="ＭＳ ゴシック" w:cs="ＭＳ ゴシック"/>
          <w:b/>
          <w:sz w:val="28"/>
          <w:szCs w:val="28"/>
        </w:rPr>
      </w:pPr>
      <w:r w:rsidRPr="00D60F63">
        <w:rPr>
          <w:rFonts w:ascii="ＭＳ ゴシック" w:eastAsia="ＭＳ ゴシック" w:hAnsi="ＭＳ ゴシック" w:cs="ＭＳ ゴシック"/>
          <w:b/>
          <w:sz w:val="28"/>
          <w:szCs w:val="28"/>
        </w:rPr>
        <w:t xml:space="preserve">　　　</w:t>
      </w:r>
    </w:p>
    <w:p w14:paraId="5297EA39" w14:textId="77777777" w:rsidR="001F201E" w:rsidRPr="00D60F63" w:rsidRDefault="0085154C">
      <w:pPr>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１．目的</w:t>
      </w:r>
    </w:p>
    <w:p w14:paraId="29017F93" w14:textId="77777777" w:rsidR="001F201E" w:rsidRPr="00D60F63" w:rsidRDefault="0085154C">
      <w:pPr>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 xml:space="preserve">　　２-１のフォーマットに記載のある目的を記載すること。</w:t>
      </w:r>
    </w:p>
    <w:p w14:paraId="3987EF56" w14:textId="77777777" w:rsidR="001F201E" w:rsidRPr="00D60F63" w:rsidRDefault="001F201E">
      <w:pPr>
        <w:rPr>
          <w:rFonts w:ascii="ＭＳ ゴシック" w:eastAsia="ＭＳ ゴシック" w:hAnsi="ＭＳ ゴシック" w:cs="ＭＳ ゴシック"/>
          <w:bCs/>
          <w:szCs w:val="21"/>
        </w:rPr>
      </w:pPr>
    </w:p>
    <w:p w14:paraId="2EF59447" w14:textId="77777777" w:rsidR="001F201E" w:rsidRPr="00D60F63" w:rsidRDefault="0085154C">
      <w:pPr>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２．日本商工会議所青年部スローガン</w:t>
      </w:r>
    </w:p>
    <w:p w14:paraId="1E464010" w14:textId="77777777" w:rsidR="001F201E" w:rsidRPr="00D60F63" w:rsidRDefault="0085154C">
      <w:pPr>
        <w:pBdr>
          <w:top w:val="nil"/>
          <w:left w:val="nil"/>
          <w:bottom w:val="nil"/>
          <w:right w:val="nil"/>
          <w:between w:val="nil"/>
        </w:pBdr>
        <w:ind w:left="630" w:hanging="210"/>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（当該大会開催年度の日本ＹＥＧ会長スローガン）</w:t>
      </w:r>
    </w:p>
    <w:p w14:paraId="0814583E" w14:textId="77777777" w:rsidR="001F201E" w:rsidRPr="00D60F63" w:rsidRDefault="001F201E">
      <w:pPr>
        <w:rPr>
          <w:rFonts w:ascii="ＭＳ ゴシック" w:eastAsia="ＭＳ ゴシック" w:hAnsi="ＭＳ ゴシック" w:cs="ＭＳ ゴシック"/>
          <w:bCs/>
          <w:szCs w:val="21"/>
        </w:rPr>
      </w:pPr>
    </w:p>
    <w:p w14:paraId="0F89FF5E" w14:textId="77777777" w:rsidR="001F201E" w:rsidRPr="00D60F63" w:rsidRDefault="0085154C">
      <w:pPr>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３．大会テーマおよび趣旨</w:t>
      </w:r>
    </w:p>
    <w:p w14:paraId="3C167F82" w14:textId="77777777" w:rsidR="001F201E" w:rsidRPr="00D60F63" w:rsidRDefault="0085154C">
      <w:pPr>
        <w:pBdr>
          <w:top w:val="nil"/>
          <w:left w:val="nil"/>
          <w:bottom w:val="nil"/>
          <w:right w:val="nil"/>
          <w:between w:val="nil"/>
        </w:pBdr>
        <w:ind w:left="630" w:hanging="210"/>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・「大会テーマ」</w:t>
      </w:r>
    </w:p>
    <w:p w14:paraId="46266735" w14:textId="77777777" w:rsidR="001F201E" w:rsidRPr="00D60F63" w:rsidRDefault="0085154C">
      <w:pPr>
        <w:pBdr>
          <w:top w:val="nil"/>
          <w:left w:val="nil"/>
          <w:bottom w:val="nil"/>
          <w:right w:val="nil"/>
          <w:between w:val="nil"/>
        </w:pBdr>
        <w:ind w:left="630" w:hanging="210"/>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・「大会趣旨文」</w:t>
      </w:r>
    </w:p>
    <w:p w14:paraId="4A5232F2" w14:textId="77777777" w:rsidR="001F201E" w:rsidRPr="00D60F63" w:rsidRDefault="0085154C">
      <w:pPr>
        <w:pBdr>
          <w:top w:val="nil"/>
          <w:left w:val="nil"/>
          <w:bottom w:val="nil"/>
          <w:right w:val="nil"/>
          <w:between w:val="nil"/>
        </w:pBdr>
        <w:ind w:left="630" w:hanging="210"/>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※主管ＹＥＧが今回の全国大会にて参加対象者に対してアピールしたい趣旨文</w:t>
      </w:r>
    </w:p>
    <w:p w14:paraId="4E794DD2" w14:textId="77777777" w:rsidR="001F201E" w:rsidRPr="00D60F63" w:rsidRDefault="0085154C">
      <w:pPr>
        <w:pBdr>
          <w:top w:val="nil"/>
          <w:left w:val="nil"/>
          <w:bottom w:val="nil"/>
          <w:right w:val="nil"/>
          <w:between w:val="nil"/>
        </w:pBdr>
        <w:ind w:left="628" w:hanging="210"/>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※原則として、当該全国大会開催年度の前年度の１月末日までに決定し、日本ＹＥＧ企画委員会を通じて、日本ＹＥＧ役員会の承認を得なければなりません。</w:t>
      </w:r>
    </w:p>
    <w:p w14:paraId="1EAB5E50" w14:textId="77777777" w:rsidR="001F201E" w:rsidRPr="00D60F63" w:rsidRDefault="001F201E">
      <w:pPr>
        <w:rPr>
          <w:rFonts w:ascii="ＭＳ ゴシック" w:eastAsia="ＭＳ ゴシック" w:hAnsi="ＭＳ ゴシック" w:cs="ＭＳ ゴシック"/>
          <w:bCs/>
          <w:szCs w:val="21"/>
        </w:rPr>
      </w:pPr>
    </w:p>
    <w:p w14:paraId="2F4DE18E" w14:textId="77777777" w:rsidR="001F201E" w:rsidRPr="00D60F63" w:rsidRDefault="0085154C">
      <w:pPr>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４．主催</w:t>
      </w:r>
    </w:p>
    <w:p w14:paraId="59D2CACB" w14:textId="77777777" w:rsidR="001F201E" w:rsidRPr="00D60F63" w:rsidRDefault="0085154C">
      <w:pPr>
        <w:ind w:firstLine="422"/>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日本商工会議所青年部</w:t>
      </w:r>
    </w:p>
    <w:p w14:paraId="06BAAF28" w14:textId="77777777" w:rsidR="001F201E" w:rsidRPr="00D60F63" w:rsidRDefault="0085154C">
      <w:pPr>
        <w:ind w:firstLine="420"/>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※日本ＹＥＧが主催する大会であることを充分に認識すること。</w:t>
      </w:r>
    </w:p>
    <w:p w14:paraId="42DE4A1A" w14:textId="77777777" w:rsidR="001F201E" w:rsidRPr="00D60F63" w:rsidRDefault="001F201E">
      <w:pPr>
        <w:rPr>
          <w:rFonts w:ascii="ＭＳ ゴシック" w:eastAsia="ＭＳ ゴシック" w:hAnsi="ＭＳ ゴシック" w:cs="ＭＳ ゴシック"/>
          <w:bCs/>
          <w:szCs w:val="21"/>
        </w:rPr>
      </w:pPr>
    </w:p>
    <w:p w14:paraId="64CDA69A" w14:textId="77777777" w:rsidR="001F201E" w:rsidRPr="00D60F63" w:rsidRDefault="0085154C">
      <w:pPr>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５．主管</w:t>
      </w:r>
    </w:p>
    <w:p w14:paraId="407D5602" w14:textId="77777777" w:rsidR="001F201E" w:rsidRPr="00D60F63" w:rsidRDefault="0085154C">
      <w:pPr>
        <w:pBdr>
          <w:top w:val="nil"/>
          <w:left w:val="nil"/>
          <w:bottom w:val="nil"/>
          <w:right w:val="nil"/>
          <w:between w:val="nil"/>
        </w:pBdr>
        <w:ind w:left="420"/>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○○商工会議所青年部連合会</w:t>
      </w:r>
    </w:p>
    <w:p w14:paraId="2359726E" w14:textId="77777777" w:rsidR="001F201E" w:rsidRPr="00D60F63" w:rsidRDefault="0085154C">
      <w:pPr>
        <w:pBdr>
          <w:top w:val="nil"/>
          <w:left w:val="nil"/>
          <w:bottom w:val="nil"/>
          <w:right w:val="nil"/>
          <w:between w:val="nil"/>
        </w:pBdr>
        <w:ind w:left="424"/>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※開催地ＹＥＧを中心に、都道府県連一体となった企画運営に留意すること。</w:t>
      </w:r>
    </w:p>
    <w:p w14:paraId="3987A86C" w14:textId="77777777" w:rsidR="001F201E" w:rsidRPr="00D60F63" w:rsidRDefault="001F201E">
      <w:pPr>
        <w:rPr>
          <w:rFonts w:ascii="ＭＳ ゴシック" w:eastAsia="ＭＳ ゴシック" w:hAnsi="ＭＳ ゴシック" w:cs="ＭＳ ゴシック"/>
          <w:bCs/>
          <w:szCs w:val="21"/>
        </w:rPr>
      </w:pPr>
    </w:p>
    <w:p w14:paraId="2455157F" w14:textId="77777777" w:rsidR="001F201E" w:rsidRPr="00D60F63" w:rsidRDefault="0085154C">
      <w:pPr>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６．開催地商工会議所青年部</w:t>
      </w:r>
    </w:p>
    <w:p w14:paraId="6F266FF1" w14:textId="77777777" w:rsidR="001F201E" w:rsidRPr="00D60F63" w:rsidRDefault="001F201E">
      <w:pPr>
        <w:rPr>
          <w:rFonts w:ascii="ＭＳ ゴシック" w:eastAsia="ＭＳ ゴシック" w:hAnsi="ＭＳ ゴシック" w:cs="ＭＳ ゴシック"/>
          <w:bCs/>
          <w:szCs w:val="21"/>
        </w:rPr>
      </w:pPr>
    </w:p>
    <w:p w14:paraId="30A16358" w14:textId="77777777" w:rsidR="001F201E" w:rsidRPr="00D60F63" w:rsidRDefault="0085154C">
      <w:pPr>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７．後援</w:t>
      </w:r>
    </w:p>
    <w:p w14:paraId="3A6CE4EF" w14:textId="77777777" w:rsidR="001F201E" w:rsidRPr="00D60F63" w:rsidRDefault="0085154C">
      <w:pPr>
        <w:ind w:left="723" w:hanging="723"/>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 xml:space="preserve">　　※後援依頼の手続きについては、日本ＹＥＧ事務局と十分に連携すること。</w:t>
      </w:r>
    </w:p>
    <w:p w14:paraId="7E9786FA" w14:textId="77777777" w:rsidR="001F201E" w:rsidRPr="00D60F63" w:rsidRDefault="0085154C">
      <w:pPr>
        <w:ind w:left="723" w:hanging="723"/>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 xml:space="preserve">　　※経済産業省の後援取得に向けて詳細な資料が求められるため、早めに対応しなければならない。</w:t>
      </w:r>
    </w:p>
    <w:p w14:paraId="16222314" w14:textId="5F3CD06D" w:rsidR="001F201E" w:rsidRPr="00D60F63" w:rsidRDefault="0085154C">
      <w:pPr>
        <w:ind w:left="723" w:hanging="723"/>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 xml:space="preserve">　　　</w:t>
      </w:r>
      <w:r w:rsidR="007158CB" w:rsidRPr="00D60F63">
        <w:rPr>
          <w:rFonts w:ascii="ＭＳ ゴシック" w:eastAsia="ＭＳ ゴシック" w:hAnsi="ＭＳ ゴシック" w:cs="ＭＳ ゴシック"/>
          <w:bCs/>
          <w:szCs w:val="21"/>
        </w:rPr>
        <w:t>（</w:t>
      </w:r>
      <w:r w:rsidR="00E72651" w:rsidRPr="00D60F63">
        <w:rPr>
          <w:rFonts w:ascii="ＭＳ ゴシック" w:eastAsia="ＭＳ ゴシック" w:hAnsi="ＭＳ ゴシック" w:cs="ＭＳ ゴシック" w:hint="eastAsia"/>
          <w:bCs/>
          <w:szCs w:val="21"/>
        </w:rPr>
        <w:t>６</w:t>
      </w:r>
      <w:r w:rsidR="007158CB" w:rsidRPr="00D60F63">
        <w:rPr>
          <w:rFonts w:ascii="ＭＳ ゴシック" w:eastAsia="ＭＳ ゴシック" w:hAnsi="ＭＳ ゴシック" w:cs="ＭＳ ゴシック"/>
          <w:bCs/>
          <w:szCs w:val="21"/>
        </w:rPr>
        <w:t>月末までに一度日商事務局と主管地</w:t>
      </w:r>
      <w:r w:rsidR="00967515" w:rsidRPr="00D60F63">
        <w:rPr>
          <w:rFonts w:ascii="ＭＳ ゴシック" w:eastAsia="ＭＳ ゴシック" w:hAnsi="ＭＳ ゴシック" w:cs="ＭＳ ゴシック"/>
          <w:bCs/>
          <w:szCs w:val="21"/>
        </w:rPr>
        <w:t>事務局と</w:t>
      </w:r>
      <w:r w:rsidR="007158CB" w:rsidRPr="00D60F63">
        <w:rPr>
          <w:rFonts w:ascii="ＭＳ ゴシック" w:eastAsia="ＭＳ ゴシック" w:hAnsi="ＭＳ ゴシック" w:cs="ＭＳ ゴシック"/>
          <w:bCs/>
          <w:szCs w:val="21"/>
        </w:rPr>
        <w:t>打ち合わせ</w:t>
      </w:r>
      <w:r w:rsidR="00967515" w:rsidRPr="00D60F63">
        <w:rPr>
          <w:rFonts w:ascii="ＭＳ ゴシック" w:eastAsia="ＭＳ ゴシック" w:hAnsi="ＭＳ ゴシック" w:cs="ＭＳ ゴシック"/>
          <w:bCs/>
          <w:szCs w:val="21"/>
        </w:rPr>
        <w:t>をすること。</w:t>
      </w:r>
      <w:r w:rsidR="007158CB" w:rsidRPr="00D60F63">
        <w:rPr>
          <w:rFonts w:ascii="ＭＳ ゴシック" w:eastAsia="ＭＳ ゴシック" w:hAnsi="ＭＳ ゴシック" w:cs="ＭＳ ゴシック"/>
          <w:bCs/>
          <w:szCs w:val="21"/>
        </w:rPr>
        <w:t>）</w:t>
      </w:r>
      <w:r w:rsidRPr="00D60F63">
        <w:rPr>
          <w:rFonts w:ascii="ＭＳ ゴシック" w:eastAsia="ＭＳ ゴシック" w:hAnsi="ＭＳ ゴシック" w:cs="ＭＳ ゴシック"/>
          <w:bCs/>
          <w:szCs w:val="21"/>
        </w:rPr>
        <w:t>例）物産展の保健所許可証</w:t>
      </w:r>
    </w:p>
    <w:p w14:paraId="5B17E078" w14:textId="77777777" w:rsidR="003E7DF4" w:rsidRPr="00D60F63" w:rsidRDefault="0085154C">
      <w:pPr>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 xml:space="preserve">　　※ゴルフが大会に含まれていると、経済産業省の後援名義許可がおりないので、ゴルフは全国大</w:t>
      </w:r>
    </w:p>
    <w:p w14:paraId="36A86C4A" w14:textId="7E17334C" w:rsidR="001F201E" w:rsidRPr="00D60F63" w:rsidRDefault="0085154C" w:rsidP="003E7DF4">
      <w:pPr>
        <w:ind w:firstLineChars="300" w:firstLine="630"/>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会の事業から外してください。</w:t>
      </w:r>
    </w:p>
    <w:p w14:paraId="764F2B4C" w14:textId="77777777" w:rsidR="001F201E" w:rsidRPr="00D60F63" w:rsidRDefault="0085154C">
      <w:pPr>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 xml:space="preserve">　　</w:t>
      </w:r>
    </w:p>
    <w:p w14:paraId="563CE956" w14:textId="77777777" w:rsidR="001F201E" w:rsidRPr="00D60F63" w:rsidRDefault="0085154C">
      <w:pPr>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８．開催日時および場所</w:t>
      </w:r>
    </w:p>
    <w:p w14:paraId="79D06347" w14:textId="724FEADA" w:rsidR="001F201E" w:rsidRPr="00D60F63" w:rsidRDefault="0085154C">
      <w:pPr>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 xml:space="preserve">　　○年○月○日（</w:t>
      </w:r>
      <w:r w:rsidR="007158CB" w:rsidRPr="00D60F63">
        <w:rPr>
          <w:rFonts w:ascii="ＭＳ ゴシック" w:eastAsia="ＭＳ ゴシック" w:hAnsi="ＭＳ ゴシック" w:cs="ＭＳ ゴシック"/>
          <w:bCs/>
          <w:szCs w:val="21"/>
        </w:rPr>
        <w:t>〇</w:t>
      </w:r>
      <w:r w:rsidRPr="00D60F63">
        <w:rPr>
          <w:rFonts w:ascii="ＭＳ ゴシック" w:eastAsia="ＭＳ ゴシック" w:hAnsi="ＭＳ ゴシック" w:cs="ＭＳ ゴシック"/>
          <w:bCs/>
          <w:szCs w:val="21"/>
        </w:rPr>
        <w:t>）～〇日（〇）</w:t>
      </w:r>
    </w:p>
    <w:p w14:paraId="4A7D8F3B" w14:textId="77777777" w:rsidR="001F201E" w:rsidRPr="00D60F63" w:rsidRDefault="0085154C">
      <w:pPr>
        <w:ind w:firstLine="420"/>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※第１日昼から第２日昼までの１泊２日を原則とします。</w:t>
      </w:r>
    </w:p>
    <w:p w14:paraId="4DECAEC3" w14:textId="77777777" w:rsidR="001F201E" w:rsidRPr="00D60F63" w:rsidRDefault="0085154C">
      <w:pPr>
        <w:ind w:left="630" w:right="-283" w:hanging="210"/>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※日商会頭との日程調整が必須です。（特に記念式典の開催日は、第２木曜日、第３木曜日およびその前日の水曜日は避けること）</w:t>
      </w:r>
    </w:p>
    <w:p w14:paraId="0BF95100" w14:textId="77777777" w:rsidR="001F201E" w:rsidRPr="00D60F63" w:rsidRDefault="0085154C">
      <w:pPr>
        <w:ind w:left="588" w:hanging="167"/>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※希望開催日を当該大会開催の２年度前の１月末までに、日本ＹＥＧ企画委員会を通じて、日本ＹＥＧ事務局に報告すること。</w:t>
      </w:r>
    </w:p>
    <w:p w14:paraId="76A51E86" w14:textId="77777777" w:rsidR="001F201E" w:rsidRPr="00D60F63" w:rsidRDefault="0085154C">
      <w:pPr>
        <w:ind w:firstLine="630"/>
        <w:jc w:val="left"/>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登録受付時間            ○時○分～○時○分</w:t>
      </w:r>
    </w:p>
    <w:p w14:paraId="3790FD5B" w14:textId="77777777" w:rsidR="001F201E" w:rsidRPr="00D60F63" w:rsidRDefault="0085154C">
      <w:pPr>
        <w:jc w:val="left"/>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 xml:space="preserve">      場　　所                ○○○○○</w:t>
      </w:r>
    </w:p>
    <w:p w14:paraId="50545D81" w14:textId="77777777" w:rsidR="001F201E" w:rsidRPr="00D60F63" w:rsidRDefault="001F201E">
      <w:pPr>
        <w:ind w:left="420"/>
        <w:rPr>
          <w:rFonts w:ascii="ＭＳ ゴシック" w:eastAsia="ＭＳ ゴシック" w:hAnsi="ＭＳ ゴシック" w:cs="ＭＳ ゴシック"/>
          <w:bCs/>
          <w:szCs w:val="21"/>
        </w:rPr>
      </w:pPr>
    </w:p>
    <w:p w14:paraId="4F9408B6" w14:textId="77777777" w:rsidR="001F201E" w:rsidRPr="00D60F63" w:rsidRDefault="0085154C">
      <w:pPr>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９．参加対象者</w:t>
      </w:r>
    </w:p>
    <w:p w14:paraId="2CC91833" w14:textId="05695D78" w:rsidR="00AE5184" w:rsidRPr="00D60F63" w:rsidRDefault="0085154C" w:rsidP="00AE5184">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w:t>
      </w:r>
      <w:r w:rsidR="00AE5184" w:rsidRPr="00D60F63">
        <w:rPr>
          <w:rFonts w:ascii="ＭＳ ゴシック" w:eastAsia="ＭＳ ゴシック" w:hAnsi="ＭＳ ゴシック" w:cs="ＭＳ ゴシック"/>
        </w:rPr>
        <w:t>・日本所属</w:t>
      </w:r>
      <w:r w:rsidR="00AE5184" w:rsidRPr="00D60F63">
        <w:rPr>
          <w:rFonts w:ascii="ＭＳ ゴシック" w:eastAsia="ＭＳ ゴシック" w:hAnsi="ＭＳ ゴシック" w:cs="ＭＳ ゴシック" w:hint="eastAsia"/>
        </w:rPr>
        <w:t>商工会議所青年部</w:t>
      </w:r>
      <w:r w:rsidR="00AE5184" w:rsidRPr="00D60F63">
        <w:rPr>
          <w:rFonts w:ascii="ＭＳ ゴシック" w:eastAsia="ＭＳ ゴシック" w:hAnsi="ＭＳ ゴシック" w:cs="ＭＳ ゴシック"/>
        </w:rPr>
        <w:t>会員、</w:t>
      </w:r>
    </w:p>
    <w:p w14:paraId="39B2322C" w14:textId="77777777" w:rsidR="00AE5184" w:rsidRPr="00D60F63" w:rsidRDefault="00AE5184" w:rsidP="00AE5184">
      <w:pPr>
        <w:ind w:firstLineChars="200" w:firstLine="420"/>
        <w:jc w:val="left"/>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・商工会議所青年部</w:t>
      </w:r>
      <w:r w:rsidRPr="00D60F63">
        <w:rPr>
          <w:rFonts w:ascii="ＭＳ ゴシック" w:eastAsia="ＭＳ ゴシック" w:hAnsi="ＭＳ ゴシック" w:cs="ＭＳ ゴシック"/>
        </w:rPr>
        <w:t>ＯＢ・ＯＧ</w:t>
      </w:r>
    </w:p>
    <w:p w14:paraId="043B8D11" w14:textId="77777777" w:rsidR="00AE5184" w:rsidRPr="00D60F63" w:rsidRDefault="00AE5184" w:rsidP="00AE5184">
      <w:pPr>
        <w:ind w:firstLineChars="200" w:firstLine="420"/>
        <w:jc w:val="left"/>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w:t>
      </w:r>
      <w:r w:rsidRPr="00D60F63">
        <w:rPr>
          <w:rFonts w:ascii="ＭＳ ゴシック" w:eastAsia="ＭＳ ゴシック" w:hAnsi="ＭＳ ゴシック" w:cs="ＭＳ ゴシック"/>
        </w:rPr>
        <w:t>商工会議所役</w:t>
      </w:r>
      <w:r w:rsidRPr="00D60F63">
        <w:rPr>
          <w:rFonts w:ascii="ＭＳ ゴシック" w:eastAsia="ＭＳ ゴシック" w:hAnsi="ＭＳ ゴシック" w:cs="ＭＳ ゴシック" w:hint="eastAsia"/>
        </w:rPr>
        <w:t>員および</w:t>
      </w:r>
      <w:r w:rsidRPr="00D60F63">
        <w:rPr>
          <w:rFonts w:ascii="ＭＳ ゴシック" w:eastAsia="ＭＳ ゴシック" w:hAnsi="ＭＳ ゴシック" w:cs="ＭＳ ゴシック"/>
        </w:rPr>
        <w:t>職員</w:t>
      </w:r>
    </w:p>
    <w:p w14:paraId="7B9F78CC" w14:textId="70D8C9D4" w:rsidR="00AE5184" w:rsidRPr="00D60F63" w:rsidRDefault="00AE5184" w:rsidP="00AE5184">
      <w:pPr>
        <w:ind w:firstLineChars="200" w:firstLine="420"/>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・日本</w:t>
      </w:r>
      <w:r w:rsidRPr="00D60F63">
        <w:rPr>
          <w:rFonts w:ascii="ＭＳ ゴシック" w:eastAsia="ＭＳ ゴシック" w:hAnsi="ＭＳ ゴシック" w:cs="ＭＳ ゴシック" w:hint="eastAsia"/>
        </w:rPr>
        <w:t>商工会議所青年部</w:t>
      </w:r>
      <w:r w:rsidRPr="00D60F63">
        <w:rPr>
          <w:rFonts w:ascii="ＭＳ ゴシック" w:eastAsia="ＭＳ ゴシック" w:hAnsi="ＭＳ ゴシック" w:cs="ＭＳ ゴシック"/>
        </w:rPr>
        <w:t>未所属</w:t>
      </w:r>
      <w:r w:rsidRPr="00D60F63">
        <w:rPr>
          <w:rFonts w:ascii="ＭＳ ゴシック" w:eastAsia="ＭＳ ゴシック" w:hAnsi="ＭＳ ゴシック" w:cs="ＭＳ ゴシック" w:hint="eastAsia"/>
        </w:rPr>
        <w:t>青年部</w:t>
      </w:r>
      <w:r w:rsidRPr="00D60F63">
        <w:rPr>
          <w:rFonts w:ascii="ＭＳ ゴシック" w:eastAsia="ＭＳ ゴシック" w:hAnsi="ＭＳ ゴシック" w:cs="ＭＳ ゴシック"/>
        </w:rPr>
        <w:t>会員</w:t>
      </w:r>
    </w:p>
    <w:p w14:paraId="7645CA68" w14:textId="0928EE20" w:rsidR="001F201E" w:rsidRPr="00D60F63" w:rsidRDefault="001F201E">
      <w:pPr>
        <w:rPr>
          <w:rFonts w:ascii="ＭＳ ゴシック" w:eastAsia="ＭＳ ゴシック" w:hAnsi="ＭＳ ゴシック" w:cs="ＭＳ ゴシック"/>
        </w:rPr>
      </w:pPr>
    </w:p>
    <w:p w14:paraId="6E72DBE2" w14:textId="77777777" w:rsidR="001F201E" w:rsidRPr="00D60F63" w:rsidRDefault="0085154C">
      <w:pPr>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10．登録料</w:t>
      </w:r>
    </w:p>
    <w:p w14:paraId="0E14D08A" w14:textId="39FBF6A4" w:rsidR="00AE5184" w:rsidRPr="00D60F63" w:rsidRDefault="00AE5184" w:rsidP="00AE5184">
      <w:pPr>
        <w:ind w:left="1260" w:hanging="1260"/>
        <w:jc w:val="left"/>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bCs/>
          <w:szCs w:val="21"/>
        </w:rPr>
        <w:t xml:space="preserve"> </w:t>
      </w:r>
      <w:r w:rsidRPr="00D60F63">
        <w:rPr>
          <w:rFonts w:ascii="ＭＳ ゴシック" w:eastAsia="ＭＳ ゴシック" w:hAnsi="ＭＳ ゴシック" w:cs="ＭＳ ゴシック"/>
          <w:bCs/>
          <w:szCs w:val="21"/>
        </w:rPr>
        <w:t xml:space="preserve">   </w:t>
      </w:r>
      <w:r w:rsidRPr="00D60F63">
        <w:rPr>
          <w:rFonts w:ascii="ＭＳ ゴシック" w:eastAsia="ＭＳ ゴシック" w:hAnsi="ＭＳ ゴシック" w:cs="ＭＳ ゴシック"/>
        </w:rPr>
        <w:t>・日本</w:t>
      </w:r>
      <w:r w:rsidRPr="00D60F63">
        <w:rPr>
          <w:rFonts w:ascii="ＭＳ ゴシック" w:eastAsia="ＭＳ ゴシック" w:hAnsi="ＭＳ ゴシック" w:cs="ＭＳ ゴシック" w:hint="eastAsia"/>
        </w:rPr>
        <w:t>商工会議所</w:t>
      </w:r>
      <w:r w:rsidRPr="00D60F63">
        <w:rPr>
          <w:rFonts w:ascii="ＭＳ ゴシック" w:eastAsia="ＭＳ ゴシック" w:hAnsi="ＭＳ ゴシック" w:cs="ＭＳ ゴシック"/>
        </w:rPr>
        <w:t>青年部</w:t>
      </w:r>
      <w:r w:rsidRPr="00D60F63">
        <w:rPr>
          <w:rFonts w:ascii="ＭＳ ゴシック" w:eastAsia="ＭＳ ゴシック" w:hAnsi="ＭＳ ゴシック" w:cs="ＭＳ ゴシック" w:hint="eastAsia"/>
        </w:rPr>
        <w:t>所属</w:t>
      </w:r>
      <w:r w:rsidRPr="00D60F63">
        <w:rPr>
          <w:rFonts w:ascii="ＭＳ ゴシック" w:eastAsia="ＭＳ ゴシック" w:hAnsi="ＭＳ ゴシック" w:cs="ＭＳ ゴシック"/>
        </w:rPr>
        <w:t xml:space="preserve">会員　　　　　　１６，０００円以内　</w:t>
      </w:r>
    </w:p>
    <w:p w14:paraId="4F9103AA" w14:textId="52E2A078" w:rsidR="00AE5184" w:rsidRPr="00D60F63" w:rsidRDefault="00AE5184" w:rsidP="00AE5184">
      <w:pPr>
        <w:ind w:firstLineChars="200" w:firstLine="420"/>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・日本所属</w:t>
      </w:r>
      <w:r w:rsidRPr="00D60F63">
        <w:rPr>
          <w:rFonts w:ascii="ＭＳ ゴシック" w:eastAsia="ＭＳ ゴシック" w:hAnsi="ＭＳ ゴシック" w:cs="ＭＳ ゴシック" w:hint="eastAsia"/>
        </w:rPr>
        <w:t>商工会議所</w:t>
      </w:r>
      <w:r w:rsidRPr="00D60F63">
        <w:rPr>
          <w:rFonts w:ascii="ＭＳ ゴシック" w:eastAsia="ＭＳ ゴシック" w:hAnsi="ＭＳ ゴシック" w:cs="ＭＳ ゴシック"/>
        </w:rPr>
        <w:t>青年部会員ＯＢ・ＯＧ　２０，０００円以内</w:t>
      </w:r>
    </w:p>
    <w:p w14:paraId="0946802E" w14:textId="68CD032D" w:rsidR="00AE5184" w:rsidRPr="00D60F63" w:rsidRDefault="00AE5184" w:rsidP="00AE5184">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・日本</w:t>
      </w:r>
      <w:r w:rsidRPr="00D60F63">
        <w:rPr>
          <w:rFonts w:ascii="ＭＳ ゴシック" w:eastAsia="ＭＳ ゴシック" w:hAnsi="ＭＳ ゴシック" w:cs="ＭＳ ゴシック" w:hint="eastAsia"/>
        </w:rPr>
        <w:t>商工会議所青年部</w:t>
      </w:r>
      <w:r w:rsidRPr="00D60F63">
        <w:rPr>
          <w:rFonts w:ascii="ＭＳ ゴシック" w:eastAsia="ＭＳ ゴシック" w:hAnsi="ＭＳ ゴシック" w:cs="ＭＳ ゴシック"/>
        </w:rPr>
        <w:t>未所属</w:t>
      </w:r>
      <w:r w:rsidRPr="00D60F63">
        <w:rPr>
          <w:rFonts w:ascii="ＭＳ ゴシック" w:eastAsia="ＭＳ ゴシック" w:hAnsi="ＭＳ ゴシック" w:cs="ＭＳ ゴシック" w:hint="eastAsia"/>
        </w:rPr>
        <w:t>青年部</w:t>
      </w:r>
      <w:r w:rsidRPr="00D60F63">
        <w:rPr>
          <w:rFonts w:ascii="ＭＳ ゴシック" w:eastAsia="ＭＳ ゴシック" w:hAnsi="ＭＳ ゴシック" w:cs="ＭＳ ゴシック"/>
        </w:rPr>
        <w:t>会員　　２０，０００円以内</w:t>
      </w:r>
    </w:p>
    <w:p w14:paraId="70B01C01" w14:textId="77777777" w:rsidR="00AE5184" w:rsidRPr="00D60F63" w:rsidRDefault="00AE5184" w:rsidP="00AE5184">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※登録締め切り後のキャンセル、登録内容変更、返金には原則応じない。</w:t>
      </w:r>
    </w:p>
    <w:p w14:paraId="2F2F5484" w14:textId="77777777" w:rsidR="00AE5184" w:rsidRPr="00D60F63" w:rsidRDefault="00AE5184" w:rsidP="00AE5184">
      <w:pPr>
        <w:ind w:left="1134" w:hanging="504"/>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また、予期せぬ災害等で大会が開催不可能の場合でも登録締め切り後は、</w:t>
      </w:r>
    </w:p>
    <w:p w14:paraId="45CA130F" w14:textId="77777777" w:rsidR="00AE5184" w:rsidRPr="00D60F63" w:rsidRDefault="00AE5184" w:rsidP="00AE5184">
      <w:pPr>
        <w:ind w:left="1134" w:hanging="84"/>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原則、返金しないこととする。</w:t>
      </w:r>
    </w:p>
    <w:p w14:paraId="65E7D16C" w14:textId="744A0EBF" w:rsidR="001F201E" w:rsidRPr="00D60F63" w:rsidRDefault="001F201E" w:rsidP="00AE5184">
      <w:pPr>
        <w:rPr>
          <w:rFonts w:ascii="ＭＳ ゴシック" w:eastAsia="ＭＳ ゴシック" w:hAnsi="ＭＳ ゴシック" w:cs="ＭＳ ゴシック"/>
          <w:bCs/>
          <w:szCs w:val="21"/>
        </w:rPr>
      </w:pPr>
    </w:p>
    <w:p w14:paraId="3FB15D4E" w14:textId="54B2AEC6" w:rsidR="00AE5184" w:rsidRPr="00D60F63" w:rsidRDefault="00AE5184" w:rsidP="00AE5184">
      <w:pPr>
        <w:rPr>
          <w:rFonts w:ascii="ＭＳ ゴシック" w:eastAsia="ＭＳ ゴシック" w:hAnsi="ＭＳ ゴシック" w:cs="ＭＳ ゴシック"/>
          <w:b/>
          <w:sz w:val="24"/>
        </w:rPr>
        <w:sectPr w:rsidR="00AE5184" w:rsidRPr="00D60F63">
          <w:headerReference w:type="default" r:id="rId14"/>
          <w:pgSz w:w="11906" w:h="16838"/>
          <w:pgMar w:top="1418" w:right="1134" w:bottom="1418" w:left="1134" w:header="567" w:footer="567" w:gutter="0"/>
          <w:cols w:space="720"/>
        </w:sectPr>
      </w:pPr>
    </w:p>
    <w:p w14:paraId="12553DD3" w14:textId="77777777" w:rsidR="001F201E" w:rsidRPr="00D60F63" w:rsidRDefault="001F201E">
      <w:pPr>
        <w:jc w:val="center"/>
        <w:rPr>
          <w:rFonts w:ascii="ＭＳ ゴシック" w:eastAsia="ＭＳ ゴシック" w:hAnsi="ＭＳ ゴシック" w:cs="ＭＳ ゴシック"/>
          <w:b/>
          <w:sz w:val="52"/>
          <w:szCs w:val="52"/>
        </w:rPr>
      </w:pPr>
    </w:p>
    <w:p w14:paraId="6B317BE0" w14:textId="77777777" w:rsidR="001F201E" w:rsidRPr="00D60F63" w:rsidRDefault="001F201E">
      <w:pPr>
        <w:jc w:val="center"/>
        <w:rPr>
          <w:rFonts w:ascii="ＭＳ ゴシック" w:eastAsia="ＭＳ ゴシック" w:hAnsi="ＭＳ ゴシック" w:cs="ＭＳ ゴシック"/>
          <w:b/>
          <w:sz w:val="52"/>
          <w:szCs w:val="52"/>
        </w:rPr>
      </w:pPr>
    </w:p>
    <w:p w14:paraId="646A315D" w14:textId="1DC4E345" w:rsidR="001F201E" w:rsidRPr="00D60F63" w:rsidRDefault="001F201E">
      <w:pPr>
        <w:jc w:val="center"/>
        <w:rPr>
          <w:rFonts w:ascii="ＭＳ ゴシック" w:eastAsia="ＭＳ ゴシック" w:hAnsi="ＭＳ ゴシック" w:cs="ＭＳ ゴシック"/>
          <w:b/>
          <w:sz w:val="52"/>
          <w:szCs w:val="52"/>
        </w:rPr>
      </w:pPr>
    </w:p>
    <w:p w14:paraId="254F8823" w14:textId="772677C9" w:rsidR="00AE5184" w:rsidRPr="00D60F63" w:rsidRDefault="00AE5184">
      <w:pPr>
        <w:jc w:val="center"/>
        <w:rPr>
          <w:rFonts w:ascii="ＭＳ ゴシック" w:eastAsia="ＭＳ ゴシック" w:hAnsi="ＭＳ ゴシック" w:cs="ＭＳ ゴシック"/>
          <w:b/>
          <w:sz w:val="52"/>
          <w:szCs w:val="52"/>
        </w:rPr>
      </w:pPr>
    </w:p>
    <w:p w14:paraId="19CE4864" w14:textId="77777777" w:rsidR="00AE5184" w:rsidRPr="00D60F63" w:rsidRDefault="00AE5184">
      <w:pPr>
        <w:jc w:val="center"/>
        <w:rPr>
          <w:rFonts w:ascii="ＭＳ ゴシック" w:eastAsia="ＭＳ ゴシック" w:hAnsi="ＭＳ ゴシック" w:cs="ＭＳ ゴシック"/>
          <w:b/>
          <w:sz w:val="52"/>
          <w:szCs w:val="52"/>
        </w:rPr>
      </w:pPr>
    </w:p>
    <w:p w14:paraId="58F4B9B0" w14:textId="77777777" w:rsidR="001F201E" w:rsidRPr="00D60F63" w:rsidRDefault="001F201E">
      <w:pPr>
        <w:jc w:val="center"/>
        <w:rPr>
          <w:rFonts w:ascii="ＭＳ ゴシック" w:eastAsia="ＭＳ ゴシック" w:hAnsi="ＭＳ ゴシック" w:cs="ＭＳ ゴシック"/>
          <w:b/>
          <w:sz w:val="52"/>
          <w:szCs w:val="52"/>
        </w:rPr>
      </w:pPr>
    </w:p>
    <w:p w14:paraId="3F848D46" w14:textId="77777777" w:rsidR="001F201E" w:rsidRPr="00D60F63" w:rsidRDefault="0085154C">
      <w:pPr>
        <w:jc w:val="center"/>
        <w:rPr>
          <w:rFonts w:ascii="ＭＳ ゴシック" w:eastAsia="ＭＳ ゴシック" w:hAnsi="ＭＳ ゴシック" w:cs="ＭＳ ゴシック"/>
          <w:b/>
          <w:sz w:val="52"/>
          <w:szCs w:val="52"/>
        </w:rPr>
      </w:pPr>
      <w:r w:rsidRPr="00D60F63">
        <w:rPr>
          <w:rFonts w:ascii="ＭＳ ゴシック" w:eastAsia="ＭＳ ゴシック" w:hAnsi="ＭＳ ゴシック" w:cs="ＭＳ ゴシック"/>
          <w:b/>
          <w:sz w:val="52"/>
          <w:szCs w:val="52"/>
        </w:rPr>
        <w:t>３章</w:t>
      </w:r>
    </w:p>
    <w:p w14:paraId="5B2C8554" w14:textId="77777777" w:rsidR="001F201E" w:rsidRPr="00D60F63" w:rsidRDefault="0085154C">
      <w:pPr>
        <w:jc w:val="center"/>
        <w:rPr>
          <w:rFonts w:ascii="ＭＳ ゴシック" w:eastAsia="ＭＳ ゴシック" w:hAnsi="ＭＳ ゴシック" w:cs="ＭＳ ゴシック"/>
          <w:b/>
          <w:sz w:val="52"/>
          <w:szCs w:val="52"/>
        </w:rPr>
      </w:pPr>
      <w:r w:rsidRPr="00D60F63">
        <w:rPr>
          <w:rFonts w:ascii="ＭＳ ゴシック" w:eastAsia="ＭＳ ゴシック" w:hAnsi="ＭＳ ゴシック" w:cs="ＭＳ ゴシック"/>
          <w:b/>
          <w:sz w:val="52"/>
          <w:szCs w:val="52"/>
        </w:rPr>
        <w:t>日本商工会議所青年部</w:t>
      </w:r>
    </w:p>
    <w:p w14:paraId="5603CB9E" w14:textId="77777777" w:rsidR="001F201E" w:rsidRPr="00D60F63" w:rsidRDefault="0085154C">
      <w:pPr>
        <w:jc w:val="center"/>
        <w:rPr>
          <w:rFonts w:ascii="ＭＳ ゴシック" w:eastAsia="ＭＳ ゴシック" w:hAnsi="ＭＳ ゴシック" w:cs="ＭＳ ゴシック"/>
          <w:b/>
          <w:sz w:val="52"/>
          <w:szCs w:val="52"/>
        </w:rPr>
        <w:sectPr w:rsidR="001F201E" w:rsidRPr="00D60F63">
          <w:headerReference w:type="default" r:id="rId15"/>
          <w:pgSz w:w="11906" w:h="16838"/>
          <w:pgMar w:top="1418" w:right="1134" w:bottom="1418" w:left="1134" w:header="567" w:footer="567" w:gutter="0"/>
          <w:pgNumType w:start="1"/>
          <w:cols w:space="720"/>
        </w:sectPr>
      </w:pPr>
      <w:r w:rsidRPr="00D60F63">
        <w:rPr>
          <w:rFonts w:ascii="ＭＳ ゴシック" w:eastAsia="ＭＳ ゴシック" w:hAnsi="ＭＳ ゴシック" w:cs="ＭＳ ゴシック"/>
          <w:b/>
          <w:sz w:val="52"/>
          <w:szCs w:val="52"/>
        </w:rPr>
        <w:t>全国大会開催の手引きについて</w:t>
      </w:r>
    </w:p>
    <w:p w14:paraId="6AA76003" w14:textId="77777777" w:rsidR="001F201E" w:rsidRPr="00D60F63" w:rsidRDefault="001F201E">
      <w:pPr>
        <w:ind w:left="803" w:hanging="803"/>
        <w:rPr>
          <w:rFonts w:ascii="ＭＳ ゴシック" w:eastAsia="ＭＳ ゴシック" w:hAnsi="ＭＳ ゴシック" w:cs="ＭＳ ゴシック"/>
          <w:b/>
          <w:sz w:val="40"/>
          <w:szCs w:val="40"/>
        </w:rPr>
      </w:pPr>
    </w:p>
    <w:p w14:paraId="321B3758" w14:textId="77777777" w:rsidR="001F201E" w:rsidRPr="00D60F63" w:rsidRDefault="001F201E">
      <w:pPr>
        <w:ind w:left="803" w:hanging="803"/>
        <w:rPr>
          <w:rFonts w:ascii="ＭＳ ゴシック" w:eastAsia="ＭＳ ゴシック" w:hAnsi="ＭＳ ゴシック" w:cs="ＭＳ ゴシック"/>
          <w:b/>
          <w:sz w:val="40"/>
          <w:szCs w:val="40"/>
        </w:rPr>
      </w:pPr>
    </w:p>
    <w:p w14:paraId="59270628" w14:textId="77777777" w:rsidR="001F201E" w:rsidRPr="00D60F63" w:rsidRDefault="001F201E">
      <w:pPr>
        <w:ind w:left="803" w:hanging="803"/>
        <w:rPr>
          <w:rFonts w:ascii="ＭＳ ゴシック" w:eastAsia="ＭＳ ゴシック" w:hAnsi="ＭＳ ゴシック" w:cs="ＭＳ ゴシック"/>
          <w:b/>
          <w:sz w:val="40"/>
          <w:szCs w:val="40"/>
        </w:rPr>
      </w:pPr>
    </w:p>
    <w:p w14:paraId="4924088B" w14:textId="77777777" w:rsidR="001F201E" w:rsidRPr="00D60F63" w:rsidRDefault="001F201E">
      <w:pPr>
        <w:ind w:left="803" w:hanging="803"/>
        <w:rPr>
          <w:rFonts w:ascii="ＭＳ ゴシック" w:eastAsia="ＭＳ ゴシック" w:hAnsi="ＭＳ ゴシック" w:cs="ＭＳ ゴシック"/>
          <w:b/>
          <w:sz w:val="40"/>
          <w:szCs w:val="40"/>
        </w:rPr>
      </w:pPr>
    </w:p>
    <w:p w14:paraId="06689870" w14:textId="77777777" w:rsidR="001F201E" w:rsidRPr="00D60F63" w:rsidRDefault="001F201E">
      <w:pPr>
        <w:ind w:left="803" w:hanging="803"/>
        <w:rPr>
          <w:rFonts w:ascii="ＭＳ ゴシック" w:eastAsia="ＭＳ ゴシック" w:hAnsi="ＭＳ ゴシック" w:cs="ＭＳ ゴシック"/>
          <w:b/>
          <w:sz w:val="40"/>
          <w:szCs w:val="40"/>
        </w:rPr>
      </w:pPr>
    </w:p>
    <w:p w14:paraId="75ACAF4A" w14:textId="77777777" w:rsidR="001F201E" w:rsidRPr="00D60F63" w:rsidRDefault="001F201E">
      <w:pPr>
        <w:ind w:left="803" w:hanging="803"/>
        <w:rPr>
          <w:rFonts w:ascii="ＭＳ ゴシック" w:eastAsia="ＭＳ ゴシック" w:hAnsi="ＭＳ ゴシック" w:cs="ＭＳ ゴシック"/>
          <w:b/>
          <w:sz w:val="40"/>
          <w:szCs w:val="40"/>
        </w:rPr>
      </w:pPr>
    </w:p>
    <w:p w14:paraId="7CCDA955" w14:textId="77777777" w:rsidR="001F201E" w:rsidRPr="00D60F63" w:rsidRDefault="001F201E">
      <w:pPr>
        <w:ind w:left="803" w:hanging="803"/>
        <w:rPr>
          <w:rFonts w:ascii="ＭＳ ゴシック" w:eastAsia="ＭＳ ゴシック" w:hAnsi="ＭＳ ゴシック" w:cs="ＭＳ ゴシック"/>
          <w:b/>
          <w:sz w:val="40"/>
          <w:szCs w:val="40"/>
        </w:rPr>
      </w:pPr>
    </w:p>
    <w:p w14:paraId="78E62107" w14:textId="77777777" w:rsidR="001F201E" w:rsidRPr="00D60F63" w:rsidRDefault="001F201E">
      <w:pPr>
        <w:ind w:left="803" w:hanging="803"/>
        <w:rPr>
          <w:rFonts w:ascii="ＭＳ ゴシック" w:eastAsia="ＭＳ ゴシック" w:hAnsi="ＭＳ ゴシック" w:cs="ＭＳ ゴシック"/>
          <w:b/>
          <w:sz w:val="40"/>
          <w:szCs w:val="40"/>
        </w:rPr>
      </w:pPr>
    </w:p>
    <w:p w14:paraId="2F8E1330" w14:textId="77777777" w:rsidR="001F201E" w:rsidRPr="00D60F63" w:rsidRDefault="001F201E">
      <w:pPr>
        <w:ind w:left="803" w:hanging="803"/>
        <w:rPr>
          <w:rFonts w:ascii="ＭＳ ゴシック" w:eastAsia="ＭＳ ゴシック" w:hAnsi="ＭＳ ゴシック" w:cs="ＭＳ ゴシック"/>
          <w:b/>
          <w:sz w:val="40"/>
          <w:szCs w:val="40"/>
        </w:rPr>
      </w:pPr>
    </w:p>
    <w:p w14:paraId="7882E5D6" w14:textId="77777777" w:rsidR="001F201E" w:rsidRPr="00D60F63" w:rsidRDefault="001F201E">
      <w:pPr>
        <w:ind w:left="803" w:hanging="803"/>
        <w:rPr>
          <w:rFonts w:ascii="ＭＳ ゴシック" w:eastAsia="ＭＳ ゴシック" w:hAnsi="ＭＳ ゴシック" w:cs="ＭＳ ゴシック"/>
          <w:b/>
          <w:sz w:val="40"/>
          <w:szCs w:val="40"/>
        </w:rPr>
      </w:pPr>
    </w:p>
    <w:p w14:paraId="50B834EF" w14:textId="77777777" w:rsidR="001F201E" w:rsidRPr="00D60F63" w:rsidRDefault="001F201E">
      <w:pPr>
        <w:ind w:left="803" w:hanging="803"/>
        <w:rPr>
          <w:rFonts w:ascii="ＭＳ ゴシック" w:eastAsia="ＭＳ ゴシック" w:hAnsi="ＭＳ ゴシック" w:cs="ＭＳ ゴシック"/>
          <w:b/>
          <w:sz w:val="40"/>
          <w:szCs w:val="40"/>
        </w:rPr>
      </w:pPr>
    </w:p>
    <w:p w14:paraId="45D387C5" w14:textId="77777777" w:rsidR="001F201E" w:rsidRPr="00D60F63" w:rsidRDefault="001F201E">
      <w:pPr>
        <w:ind w:left="803" w:hanging="803"/>
        <w:rPr>
          <w:rFonts w:ascii="ＭＳ ゴシック" w:eastAsia="ＭＳ ゴシック" w:hAnsi="ＭＳ ゴシック" w:cs="ＭＳ ゴシック"/>
          <w:b/>
          <w:sz w:val="40"/>
          <w:szCs w:val="40"/>
        </w:rPr>
      </w:pPr>
    </w:p>
    <w:p w14:paraId="5F0C6D53" w14:textId="77777777" w:rsidR="001F201E" w:rsidRPr="00D60F63" w:rsidRDefault="001F201E">
      <w:pPr>
        <w:ind w:left="803" w:hanging="803"/>
        <w:rPr>
          <w:rFonts w:ascii="ＭＳ ゴシック" w:eastAsia="ＭＳ ゴシック" w:hAnsi="ＭＳ ゴシック" w:cs="ＭＳ ゴシック"/>
          <w:b/>
          <w:sz w:val="40"/>
          <w:szCs w:val="40"/>
        </w:rPr>
      </w:pPr>
    </w:p>
    <w:p w14:paraId="7ACB0468" w14:textId="77777777" w:rsidR="001F201E" w:rsidRPr="00D60F63" w:rsidRDefault="001F201E">
      <w:pPr>
        <w:ind w:left="803" w:hanging="803"/>
        <w:rPr>
          <w:rFonts w:ascii="ＭＳ ゴシック" w:eastAsia="ＭＳ ゴシック" w:hAnsi="ＭＳ ゴシック" w:cs="ＭＳ ゴシック"/>
          <w:b/>
          <w:sz w:val="40"/>
          <w:szCs w:val="40"/>
        </w:rPr>
      </w:pPr>
    </w:p>
    <w:p w14:paraId="59750244" w14:textId="77777777" w:rsidR="001F201E" w:rsidRPr="00D60F63" w:rsidRDefault="001F201E">
      <w:pPr>
        <w:ind w:left="803" w:hanging="803"/>
        <w:rPr>
          <w:rFonts w:ascii="ＭＳ ゴシック" w:eastAsia="ＭＳ ゴシック" w:hAnsi="ＭＳ ゴシック" w:cs="ＭＳ ゴシック"/>
          <w:b/>
          <w:sz w:val="40"/>
          <w:szCs w:val="40"/>
        </w:rPr>
      </w:pPr>
    </w:p>
    <w:p w14:paraId="72B4F23D" w14:textId="67303B2E" w:rsidR="001F201E" w:rsidRPr="00D60F63" w:rsidRDefault="0085154C">
      <w:pPr>
        <w:ind w:left="803" w:hanging="803"/>
        <w:rPr>
          <w:rFonts w:ascii="ＭＳ ゴシック" w:eastAsia="ＭＳ ゴシック" w:hAnsi="ＭＳ ゴシック" w:cs="ＭＳ ゴシック"/>
          <w:b/>
          <w:sz w:val="68"/>
          <w:szCs w:val="68"/>
        </w:rPr>
      </w:pPr>
      <w:r w:rsidRPr="00D60F63">
        <w:br w:type="page"/>
      </w:r>
      <w:r w:rsidRPr="00D60F63">
        <w:rPr>
          <w:rFonts w:ascii="ＭＳ ゴシック" w:eastAsia="ＭＳ ゴシック" w:hAnsi="ＭＳ ゴシック" w:cs="ＭＳ ゴシック"/>
          <w:b/>
          <w:sz w:val="40"/>
          <w:szCs w:val="40"/>
        </w:rPr>
        <w:t>３．日本商工会議所青年部全国大会開催の手引きについて</w:t>
      </w:r>
    </w:p>
    <w:p w14:paraId="22BE0B98" w14:textId="77777777" w:rsidR="001F201E" w:rsidRPr="00D60F63" w:rsidRDefault="001F201E">
      <w:pPr>
        <w:rPr>
          <w:rFonts w:ascii="ＭＳ ゴシック" w:eastAsia="ＭＳ ゴシック" w:hAnsi="ＭＳ ゴシック" w:cs="ＭＳ ゴシック"/>
          <w:b/>
        </w:rPr>
      </w:pPr>
    </w:p>
    <w:p w14:paraId="6FCF7C64" w14:textId="77777777" w:rsidR="001F201E" w:rsidRPr="00D60F63" w:rsidRDefault="0085154C">
      <w:pPr>
        <w:rPr>
          <w:rFonts w:ascii="ＭＳ ゴシック" w:eastAsia="ＭＳ ゴシック" w:hAnsi="ＭＳ ゴシック" w:cs="ＭＳ ゴシック"/>
        </w:rPr>
      </w:pPr>
      <w:bookmarkStart w:id="25" w:name="_heading=h.3j2qqm3" w:colFirst="0" w:colLast="0"/>
      <w:bookmarkEnd w:id="25"/>
      <w:r w:rsidRPr="00D60F63">
        <w:rPr>
          <w:rFonts w:ascii="ＭＳ ゴシック" w:eastAsia="ＭＳ ゴシック" w:hAnsi="ＭＳ ゴシック" w:cs="ＭＳ ゴシック"/>
        </w:rPr>
        <w:t xml:space="preserve">　</w:t>
      </w:r>
    </w:p>
    <w:p w14:paraId="05E3EEAF" w14:textId="77777777" w:rsidR="001F201E" w:rsidRPr="00D60F63" w:rsidRDefault="0085154C">
      <w:pPr>
        <w:spacing w:line="480" w:lineRule="auto"/>
        <w:ind w:firstLine="480"/>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３-１．記念式典</w:t>
      </w:r>
    </w:p>
    <w:p w14:paraId="144867D9" w14:textId="77777777" w:rsidR="001F201E" w:rsidRPr="00D60F63" w:rsidRDefault="0085154C">
      <w:pPr>
        <w:spacing w:line="480" w:lineRule="auto"/>
        <w:ind w:firstLine="480"/>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３-２．記念講演</w:t>
      </w:r>
    </w:p>
    <w:p w14:paraId="38C4B31E" w14:textId="77777777" w:rsidR="001F201E" w:rsidRPr="00D60F63" w:rsidRDefault="0085154C">
      <w:pPr>
        <w:spacing w:line="480" w:lineRule="auto"/>
        <w:ind w:firstLine="480"/>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３-３．ビジネス交流会、物産展</w:t>
      </w:r>
    </w:p>
    <w:p w14:paraId="6D186415" w14:textId="77777777" w:rsidR="001F201E" w:rsidRPr="00D60F63" w:rsidRDefault="0085154C">
      <w:pPr>
        <w:spacing w:line="480" w:lineRule="auto"/>
        <w:ind w:firstLine="480"/>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３-４．懇親会</w:t>
      </w:r>
    </w:p>
    <w:p w14:paraId="5BC45FD4" w14:textId="77777777" w:rsidR="001F201E" w:rsidRPr="00D60F63" w:rsidRDefault="0085154C">
      <w:pPr>
        <w:spacing w:line="480" w:lineRule="auto"/>
        <w:ind w:firstLine="480"/>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３-５．オンライン配信</w:t>
      </w:r>
    </w:p>
    <w:p w14:paraId="179D3EEE" w14:textId="77777777" w:rsidR="001F201E" w:rsidRPr="00D60F63" w:rsidRDefault="0085154C">
      <w:pPr>
        <w:spacing w:line="480" w:lineRule="auto"/>
        <w:ind w:firstLine="480"/>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３-６．その他</w:t>
      </w:r>
    </w:p>
    <w:p w14:paraId="0683EE0E" w14:textId="77777777" w:rsidR="001F201E" w:rsidRPr="00D60F63" w:rsidRDefault="0085154C">
      <w:pPr>
        <w:widowControl/>
        <w:jc w:val="left"/>
        <w:rPr>
          <w:rFonts w:ascii="ＭＳ ゴシック" w:eastAsia="ＭＳ ゴシック" w:hAnsi="ＭＳ ゴシック" w:cs="ＭＳ ゴシック"/>
        </w:rPr>
      </w:pPr>
      <w:r w:rsidRPr="00D60F63">
        <w:br w:type="page"/>
      </w:r>
    </w:p>
    <w:p w14:paraId="0E504E67" w14:textId="77777777" w:rsidR="001F201E" w:rsidRPr="00D60F63" w:rsidRDefault="0085154C">
      <w:pPr>
        <w:keepNext/>
        <w:pBdr>
          <w:top w:val="nil"/>
          <w:left w:val="nil"/>
          <w:bottom w:val="nil"/>
          <w:right w:val="nil"/>
          <w:between w:val="nil"/>
        </w:pBdr>
        <w:rPr>
          <w:rFonts w:ascii="ＭＳ ゴシック" w:eastAsia="ＭＳ ゴシック" w:hAnsi="ＭＳ ゴシック" w:cs="ＭＳ ゴシック"/>
          <w:b/>
          <w:szCs w:val="21"/>
        </w:rPr>
      </w:pPr>
      <w:r w:rsidRPr="00D60F63">
        <w:rPr>
          <w:rFonts w:ascii="ＭＳ ゴシック" w:eastAsia="ＭＳ ゴシック" w:hAnsi="ＭＳ ゴシック" w:cs="ＭＳ ゴシック"/>
          <w:b/>
          <w:szCs w:val="21"/>
        </w:rPr>
        <w:t>３-１．記念式典</w:t>
      </w:r>
    </w:p>
    <w:p w14:paraId="39DC8B8D" w14:textId="77777777" w:rsidR="001F201E" w:rsidRPr="00D60F63" w:rsidRDefault="001F201E">
      <w:pPr>
        <w:rPr>
          <w:rFonts w:ascii="ＭＳ ゴシック" w:eastAsia="ＭＳ ゴシック" w:hAnsi="ＭＳ ゴシック" w:cs="ＭＳ ゴシック"/>
          <w:b/>
          <w:szCs w:val="21"/>
        </w:rPr>
      </w:pPr>
    </w:p>
    <w:p w14:paraId="5CE27AA9" w14:textId="77777777" w:rsidR="001F201E" w:rsidRPr="00D60F63" w:rsidRDefault="0085154C">
      <w:pPr>
        <w:ind w:left="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記念式典の目的</w:t>
      </w:r>
    </w:p>
    <w:p w14:paraId="77888872" w14:textId="77777777" w:rsidR="001F201E" w:rsidRPr="00D60F63" w:rsidRDefault="0085154C">
      <w:pPr>
        <w:ind w:left="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・ＹＥＧの活動について、記念式典の来賓を通じた対外へのＰＲ。</w:t>
      </w:r>
    </w:p>
    <w:p w14:paraId="4BE78290" w14:textId="77777777" w:rsidR="001F201E" w:rsidRPr="00D60F63" w:rsidRDefault="0085154C">
      <w:pPr>
        <w:ind w:left="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・全国から一堂に会するＹＥＧ会員の一体感と帰属意識の醸成。</w:t>
      </w:r>
    </w:p>
    <w:p w14:paraId="0B889F9D" w14:textId="77777777" w:rsidR="001F201E" w:rsidRPr="00D60F63" w:rsidRDefault="001F201E">
      <w:pPr>
        <w:ind w:left="420"/>
        <w:rPr>
          <w:rFonts w:ascii="ＭＳ ゴシック" w:eastAsia="ＭＳ ゴシック" w:hAnsi="ＭＳ ゴシック" w:cs="ＭＳ ゴシック"/>
          <w:szCs w:val="21"/>
          <w:highlight w:val="magenta"/>
        </w:rPr>
      </w:pPr>
    </w:p>
    <w:p w14:paraId="13600096" w14:textId="77777777" w:rsidR="001F201E" w:rsidRPr="00D60F63" w:rsidRDefault="0085154C">
      <w:pPr>
        <w:ind w:left="420"/>
        <w:rPr>
          <w:rFonts w:ascii="ＭＳ ゴシック" w:eastAsia="ＭＳ ゴシック" w:hAnsi="ＭＳ ゴシック" w:cs="ＭＳ ゴシック"/>
          <w:szCs w:val="21"/>
          <w:highlight w:val="magenta"/>
        </w:rPr>
      </w:pPr>
      <w:r w:rsidRPr="00D60F63">
        <w:rPr>
          <w:rFonts w:ascii="ＭＳ ゴシック" w:eastAsia="ＭＳ ゴシック" w:hAnsi="ＭＳ ゴシック" w:cs="ＭＳ ゴシック"/>
          <w:szCs w:val="21"/>
        </w:rPr>
        <w:t>目的達成のための注意事項</w:t>
      </w:r>
    </w:p>
    <w:p w14:paraId="650336F5" w14:textId="77777777" w:rsidR="001F201E" w:rsidRPr="00D60F63" w:rsidRDefault="0085154C">
      <w:pPr>
        <w:ind w:left="630" w:hanging="21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・主管ＹＥＧは、開催の手引書に則り、日本ＹＥＧ企画委員会および日本ＹＥＧ事務局と十分協議のうえ、記念式典を実施すること。</w:t>
      </w:r>
    </w:p>
    <w:p w14:paraId="4760453F" w14:textId="77777777" w:rsidR="001F201E" w:rsidRPr="00D60F63" w:rsidRDefault="0085154C">
      <w:pPr>
        <w:ind w:left="630" w:hanging="210"/>
        <w:jc w:val="left"/>
        <w:rPr>
          <w:rFonts w:ascii="ＭＳ ゴシック" w:eastAsia="ＭＳ ゴシック" w:hAnsi="ＭＳ ゴシック" w:cs="ＭＳ ゴシック"/>
          <w:szCs w:val="21"/>
        </w:rPr>
      </w:pPr>
      <w:bookmarkStart w:id="26" w:name="_heading=h.1y810tw" w:colFirst="0" w:colLast="0"/>
      <w:bookmarkEnd w:id="26"/>
      <w:r w:rsidRPr="00D60F63">
        <w:rPr>
          <w:rFonts w:ascii="ＭＳ ゴシック" w:eastAsia="ＭＳ ゴシック" w:hAnsi="ＭＳ ゴシック" w:cs="ＭＳ ゴシック"/>
          <w:szCs w:val="21"/>
        </w:rPr>
        <w:t>・主管ＹＥＧは、大会開催にあたり、記念式典会場設営図・進行シナリオ・各種看板原稿を事前（内容変更が可能な期間）に日本ＹＥＧ企画委員会および日本ＹＥＧ事務局に提出し、助言を受けること。</w:t>
      </w:r>
    </w:p>
    <w:p w14:paraId="534D5F79" w14:textId="77777777" w:rsidR="001F201E" w:rsidRPr="00D60F63" w:rsidRDefault="0085154C">
      <w:pPr>
        <w:ind w:left="630" w:hanging="210"/>
        <w:jc w:val="lef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・主管ＹＥＧは、当該大会を準備するにあたり、不測の事態等により大会内容について変更をせざるを得ない状況になった場合には、日本ＹＥＧ執行部と協議の上、開催方法について検討すること。</w:t>
      </w:r>
    </w:p>
    <w:p w14:paraId="5A5479C6" w14:textId="77777777" w:rsidR="001F201E" w:rsidRPr="00D60F63" w:rsidRDefault="0085154C">
      <w:pPr>
        <w:ind w:left="630" w:hanging="63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w:t>
      </w:r>
    </w:p>
    <w:p w14:paraId="75D09271" w14:textId="77777777" w:rsidR="001F201E" w:rsidRPr="00D60F63" w:rsidRDefault="0085154C">
      <w:pPr>
        <w:jc w:val="lef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（１）名称</w:t>
      </w:r>
    </w:p>
    <w:p w14:paraId="5D8F005F"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・式典はその名称を「記念式典」と統一すること。</w:t>
      </w:r>
    </w:p>
    <w:p w14:paraId="520E1826" w14:textId="77777777" w:rsidR="001F201E" w:rsidRPr="00D60F63" w:rsidRDefault="0085154C">
      <w:pPr>
        <w:ind w:firstLine="525"/>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（投影物・印刷物も含めた全てにおいて徹底してください。）</w:t>
      </w:r>
    </w:p>
    <w:p w14:paraId="01C14944" w14:textId="77777777" w:rsidR="001F201E" w:rsidRPr="00D60F63" w:rsidRDefault="001F201E">
      <w:pPr>
        <w:rPr>
          <w:rFonts w:ascii="ＭＳ ゴシック" w:eastAsia="ＭＳ ゴシック" w:hAnsi="ＭＳ ゴシック" w:cs="ＭＳ ゴシック"/>
          <w:szCs w:val="21"/>
        </w:rPr>
      </w:pPr>
    </w:p>
    <w:p w14:paraId="6F2478E9"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（２）会場設営</w:t>
      </w:r>
    </w:p>
    <w:p w14:paraId="653F803A" w14:textId="77777777" w:rsidR="001F201E" w:rsidRPr="00D60F63" w:rsidRDefault="0085154C">
      <w:pPr>
        <w:ind w:firstLine="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①ステージレイアウト</w:t>
      </w:r>
    </w:p>
    <w:p w14:paraId="50270C1C" w14:textId="5F7A084F" w:rsidR="001F201E" w:rsidRPr="00D60F63" w:rsidRDefault="0085154C">
      <w:pPr>
        <w:ind w:left="840" w:hanging="21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・ステージに向かってセンター上部に①横看板、横看板を中心に、左に②日本ＹＥＧスローガン懸垂幕、右に③大会テーマ懸垂幕、右端に④記念講演テーマ懸垂幕を掲げること。</w:t>
      </w:r>
    </w:p>
    <w:p w14:paraId="05085C40" w14:textId="77777777" w:rsidR="001F201E" w:rsidRPr="00D60F63" w:rsidRDefault="0085154C">
      <w:pPr>
        <w:ind w:left="840" w:hanging="21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・横看板と懸垂幕の寸法は自由ですが、前例を参考にして日本ＹＥＧ企画委員会から助言を受けること。</w:t>
      </w:r>
    </w:p>
    <w:p w14:paraId="2CC7C111" w14:textId="77777777" w:rsidR="001F201E" w:rsidRPr="00D60F63" w:rsidRDefault="0085154C">
      <w:pPr>
        <w:ind w:left="840" w:hanging="21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国旗およびＹＥＧ旗の図柄・旗の比率・色は決められたものを使用してください。国旗の比率については２：３、ＹＥＧ旗の比率についてはエンジェルタッチの「ファイル管理」上に保存されている、ＹＥＧロゴを閲覧すること。</w:t>
      </w:r>
    </w:p>
    <w:p w14:paraId="06467D66" w14:textId="77777777" w:rsidR="001F201E" w:rsidRPr="00D60F63" w:rsidRDefault="0085154C">
      <w:pPr>
        <w:ind w:left="840" w:hanging="21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・ステージに向かって左に国旗、右にＹＥＧ旗を掲げてください。国旗及びＹＥＧ旗は横看板に書き込む事も可能ですが、その際は枠を付けること。</w:t>
      </w:r>
    </w:p>
    <w:p w14:paraId="59456BD3" w14:textId="77777777" w:rsidR="001F201E" w:rsidRPr="00D60F63" w:rsidRDefault="0085154C">
      <w:pPr>
        <w:ind w:firstLine="63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・懸垂幕は横看板と重ならないよう、横看板の外側に掲げ、幕上部を揃えて掲げること。</w:t>
      </w:r>
    </w:p>
    <w:p w14:paraId="57465937" w14:textId="77777777" w:rsidR="001F201E" w:rsidRPr="00D60F63" w:rsidRDefault="0085154C">
      <w:pPr>
        <w:ind w:firstLine="63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・横看板と懸垂幕は暗くならないようにスポットライトで照らすこと。</w:t>
      </w:r>
    </w:p>
    <w:p w14:paraId="40D96B79" w14:textId="77777777" w:rsidR="001F201E" w:rsidRPr="00D60F63" w:rsidRDefault="0085154C">
      <w:pPr>
        <w:ind w:left="840" w:hanging="21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ステージ後方に大会旗、全てのブロック旗をスタンドに立て並べます。懸垂幕が重ならないよう、横看板と懸垂幕の高さ、幅はバランス良く設置すること。（大会旗、全てのブロック旗をスポットライトで照らすことを推奨します。）</w:t>
      </w:r>
    </w:p>
    <w:p w14:paraId="6FFCC849" w14:textId="77777777" w:rsidR="001F201E" w:rsidRPr="00D60F63" w:rsidRDefault="0085154C">
      <w:pPr>
        <w:ind w:firstLine="63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・横看板</w:t>
      </w:r>
    </w:p>
    <w:p w14:paraId="4F9C95B9" w14:textId="77777777" w:rsidR="001F201E" w:rsidRPr="00D60F63" w:rsidRDefault="0085154C">
      <w:pPr>
        <w:ind w:firstLine="84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上段に、日本商工会議所青年部　第○○回全国大会と記載すること。</w:t>
      </w:r>
    </w:p>
    <w:p w14:paraId="4528C820" w14:textId="77777777" w:rsidR="001F201E" w:rsidRPr="00D60F63" w:rsidRDefault="0085154C">
      <w:pPr>
        <w:ind w:firstLine="84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中段に、○○○○大会　記念式典と記載すること。</w:t>
      </w:r>
    </w:p>
    <w:p w14:paraId="48925F5F" w14:textId="77777777" w:rsidR="001F201E" w:rsidRPr="00D60F63" w:rsidRDefault="0085154C">
      <w:pPr>
        <w:ind w:left="840"/>
        <w:rPr>
          <w:rFonts w:ascii="ＭＳ ゴシック" w:eastAsia="ＭＳ ゴシック" w:hAnsi="ＭＳ ゴシック" w:cs="ＭＳ ゴシック"/>
          <w:szCs w:val="21"/>
        </w:rPr>
      </w:pPr>
      <w:bookmarkStart w:id="27" w:name="_heading=h.4i7ojhp" w:colFirst="0" w:colLast="0"/>
      <w:bookmarkEnd w:id="27"/>
      <w:r w:rsidRPr="00D60F63">
        <w:rPr>
          <w:rFonts w:ascii="ＭＳ ゴシック" w:eastAsia="ＭＳ ゴシック" w:hAnsi="ＭＳ ゴシック" w:cs="ＭＳ ゴシック"/>
          <w:szCs w:val="21"/>
        </w:rPr>
        <w:t>下部に、主催：日本商工会議所青年部　主管：県連名　副主管：ブロックＹＥＧ名の順番で記載すること。主催名、主管名、副主管名の表記時はコロン表記を記名すること。</w:t>
      </w:r>
    </w:p>
    <w:p w14:paraId="3261A0FF" w14:textId="77777777" w:rsidR="001F201E" w:rsidRPr="00D60F63" w:rsidRDefault="0085154C">
      <w:pPr>
        <w:ind w:firstLine="63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・懸垂幕</w:t>
      </w:r>
    </w:p>
    <w:p w14:paraId="666A162D" w14:textId="57C037DA" w:rsidR="001F201E" w:rsidRPr="00D60F63" w:rsidRDefault="0085154C">
      <w:pPr>
        <w:ind w:left="84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懸垂幕は①日本ＹＥＧスローガン②大会テーマスローガン③記念講演テーマの３種類を準備すること。</w:t>
      </w:r>
    </w:p>
    <w:p w14:paraId="0EE19764" w14:textId="77777777" w:rsidR="001F201E" w:rsidRPr="00D60F63" w:rsidRDefault="0085154C">
      <w:pPr>
        <w:ind w:firstLine="63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・日本ＹＥＧスローガン懸垂幕の文字は指定フォントで作成すること。</w:t>
      </w:r>
    </w:p>
    <w:p w14:paraId="7F797F09" w14:textId="77777777" w:rsidR="001F201E" w:rsidRPr="00D60F63" w:rsidRDefault="0085154C">
      <w:pPr>
        <w:ind w:firstLine="735"/>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（懸垂幕は下からもスポットライトで照らすことを推奨します。）</w:t>
      </w:r>
    </w:p>
    <w:p w14:paraId="730B86CF" w14:textId="77777777" w:rsidR="001F201E" w:rsidRPr="00D60F63" w:rsidRDefault="0085154C">
      <w:pPr>
        <w:ind w:firstLine="63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・壇上の配席は、ステージに向かって、主催者が左（下手）、来賓が右（上手）とすること。</w:t>
      </w:r>
    </w:p>
    <w:p w14:paraId="1C3FADDC" w14:textId="77777777" w:rsidR="001F201E" w:rsidRPr="00D60F63" w:rsidRDefault="0085154C">
      <w:pPr>
        <w:ind w:firstLine="63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・壇上の人数は、１列目と２列目の人数が極端に異ならないように配慮すること。</w:t>
      </w:r>
    </w:p>
    <w:p w14:paraId="51FD91BC" w14:textId="77777777" w:rsidR="001F201E" w:rsidRPr="00D60F63" w:rsidRDefault="0085154C">
      <w:pPr>
        <w:ind w:firstLine="63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・１列目と２列目の間及びステージ後方は、人が歩けるよう十分なスペースをとること。</w:t>
      </w:r>
    </w:p>
    <w:p w14:paraId="07CCB7B6" w14:textId="77777777" w:rsidR="001F201E" w:rsidRPr="00D60F63" w:rsidRDefault="0085154C">
      <w:pPr>
        <w:ind w:left="840" w:hanging="21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・中央演台付近は壇上の人の顔が隠れないように花などの装飾や配置に注意すること。（特に段下１列目は来賓席となることから、席の会場設営の際、十分に留意すること。）</w:t>
      </w:r>
    </w:p>
    <w:p w14:paraId="53B06F7F" w14:textId="77777777" w:rsidR="001F201E" w:rsidRPr="00D60F63" w:rsidRDefault="0085154C">
      <w:pPr>
        <w:ind w:firstLine="63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・ステージに向かって左側に司会台を設置すること。</w:t>
      </w:r>
    </w:p>
    <w:p w14:paraId="32B245B0" w14:textId="77777777" w:rsidR="001F201E" w:rsidRPr="00D60F63" w:rsidRDefault="0085154C">
      <w:pPr>
        <w:ind w:firstLine="735"/>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（後方にバックパネル等設置することを推奨します。）</w:t>
      </w:r>
    </w:p>
    <w:p w14:paraId="7C282FA6" w14:textId="77777777" w:rsidR="001F201E" w:rsidRPr="00D60F63" w:rsidRDefault="0085154C">
      <w:pPr>
        <w:ind w:firstLine="63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・登壇者が式典の模様を見るように来賓側、主催者側にモニターを設置すること。</w:t>
      </w:r>
    </w:p>
    <w:p w14:paraId="2CB8F4C8" w14:textId="77777777" w:rsidR="001F201E" w:rsidRPr="00D60F63" w:rsidRDefault="0085154C">
      <w:pPr>
        <w:ind w:firstLine="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②席次</w:t>
      </w:r>
    </w:p>
    <w:p w14:paraId="4E9371B3" w14:textId="77777777" w:rsidR="001F201E" w:rsidRPr="00D60F63" w:rsidRDefault="0085154C">
      <w:pPr>
        <w:ind w:firstLine="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【主催者側席順】</w:t>
      </w:r>
    </w:p>
    <w:p w14:paraId="11F1FB45" w14:textId="77777777" w:rsidR="003E7DF4" w:rsidRPr="00D60F63" w:rsidRDefault="0085154C">
      <w:pPr>
        <w:ind w:left="63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・舞台前列中央から、日本ＹＥＧ会長→日本商工会議所会頭→主管都道府県商工会議所連合会</w:t>
      </w:r>
    </w:p>
    <w:p w14:paraId="626B8298" w14:textId="77777777" w:rsidR="003E7DF4" w:rsidRPr="00D60F63" w:rsidRDefault="0085154C" w:rsidP="003E7DF4">
      <w:pPr>
        <w:ind w:left="630" w:firstLineChars="100" w:firstLine="21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会頭（会長）（※１）　→開催地商工会議所会頭（※１）→日本ＹＥＧ直前会長→日本ＹＥＧ</w:t>
      </w:r>
    </w:p>
    <w:p w14:paraId="679C79D7" w14:textId="77777777" w:rsidR="003E7DF4" w:rsidRPr="00D60F63" w:rsidRDefault="0085154C" w:rsidP="003E7DF4">
      <w:pPr>
        <w:ind w:left="630" w:firstLineChars="100" w:firstLine="21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筆頭副会長→日本ＹＥＧ副会長→日本ＹＥＧ専務理事→日本ＹＥＧ監事→日本ＹＥＧ相談役</w:t>
      </w:r>
    </w:p>
    <w:p w14:paraId="525FF6E9" w14:textId="77777777" w:rsidR="003E7DF4" w:rsidRPr="00D60F63" w:rsidRDefault="0085154C" w:rsidP="003E7DF4">
      <w:pPr>
        <w:ind w:left="630" w:firstLineChars="100" w:firstLine="21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→主管ＹＥＧ連合会会長あるいは主管地を代表する者となります。（２列となっても構いませ</w:t>
      </w:r>
    </w:p>
    <w:p w14:paraId="097DC017" w14:textId="78FB0E49" w:rsidR="001F201E" w:rsidRPr="00D60F63" w:rsidRDefault="0085154C" w:rsidP="003E7DF4">
      <w:pPr>
        <w:ind w:left="630" w:firstLineChars="100" w:firstLine="21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ん）</w:t>
      </w:r>
    </w:p>
    <w:p w14:paraId="383EE096" w14:textId="77777777" w:rsidR="001F201E" w:rsidRPr="00D60F63" w:rsidRDefault="0085154C">
      <w:pPr>
        <w:ind w:firstLine="63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・前列下手は大会会長とすること。</w:t>
      </w:r>
    </w:p>
    <w:p w14:paraId="5F3AB71A" w14:textId="77777777" w:rsidR="001F201E" w:rsidRPr="00D60F63" w:rsidRDefault="0085154C">
      <w:pPr>
        <w:ind w:firstLine="63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・フンドシの記載名称は、正式名称で記載すること。</w:t>
      </w:r>
    </w:p>
    <w:p w14:paraId="6A8F4DC3" w14:textId="77777777" w:rsidR="001F201E" w:rsidRPr="00D60F63" w:rsidRDefault="0085154C">
      <w:pPr>
        <w:ind w:firstLine="63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・主催者のフンドシには、Ａ３用紙を縦に使用し、「様」や「君」などを書かないこと。</w:t>
      </w:r>
    </w:p>
    <w:p w14:paraId="16A73292" w14:textId="77777777" w:rsidR="001F201E" w:rsidRPr="00D60F63" w:rsidRDefault="0085154C">
      <w:pPr>
        <w:ind w:left="840" w:hanging="21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・主催者はリボンを着用しないこと。ただし、特段の事情がある場合は、日本ＹＥＧ企画委員会に相談したうえで、リボン（白）を準備すること。</w:t>
      </w:r>
    </w:p>
    <w:p w14:paraId="274BC0C4" w14:textId="77777777" w:rsidR="001F201E" w:rsidRPr="00D60F63" w:rsidRDefault="0085154C">
      <w:pPr>
        <w:ind w:firstLine="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【来賓席順】（※３）（※４）</w:t>
      </w:r>
    </w:p>
    <w:p w14:paraId="202EDBBF" w14:textId="77777777" w:rsidR="001F201E" w:rsidRPr="00D60F63" w:rsidRDefault="0085154C">
      <w:pPr>
        <w:ind w:left="840" w:hanging="21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・舞台前列中央から、経済産業省地域経済産業局長（※２）→都道府県県知事→開催地首長とし、以下の席順については、日本ＹＥＧ企画委員会、日本ＹＥＧ事務局と相談のうえ、決めること。</w:t>
      </w:r>
    </w:p>
    <w:p w14:paraId="40B0FF3C" w14:textId="77777777" w:rsidR="001F201E" w:rsidRPr="00D60F63" w:rsidRDefault="0085154C">
      <w:pPr>
        <w:ind w:firstLine="63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・来賓が着用するリボンは赤とすること。</w:t>
      </w:r>
    </w:p>
    <w:p w14:paraId="613C7A42" w14:textId="77777777" w:rsidR="001F201E" w:rsidRPr="00D60F63" w:rsidRDefault="0085154C">
      <w:pPr>
        <w:ind w:left="840" w:hanging="21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・友好青年団体（全国商工会青年部、全国中小企業青年中央会公社、日本青年会議所）の来賓席は、可能な限り、代理であっても壇上に設置すること。</w:t>
      </w:r>
    </w:p>
    <w:p w14:paraId="682B3188" w14:textId="77777777" w:rsidR="001F201E" w:rsidRPr="00D60F63" w:rsidRDefault="0085154C">
      <w:pPr>
        <w:tabs>
          <w:tab w:val="center" w:pos="4252"/>
          <w:tab w:val="right" w:pos="8504"/>
        </w:tabs>
        <w:ind w:firstLine="63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・代理出席者が登壇する時も、フンドシ記載来賓名は正式依頼来賓名を記載してください。</w:t>
      </w:r>
    </w:p>
    <w:p w14:paraId="5C181C66" w14:textId="77777777" w:rsidR="001F201E" w:rsidRPr="00D60F63" w:rsidRDefault="0085154C">
      <w:pPr>
        <w:ind w:left="1470" w:hanging="63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(※１)主管地会頭（会長）、開催地会頭が登壇される場合、主催者側と来賓者側のどちらに席を手配するかについては、開催地ＹＥＧ事務局を通じて主管地会頭（会長）等と相談のうえ、判断すること。</w:t>
      </w:r>
    </w:p>
    <w:p w14:paraId="240667C6" w14:textId="77777777" w:rsidR="001F201E" w:rsidRPr="00D60F63" w:rsidRDefault="0085154C">
      <w:pPr>
        <w:ind w:left="1418" w:hanging="63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２)各省の政務三役（大臣、副大臣、政務官）が出席する場合は、経済産業局長の位置に政務三役の席を準備し、政務三役の席の真後ろに経済産業局長の席を準備すること。ただし、特段の要望があった場合は、日本ＹＥＧ企画委員会、日本ＹＥＧ事務局に相談して決めること。</w:t>
      </w:r>
    </w:p>
    <w:p w14:paraId="24C7CDEE" w14:textId="77777777" w:rsidR="001F201E" w:rsidRPr="00D60F63" w:rsidRDefault="0085154C">
      <w:pPr>
        <w:ind w:left="1470" w:hanging="630"/>
        <w:rPr>
          <w:rFonts w:ascii="ＭＳ ゴシック" w:eastAsia="ＭＳ ゴシック" w:hAnsi="ＭＳ ゴシック" w:cs="ＭＳ ゴシック"/>
          <w:b/>
          <w:szCs w:val="21"/>
        </w:rPr>
      </w:pPr>
      <w:r w:rsidRPr="00D60F63">
        <w:rPr>
          <w:rFonts w:ascii="ＭＳ ゴシック" w:eastAsia="ＭＳ ゴシック" w:hAnsi="ＭＳ ゴシック" w:cs="ＭＳ ゴシック"/>
          <w:szCs w:val="21"/>
        </w:rPr>
        <w:t>(※３)原則、代理出席者は登壇させないように留意すること。（経済産業局長、知事、開催地首長、友好青年団体は除く）</w:t>
      </w:r>
      <w:r w:rsidRPr="00D60F63">
        <w:rPr>
          <w:rFonts w:ascii="ＭＳ ゴシック" w:eastAsia="ＭＳ ゴシック" w:hAnsi="ＭＳ ゴシック" w:cs="ＭＳ ゴシック"/>
          <w:b/>
          <w:szCs w:val="21"/>
        </w:rPr>
        <w:t>。</w:t>
      </w:r>
    </w:p>
    <w:p w14:paraId="2033E361" w14:textId="77777777" w:rsidR="001F201E" w:rsidRPr="00D60F63" w:rsidRDefault="0085154C">
      <w:pPr>
        <w:pBdr>
          <w:top w:val="nil"/>
          <w:left w:val="nil"/>
          <w:bottom w:val="nil"/>
          <w:right w:val="nil"/>
          <w:between w:val="nil"/>
        </w:pBdr>
        <w:tabs>
          <w:tab w:val="center" w:pos="4252"/>
          <w:tab w:val="right" w:pos="8504"/>
        </w:tabs>
        <w:ind w:left="1470" w:hanging="63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４)来賓である国会や都道府県等議会の議員について、式典当日が当該議員の所属する議会選挙期間中（公示日から投開票日まで）である場合には、商工会議所法４条に抵触する可能性があるため、当該議員の登壇や紹介を実施しないように留意すること。</w:t>
      </w:r>
    </w:p>
    <w:p w14:paraId="72F02929" w14:textId="77777777" w:rsidR="001F201E" w:rsidRPr="00D60F63" w:rsidRDefault="001F201E">
      <w:pPr>
        <w:pBdr>
          <w:top w:val="nil"/>
          <w:left w:val="nil"/>
          <w:bottom w:val="nil"/>
          <w:right w:val="nil"/>
          <w:between w:val="nil"/>
        </w:pBdr>
        <w:tabs>
          <w:tab w:val="center" w:pos="4252"/>
          <w:tab w:val="right" w:pos="8504"/>
        </w:tabs>
        <w:ind w:left="1470" w:hanging="630"/>
        <w:rPr>
          <w:rFonts w:ascii="ＭＳ ゴシック" w:eastAsia="ＭＳ ゴシック" w:hAnsi="ＭＳ ゴシック" w:cs="ＭＳ ゴシック"/>
          <w:szCs w:val="21"/>
        </w:rPr>
      </w:pPr>
    </w:p>
    <w:p w14:paraId="0267EFF4" w14:textId="77777777" w:rsidR="001F201E" w:rsidRPr="00D60F63" w:rsidRDefault="0085154C">
      <w:pPr>
        <w:pBdr>
          <w:top w:val="nil"/>
          <w:left w:val="nil"/>
          <w:bottom w:val="nil"/>
          <w:right w:val="nil"/>
          <w:between w:val="nil"/>
        </w:pBdr>
        <w:tabs>
          <w:tab w:val="center" w:pos="4252"/>
          <w:tab w:val="right" w:pos="8504"/>
        </w:tabs>
        <w:ind w:firstLine="63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③ドアクローズ</w:t>
      </w:r>
    </w:p>
    <w:p w14:paraId="686D0B6D" w14:textId="77777777" w:rsidR="001F201E" w:rsidRPr="00D60F63" w:rsidRDefault="0085154C">
      <w:pPr>
        <w:pBdr>
          <w:top w:val="nil"/>
          <w:left w:val="nil"/>
          <w:bottom w:val="nil"/>
          <w:right w:val="nil"/>
          <w:between w:val="nil"/>
        </w:pBdr>
        <w:tabs>
          <w:tab w:val="center" w:pos="4252"/>
          <w:tab w:val="right" w:pos="8504"/>
        </w:tabs>
        <w:ind w:firstLine="840"/>
        <w:rPr>
          <w:rFonts w:ascii="ＭＳ ゴシック" w:eastAsia="ＭＳ ゴシック" w:hAnsi="ＭＳ ゴシック" w:cs="ＭＳ ゴシック"/>
          <w:szCs w:val="21"/>
          <w:highlight w:val="magenta"/>
        </w:rPr>
      </w:pPr>
      <w:r w:rsidRPr="00D60F63">
        <w:rPr>
          <w:rFonts w:ascii="ＭＳ ゴシック" w:eastAsia="ＭＳ ゴシック" w:hAnsi="ＭＳ ゴシック" w:cs="ＭＳ ゴシック"/>
          <w:szCs w:val="21"/>
        </w:rPr>
        <w:t>・ドアクローズを常時するか否かの判断は各開催地で決定すること。</w:t>
      </w:r>
    </w:p>
    <w:p w14:paraId="3A5C3FC0" w14:textId="77777777" w:rsidR="001F201E" w:rsidRPr="00D60F63" w:rsidRDefault="0085154C">
      <w:pPr>
        <w:pBdr>
          <w:top w:val="nil"/>
          <w:left w:val="nil"/>
          <w:bottom w:val="nil"/>
          <w:right w:val="nil"/>
          <w:between w:val="nil"/>
        </w:pBdr>
        <w:tabs>
          <w:tab w:val="center" w:pos="4252"/>
          <w:tab w:val="right" w:pos="8504"/>
        </w:tabs>
        <w:ind w:firstLine="840"/>
        <w:rPr>
          <w:rFonts w:ascii="ＭＳ ゴシック" w:eastAsia="ＭＳ ゴシック" w:hAnsi="ＭＳ ゴシック" w:cs="ＭＳ ゴシック"/>
          <w:szCs w:val="21"/>
          <w:highlight w:val="magenta"/>
        </w:rPr>
      </w:pPr>
      <w:r w:rsidRPr="00D60F63">
        <w:rPr>
          <w:rFonts w:ascii="ＭＳ ゴシック" w:eastAsia="ＭＳ ゴシック" w:hAnsi="ＭＳ ゴシック" w:cs="ＭＳ ゴシック"/>
          <w:szCs w:val="21"/>
        </w:rPr>
        <w:t>・主催や来賓の挨拶中はドアクローズし、入場制限をすること。</w:t>
      </w:r>
    </w:p>
    <w:p w14:paraId="0006697E" w14:textId="77777777" w:rsidR="001F201E" w:rsidRPr="00D60F63" w:rsidRDefault="0085154C">
      <w:pPr>
        <w:pBdr>
          <w:top w:val="nil"/>
          <w:left w:val="nil"/>
          <w:bottom w:val="nil"/>
          <w:right w:val="nil"/>
          <w:between w:val="nil"/>
        </w:pBdr>
        <w:tabs>
          <w:tab w:val="center" w:pos="4252"/>
          <w:tab w:val="right" w:pos="8504"/>
        </w:tabs>
        <w:ind w:left="1084" w:hanging="21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・式典開始前には出入口1ヶ所ごとの会場内外に1名以上人員を配置していただき、会場内の担当者と連絡を取り合い、挨拶と挨拶の間に人を出入りさせる。</w:t>
      </w:r>
    </w:p>
    <w:p w14:paraId="1109B7DB" w14:textId="77777777" w:rsidR="001F201E" w:rsidRPr="00D60F63" w:rsidRDefault="001F201E">
      <w:pPr>
        <w:ind w:firstLine="210"/>
        <w:rPr>
          <w:rFonts w:ascii="ＭＳ ゴシック" w:eastAsia="ＭＳ ゴシック" w:hAnsi="ＭＳ ゴシック" w:cs="ＭＳ ゴシック"/>
          <w:szCs w:val="21"/>
        </w:rPr>
      </w:pPr>
    </w:p>
    <w:p w14:paraId="3CDEFF10" w14:textId="77777777" w:rsidR="001F201E" w:rsidRPr="00D60F63" w:rsidRDefault="0085154C">
      <w:pPr>
        <w:ind w:firstLine="21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（３）進行順序</w:t>
      </w:r>
    </w:p>
    <w:p w14:paraId="51EBDA47" w14:textId="77777777" w:rsidR="001F201E" w:rsidRPr="00D60F63" w:rsidRDefault="0085154C">
      <w:pPr>
        <w:ind w:firstLine="84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・全体で２時間～２時間３０分以内を目安にすること。</w:t>
      </w:r>
    </w:p>
    <w:p w14:paraId="6021B8C6" w14:textId="77777777" w:rsidR="001F201E" w:rsidRPr="00D60F63" w:rsidRDefault="0085154C">
      <w:pPr>
        <w:ind w:left="1050" w:hanging="21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・登壇する際は、国旗に一礼し、中央まで来て、壇上来賓に一礼し、会場に一礼します。但し、ステージの配置によって若干事情が異なるので、事前リハーサルにて日本ＹＥＧ企画委員会に相談すること。</w:t>
      </w:r>
    </w:p>
    <w:p w14:paraId="08BA5BC0" w14:textId="77777777" w:rsidR="001F201E" w:rsidRPr="00D60F63" w:rsidRDefault="0085154C">
      <w:pPr>
        <w:ind w:left="1134" w:hanging="28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・アナウンスにおいて、「日本商工会議所」、「日本ＹＥＧ」の「日本」の読みは「にほん」で統一する。誤って、「にっぽん」と読み上げないよう注意すること。</w:t>
      </w:r>
    </w:p>
    <w:p w14:paraId="74F07280" w14:textId="4690342B" w:rsidR="001F201E" w:rsidRPr="00D60F63" w:rsidRDefault="0085154C" w:rsidP="003E7DF4">
      <w:pPr>
        <w:ind w:left="1050" w:hanging="210"/>
        <w:rPr>
          <w:rFonts w:ascii="ＭＳ ゴシック" w:eastAsia="ＭＳ ゴシック" w:hAnsi="ＭＳ ゴシック" w:cs="ＭＳ ゴシック"/>
          <w:szCs w:val="21"/>
        </w:rPr>
      </w:pPr>
      <w:bookmarkStart w:id="28" w:name="_heading=h.1ci93xb" w:colFirst="0" w:colLast="0"/>
      <w:bookmarkEnd w:id="28"/>
      <w:r w:rsidRPr="00D60F63">
        <w:rPr>
          <w:rFonts w:ascii="ＭＳ ゴシック" w:eastAsia="ＭＳ ゴシック" w:hAnsi="ＭＳ ゴシック" w:cs="ＭＳ ゴシック"/>
          <w:szCs w:val="21"/>
        </w:rPr>
        <w:t>・下記進行順序を基本形とすること。但し、種々の事情等により、日本ＹＥＧ企画委員会および日本ＹＥＧ事務局と相談・調整の上で変更を認める場合もある。</w:t>
      </w:r>
    </w:p>
    <w:p w14:paraId="4765831F" w14:textId="77777777" w:rsidR="001F201E" w:rsidRPr="00D60F63" w:rsidRDefault="0085154C">
      <w:pPr>
        <w:rPr>
          <w:rFonts w:ascii="ＭＳ ゴシック" w:eastAsia="ＭＳ ゴシック" w:hAnsi="ＭＳ ゴシック" w:cs="ＭＳ ゴシック"/>
        </w:rPr>
      </w:pPr>
      <w:bookmarkStart w:id="29" w:name="_heading=h.3whwml4" w:colFirst="0" w:colLast="0"/>
      <w:bookmarkEnd w:id="29"/>
      <w:r w:rsidRPr="00D60F63">
        <w:rPr>
          <w:rFonts w:ascii="ＭＳ ゴシック" w:eastAsia="ＭＳ ゴシック" w:hAnsi="ＭＳ ゴシック" w:cs="ＭＳ ゴシック"/>
        </w:rPr>
        <w:t xml:space="preserve">　　①日本ＹＥＧ大会旗入場</w:t>
      </w:r>
    </w:p>
    <w:p w14:paraId="1C642863" w14:textId="77777777" w:rsidR="001F201E" w:rsidRPr="00D60F63" w:rsidRDefault="0085154C">
      <w:pPr>
        <w:ind w:left="840" w:hanging="840"/>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・大会旗入場は前年度に預かった大会旗を、全国大会の大会会長が、日本ＹＥＧ会長へ手渡す。大会旗は壇上でスタンドに立てて置く。 檀上後方には全てのブロックのブロック旗も並ぶ。</w:t>
      </w:r>
    </w:p>
    <w:p w14:paraId="496E1590" w14:textId="77777777" w:rsidR="001F201E" w:rsidRPr="00D60F63" w:rsidRDefault="0085154C">
      <w:pPr>
        <w:ind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②開会宣言</w:t>
      </w:r>
    </w:p>
    <w:p w14:paraId="1F3E069D" w14:textId="77777777" w:rsidR="001F201E" w:rsidRPr="00D60F63" w:rsidRDefault="0085154C">
      <w:pPr>
        <w:ind w:left="840"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開会宣言と併せて、ＹＥＧ宣言や日本ＹＥＧスローガン、大会テーマを読み上げることについては、日本ＹＥＧ企画委員会に相談して決めること。併せて実施する際のアナウンスは「開会宣言」だけでよい。</w:t>
      </w:r>
    </w:p>
    <w:p w14:paraId="29906B96" w14:textId="77777777" w:rsidR="001F201E" w:rsidRPr="00D60F63" w:rsidRDefault="0085154C">
      <w:pPr>
        <w:ind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③国歌斉唱</w:t>
      </w:r>
    </w:p>
    <w:p w14:paraId="247C15F6" w14:textId="77777777" w:rsidR="001F201E" w:rsidRPr="00D60F63" w:rsidRDefault="0085154C">
      <w:pPr>
        <w:ind w:left="840"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・事前に、当日流す伴奏の前奏の有無を確認し、前奏がある場合には、「前奏に引き続きご斉唱ください。」とアナウンスすること。</w:t>
      </w:r>
    </w:p>
    <w:p w14:paraId="4763483F" w14:textId="77777777"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・国歌は、歌声なしの音源を使用すること。</w:t>
      </w:r>
    </w:p>
    <w:p w14:paraId="46D77679" w14:textId="77777777"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・国歌斉唱後、国旗への一礼に留意すること。</w:t>
      </w:r>
    </w:p>
    <w:p w14:paraId="52E8D4C6" w14:textId="77777777"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・生演奏を行う場合には、日本ＹＥＧ企画委員会と相談すること。</w:t>
      </w:r>
    </w:p>
    <w:p w14:paraId="4937A172" w14:textId="77777777" w:rsidR="001F201E" w:rsidRPr="00D60F63" w:rsidRDefault="0085154C">
      <w:pPr>
        <w:ind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④商工会議所青年部の歌「伸びゆく大地」斉唱</w:t>
      </w:r>
    </w:p>
    <w:p w14:paraId="24CE754C" w14:textId="77777777" w:rsidR="003E7DF4" w:rsidRPr="00D60F63" w:rsidRDefault="0085154C" w:rsidP="003E7DF4">
      <w:pPr>
        <w:ind w:left="840"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・歌が始まる前に、「商工会議所青年部関係者以外の方はお座りください。」とアナウンスし、来賓等に着席を促すこと。</w:t>
      </w:r>
    </w:p>
    <w:p w14:paraId="150BDF01" w14:textId="6AC57FC2" w:rsidR="001F201E" w:rsidRPr="00D60F63" w:rsidRDefault="003E7DF4" w:rsidP="003E7DF4">
      <w:pPr>
        <w:ind w:left="840" w:hanging="210"/>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w:t>
      </w:r>
      <w:r w:rsidR="0085154C" w:rsidRPr="00D60F63">
        <w:rPr>
          <w:rFonts w:ascii="ＭＳ ゴシック" w:eastAsia="ＭＳ ゴシック" w:hAnsi="ＭＳ ゴシック" w:cs="ＭＳ ゴシック"/>
        </w:rPr>
        <w:t>主管地会頭（会長）および開催地会頭が主催者側にいる場合は、壇上での起立・着席の動きを事前に、当該会頭（会長）にレクチャーすること。</w:t>
      </w:r>
    </w:p>
    <w:p w14:paraId="0376D49A" w14:textId="77777777"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・伸びゆく大地は、原則として指定音源（オフィシャル）を使用すること。</w:t>
      </w:r>
    </w:p>
    <w:p w14:paraId="00C6C402" w14:textId="77777777"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・生演奏を行う場合には、日本ＹＥＧ企画委員会と相談すること。</w:t>
      </w:r>
    </w:p>
    <w:p w14:paraId="645A2CB5" w14:textId="77777777" w:rsidR="001F201E" w:rsidRPr="00D60F63" w:rsidRDefault="0085154C">
      <w:pPr>
        <w:ind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⑤商工会議所青年部「綱領」朗読・「指針」唱和</w:t>
      </w:r>
    </w:p>
    <w:p w14:paraId="72720D7E" w14:textId="77777777" w:rsidR="001F201E" w:rsidRPr="00D60F63" w:rsidRDefault="0085154C">
      <w:pPr>
        <w:ind w:left="840"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・担当者の言い出しは、「商工会議所青年部　綱領　商工会議所青年部は、地域社会の～」とすること。</w:t>
      </w:r>
    </w:p>
    <w:p w14:paraId="1C7C9C1A" w14:textId="77777777" w:rsidR="001F201E" w:rsidRPr="00D60F63" w:rsidRDefault="0085154C">
      <w:pPr>
        <w:ind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⑥主催者挨拶</w:t>
      </w:r>
    </w:p>
    <w:p w14:paraId="737D58B3" w14:textId="77777777" w:rsidR="001F201E" w:rsidRPr="00D60F63" w:rsidRDefault="0085154C">
      <w:pPr>
        <w:ind w:left="703"/>
        <w:rPr>
          <w:rFonts w:ascii="ＭＳ ゴシック" w:eastAsia="ＭＳ ゴシック" w:hAnsi="ＭＳ ゴシック" w:cs="ＭＳ ゴシック"/>
        </w:rPr>
      </w:pPr>
      <w:r w:rsidRPr="00D60F63">
        <w:rPr>
          <w:rFonts w:ascii="ＭＳ ゴシック" w:eastAsia="ＭＳ ゴシック" w:hAnsi="ＭＳ ゴシック" w:cs="ＭＳ ゴシック"/>
        </w:rPr>
        <w:t>・日本ＹＥＧ会長→日本商工会議所会頭→大会会長→主管地会頭（会長）→主管地代表の順。</w:t>
      </w:r>
    </w:p>
    <w:p w14:paraId="2AC0C144" w14:textId="77777777" w:rsidR="001F201E" w:rsidRPr="00D60F63" w:rsidRDefault="0085154C">
      <w:pPr>
        <w:ind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⑦来賓挨拶</w:t>
      </w:r>
    </w:p>
    <w:p w14:paraId="3FC31975" w14:textId="77777777"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・来賓挨拶は、原則、経済産業省 ⇒ 都道府県知事 ⇒ 開催地首長に限ること。</w:t>
      </w:r>
    </w:p>
    <w:p w14:paraId="3AB4697B" w14:textId="77777777" w:rsidR="001F201E" w:rsidRPr="00D60F63" w:rsidRDefault="0085154C">
      <w:pPr>
        <w:ind w:left="840" w:hanging="210"/>
        <w:rPr>
          <w:rFonts w:ascii="ＭＳ ゴシック" w:eastAsia="ＭＳ ゴシック" w:hAnsi="ＭＳ ゴシック" w:cs="ＭＳ ゴシック"/>
        </w:rPr>
      </w:pPr>
      <w:bookmarkStart w:id="30" w:name="_heading=h.2bn6wsx" w:colFirst="0" w:colLast="0"/>
      <w:bookmarkEnd w:id="30"/>
      <w:r w:rsidRPr="00D60F63">
        <w:rPr>
          <w:rFonts w:ascii="ＭＳ ゴシック" w:eastAsia="ＭＳ ゴシック" w:hAnsi="ＭＳ ゴシック" w:cs="ＭＳ ゴシック"/>
        </w:rPr>
        <w:t>・代理の場合は、「例：○○知事　○○様代理　副知事　○○様」のように臨席依頼した本人と代理人の名前を併せて紹介すること。</w:t>
      </w:r>
    </w:p>
    <w:p w14:paraId="363F7491" w14:textId="77777777" w:rsidR="001F201E" w:rsidRPr="00D60F63" w:rsidRDefault="0085154C">
      <w:pPr>
        <w:ind w:left="840" w:hanging="210"/>
        <w:rPr>
          <w:rFonts w:ascii="ＭＳ ゴシック" w:eastAsia="ＭＳ ゴシック" w:hAnsi="ＭＳ ゴシック" w:cs="ＭＳ ゴシック"/>
        </w:rPr>
      </w:pPr>
      <w:bookmarkStart w:id="31" w:name="_heading=h.qsh70q" w:colFirst="0" w:colLast="0"/>
      <w:bookmarkEnd w:id="31"/>
      <w:r w:rsidRPr="00D60F63">
        <w:rPr>
          <w:rFonts w:ascii="ＭＳ ゴシック" w:eastAsia="ＭＳ ゴシック" w:hAnsi="ＭＳ ゴシック" w:cs="ＭＳ ゴシック"/>
        </w:rPr>
        <w:t>・上記以外の方に挨拶をいただきたい場合や、順番を変更したい場合については、早い段階で日本ＹＥＧ企画委員会を通じ日本ＹＥＧ事務局に相談すること。</w:t>
      </w:r>
    </w:p>
    <w:p w14:paraId="3B67B332" w14:textId="77777777" w:rsidR="001F201E" w:rsidRPr="00D60F63" w:rsidRDefault="0085154C">
      <w:pPr>
        <w:ind w:firstLine="630"/>
        <w:rPr>
          <w:rFonts w:ascii="ＭＳ ゴシック" w:eastAsia="ＭＳ ゴシック" w:hAnsi="ＭＳ ゴシック" w:cs="ＭＳ ゴシック"/>
        </w:rPr>
      </w:pPr>
      <w:bookmarkStart w:id="32" w:name="_heading=h.3as4poj" w:colFirst="0" w:colLast="0"/>
      <w:bookmarkEnd w:id="32"/>
      <w:r w:rsidRPr="00D60F63">
        <w:rPr>
          <w:rFonts w:ascii="ＭＳ ゴシック" w:eastAsia="ＭＳ ゴシック" w:hAnsi="ＭＳ ゴシック" w:cs="ＭＳ ゴシック"/>
        </w:rPr>
        <w:t>・挨拶の時間は「○分でお願いします」と時間厳守である旨を事前に伝えること。</w:t>
      </w:r>
    </w:p>
    <w:p w14:paraId="14525ACF" w14:textId="77777777" w:rsidR="001F201E" w:rsidRPr="00D60F63" w:rsidRDefault="0085154C">
      <w:pPr>
        <w:ind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⑧来賓紹介</w:t>
      </w:r>
    </w:p>
    <w:p w14:paraId="36728247" w14:textId="77777777" w:rsidR="001F201E" w:rsidRPr="00D60F63" w:rsidRDefault="0085154C">
      <w:pPr>
        <w:ind w:left="840"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・壇上は配席順で読み上げること。なお、原則として、壇下の方も含め紹介すべきであるが、時間が無い場合には、壇下の方については、記念誌に記載している旨を告げるのみとしてもよい。</w:t>
      </w:r>
    </w:p>
    <w:p w14:paraId="61FCB7C8" w14:textId="77777777"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・代理の場合は「～様代理～様」と紹介すること。</w:t>
      </w:r>
    </w:p>
    <w:p w14:paraId="37235344" w14:textId="77777777"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・司会者はスピーディーに紹介すること。</w:t>
      </w:r>
    </w:p>
    <w:p w14:paraId="613E28D9" w14:textId="77777777"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・来賓氏名の呼び間違いや呼び忘れに注意すること。</w:t>
      </w:r>
    </w:p>
    <w:p w14:paraId="28B2022C" w14:textId="77777777"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・拍手はまとめて後でいただくようにすること。</w:t>
      </w:r>
    </w:p>
    <w:p w14:paraId="500A16B1" w14:textId="77777777"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・来賓が降壇する際は、壇下席までアテンドすること。</w:t>
      </w:r>
    </w:p>
    <w:p w14:paraId="2E1573CC" w14:textId="77777777" w:rsidR="001F201E" w:rsidRPr="00D60F63" w:rsidRDefault="0085154C">
      <w:pPr>
        <w:ind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⑨祝電披露</w:t>
      </w:r>
    </w:p>
    <w:p w14:paraId="08081761" w14:textId="77777777" w:rsidR="001F201E" w:rsidRPr="00D60F63" w:rsidRDefault="0085154C">
      <w:pPr>
        <w:ind w:left="882"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・祝電披露は「多数いただいておりますが、時間の都合上、会場入り口に掲示にて代えさせていただきます。」とアナウンスすること。</w:t>
      </w:r>
    </w:p>
    <w:p w14:paraId="3975958B" w14:textId="77777777"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・個別名の読み上げは不要である。</w:t>
      </w:r>
    </w:p>
    <w:p w14:paraId="6EF6BCE6" w14:textId="77777777" w:rsidR="001F201E" w:rsidRPr="00D60F63" w:rsidRDefault="0085154C">
      <w:pPr>
        <w:ind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⑩主催者紹介</w:t>
      </w:r>
    </w:p>
    <w:p w14:paraId="0AB9C7BB" w14:textId="042B9B63"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・壇上の主催者は、壇上の席順に順じて読み上げること。</w:t>
      </w:r>
    </w:p>
    <w:p w14:paraId="1430144C" w14:textId="77777777"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・主管地ならびに開催地ＹＥＧ会長は、最後に読み上げること。</w:t>
      </w:r>
    </w:p>
    <w:p w14:paraId="13876667" w14:textId="77777777"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・司会者はスピーディーに紹介すること。</w:t>
      </w:r>
    </w:p>
    <w:p w14:paraId="4C703923" w14:textId="77777777" w:rsidR="001F201E" w:rsidRPr="00D60F63" w:rsidRDefault="0085154C">
      <w:pPr>
        <w:ind w:firstLine="630"/>
        <w:rPr>
          <w:rFonts w:ascii="ＭＳ ゴシック" w:eastAsia="ＭＳ ゴシック" w:hAnsi="ＭＳ ゴシック" w:cs="ＭＳ ゴシック"/>
        </w:rPr>
      </w:pPr>
      <w:bookmarkStart w:id="33" w:name="_heading=h.1pxezwc" w:colFirst="0" w:colLast="0"/>
      <w:bookmarkEnd w:id="33"/>
      <w:r w:rsidRPr="00D60F63">
        <w:rPr>
          <w:rFonts w:ascii="ＭＳ ゴシック" w:eastAsia="ＭＳ ゴシック" w:hAnsi="ＭＳ ゴシック" w:cs="ＭＳ ゴシック"/>
        </w:rPr>
        <w:t>・主催者氏名の呼び間違いや呼び忘れに注意すること。</w:t>
      </w:r>
    </w:p>
    <w:p w14:paraId="084CC4A4" w14:textId="77777777" w:rsidR="001F201E" w:rsidRPr="00D60F63" w:rsidRDefault="0085154C">
      <w:pPr>
        <w:ind w:left="840"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・紹介された方は起立し、個人で礼はせず最後の紹介が終わるまで立ち、最後に主催者側全員で礼をすること。</w:t>
      </w:r>
    </w:p>
    <w:p w14:paraId="042081A7" w14:textId="77777777"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・拍手はまとめて後でいただくようにすること。</w:t>
      </w:r>
    </w:p>
    <w:p w14:paraId="6E1A8E60" w14:textId="77777777" w:rsidR="001F201E" w:rsidRPr="00D60F63" w:rsidRDefault="0085154C">
      <w:pPr>
        <w:ind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⑪参加ＹＥＧ紹介</w:t>
      </w:r>
    </w:p>
    <w:p w14:paraId="0BD4E73F" w14:textId="77777777"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・司会者はスピーディーに紹介すること。</w:t>
      </w:r>
    </w:p>
    <w:p w14:paraId="01B824CC" w14:textId="77777777"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・盛りあがるように元気よく行うこと。拍手も自由にさせること。</w:t>
      </w:r>
    </w:p>
    <w:p w14:paraId="10684F79" w14:textId="77777777"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・但し、テンポよく進めて、ダラダラとした印象にならないように注意すること。</w:t>
      </w:r>
    </w:p>
    <w:p w14:paraId="0CBD92A1" w14:textId="77777777"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・単会名、各会長氏名の呼び間違いや呼び忘れに注意すること。</w:t>
      </w:r>
    </w:p>
    <w:p w14:paraId="5FAEE169" w14:textId="77777777" w:rsidR="001F201E" w:rsidRPr="00D60F63" w:rsidRDefault="0085154C">
      <w:pPr>
        <w:ind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⑫次年度日本ＹＥＧ会長予定者紹介並びに挨拶</w:t>
      </w:r>
    </w:p>
    <w:p w14:paraId="530A5874" w14:textId="77777777" w:rsidR="001F201E" w:rsidRPr="00D60F63" w:rsidRDefault="0085154C">
      <w:pPr>
        <w:ind w:right="-143"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・大会開催年度日本ＹＥＧ会長が次年度日本ＹＥＧ会長予定者を紹介する。</w:t>
      </w:r>
    </w:p>
    <w:p w14:paraId="4EF035C7" w14:textId="77777777"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・日本ＹＥＧ会長と次年度日本ＹＥＧ会長予定者の握手等の演出も可とする。</w:t>
      </w:r>
    </w:p>
    <w:p w14:paraId="704BF2C0" w14:textId="77777777"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・続いて、次年度日本ＹＥＧ会長予定者が演壇で挨拶をする。</w:t>
      </w:r>
    </w:p>
    <w:p w14:paraId="2CAC9953" w14:textId="77777777" w:rsidR="001F201E" w:rsidRPr="00D60F63" w:rsidRDefault="0085154C">
      <w:pPr>
        <w:ind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⑬次年度全国大会開催地発表</w:t>
      </w:r>
    </w:p>
    <w:p w14:paraId="7482DC71" w14:textId="77777777"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・日本ＹＥＧ会長が発表すること。流れとして自然に全国大会のＰＲへ進む。</w:t>
      </w:r>
    </w:p>
    <w:p w14:paraId="5B4FCC57" w14:textId="77777777" w:rsidR="001F201E" w:rsidRPr="00D60F63" w:rsidRDefault="0085154C">
      <w:pPr>
        <w:ind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⑭大会旗伝達</w:t>
      </w:r>
    </w:p>
    <w:p w14:paraId="1F5F1806" w14:textId="77777777"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・壇上の大会旗が次年度開催地へ引き継がれる。</w:t>
      </w:r>
    </w:p>
    <w:p w14:paraId="1E295FAB" w14:textId="77777777" w:rsidR="001F201E" w:rsidRPr="00D60F63" w:rsidRDefault="0085154C">
      <w:pPr>
        <w:ind w:left="840"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・アシスタント→全国大会大会会長→日本ＹＥＧ会長→次年度日本ＹＥＧ会長予定者→次年度全国大会大会会長予定者→アシスタント</w:t>
      </w:r>
    </w:p>
    <w:p w14:paraId="3447F385" w14:textId="77777777" w:rsidR="001F201E" w:rsidRPr="00D60F63" w:rsidRDefault="0085154C">
      <w:pPr>
        <w:ind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⑮次年度全国大会ＰＲ</w:t>
      </w:r>
    </w:p>
    <w:p w14:paraId="47560B55" w14:textId="77777777" w:rsidR="001F201E" w:rsidRPr="00D60F63" w:rsidRDefault="0085154C">
      <w:pPr>
        <w:ind w:left="840" w:hanging="210"/>
        <w:rPr>
          <w:rFonts w:ascii="ＭＳ ゴシック" w:eastAsia="ＭＳ ゴシック" w:hAnsi="ＭＳ ゴシック" w:cs="ＭＳ ゴシック"/>
        </w:rPr>
      </w:pPr>
      <w:bookmarkStart w:id="34" w:name="_heading=h.49x2ik5" w:colFirst="0" w:colLast="0"/>
      <w:bookmarkEnd w:id="34"/>
      <w:r w:rsidRPr="00D60F63">
        <w:rPr>
          <w:rFonts w:ascii="ＭＳ ゴシック" w:eastAsia="ＭＳ ゴシック" w:hAnsi="ＭＳ ゴシック" w:cs="ＭＳ ゴシック"/>
        </w:rPr>
        <w:t>・ＰＲ担当者は、事前に日本ＹＥＧ企画委員会と、登壇人数、ＰＲ演出内容、所要時間（１０分間以内）などについて打ち合せをしておくこと。</w:t>
      </w:r>
    </w:p>
    <w:p w14:paraId="4AFDA9CC" w14:textId="77777777"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・掛け声などはやめ、テキパキと時間をかけずに実施するように留意すること。</w:t>
      </w:r>
    </w:p>
    <w:p w14:paraId="0067E2DC" w14:textId="77777777" w:rsidR="001F201E" w:rsidRPr="00D60F63" w:rsidRDefault="0085154C">
      <w:pPr>
        <w:ind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⑯次年度会長研修会ＰＲ　</w:t>
      </w:r>
    </w:p>
    <w:p w14:paraId="2C76CD0B" w14:textId="77777777" w:rsidR="001F201E" w:rsidRPr="00D60F63" w:rsidRDefault="0085154C">
      <w:pPr>
        <w:ind w:left="840"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・ＰＲ担当者は、事前に、日本ＹＥＧ企画委員会と、登壇人数、ＰＲ演出内容、所要時間（１０分間以内）などについて打ち合せをしておくこと。</w:t>
      </w:r>
    </w:p>
    <w:p w14:paraId="64A4DE89" w14:textId="77777777"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・掛け声などはやめ、テキパキと時間をかけずに実施するように留意すること。</w:t>
      </w:r>
    </w:p>
    <w:p w14:paraId="23FA1732" w14:textId="77777777" w:rsidR="001F201E" w:rsidRPr="00D60F63" w:rsidRDefault="0085154C">
      <w:pPr>
        <w:ind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⑰閉会宣言</w:t>
      </w:r>
    </w:p>
    <w:p w14:paraId="4C58A272" w14:textId="77777777"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・アナウンスは「閉会宣言」だけでよい。</w:t>
      </w:r>
    </w:p>
    <w:p w14:paraId="7F5CBB9D" w14:textId="77777777" w:rsidR="001F201E" w:rsidRPr="00D60F63" w:rsidRDefault="0085154C">
      <w:pPr>
        <w:ind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⑱その他</w:t>
      </w:r>
    </w:p>
    <w:p w14:paraId="23966BD3" w14:textId="77777777" w:rsidR="001F201E" w:rsidRPr="00D60F63" w:rsidRDefault="0085154C">
      <w:pPr>
        <w:ind w:left="840"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・ビジネスプランコンテスト（ＢＰＣ）の表彰式や政策提言書の手交式等、日本商工会議所会頭に役割を依頼する場合には、記念式典中に織り込むなど、参加者が退出しないよう最大限の配慮を行うこと。</w:t>
      </w:r>
    </w:p>
    <w:p w14:paraId="5CB345CF" w14:textId="77777777" w:rsidR="001F201E" w:rsidRPr="00D60F63" w:rsidRDefault="0085154C">
      <w:pPr>
        <w:ind w:left="840"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・その際の進行順序や実施方法については、日本ＹＥＧ企画委員会および日本ＹＥＧ事務局に相談してください。</w:t>
      </w:r>
    </w:p>
    <w:p w14:paraId="6489ECF7" w14:textId="77777777" w:rsidR="001F201E" w:rsidRPr="00D60F63" w:rsidRDefault="0085154C">
      <w:pPr>
        <w:ind w:left="1050"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※①～⑱に関して事前リハーサル時、日本ＹＥＧ企画委員会に確認してもらい、助言を受けて進めること。</w:t>
      </w:r>
    </w:p>
    <w:p w14:paraId="1A54A69C" w14:textId="77777777" w:rsidR="001F201E" w:rsidRPr="00D60F63" w:rsidRDefault="0085154C">
      <w:pPr>
        <w:ind w:left="1050" w:hanging="210"/>
        <w:rPr>
          <w:rFonts w:ascii="ＭＳ ゴシック" w:eastAsia="ＭＳ ゴシック" w:hAnsi="ＭＳ ゴシック" w:cs="ＭＳ ゴシック"/>
        </w:rPr>
      </w:pPr>
      <w:bookmarkStart w:id="35" w:name="_heading=h.2p2csry" w:colFirst="0" w:colLast="0"/>
      <w:bookmarkEnd w:id="35"/>
      <w:r w:rsidRPr="00D60F63">
        <w:rPr>
          <w:rFonts w:ascii="ＭＳ ゴシック" w:eastAsia="ＭＳ ゴシック" w:hAnsi="ＭＳ ゴシック" w:cs="ＭＳ ゴシック"/>
        </w:rPr>
        <w:t>※主催者側登壇者の動きを統一する場面がありますので、事前リハーサル時、日本ＹＥＧ企画委員会から助言を受けて進めること。</w:t>
      </w:r>
    </w:p>
    <w:p w14:paraId="3C887135" w14:textId="77777777" w:rsidR="001F201E" w:rsidRPr="00D60F63" w:rsidRDefault="0085154C">
      <w:pPr>
        <w:ind w:firstLine="840"/>
        <w:rPr>
          <w:rFonts w:ascii="ＭＳ ゴシック" w:eastAsia="ＭＳ ゴシック" w:hAnsi="ＭＳ ゴシック" w:cs="ＭＳ ゴシック"/>
        </w:rPr>
      </w:pPr>
      <w:r w:rsidRPr="00D60F63">
        <w:rPr>
          <w:rFonts w:ascii="ＭＳ ゴシック" w:eastAsia="ＭＳ ゴシック" w:hAnsi="ＭＳ ゴシック" w:cs="ＭＳ ゴシック"/>
        </w:rPr>
        <w:t>※オープニング</w:t>
      </w:r>
    </w:p>
    <w:p w14:paraId="596BE37B" w14:textId="77777777" w:rsidR="001F201E" w:rsidRPr="00D60F63" w:rsidRDefault="0085154C">
      <w:pPr>
        <w:ind w:firstLine="840"/>
        <w:rPr>
          <w:rFonts w:ascii="ＭＳ ゴシック" w:eastAsia="ＭＳ ゴシック" w:hAnsi="ＭＳ ゴシック" w:cs="ＭＳ ゴシック"/>
        </w:rPr>
      </w:pPr>
      <w:r w:rsidRPr="00D60F63">
        <w:rPr>
          <w:rFonts w:ascii="ＭＳ ゴシック" w:eastAsia="ＭＳ ゴシック" w:hAnsi="ＭＳ ゴシック" w:cs="ＭＳ ゴシック"/>
        </w:rPr>
        <w:t>・オープニングはテーマから外れない程度に、自由な発想で、独自性を演出してもよい。</w:t>
      </w:r>
    </w:p>
    <w:p w14:paraId="1B02CEBC" w14:textId="77777777" w:rsidR="001F201E" w:rsidRPr="00D60F63" w:rsidRDefault="0085154C">
      <w:pPr>
        <w:ind w:firstLine="840"/>
        <w:rPr>
          <w:rFonts w:ascii="ＭＳ ゴシック" w:eastAsia="ＭＳ ゴシック" w:hAnsi="ＭＳ ゴシック" w:cs="ＭＳ ゴシック"/>
        </w:rPr>
      </w:pPr>
      <w:r w:rsidRPr="00D60F63">
        <w:rPr>
          <w:rFonts w:ascii="ＭＳ ゴシック" w:eastAsia="ＭＳ ゴシック" w:hAnsi="ＭＳ ゴシック" w:cs="ＭＳ ゴシック"/>
        </w:rPr>
        <w:t>※日本ＹＥＧ大会旗入場</w:t>
      </w:r>
    </w:p>
    <w:p w14:paraId="55C1CF19" w14:textId="77777777" w:rsidR="001F201E" w:rsidRPr="00D60F63" w:rsidRDefault="0085154C">
      <w:pPr>
        <w:ind w:left="1084"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・大会旗入場は前年度に預かった大会旗を、全国大会の大会会長が、日本ＹＥＧ会長へ手渡す。アシスタントは日本ＹＥＧ会長から大会旗を受け取り、檀上のスタンドに戻す。</w:t>
      </w:r>
    </w:p>
    <w:p w14:paraId="0732D2E5" w14:textId="77777777" w:rsidR="001F201E" w:rsidRPr="00D60F63" w:rsidRDefault="0085154C">
      <w:pPr>
        <w:ind w:firstLine="840"/>
        <w:rPr>
          <w:rFonts w:ascii="ＭＳ ゴシック" w:eastAsia="ＭＳ ゴシック" w:hAnsi="ＭＳ ゴシック" w:cs="ＭＳ ゴシック"/>
        </w:rPr>
      </w:pPr>
      <w:r w:rsidRPr="00D60F63">
        <w:rPr>
          <w:rFonts w:ascii="ＭＳ ゴシック" w:eastAsia="ＭＳ ゴシック" w:hAnsi="ＭＳ ゴシック" w:cs="ＭＳ ゴシック"/>
        </w:rPr>
        <w:t>※全国大会大会会長→日本ＹＥＧ会長→アシスタント（大会実行委員長等）→スタンド</w:t>
      </w:r>
    </w:p>
    <w:p w14:paraId="0BBCCB91" w14:textId="77777777" w:rsidR="003E7DF4" w:rsidRPr="00D60F63" w:rsidRDefault="0085154C">
      <w:pPr>
        <w:rPr>
          <w:rFonts w:ascii="ＭＳ ゴシック" w:eastAsia="ＭＳ ゴシック" w:hAnsi="ＭＳ ゴシック" w:cs="ＭＳ ゴシック"/>
        </w:rPr>
      </w:pPr>
      <w:bookmarkStart w:id="36" w:name="_heading=h.147n2zr" w:colFirst="0" w:colLast="0"/>
      <w:bookmarkEnd w:id="36"/>
      <w:r w:rsidRPr="00D60F63">
        <w:rPr>
          <w:rFonts w:ascii="ＭＳ ゴシック" w:eastAsia="ＭＳ ゴシック" w:hAnsi="ＭＳ ゴシック" w:cs="ＭＳ ゴシック"/>
        </w:rPr>
        <w:t xml:space="preserve">　　　　※登録者数発表をする際は、自由な発想で行ってよい。盛り上がるように元気よく、拍手も</w:t>
      </w:r>
    </w:p>
    <w:p w14:paraId="43D14261" w14:textId="62B3186C" w:rsidR="001F201E" w:rsidRPr="00D60F63" w:rsidRDefault="0085154C" w:rsidP="003E7DF4">
      <w:pPr>
        <w:ind w:firstLineChars="500" w:firstLine="1050"/>
        <w:rPr>
          <w:rFonts w:ascii="ＭＳ ゴシック" w:eastAsia="ＭＳ ゴシック" w:hAnsi="ＭＳ ゴシック" w:cs="ＭＳ ゴシック"/>
        </w:rPr>
      </w:pPr>
      <w:r w:rsidRPr="00D60F63">
        <w:rPr>
          <w:rFonts w:ascii="ＭＳ ゴシック" w:eastAsia="ＭＳ ゴシック" w:hAnsi="ＭＳ ゴシック" w:cs="ＭＳ ゴシック"/>
        </w:rPr>
        <w:t>自由にさせてもよい。</w:t>
      </w:r>
    </w:p>
    <w:p w14:paraId="4DEC5D00" w14:textId="77777777" w:rsidR="001F201E" w:rsidRPr="00D60F63" w:rsidRDefault="001F201E">
      <w:pPr>
        <w:ind w:firstLine="1050"/>
        <w:rPr>
          <w:rFonts w:ascii="ＭＳ ゴシック" w:eastAsia="ＭＳ ゴシック" w:hAnsi="ＭＳ ゴシック" w:cs="ＭＳ ゴシック"/>
        </w:rPr>
      </w:pPr>
      <w:bookmarkStart w:id="37" w:name="_heading=h.3o7alnk" w:colFirst="0" w:colLast="0"/>
      <w:bookmarkEnd w:id="37"/>
    </w:p>
    <w:p w14:paraId="7FB8BA10"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【進行順序】</w:t>
      </w:r>
    </w:p>
    <w:p w14:paraId="6CC6FBAF" w14:textId="77777777" w:rsidR="001F201E" w:rsidRPr="00D60F63" w:rsidRDefault="0085154C">
      <w:pPr>
        <w:ind w:firstLine="210"/>
        <w:jc w:val="left"/>
        <w:rPr>
          <w:rFonts w:ascii="ＭＳ ゴシック" w:eastAsia="ＭＳ ゴシック" w:hAnsi="ＭＳ ゴシック" w:cs="ＭＳ ゴシック"/>
        </w:rPr>
      </w:pPr>
      <w:bookmarkStart w:id="38" w:name="_heading=h.23ckvvd" w:colFirst="0" w:colLast="0"/>
      <w:bookmarkEnd w:id="38"/>
      <w:r w:rsidRPr="00D60F63">
        <w:rPr>
          <w:rFonts w:ascii="ＭＳ ゴシック" w:eastAsia="ＭＳ ゴシック" w:hAnsi="ＭＳ ゴシック" w:cs="ＭＳ ゴシック"/>
        </w:rPr>
        <w:t xml:space="preserve">記念式典（○時○分～○時○分）　</w:t>
      </w:r>
    </w:p>
    <w:p w14:paraId="28B25CCA" w14:textId="77777777" w:rsidR="001F201E" w:rsidRPr="00D60F63" w:rsidRDefault="0085154C">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（１）日本ＹＥＧ大会旗入場</w:t>
      </w:r>
    </w:p>
    <w:p w14:paraId="5D9E80BB" w14:textId="77777777" w:rsidR="001F201E" w:rsidRPr="00D60F63" w:rsidRDefault="0085154C">
      <w:pPr>
        <w:ind w:firstLine="630"/>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（２）開会宣言</w:t>
      </w:r>
    </w:p>
    <w:p w14:paraId="24BD6D7D" w14:textId="77777777" w:rsidR="001F201E" w:rsidRPr="00D60F63" w:rsidRDefault="0085154C">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（３）国歌斉唱</w:t>
      </w:r>
    </w:p>
    <w:p w14:paraId="121E08F0" w14:textId="77777777" w:rsidR="001F201E" w:rsidRPr="00D60F63" w:rsidRDefault="0085154C">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（４）商工会議所青年部の歌「伸びゆく大地」斉唱</w:t>
      </w:r>
    </w:p>
    <w:p w14:paraId="25499F54" w14:textId="77777777" w:rsidR="001F201E" w:rsidRPr="00D60F63" w:rsidRDefault="0085154C">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（５）「綱領」朗読「指針」唱和</w:t>
      </w:r>
    </w:p>
    <w:p w14:paraId="14721F94" w14:textId="77777777" w:rsidR="001F201E" w:rsidRPr="00D60F63" w:rsidRDefault="0085154C">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w:t>
      </w:r>
    </w:p>
    <w:p w14:paraId="79321DDF" w14:textId="77777777" w:rsidR="001F201E" w:rsidRPr="00D60F63" w:rsidRDefault="0085154C">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（６）主催者挨拶</w:t>
      </w:r>
    </w:p>
    <w:p w14:paraId="12B0DB31" w14:textId="77777777" w:rsidR="001F201E" w:rsidRPr="00D60F63" w:rsidRDefault="0085154C">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①日本ＹＥＧ会長 </w:t>
      </w:r>
    </w:p>
    <w:p w14:paraId="25D59EED" w14:textId="77777777" w:rsidR="001F201E" w:rsidRPr="00D60F63" w:rsidRDefault="0085154C">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②日本商工会議所会頭</w:t>
      </w:r>
    </w:p>
    <w:p w14:paraId="0F3E9F73" w14:textId="77777777" w:rsidR="001F201E" w:rsidRPr="00D60F63" w:rsidRDefault="0085154C">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③全国大会大会会長</w:t>
      </w:r>
    </w:p>
    <w:p w14:paraId="7077BED7" w14:textId="77777777" w:rsidR="001F201E" w:rsidRPr="00D60F63" w:rsidRDefault="0085154C">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④主管地会頭（会長）</w:t>
      </w:r>
    </w:p>
    <w:p w14:paraId="3CE1238F" w14:textId="77777777" w:rsidR="001F201E" w:rsidRPr="00D60F63" w:rsidRDefault="0085154C">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⑤主管地ＹＥＧ代表</w:t>
      </w:r>
    </w:p>
    <w:p w14:paraId="241DFCB1" w14:textId="77777777" w:rsidR="001F201E" w:rsidRPr="00D60F63" w:rsidRDefault="0085154C">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（７）来賓挨拶</w:t>
      </w:r>
    </w:p>
    <w:p w14:paraId="2D73E0AD" w14:textId="77777777" w:rsidR="001F201E" w:rsidRPr="00D60F63" w:rsidRDefault="0085154C">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①経済産業省</w:t>
      </w:r>
    </w:p>
    <w:p w14:paraId="517F2689" w14:textId="77777777" w:rsidR="001F201E" w:rsidRPr="00D60F63" w:rsidRDefault="0085154C">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②開催地都道府県知事</w:t>
      </w:r>
    </w:p>
    <w:p w14:paraId="15F63FDF" w14:textId="77777777" w:rsidR="001F201E" w:rsidRPr="00D60F63" w:rsidRDefault="0085154C">
      <w:pPr>
        <w:ind w:left="424"/>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③開催地市長、または町長 </w:t>
      </w:r>
    </w:p>
    <w:p w14:paraId="22FD0948" w14:textId="77777777" w:rsidR="001F201E" w:rsidRPr="00D60F63" w:rsidRDefault="0085154C">
      <w:pPr>
        <w:ind w:firstLine="630"/>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（８）来賓紹介</w:t>
      </w:r>
    </w:p>
    <w:p w14:paraId="6059DCA1" w14:textId="77777777" w:rsidR="001F201E" w:rsidRPr="00D60F63" w:rsidRDefault="0085154C">
      <w:pPr>
        <w:ind w:firstLine="630"/>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（９）祝電披露</w:t>
      </w:r>
    </w:p>
    <w:p w14:paraId="727205A5" w14:textId="77777777" w:rsidR="001F201E" w:rsidRPr="00D60F63" w:rsidRDefault="0085154C">
      <w:pPr>
        <w:ind w:firstLine="630"/>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（10）主催者紹介</w:t>
      </w:r>
    </w:p>
    <w:p w14:paraId="1B4F8022" w14:textId="77777777" w:rsidR="001F201E" w:rsidRPr="00D60F63" w:rsidRDefault="0085154C">
      <w:pPr>
        <w:ind w:firstLine="630"/>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（11）参加ＹＥＧ紹介　　　　　　　　　　　　　　　　　　　　</w:t>
      </w:r>
    </w:p>
    <w:p w14:paraId="53F34F20" w14:textId="77777777" w:rsidR="001F201E" w:rsidRPr="00D60F63" w:rsidRDefault="0085154C">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（12）次年度会長発表</w:t>
      </w:r>
    </w:p>
    <w:p w14:paraId="382F4FFF" w14:textId="77777777" w:rsidR="001F201E" w:rsidRPr="00D60F63" w:rsidRDefault="0085154C">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（13）次年度開催地発表</w:t>
      </w:r>
    </w:p>
    <w:p w14:paraId="0A1CCD85" w14:textId="77777777" w:rsidR="001F201E" w:rsidRPr="00D60F63" w:rsidRDefault="0085154C">
      <w:pPr>
        <w:ind w:firstLine="630"/>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（14）大会旗伝達</w:t>
      </w:r>
    </w:p>
    <w:p w14:paraId="0E051FAA" w14:textId="77777777" w:rsidR="001F201E" w:rsidRPr="00D60F63" w:rsidRDefault="0085154C">
      <w:pPr>
        <w:ind w:firstLine="630"/>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（15）次年度全国大会のＰＲ</w:t>
      </w:r>
    </w:p>
    <w:p w14:paraId="759C8702" w14:textId="77777777" w:rsidR="001F201E" w:rsidRPr="00D60F63" w:rsidRDefault="0085154C">
      <w:pPr>
        <w:ind w:firstLine="630"/>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（16）次年度全国会長研修会のＰＲ</w:t>
      </w:r>
    </w:p>
    <w:p w14:paraId="10F45828" w14:textId="77777777" w:rsidR="001F201E" w:rsidRPr="00D60F63" w:rsidRDefault="0085154C">
      <w:pPr>
        <w:ind w:firstLine="630"/>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（17）閉会宣言</w:t>
      </w:r>
    </w:p>
    <w:p w14:paraId="08E6B6E6" w14:textId="0E471DCA" w:rsidR="001F201E" w:rsidRPr="00D60F63" w:rsidRDefault="0085154C">
      <w:pPr>
        <w:ind w:firstLine="808"/>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※（15）（16）に関しては、ＰＶなどを使用し簡潔に行うこと。</w:t>
      </w:r>
    </w:p>
    <w:p w14:paraId="16034A28" w14:textId="77777777" w:rsidR="001F201E" w:rsidRPr="00D60F63" w:rsidRDefault="0085154C">
      <w:pPr>
        <w:ind w:firstLine="808"/>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※記念式典の内容については、日本ＹＥＧ企画委員会と協議の上、決定すること。</w:t>
      </w:r>
    </w:p>
    <w:p w14:paraId="1740A7A4" w14:textId="77777777" w:rsidR="001F201E" w:rsidRPr="00D60F63" w:rsidRDefault="0085154C">
      <w:pPr>
        <w:ind w:left="1018"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※日本商工会議所会頭に役割（各種表彰式、政策提言書手交式など）を依頼する場合、記念式典中に組み込むなど、参加者が退場しないための最大限の配慮を行うこと。</w:t>
      </w:r>
    </w:p>
    <w:p w14:paraId="185C9BCD" w14:textId="77777777" w:rsidR="001F201E" w:rsidRPr="00D60F63" w:rsidRDefault="001F201E">
      <w:pPr>
        <w:jc w:val="left"/>
        <w:rPr>
          <w:rFonts w:ascii="ＭＳ ゴシック" w:eastAsia="ＭＳ ゴシック" w:hAnsi="ＭＳ ゴシック" w:cs="ＭＳ ゴシック"/>
        </w:rPr>
      </w:pPr>
    </w:p>
    <w:p w14:paraId="33D1C4C4" w14:textId="77777777" w:rsidR="001F201E" w:rsidRPr="00D60F63" w:rsidRDefault="0085154C">
      <w:pPr>
        <w:keepNext/>
        <w:pBdr>
          <w:top w:val="nil"/>
          <w:left w:val="nil"/>
          <w:bottom w:val="nil"/>
          <w:right w:val="nil"/>
          <w:between w:val="nil"/>
        </w:pBdr>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 xml:space="preserve">３-２．記念講演　　</w:t>
      </w:r>
    </w:p>
    <w:p w14:paraId="11765D03" w14:textId="77777777" w:rsidR="001F201E" w:rsidRPr="00D60F63" w:rsidRDefault="001F201E">
      <w:pPr>
        <w:rPr>
          <w:rFonts w:ascii="ＭＳ ゴシック" w:eastAsia="ＭＳ ゴシック" w:hAnsi="ＭＳ ゴシック" w:cs="ＭＳ ゴシック"/>
          <w:bCs/>
          <w:szCs w:val="21"/>
        </w:rPr>
      </w:pPr>
    </w:p>
    <w:p w14:paraId="04DAEC59" w14:textId="77777777" w:rsidR="001F201E" w:rsidRPr="00D60F63" w:rsidRDefault="0085154C">
      <w:pPr>
        <w:pBdr>
          <w:top w:val="nil"/>
          <w:left w:val="nil"/>
          <w:bottom w:val="nil"/>
          <w:right w:val="nil"/>
          <w:between w:val="nil"/>
        </w:pBdr>
        <w:ind w:left="708" w:hanging="210"/>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講師と内容の選定については、日本ＹＥＧスローガン・大会趣旨・大会テーマ等を踏まえ、主管地・開催地ＹＥＧの自由裁量が発揮できる部分であるが、決定前に、必ず、日本ＹＥＧ企画委員会を通じて、日本ＹＥＧおよび日本ＹＥＧ事務局と協議をすること。</w:t>
      </w:r>
    </w:p>
    <w:p w14:paraId="5DA9C4E8" w14:textId="77777777" w:rsidR="001F201E" w:rsidRPr="00D60F63" w:rsidRDefault="0085154C">
      <w:pPr>
        <w:pBdr>
          <w:top w:val="nil"/>
          <w:left w:val="nil"/>
          <w:bottom w:val="nil"/>
          <w:right w:val="nil"/>
          <w:between w:val="nil"/>
        </w:pBdr>
        <w:ind w:left="708" w:hanging="210"/>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・大会のメインイベントのひとつであるため、より多くのＹＥＧ会員が興味を持つ講師と講演内容の選定が望ましい。</w:t>
      </w:r>
    </w:p>
    <w:p w14:paraId="2C4EB8B7" w14:textId="77777777" w:rsidR="001F201E" w:rsidRPr="00D60F63" w:rsidRDefault="001F201E" w:rsidP="00242A85">
      <w:pPr>
        <w:rPr>
          <w:rFonts w:ascii="ＭＳ ゴシック" w:eastAsia="ＭＳ ゴシック" w:hAnsi="ＭＳ ゴシック" w:cs="ＭＳ ゴシック"/>
          <w:bCs/>
          <w:szCs w:val="21"/>
        </w:rPr>
      </w:pPr>
    </w:p>
    <w:p w14:paraId="63110E35" w14:textId="77777777" w:rsidR="001F201E" w:rsidRPr="00D60F63" w:rsidRDefault="0085154C">
      <w:pPr>
        <w:keepNext/>
        <w:pBdr>
          <w:top w:val="nil"/>
          <w:left w:val="nil"/>
          <w:bottom w:val="nil"/>
          <w:right w:val="nil"/>
          <w:between w:val="nil"/>
        </w:pBdr>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３-３．ビジネス交流会、物産展</w:t>
      </w:r>
    </w:p>
    <w:p w14:paraId="205AFD45" w14:textId="77777777" w:rsidR="001F201E" w:rsidRPr="00D60F63" w:rsidRDefault="001F201E">
      <w:pPr>
        <w:rPr>
          <w:rFonts w:ascii="ＭＳ ゴシック" w:eastAsia="ＭＳ ゴシック" w:hAnsi="ＭＳ ゴシック" w:cs="ＭＳ ゴシック"/>
          <w:bCs/>
          <w:szCs w:val="21"/>
        </w:rPr>
      </w:pPr>
    </w:p>
    <w:p w14:paraId="5DB2F6C3" w14:textId="77777777" w:rsidR="001F201E" w:rsidRPr="00D60F63" w:rsidRDefault="0085154C">
      <w:pPr>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 xml:space="preserve">　【ビジネス交流会】</w:t>
      </w:r>
    </w:p>
    <w:p w14:paraId="35B1879C" w14:textId="77777777" w:rsidR="001F201E" w:rsidRPr="00D60F63" w:rsidRDefault="0085154C">
      <w:pPr>
        <w:pBdr>
          <w:top w:val="nil"/>
          <w:left w:val="nil"/>
          <w:bottom w:val="nil"/>
          <w:right w:val="nil"/>
          <w:between w:val="nil"/>
        </w:pBdr>
        <w:ind w:left="708" w:hanging="210"/>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・ＹＥＧ会員が新しいビジネスチャンス発見のために、自社のビジネスについてＰＲし、商談をする場である。</w:t>
      </w:r>
    </w:p>
    <w:p w14:paraId="76AC2D4E" w14:textId="77777777" w:rsidR="001F201E" w:rsidRPr="00D60F63" w:rsidRDefault="0085154C">
      <w:pPr>
        <w:pBdr>
          <w:top w:val="nil"/>
          <w:left w:val="nil"/>
          <w:bottom w:val="nil"/>
          <w:right w:val="nil"/>
          <w:between w:val="nil"/>
        </w:pBdr>
        <w:ind w:left="708" w:hanging="210"/>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・原則、主管地、開催地が企画・運営すること。ただし、必要に応じて、日本ＹＥＧ企画委員会を通じて、日本ＹＥＧ諸委員会との連携を図ること。</w:t>
      </w:r>
    </w:p>
    <w:p w14:paraId="46530E09" w14:textId="77777777" w:rsidR="001F201E" w:rsidRPr="00D60F63" w:rsidRDefault="0085154C">
      <w:pPr>
        <w:pBdr>
          <w:top w:val="nil"/>
          <w:left w:val="nil"/>
          <w:bottom w:val="nil"/>
          <w:right w:val="nil"/>
          <w:between w:val="nil"/>
        </w:pBdr>
        <w:ind w:left="708" w:hanging="210"/>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・主管地、開催地ならではの特色を表現すること。</w:t>
      </w:r>
    </w:p>
    <w:p w14:paraId="7B4E3D1E" w14:textId="77777777" w:rsidR="001F201E" w:rsidRPr="00D60F63" w:rsidRDefault="0085154C">
      <w:pPr>
        <w:pBdr>
          <w:top w:val="nil"/>
          <w:left w:val="nil"/>
          <w:bottom w:val="nil"/>
          <w:right w:val="nil"/>
          <w:between w:val="nil"/>
        </w:pBdr>
        <w:ind w:left="708" w:hanging="210"/>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・対象は全ＹＥＧ会員であるが、必要に応じて非会員を含めることが可能である。</w:t>
      </w:r>
    </w:p>
    <w:p w14:paraId="038B9D8A" w14:textId="77777777" w:rsidR="001F201E" w:rsidRPr="00D60F63" w:rsidRDefault="0085154C">
      <w:pPr>
        <w:pBdr>
          <w:top w:val="nil"/>
          <w:left w:val="nil"/>
          <w:bottom w:val="nil"/>
          <w:right w:val="nil"/>
          <w:between w:val="nil"/>
        </w:pBdr>
        <w:ind w:left="708" w:hanging="210"/>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・全国大会のメインイベントのひとつである。全国から来訪するＹＥＧ全員が参加できる様な方法・形態を採用すること。</w:t>
      </w:r>
    </w:p>
    <w:p w14:paraId="1840DDA5" w14:textId="797F549C" w:rsidR="004516A9" w:rsidRPr="00D60F63" w:rsidRDefault="004516A9">
      <w:pPr>
        <w:rPr>
          <w:rFonts w:ascii="ＭＳ ゴシック" w:eastAsia="ＭＳ ゴシック" w:hAnsi="ＭＳ ゴシック" w:cs="ＭＳ ゴシック"/>
          <w:b/>
          <w:sz w:val="24"/>
        </w:rPr>
      </w:pPr>
    </w:p>
    <w:p w14:paraId="6A3A2872" w14:textId="0B83D12C" w:rsidR="001F201E" w:rsidRPr="00D60F63" w:rsidRDefault="0085154C">
      <w:pPr>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【物産展】</w:t>
      </w:r>
    </w:p>
    <w:p w14:paraId="542E7B4C" w14:textId="77777777" w:rsidR="001F201E" w:rsidRPr="00D60F63" w:rsidRDefault="0085154C">
      <w:pPr>
        <w:pBdr>
          <w:top w:val="nil"/>
          <w:left w:val="nil"/>
          <w:bottom w:val="nil"/>
          <w:right w:val="nil"/>
          <w:between w:val="nil"/>
        </w:pBdr>
        <w:ind w:left="708"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・ＹＥＧ会員が自分の地域の物産をＰＲし、販売する場である。</w:t>
      </w:r>
    </w:p>
    <w:p w14:paraId="163D034E" w14:textId="77777777" w:rsidR="001F201E" w:rsidRPr="00D60F63" w:rsidRDefault="0085154C">
      <w:pPr>
        <w:pBdr>
          <w:top w:val="nil"/>
          <w:left w:val="nil"/>
          <w:bottom w:val="nil"/>
          <w:right w:val="nil"/>
          <w:between w:val="nil"/>
        </w:pBdr>
        <w:ind w:left="708"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・対象はＹＥＧ会員のみならず、一般市民も含めることが望ましい。</w:t>
      </w:r>
    </w:p>
    <w:p w14:paraId="3DB48201" w14:textId="77777777" w:rsidR="001F201E" w:rsidRPr="00D60F63" w:rsidRDefault="0085154C">
      <w:pPr>
        <w:pBdr>
          <w:top w:val="nil"/>
          <w:left w:val="nil"/>
          <w:bottom w:val="nil"/>
          <w:right w:val="nil"/>
          <w:between w:val="nil"/>
        </w:pBdr>
        <w:ind w:left="294"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rPr>
        <w:t>・原則として、主管地、開催地が企画・運営すること。</w:t>
      </w:r>
    </w:p>
    <w:p w14:paraId="50EC42D1" w14:textId="77777777" w:rsidR="001F201E" w:rsidRPr="00D60F63" w:rsidRDefault="0085154C">
      <w:pPr>
        <w:pBdr>
          <w:top w:val="nil"/>
          <w:left w:val="nil"/>
          <w:bottom w:val="nil"/>
          <w:right w:val="nil"/>
          <w:between w:val="nil"/>
        </w:pBdr>
        <w:ind w:left="708"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・より多くのＹＥＧ会員の出展を促すように充分に配慮すること。</w:t>
      </w:r>
    </w:p>
    <w:p w14:paraId="12CC3FB1" w14:textId="77777777" w:rsidR="001F201E" w:rsidRPr="00D60F63" w:rsidRDefault="0085154C">
      <w:pPr>
        <w:pBdr>
          <w:top w:val="nil"/>
          <w:left w:val="nil"/>
          <w:bottom w:val="nil"/>
          <w:right w:val="nil"/>
          <w:between w:val="nil"/>
        </w:pBdr>
        <w:ind w:left="708"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・主管地、開催地ならではの特色を表現すること。</w:t>
      </w:r>
    </w:p>
    <w:p w14:paraId="40B43521" w14:textId="77777777" w:rsidR="001F201E" w:rsidRPr="00D60F63" w:rsidRDefault="0085154C">
      <w:pPr>
        <w:pBdr>
          <w:top w:val="nil"/>
          <w:left w:val="nil"/>
          <w:bottom w:val="nil"/>
          <w:right w:val="nil"/>
          <w:between w:val="nil"/>
        </w:pBdr>
        <w:ind w:left="708"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・ＹＥＧとその活動を一般市民へＰＲする好機でもあるので、その点にも留意して企画・運営すること。</w:t>
      </w:r>
    </w:p>
    <w:p w14:paraId="5C6705EF" w14:textId="77777777" w:rsidR="001F201E" w:rsidRPr="00D60F63" w:rsidRDefault="0085154C">
      <w:pPr>
        <w:pBdr>
          <w:top w:val="nil"/>
          <w:left w:val="nil"/>
          <w:bottom w:val="nil"/>
          <w:right w:val="nil"/>
          <w:between w:val="nil"/>
        </w:pBdr>
        <w:ind w:left="708" w:hanging="210"/>
        <w:rPr>
          <w:rFonts w:ascii="ＭＳ ゴシック" w:eastAsia="ＭＳ ゴシック" w:hAnsi="ＭＳ ゴシック" w:cs="ＭＳ ゴシック"/>
        </w:rPr>
      </w:pPr>
      <w:bookmarkStart w:id="39" w:name="_heading=h.ihv636" w:colFirst="0" w:colLast="0"/>
      <w:bookmarkEnd w:id="39"/>
      <w:r w:rsidRPr="00D60F63">
        <w:rPr>
          <w:rFonts w:ascii="ＭＳ ゴシック" w:eastAsia="ＭＳ ゴシック" w:hAnsi="ＭＳ ゴシック" w:cs="ＭＳ ゴシック"/>
        </w:rPr>
        <w:t>・物産展出店者（飲食を伴う）に露店許可書の有無を確認すること。無い場合は保健所に確認して指示を仰ぐ等、適宜必要な対応を行うこと。</w:t>
      </w:r>
    </w:p>
    <w:p w14:paraId="775B7E95" w14:textId="77777777" w:rsidR="001F201E" w:rsidRPr="00D60F63" w:rsidRDefault="0085154C">
      <w:pPr>
        <w:pBdr>
          <w:top w:val="nil"/>
          <w:left w:val="nil"/>
          <w:bottom w:val="nil"/>
          <w:right w:val="nil"/>
          <w:between w:val="nil"/>
        </w:pBdr>
        <w:ind w:left="708"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・会場によっては道路使用許可など、申請が必要な場合があるので事前に確認すること。</w:t>
      </w:r>
    </w:p>
    <w:p w14:paraId="79854928" w14:textId="77777777" w:rsidR="001F201E" w:rsidRPr="00D60F63" w:rsidRDefault="001F201E">
      <w:pPr>
        <w:rPr>
          <w:rFonts w:ascii="ＭＳ ゴシック" w:eastAsia="ＭＳ ゴシック" w:hAnsi="ＭＳ ゴシック" w:cs="ＭＳ ゴシック"/>
        </w:rPr>
      </w:pPr>
    </w:p>
    <w:p w14:paraId="09548DB4" w14:textId="77777777" w:rsidR="001F201E" w:rsidRPr="00D60F63" w:rsidRDefault="0085154C">
      <w:pPr>
        <w:keepNext/>
        <w:pBdr>
          <w:top w:val="nil"/>
          <w:left w:val="nil"/>
          <w:bottom w:val="nil"/>
          <w:right w:val="nil"/>
          <w:between w:val="nil"/>
        </w:pBdr>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３-４．懇親会</w:t>
      </w:r>
    </w:p>
    <w:p w14:paraId="0BCCE3C6" w14:textId="77777777" w:rsidR="001F201E" w:rsidRPr="00D60F63" w:rsidRDefault="001F201E">
      <w:pPr>
        <w:rPr>
          <w:rFonts w:ascii="ＭＳ ゴシック" w:eastAsia="ＭＳ ゴシック" w:hAnsi="ＭＳ ゴシック" w:cs="ＭＳ ゴシック"/>
        </w:rPr>
      </w:pPr>
    </w:p>
    <w:p w14:paraId="4E4ACAF1" w14:textId="33E6BA99" w:rsidR="001F201E" w:rsidRPr="00D60F63" w:rsidRDefault="0085154C">
      <w:pPr>
        <w:ind w:left="567"/>
        <w:rPr>
          <w:rFonts w:ascii="ＭＳ ゴシック" w:eastAsia="ＭＳ ゴシック" w:hAnsi="ＭＳ ゴシック" w:cs="ＭＳ ゴシック"/>
        </w:rPr>
      </w:pPr>
      <w:bookmarkStart w:id="40" w:name="_heading=h.32hioqz" w:colFirst="0" w:colLast="0"/>
      <w:bookmarkEnd w:id="40"/>
      <w:r w:rsidRPr="00D60F63">
        <w:rPr>
          <w:rFonts w:ascii="ＭＳ ゴシック" w:eastAsia="ＭＳ ゴシック" w:hAnsi="ＭＳ ゴシック" w:cs="ＭＳ ゴシック"/>
        </w:rPr>
        <w:t>・形態などの定めはないが、大会趣旨および開催地の状況等を踏まえた運営を心がけること。</w:t>
      </w:r>
    </w:p>
    <w:p w14:paraId="2658593E" w14:textId="77777777" w:rsidR="001F201E" w:rsidRPr="00D60F63" w:rsidRDefault="0085154C">
      <w:pPr>
        <w:ind w:left="567"/>
        <w:rPr>
          <w:rFonts w:ascii="ＭＳ ゴシック" w:eastAsia="ＭＳ ゴシック" w:hAnsi="ＭＳ ゴシック" w:cs="ＭＳ ゴシック"/>
        </w:rPr>
      </w:pPr>
      <w:r w:rsidRPr="00D60F63">
        <w:rPr>
          <w:rFonts w:ascii="ＭＳ ゴシック" w:eastAsia="ＭＳ ゴシック" w:hAnsi="ＭＳ ゴシック" w:cs="ＭＳ ゴシック"/>
        </w:rPr>
        <w:t>・多数の登録者が参加するので、安全を第一優先すること。</w:t>
      </w:r>
    </w:p>
    <w:p w14:paraId="26646343" w14:textId="77777777" w:rsidR="001F201E" w:rsidRPr="00D60F63" w:rsidRDefault="0085154C">
      <w:pPr>
        <w:ind w:left="567"/>
        <w:rPr>
          <w:rFonts w:ascii="ＭＳ ゴシック" w:eastAsia="ＭＳ ゴシック" w:hAnsi="ＭＳ ゴシック" w:cs="ＭＳ ゴシック"/>
        </w:rPr>
      </w:pPr>
      <w:r w:rsidRPr="00D60F63">
        <w:rPr>
          <w:rFonts w:ascii="ＭＳ ゴシック" w:eastAsia="ＭＳ ゴシック" w:hAnsi="ＭＳ ゴシック" w:cs="ＭＳ ゴシック"/>
        </w:rPr>
        <w:t>・自由な発想で企画、運営すること。</w:t>
      </w:r>
    </w:p>
    <w:p w14:paraId="7440BC9B" w14:textId="359140C5" w:rsidR="001F201E" w:rsidRPr="00D60F63" w:rsidRDefault="000060B2">
      <w:pPr>
        <w:ind w:left="567"/>
        <w:rPr>
          <w:rFonts w:ascii="ＭＳ ゴシック" w:eastAsia="ＭＳ ゴシック" w:hAnsi="ＭＳ ゴシック" w:cs="ＭＳ ゴシック"/>
        </w:rPr>
      </w:pPr>
      <w:r w:rsidRPr="00D60F63">
        <w:rPr>
          <w:rFonts w:ascii="ＭＳ ゴシック" w:eastAsia="ＭＳ ゴシック" w:hAnsi="ＭＳ ゴシック" w:cs="ＭＳ ゴシック"/>
        </w:rPr>
        <w:t>・ＹＥＧ同士</w:t>
      </w:r>
      <w:r w:rsidR="0085154C" w:rsidRPr="00D60F63">
        <w:rPr>
          <w:rFonts w:ascii="ＭＳ ゴシック" w:eastAsia="ＭＳ ゴシック" w:hAnsi="ＭＳ ゴシック" w:cs="ＭＳ ゴシック"/>
        </w:rPr>
        <w:t>の懇親が図れるように充分に留意すること。</w:t>
      </w:r>
    </w:p>
    <w:p w14:paraId="72907A25" w14:textId="77777777" w:rsidR="001F201E" w:rsidRPr="00D60F63" w:rsidRDefault="001F201E">
      <w:pPr>
        <w:ind w:left="567"/>
        <w:rPr>
          <w:rFonts w:ascii="ＭＳ ゴシック" w:eastAsia="ＭＳ ゴシック" w:hAnsi="ＭＳ ゴシック" w:cs="ＭＳ ゴシック"/>
        </w:rPr>
      </w:pPr>
    </w:p>
    <w:p w14:paraId="2BAAD6C0" w14:textId="77777777" w:rsidR="001F201E" w:rsidRPr="00D60F63" w:rsidRDefault="0085154C">
      <w:pPr>
        <w:keepNext/>
        <w:pBdr>
          <w:top w:val="nil"/>
          <w:left w:val="nil"/>
          <w:bottom w:val="nil"/>
          <w:right w:val="nil"/>
          <w:between w:val="nil"/>
        </w:pBdr>
        <w:rPr>
          <w:rFonts w:ascii="ＭＳ ゴシック" w:eastAsia="ＭＳ ゴシック" w:hAnsi="ＭＳ ゴシック" w:cs="ＭＳ ゴシック"/>
          <w:bCs/>
          <w:szCs w:val="21"/>
        </w:rPr>
      </w:pPr>
      <w:r w:rsidRPr="00D60F63">
        <w:rPr>
          <w:rFonts w:ascii="ＭＳ ゴシック" w:eastAsia="ＭＳ ゴシック" w:hAnsi="ＭＳ ゴシック" w:cs="ＭＳ ゴシック"/>
          <w:bCs/>
          <w:szCs w:val="21"/>
        </w:rPr>
        <w:t>３-５．オンライン配信</w:t>
      </w:r>
    </w:p>
    <w:p w14:paraId="53FD6096" w14:textId="77777777" w:rsidR="001F201E" w:rsidRPr="00D60F63" w:rsidRDefault="0085154C" w:rsidP="006E61C0">
      <w:pPr>
        <w:ind w:firstLineChars="300"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ハイブリット開催（リアル＋ネット配信）の考え方・概念</w:t>
      </w:r>
    </w:p>
    <w:p w14:paraId="3A6F365B" w14:textId="77777777" w:rsidR="001F201E" w:rsidRPr="00D60F63" w:rsidRDefault="0085154C">
      <w:pPr>
        <w:ind w:left="630" w:hanging="630"/>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コロナ禍で、感染対策をすること以前に、都道府県や市町村、親会との協議の結果、リアル開催ができないという状況が生じ、オンライン開催やリアルとオンラインの双方を兼ね備えたハイブリット型での開催を選択肢に入れざるを得ない環境になりました。まず、ここで立ち返らなければならないのが大会の開催目的と手法のバランスです。大会の目的を明確にし、様々な決断を下さないといけません。手引書には、「経済・社会環境が大きく変化する中で、企業と地域社会の次代を担う青年経済人が互いに交流と連携の輪を拡げ、企業の発展と豊かな地域社会の形成に果たす商工会議所の役割を認識し、その実現のために青年経済人として何をなすべきかを研究し研鑽することを目的とする。」とあります。より具体的に、主催者（日本ＹＥＧ・ブロックＹＥＧ）・主管者（主管ＹＥＧ）・参加者（参加するメンバー）・開催地域・日本国家・自社への有益化への影響も意識して開催すべきであります。</w:t>
      </w:r>
    </w:p>
    <w:p w14:paraId="57850F0F" w14:textId="77777777" w:rsidR="001F201E" w:rsidRPr="00D60F63" w:rsidRDefault="0085154C">
      <w:pPr>
        <w:ind w:left="630" w:hanging="630"/>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開催目的や理念を練り上げてから、各種ファンクションにその役割を持たすべきです。どの大会を見ても、式典・交流会等の慣例に基づいて、昨年開催したからと慣例ありきで物事が進んでいるように感じる時があります。原点に立ち返り、「なぜ開催するのか」、「何をもって成功とするのか」をみんなで協議しましょう。</w:t>
      </w:r>
    </w:p>
    <w:p w14:paraId="269F8FA9" w14:textId="77777777" w:rsidR="001F201E" w:rsidRPr="00D60F63" w:rsidRDefault="0085154C">
      <w:pPr>
        <w:ind w:left="630" w:hanging="630"/>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オンラインは、リアルと異なり、意図的に人の目線を注目させることができる良さがあります。事前に撮影できるので表現方法も無限に広がります。記録に残り、ズームされますので、これまで以上に立ち振る舞いや所作に注力していきましょう。オンラインの長所を活かした企画を、主催と主管と業者とすべての関係者で創り上げましょう。</w:t>
      </w:r>
    </w:p>
    <w:p w14:paraId="52571EBC" w14:textId="77777777" w:rsidR="001F201E" w:rsidRPr="00D60F63" w:rsidRDefault="001F201E">
      <w:pPr>
        <w:ind w:left="630" w:hanging="630"/>
        <w:rPr>
          <w:rFonts w:ascii="ＭＳ ゴシック" w:eastAsia="ＭＳ ゴシック" w:hAnsi="ＭＳ ゴシック" w:cs="ＭＳ ゴシック"/>
        </w:rPr>
      </w:pPr>
    </w:p>
    <w:p w14:paraId="7342F20D" w14:textId="77777777" w:rsidR="001F201E" w:rsidRPr="00D60F63" w:rsidRDefault="0085154C" w:rsidP="006E61C0">
      <w:pPr>
        <w:ind w:leftChars="100" w:left="210" w:firstLineChars="100"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rPr>
        <w:t>オンライン配信の目的</w:t>
      </w:r>
    </w:p>
    <w:p w14:paraId="6A4CE22B" w14:textId="77777777" w:rsidR="001F201E" w:rsidRPr="00D60F63" w:rsidRDefault="0085154C" w:rsidP="006E61C0">
      <w:pPr>
        <w:ind w:left="210" w:firstLineChars="100"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rPr>
        <w:t>・現地現物主義一辺倒ではなく、ニューノーマルな時代に対応した開催が可能となる。</w:t>
      </w:r>
    </w:p>
    <w:p w14:paraId="228D78CB" w14:textId="4EF0E56A" w:rsidR="001F201E" w:rsidRPr="00D60F63" w:rsidRDefault="0085154C" w:rsidP="006E61C0">
      <w:pPr>
        <w:ind w:left="630" w:hangingChars="300" w:hanging="630"/>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w:t>
      </w:r>
      <w:r w:rsidR="006E61C0" w:rsidRPr="00D60F63">
        <w:rPr>
          <w:rFonts w:ascii="ＭＳ ゴシック" w:eastAsia="ＭＳ ゴシック" w:hAnsi="ＭＳ ゴシック" w:cs="ＭＳ ゴシック" w:hint="eastAsia"/>
        </w:rPr>
        <w:t xml:space="preserve">　</w:t>
      </w:r>
      <w:r w:rsidRPr="00D60F63">
        <w:rPr>
          <w:rFonts w:ascii="ＭＳ ゴシック" w:eastAsia="ＭＳ ゴシック" w:hAnsi="ＭＳ ゴシック" w:cs="ＭＳ ゴシック"/>
        </w:rPr>
        <w:t>・現地参加が難しいＹＥＧ会員でも、オンライン参加することで熱意を共有し、開催地への応援につなげる。</w:t>
      </w:r>
    </w:p>
    <w:p w14:paraId="285FD02D" w14:textId="67008881" w:rsidR="001F201E" w:rsidRPr="00D60F63" w:rsidRDefault="0085154C" w:rsidP="006E61C0">
      <w:pPr>
        <w:ind w:firstLineChars="200"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・リアルタイム参加がかなわないＹＥＧ会員に対して、参加の間口を広げることができる。</w:t>
      </w:r>
    </w:p>
    <w:p w14:paraId="7EC20C4F" w14:textId="77777777" w:rsidR="001F201E" w:rsidRPr="00D60F63" w:rsidRDefault="001F201E">
      <w:pPr>
        <w:pBdr>
          <w:top w:val="nil"/>
          <w:left w:val="nil"/>
          <w:bottom w:val="nil"/>
          <w:right w:val="nil"/>
          <w:between w:val="nil"/>
        </w:pBdr>
        <w:rPr>
          <w:rFonts w:ascii="ＭＳ ゴシック" w:eastAsia="ＭＳ ゴシック" w:hAnsi="ＭＳ ゴシック" w:cs="ＭＳ ゴシック"/>
        </w:rPr>
      </w:pPr>
    </w:p>
    <w:p w14:paraId="755F3B37" w14:textId="77777777" w:rsidR="001F201E" w:rsidRPr="00D60F63" w:rsidRDefault="0085154C">
      <w:pPr>
        <w:pBdr>
          <w:top w:val="nil"/>
          <w:left w:val="nil"/>
          <w:bottom w:val="nil"/>
          <w:right w:val="nil"/>
          <w:between w:val="nil"/>
        </w:pBdr>
        <w:rPr>
          <w:rFonts w:ascii="ＭＳ ゴシック" w:eastAsia="ＭＳ ゴシック" w:hAnsi="ＭＳ ゴシック" w:cs="ＭＳ ゴシック"/>
        </w:rPr>
      </w:pPr>
      <w:r w:rsidRPr="00D60F63">
        <w:rPr>
          <w:rFonts w:ascii="ＭＳ ゴシック" w:eastAsia="ＭＳ ゴシック" w:hAnsi="ＭＳ ゴシック" w:cs="ＭＳ ゴシック"/>
        </w:rPr>
        <w:t>１．環境整備・準備について</w:t>
      </w:r>
    </w:p>
    <w:p w14:paraId="616FAB62" w14:textId="77777777" w:rsidR="001F201E" w:rsidRPr="00D60F63" w:rsidRDefault="0085154C">
      <w:pPr>
        <w:pBdr>
          <w:top w:val="nil"/>
          <w:left w:val="nil"/>
          <w:bottom w:val="nil"/>
          <w:right w:val="nil"/>
          <w:between w:val="nil"/>
        </w:pBdr>
        <w:ind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① イベントＷｉーＦｉセットの紹介　※別紙イベントＷｉーＦｉ参照</w:t>
      </w:r>
    </w:p>
    <w:p w14:paraId="140EB8EE" w14:textId="77777777" w:rsidR="001F201E" w:rsidRPr="00D60F63" w:rsidRDefault="0085154C">
      <w:pPr>
        <w:pBdr>
          <w:top w:val="nil"/>
          <w:left w:val="nil"/>
          <w:bottom w:val="nil"/>
          <w:right w:val="nil"/>
          <w:between w:val="nil"/>
        </w:pBdr>
        <w:ind w:left="735"/>
        <w:rPr>
          <w:rFonts w:ascii="ＭＳ ゴシック" w:eastAsia="ＭＳ ゴシック" w:hAnsi="ＭＳ ゴシック" w:cs="ＭＳ ゴシック"/>
        </w:rPr>
      </w:pPr>
      <w:r w:rsidRPr="00D60F63">
        <w:rPr>
          <w:rFonts w:ascii="ＭＳ ゴシック" w:eastAsia="ＭＳ ゴシック" w:hAnsi="ＭＳ ゴシック" w:cs="ＭＳ ゴシック"/>
        </w:rPr>
        <w:t>オンライン配信環境の準備は重要です。会場のインターネット環境の準備は、配信する媒体によって異なります。ＹｏｕＴｕｂｅの場合、無線でなく有線ＬＡＮで直接繋ぎ、インターネット速度を２０Ｇｂｐｓ以上になるように会場や配信業者と調整してください。</w:t>
      </w:r>
    </w:p>
    <w:p w14:paraId="13D92C46" w14:textId="77777777" w:rsidR="001F201E" w:rsidRPr="00D60F63" w:rsidRDefault="0085154C">
      <w:pPr>
        <w:pBdr>
          <w:top w:val="nil"/>
          <w:left w:val="nil"/>
          <w:bottom w:val="nil"/>
          <w:right w:val="nil"/>
          <w:between w:val="nil"/>
        </w:pBdr>
        <w:ind w:left="735"/>
        <w:rPr>
          <w:rFonts w:ascii="ＭＳ ゴシック" w:eastAsia="ＭＳ ゴシック" w:hAnsi="ＭＳ ゴシック" w:cs="ＭＳ ゴシック"/>
        </w:rPr>
      </w:pPr>
      <w:r w:rsidRPr="00D60F63">
        <w:rPr>
          <w:rFonts w:ascii="ＭＳ ゴシック" w:eastAsia="ＭＳ ゴシック" w:hAnsi="ＭＳ ゴシック" w:cs="ＭＳ ゴシック"/>
        </w:rPr>
        <w:t>また、１カ所で多数のネット閲覧する場合はそのハブの許容量を確認する。場合によっては、ＮＴＴの電線から会場まで回線引込工事が必要になるので事前に予算と環境を十分に確認してください。</w:t>
      </w:r>
    </w:p>
    <w:p w14:paraId="0D843A8C" w14:textId="77777777" w:rsidR="001F201E" w:rsidRPr="00D60F63" w:rsidRDefault="0085154C">
      <w:pPr>
        <w:pBdr>
          <w:top w:val="nil"/>
          <w:left w:val="nil"/>
          <w:bottom w:val="nil"/>
          <w:right w:val="nil"/>
          <w:between w:val="nil"/>
        </w:pBdr>
        <w:ind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② カメラの台数：３台以上が理想である。</w:t>
      </w:r>
    </w:p>
    <w:p w14:paraId="24C6BA6B" w14:textId="77777777" w:rsidR="001F201E" w:rsidRPr="00D60F63" w:rsidRDefault="0085154C">
      <w:pPr>
        <w:pBdr>
          <w:top w:val="nil"/>
          <w:left w:val="nil"/>
          <w:bottom w:val="nil"/>
          <w:right w:val="nil"/>
          <w:between w:val="nil"/>
        </w:pBdr>
        <w:ind w:left="210"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rPr>
        <w:t>③ ステージ全景が映る引きの映像用カメラ（ステージ正面）。</w:t>
      </w:r>
    </w:p>
    <w:p w14:paraId="76EA5F21" w14:textId="4DF1342A" w:rsidR="001F201E" w:rsidRPr="00D60F63" w:rsidRDefault="0085154C" w:rsidP="007011DC">
      <w:pPr>
        <w:pStyle w:val="affa"/>
        <w:numPr>
          <w:ilvl w:val="0"/>
          <w:numId w:val="19"/>
        </w:numPr>
        <w:pBdr>
          <w:top w:val="nil"/>
          <w:left w:val="nil"/>
          <w:bottom w:val="nil"/>
          <w:right w:val="nil"/>
          <w:between w:val="nil"/>
        </w:pBdr>
        <w:ind w:leftChars="0"/>
        <w:rPr>
          <w:rFonts w:ascii="ＭＳ ゴシック" w:eastAsia="ＭＳ ゴシック" w:hAnsi="ＭＳ ゴシック" w:cs="ＭＳ ゴシック"/>
        </w:rPr>
      </w:pPr>
      <w:r w:rsidRPr="00D60F63">
        <w:rPr>
          <w:rFonts w:ascii="ＭＳ ゴシック" w:eastAsia="ＭＳ ゴシック" w:hAnsi="ＭＳ ゴシック" w:cs="ＭＳ ゴシック"/>
        </w:rPr>
        <w:t>演台で話している人を胸から上を映すアップの映像用カメラ（ステージ正面）。</w:t>
      </w:r>
    </w:p>
    <w:p w14:paraId="1850610A" w14:textId="475E1E93" w:rsidR="001F201E" w:rsidRPr="00D60F63" w:rsidRDefault="0085154C" w:rsidP="007011DC">
      <w:pPr>
        <w:pStyle w:val="affa"/>
        <w:numPr>
          <w:ilvl w:val="0"/>
          <w:numId w:val="19"/>
        </w:numPr>
        <w:pBdr>
          <w:top w:val="nil"/>
          <w:left w:val="nil"/>
          <w:bottom w:val="nil"/>
          <w:right w:val="nil"/>
          <w:between w:val="nil"/>
        </w:pBdr>
        <w:ind w:leftChars="0"/>
        <w:rPr>
          <w:rFonts w:ascii="ＭＳ ゴシック" w:eastAsia="ＭＳ ゴシック" w:hAnsi="ＭＳ ゴシック" w:cs="ＭＳ ゴシック"/>
        </w:rPr>
      </w:pPr>
      <w:r w:rsidRPr="00D60F63">
        <w:rPr>
          <w:rFonts w:ascii="ＭＳ ゴシック" w:eastAsia="ＭＳ ゴシック" w:hAnsi="ＭＳ ゴシック" w:cs="ＭＳ ゴシック"/>
        </w:rPr>
        <w:t>司会者を映すための映像用カメラ（司会者正面）。</w:t>
      </w:r>
    </w:p>
    <w:p w14:paraId="5EA76D69" w14:textId="2DF26A4D" w:rsidR="001F201E" w:rsidRPr="00D60F63" w:rsidRDefault="0085154C" w:rsidP="007011DC">
      <w:pPr>
        <w:pStyle w:val="affa"/>
        <w:numPr>
          <w:ilvl w:val="0"/>
          <w:numId w:val="19"/>
        </w:numPr>
        <w:pBdr>
          <w:top w:val="nil"/>
          <w:left w:val="nil"/>
          <w:bottom w:val="nil"/>
          <w:right w:val="nil"/>
          <w:between w:val="nil"/>
        </w:pBdr>
        <w:ind w:leftChars="0"/>
        <w:rPr>
          <w:rFonts w:ascii="ＭＳ ゴシック" w:eastAsia="ＭＳ ゴシック" w:hAnsi="ＭＳ ゴシック" w:cs="ＭＳ ゴシック"/>
        </w:rPr>
      </w:pPr>
      <w:r w:rsidRPr="00D60F63">
        <w:rPr>
          <w:rFonts w:ascii="ＭＳ ゴシック" w:eastAsia="ＭＳ ゴシック" w:hAnsi="ＭＳ ゴシック" w:cs="ＭＳ ゴシック"/>
        </w:rPr>
        <w:t>もし予算面で余裕があれば、斜めから移動が利くような自由度の高いカメラで、話し手の臨場感や熱量を感じられる斜め横からのアップ映像があるとなお良い。</w:t>
      </w:r>
    </w:p>
    <w:p w14:paraId="581D3880" w14:textId="77777777" w:rsidR="001F201E" w:rsidRPr="00D60F63" w:rsidRDefault="0085154C">
      <w:pPr>
        <w:ind w:firstLine="1470"/>
        <w:rPr>
          <w:rFonts w:ascii="ＭＳ ゴシック" w:eastAsia="ＭＳ ゴシック" w:hAnsi="ＭＳ ゴシック" w:cs="ＭＳ ゴシック"/>
        </w:rPr>
      </w:pPr>
      <w:r w:rsidRPr="00D60F63">
        <w:rPr>
          <w:rFonts w:ascii="ＭＳ ゴシック" w:eastAsia="ＭＳ ゴシック" w:hAnsi="ＭＳ ゴシック" w:cs="ＭＳ ゴシック"/>
        </w:rPr>
        <w:t>※限りある予算の中から効果的な配分をしてください。</w:t>
      </w:r>
    </w:p>
    <w:p w14:paraId="740D5ACB" w14:textId="77777777" w:rsidR="001F201E" w:rsidRPr="00D60F63" w:rsidRDefault="001F201E">
      <w:pPr>
        <w:ind w:firstLine="1260"/>
        <w:rPr>
          <w:rFonts w:ascii="ＭＳ ゴシック" w:eastAsia="ＭＳ ゴシック" w:hAnsi="ＭＳ ゴシック" w:cs="ＭＳ ゴシック"/>
        </w:rPr>
      </w:pPr>
    </w:p>
    <w:p w14:paraId="3F6104D9" w14:textId="3626577E" w:rsidR="001F201E" w:rsidRPr="00D60F63" w:rsidRDefault="0085154C" w:rsidP="007011DC">
      <w:pPr>
        <w:pStyle w:val="affa"/>
        <w:numPr>
          <w:ilvl w:val="0"/>
          <w:numId w:val="17"/>
        </w:numPr>
        <w:pBdr>
          <w:top w:val="nil"/>
          <w:left w:val="nil"/>
          <w:bottom w:val="nil"/>
          <w:right w:val="nil"/>
          <w:between w:val="nil"/>
        </w:pBdr>
        <w:ind w:leftChars="0"/>
        <w:rPr>
          <w:rFonts w:ascii="ＭＳ ゴシック" w:eastAsia="ＭＳ ゴシック" w:hAnsi="ＭＳ ゴシック" w:cs="ＭＳ ゴシック"/>
        </w:rPr>
      </w:pPr>
      <w:r w:rsidRPr="00D60F63">
        <w:rPr>
          <w:rFonts w:ascii="ＭＳ ゴシック" w:eastAsia="ＭＳ ゴシック" w:hAnsi="ＭＳ ゴシック" w:cs="ＭＳ ゴシック"/>
        </w:rPr>
        <w:t>飛沫防止アクリルボードとマスクやフェイスガードについて</w:t>
      </w:r>
    </w:p>
    <w:p w14:paraId="34E4B56C" w14:textId="24224FD3" w:rsidR="001F201E" w:rsidRPr="00D60F63" w:rsidRDefault="007011DC" w:rsidP="007011DC">
      <w:pPr>
        <w:pBdr>
          <w:top w:val="nil"/>
          <w:left w:val="nil"/>
          <w:bottom w:val="nil"/>
          <w:right w:val="nil"/>
          <w:between w:val="nil"/>
        </w:pBdr>
        <w:ind w:left="420"/>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 xml:space="preserve"> </w:t>
      </w:r>
      <w:r w:rsidR="0085154C" w:rsidRPr="00D60F63">
        <w:rPr>
          <w:rFonts w:ascii="ＭＳ ゴシック" w:eastAsia="ＭＳ ゴシック" w:hAnsi="ＭＳ ゴシック" w:cs="ＭＳ ゴシック"/>
        </w:rPr>
        <w:t>アクリルボードを登壇者の間と演台・司会台に設置し、飛沫感染を防止するボードがある場合は、マスクやフェイスガードを外し、スピーチをする。</w:t>
      </w:r>
      <w:r w:rsidRPr="00D60F63">
        <w:rPr>
          <w:rFonts w:ascii="ＭＳ ゴシック" w:eastAsia="ＭＳ ゴシック" w:hAnsi="ＭＳ ゴシック" w:cs="ＭＳ ゴシック" w:hint="eastAsia"/>
        </w:rPr>
        <w:t>する</w:t>
      </w:r>
      <w:r w:rsidR="0085154C" w:rsidRPr="00D60F63">
        <w:rPr>
          <w:rFonts w:ascii="ＭＳ ゴシック" w:eastAsia="ＭＳ ゴシック" w:hAnsi="ＭＳ ゴシック" w:cs="ＭＳ ゴシック"/>
        </w:rPr>
        <w:t>スクは表情が見えないので、透明なマウスガードの着用もしくはマスクを外した方が、パフォーマンス力や伝播力が上がる。</w:t>
      </w:r>
    </w:p>
    <w:p w14:paraId="4510B279" w14:textId="77777777" w:rsidR="001F201E" w:rsidRPr="00D60F63" w:rsidRDefault="0085154C">
      <w:pPr>
        <w:pBdr>
          <w:top w:val="nil"/>
          <w:left w:val="nil"/>
          <w:bottom w:val="nil"/>
          <w:right w:val="nil"/>
          <w:between w:val="nil"/>
        </w:pBdr>
        <w:ind w:left="420"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・国歌静聴　感染防止対策に伴い、主催者の判断で静聴も可とする。その場合、歌声ありの音源を使用する。</w:t>
      </w:r>
    </w:p>
    <w:p w14:paraId="2C9B9550" w14:textId="77777777" w:rsidR="001F201E" w:rsidRPr="00D60F63" w:rsidRDefault="0085154C">
      <w:pPr>
        <w:pBdr>
          <w:top w:val="nil"/>
          <w:left w:val="nil"/>
          <w:bottom w:val="nil"/>
          <w:right w:val="nil"/>
          <w:between w:val="nil"/>
        </w:pBdr>
        <w:ind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rPr>
        <w:t>・登壇者から確認できるモニターを準備できるとなお良し。</w:t>
      </w:r>
    </w:p>
    <w:p w14:paraId="67BBF13B" w14:textId="77777777" w:rsidR="001F201E" w:rsidRPr="00D60F63" w:rsidRDefault="0085154C">
      <w:pPr>
        <w:pBdr>
          <w:top w:val="nil"/>
          <w:left w:val="nil"/>
          <w:bottom w:val="nil"/>
          <w:right w:val="nil"/>
          <w:between w:val="nil"/>
        </w:pBdr>
        <w:ind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rPr>
        <w:t>・企画委員会がオンライン配信をチェックできる環境を準備する。</w:t>
      </w:r>
    </w:p>
    <w:p w14:paraId="3022561A" w14:textId="77777777" w:rsidR="001F201E" w:rsidRPr="00D60F63" w:rsidRDefault="0085154C">
      <w:pPr>
        <w:pBdr>
          <w:top w:val="nil"/>
          <w:left w:val="nil"/>
          <w:bottom w:val="nil"/>
          <w:right w:val="nil"/>
          <w:between w:val="nil"/>
        </w:pBdr>
        <w:ind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rPr>
        <w:t>（ネット環境が伴うPCやスマホ・ヘッドホンなど会場にいても音が確認できるもの）。</w:t>
      </w:r>
    </w:p>
    <w:p w14:paraId="304DEBFA" w14:textId="77777777" w:rsidR="001F201E" w:rsidRPr="00D60F63" w:rsidRDefault="0085154C" w:rsidP="0044774D">
      <w:pPr>
        <w:pBdr>
          <w:top w:val="nil"/>
          <w:left w:val="nil"/>
          <w:bottom w:val="nil"/>
          <w:right w:val="nil"/>
          <w:between w:val="nil"/>
        </w:pBdr>
        <w:ind w:firstLineChars="100"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rPr>
        <w:t>・壇上の机の白布やふんどしは、シワや汚れがないように設置する。</w:t>
      </w:r>
    </w:p>
    <w:p w14:paraId="3862A911" w14:textId="77777777" w:rsidR="001F201E" w:rsidRPr="00D60F63" w:rsidRDefault="001F201E">
      <w:pPr>
        <w:pBdr>
          <w:top w:val="nil"/>
          <w:left w:val="nil"/>
          <w:bottom w:val="nil"/>
          <w:right w:val="nil"/>
          <w:between w:val="nil"/>
        </w:pBdr>
        <w:ind w:firstLine="1260"/>
        <w:rPr>
          <w:rFonts w:ascii="ＭＳ ゴシック" w:eastAsia="ＭＳ ゴシック" w:hAnsi="ＭＳ ゴシック" w:cs="ＭＳ ゴシック"/>
        </w:rPr>
      </w:pPr>
    </w:p>
    <w:p w14:paraId="3BFCC373" w14:textId="77777777" w:rsidR="001F201E" w:rsidRPr="00D60F63" w:rsidRDefault="0085154C">
      <w:pPr>
        <w:pBdr>
          <w:top w:val="nil"/>
          <w:left w:val="nil"/>
          <w:bottom w:val="nil"/>
          <w:right w:val="nil"/>
          <w:between w:val="nil"/>
        </w:pBdr>
        <w:rPr>
          <w:rFonts w:ascii="ＭＳ ゴシック" w:eastAsia="ＭＳ ゴシック" w:hAnsi="ＭＳ ゴシック" w:cs="ＭＳ ゴシック"/>
        </w:rPr>
      </w:pPr>
      <w:r w:rsidRPr="00D60F63">
        <w:rPr>
          <w:rFonts w:ascii="ＭＳ ゴシック" w:eastAsia="ＭＳ ゴシック" w:hAnsi="ＭＳ ゴシック" w:cs="ＭＳ ゴシック"/>
        </w:rPr>
        <w:t>３．感染症対策の９０分ルールについて</w:t>
      </w:r>
    </w:p>
    <w:p w14:paraId="6AE2D72F" w14:textId="77777777" w:rsidR="001F201E" w:rsidRPr="00D60F63" w:rsidRDefault="0085154C">
      <w:pPr>
        <w:pBdr>
          <w:top w:val="nil"/>
          <w:left w:val="nil"/>
          <w:bottom w:val="nil"/>
          <w:right w:val="nil"/>
          <w:between w:val="nil"/>
        </w:pBdr>
        <w:ind w:left="315" w:firstLine="105"/>
        <w:rPr>
          <w:rFonts w:ascii="ＭＳ ゴシック" w:eastAsia="ＭＳ ゴシック" w:hAnsi="ＭＳ ゴシック" w:cs="ＭＳ ゴシック"/>
        </w:rPr>
      </w:pPr>
      <w:r w:rsidRPr="00D60F63">
        <w:rPr>
          <w:rFonts w:ascii="ＭＳ ゴシック" w:eastAsia="ＭＳ ゴシック" w:hAnsi="ＭＳ ゴシック" w:cs="ＭＳ ゴシック"/>
        </w:rPr>
        <w:t>日本商工会議所及び開催地の道府県や親会の感染症対策のガイドラインに沿った形で運営する。（２０２１年度の記念式典は、休憩なしの９０分以内もしくは、休憩あり１２０分以内のガイドラ</w:t>
      </w:r>
    </w:p>
    <w:p w14:paraId="1B66200F" w14:textId="77777777" w:rsidR="001F201E" w:rsidRPr="00D60F63" w:rsidRDefault="0085154C">
      <w:pPr>
        <w:pBdr>
          <w:top w:val="nil"/>
          <w:left w:val="nil"/>
          <w:bottom w:val="nil"/>
          <w:right w:val="nil"/>
          <w:between w:val="nil"/>
        </w:pBdr>
        <w:ind w:left="315" w:firstLine="105"/>
        <w:rPr>
          <w:rFonts w:ascii="ＭＳ ゴシック" w:eastAsia="ＭＳ ゴシック" w:hAnsi="ＭＳ ゴシック" w:cs="ＭＳ ゴシック"/>
        </w:rPr>
      </w:pPr>
      <w:r w:rsidRPr="00D60F63">
        <w:rPr>
          <w:rFonts w:ascii="ＭＳ ゴシック" w:eastAsia="ＭＳ ゴシック" w:hAnsi="ＭＳ ゴシック" w:cs="ＭＳ ゴシック"/>
        </w:rPr>
        <w:t>インを基に開催した）。</w:t>
      </w:r>
    </w:p>
    <w:p w14:paraId="37E8AE33" w14:textId="77777777" w:rsidR="001F201E" w:rsidRPr="00D60F63" w:rsidRDefault="0085154C">
      <w:pPr>
        <w:pBdr>
          <w:top w:val="nil"/>
          <w:left w:val="nil"/>
          <w:bottom w:val="nil"/>
          <w:right w:val="nil"/>
          <w:between w:val="nil"/>
        </w:pBdr>
        <w:ind w:left="420"/>
        <w:rPr>
          <w:rFonts w:ascii="ＭＳ ゴシック" w:eastAsia="ＭＳ ゴシック" w:hAnsi="ＭＳ ゴシック" w:cs="ＭＳ ゴシック"/>
        </w:rPr>
      </w:pPr>
      <w:r w:rsidRPr="00D60F63">
        <w:rPr>
          <w:rFonts w:ascii="ＭＳ ゴシック" w:eastAsia="ＭＳ ゴシック" w:hAnsi="ＭＳ ゴシック" w:cs="ＭＳ ゴシック"/>
        </w:rPr>
        <w:t>オンライン上では、記念式典を同時刻で配信したが、前と後は、開催地の企画で、地域のＰＲや分科会・物産展等のＰＲを入れ、実際の記念式典より長く計画し、その時間制限は主催者の決定に準ずる。</w:t>
      </w:r>
    </w:p>
    <w:p w14:paraId="746FB0B1" w14:textId="77777777" w:rsidR="001F201E" w:rsidRPr="00D60F63" w:rsidRDefault="001F201E">
      <w:pPr>
        <w:pBdr>
          <w:top w:val="nil"/>
          <w:left w:val="nil"/>
          <w:bottom w:val="nil"/>
          <w:right w:val="nil"/>
          <w:between w:val="nil"/>
        </w:pBdr>
        <w:ind w:left="420"/>
        <w:rPr>
          <w:rFonts w:ascii="ＭＳ ゴシック" w:eastAsia="ＭＳ ゴシック" w:hAnsi="ＭＳ ゴシック" w:cs="ＭＳ ゴシック"/>
        </w:rPr>
      </w:pPr>
    </w:p>
    <w:p w14:paraId="7BDA7227" w14:textId="77777777" w:rsidR="001F201E" w:rsidRPr="00D60F63" w:rsidRDefault="0085154C">
      <w:pPr>
        <w:pBdr>
          <w:top w:val="nil"/>
          <w:left w:val="nil"/>
          <w:bottom w:val="nil"/>
          <w:right w:val="nil"/>
          <w:between w:val="nil"/>
        </w:pBdr>
        <w:rPr>
          <w:rFonts w:ascii="ＭＳ ゴシック" w:eastAsia="ＭＳ ゴシック" w:hAnsi="ＭＳ ゴシック" w:cs="ＭＳ ゴシック"/>
        </w:rPr>
      </w:pPr>
      <w:r w:rsidRPr="00D60F63">
        <w:rPr>
          <w:rFonts w:ascii="ＭＳ ゴシック" w:eastAsia="ＭＳ ゴシック" w:hAnsi="ＭＳ ゴシック" w:cs="ＭＳ ゴシック"/>
        </w:rPr>
        <w:t>４．シナリオ・パワポ・テロップについて</w:t>
      </w:r>
    </w:p>
    <w:p w14:paraId="757D49E0" w14:textId="5620AC0C" w:rsidR="004516A9" w:rsidRPr="00D60F63" w:rsidRDefault="004516A9" w:rsidP="004516A9">
      <w:pPr>
        <w:pBdr>
          <w:top w:val="nil"/>
          <w:left w:val="nil"/>
          <w:bottom w:val="nil"/>
          <w:right w:val="nil"/>
          <w:between w:val="nil"/>
        </w:pBdr>
        <w:ind w:firstLineChars="200"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 xml:space="preserve">① </w:t>
      </w:r>
      <w:r w:rsidR="0085154C" w:rsidRPr="00D60F63">
        <w:rPr>
          <w:rFonts w:ascii="ＭＳ ゴシック" w:eastAsia="ＭＳ ゴシック" w:hAnsi="ＭＳ ゴシック" w:cs="ＭＳ ゴシック"/>
        </w:rPr>
        <w:t>シナリオの項目にスクリーン（ステージのスクリーンに映すもの）・配信（Ｙｏｕｔｕｂｅを含</w:t>
      </w:r>
    </w:p>
    <w:p w14:paraId="065A4C1D" w14:textId="4B2C170E" w:rsidR="001F201E" w:rsidRPr="00D60F63" w:rsidRDefault="0085154C" w:rsidP="004516A9">
      <w:pPr>
        <w:pBdr>
          <w:top w:val="nil"/>
          <w:left w:val="nil"/>
          <w:bottom w:val="nil"/>
          <w:right w:val="nil"/>
          <w:between w:val="nil"/>
        </w:pBdr>
        <w:ind w:firstLineChars="350" w:firstLine="735"/>
        <w:rPr>
          <w:rFonts w:ascii="ＭＳ ゴシック" w:eastAsia="ＭＳ ゴシック" w:hAnsi="ＭＳ ゴシック" w:cs="ＭＳ ゴシック"/>
        </w:rPr>
      </w:pPr>
      <w:r w:rsidRPr="00D60F63">
        <w:rPr>
          <w:rFonts w:ascii="ＭＳ ゴシック" w:eastAsia="ＭＳ ゴシック" w:hAnsi="ＭＳ ゴシック" w:cs="ＭＳ ゴシック"/>
        </w:rPr>
        <w:t>む配信画面に映すもの）という項目を追加し、関係者全員で共有できるようにする。</w:t>
      </w:r>
    </w:p>
    <w:p w14:paraId="5126B772" w14:textId="77777777" w:rsidR="001F201E" w:rsidRPr="00D60F63" w:rsidRDefault="0085154C">
      <w:pPr>
        <w:pBdr>
          <w:top w:val="nil"/>
          <w:left w:val="nil"/>
          <w:bottom w:val="nil"/>
          <w:right w:val="nil"/>
          <w:between w:val="nil"/>
        </w:pBd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（リアル用台本とオンライン用の台本と分けても良い）</w:t>
      </w:r>
    </w:p>
    <w:p w14:paraId="5558721F" w14:textId="3E753B00" w:rsidR="001F201E" w:rsidRPr="00D60F63" w:rsidRDefault="004516A9" w:rsidP="004516A9">
      <w:pPr>
        <w:pBdr>
          <w:top w:val="nil"/>
          <w:left w:val="nil"/>
          <w:bottom w:val="nil"/>
          <w:right w:val="nil"/>
          <w:between w:val="nil"/>
        </w:pBdr>
        <w:ind w:firstLineChars="200"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 xml:space="preserve">② </w:t>
      </w:r>
      <w:r w:rsidR="0085154C" w:rsidRPr="00D60F63">
        <w:rPr>
          <w:rFonts w:ascii="ＭＳ ゴシック" w:eastAsia="ＭＳ ゴシック" w:hAnsi="ＭＳ ゴシック" w:cs="ＭＳ ゴシック"/>
        </w:rPr>
        <w:t>テロップは、配信用の映像にのせるために使用し、誰が話しているか途中から参加した人でも</w:t>
      </w:r>
    </w:p>
    <w:p w14:paraId="3D1EE3B5" w14:textId="77777777" w:rsidR="001F201E" w:rsidRPr="00D60F63" w:rsidRDefault="0085154C">
      <w:pPr>
        <w:pBdr>
          <w:top w:val="nil"/>
          <w:left w:val="nil"/>
          <w:bottom w:val="nil"/>
          <w:right w:val="nil"/>
          <w:between w:val="nil"/>
        </w:pBdr>
        <w:ind w:firstLine="735"/>
        <w:rPr>
          <w:rFonts w:ascii="ＭＳ ゴシック" w:eastAsia="ＭＳ ゴシック" w:hAnsi="ＭＳ ゴシック" w:cs="ＭＳ ゴシック"/>
        </w:rPr>
      </w:pPr>
      <w:r w:rsidRPr="00D60F63">
        <w:rPr>
          <w:rFonts w:ascii="ＭＳ ゴシック" w:eastAsia="ＭＳ ゴシック" w:hAnsi="ＭＳ ゴシック" w:cs="ＭＳ ゴシック"/>
        </w:rPr>
        <w:t>わかるような配慮や補足情報の補填と発信力向上のための一助とする。</w:t>
      </w:r>
    </w:p>
    <w:p w14:paraId="6512656D" w14:textId="467CE08E" w:rsidR="001F201E" w:rsidRPr="00D60F63" w:rsidRDefault="004516A9" w:rsidP="004516A9">
      <w:pPr>
        <w:pBdr>
          <w:top w:val="nil"/>
          <w:left w:val="nil"/>
          <w:bottom w:val="nil"/>
          <w:right w:val="nil"/>
          <w:between w:val="nil"/>
        </w:pBdr>
        <w:ind w:firstLineChars="200"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 xml:space="preserve">③ </w:t>
      </w:r>
      <w:r w:rsidR="0085154C" w:rsidRPr="00D60F63">
        <w:rPr>
          <w:rFonts w:ascii="ＭＳ ゴシック" w:eastAsia="ＭＳ ゴシック" w:hAnsi="ＭＳ ゴシック" w:cs="ＭＳ ゴシック"/>
        </w:rPr>
        <w:t>オンライン配信の映像とスクリーンに映る映像を一緒になるように設定しておくと確認がしや</w:t>
      </w:r>
    </w:p>
    <w:p w14:paraId="0DC9FC2A" w14:textId="77777777" w:rsidR="001F201E" w:rsidRPr="00D60F63" w:rsidRDefault="0085154C">
      <w:pPr>
        <w:pBdr>
          <w:top w:val="nil"/>
          <w:left w:val="nil"/>
          <w:bottom w:val="nil"/>
          <w:right w:val="nil"/>
          <w:between w:val="nil"/>
        </w:pBdr>
        <w:ind w:firstLine="735"/>
        <w:rPr>
          <w:rFonts w:ascii="ＭＳ ゴシック" w:eastAsia="ＭＳ ゴシック" w:hAnsi="ＭＳ ゴシック" w:cs="ＭＳ ゴシック"/>
        </w:rPr>
      </w:pPr>
      <w:r w:rsidRPr="00D60F63">
        <w:rPr>
          <w:rFonts w:ascii="ＭＳ ゴシック" w:eastAsia="ＭＳ ゴシック" w:hAnsi="ＭＳ ゴシック" w:cs="ＭＳ ゴシック"/>
        </w:rPr>
        <w:t>すく、間違いが起こらない。業者とよく協議し共有すること。</w:t>
      </w:r>
    </w:p>
    <w:p w14:paraId="18DB8A83" w14:textId="77777777" w:rsidR="001F201E" w:rsidRPr="00D60F63" w:rsidRDefault="001F201E">
      <w:pPr>
        <w:pBdr>
          <w:top w:val="nil"/>
          <w:left w:val="nil"/>
          <w:bottom w:val="nil"/>
          <w:right w:val="nil"/>
          <w:between w:val="nil"/>
        </w:pBdr>
        <w:ind w:firstLine="735"/>
        <w:rPr>
          <w:rFonts w:ascii="ＭＳ ゴシック" w:eastAsia="ＭＳ ゴシック" w:hAnsi="ＭＳ ゴシック" w:cs="ＭＳ ゴシック"/>
        </w:rPr>
      </w:pPr>
    </w:p>
    <w:p w14:paraId="395D805C" w14:textId="77777777" w:rsidR="001F201E" w:rsidRPr="00D60F63" w:rsidRDefault="0085154C">
      <w:pPr>
        <w:pBdr>
          <w:top w:val="nil"/>
          <w:left w:val="nil"/>
          <w:bottom w:val="nil"/>
          <w:right w:val="nil"/>
          <w:between w:val="nil"/>
        </w:pBdr>
        <w:rPr>
          <w:rFonts w:ascii="ＭＳ ゴシック" w:eastAsia="ＭＳ ゴシック" w:hAnsi="ＭＳ ゴシック" w:cs="ＭＳ ゴシック"/>
        </w:rPr>
      </w:pPr>
      <w:r w:rsidRPr="00D60F63">
        <w:rPr>
          <w:rFonts w:ascii="ＭＳ ゴシック" w:eastAsia="ＭＳ ゴシック" w:hAnsi="ＭＳ ゴシック" w:cs="ＭＳ ゴシック"/>
        </w:rPr>
        <w:t>５．チェックリストについて</w:t>
      </w:r>
    </w:p>
    <w:p w14:paraId="3DEEA32C" w14:textId="77777777" w:rsidR="004516A9" w:rsidRPr="00D60F63" w:rsidRDefault="0085154C">
      <w:pPr>
        <w:pBdr>
          <w:top w:val="nil"/>
          <w:left w:val="nil"/>
          <w:bottom w:val="nil"/>
          <w:right w:val="nil"/>
          <w:between w:val="nil"/>
        </w:pBdr>
        <w:ind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・チェックリストを常に更新し、事前に開催地ＹＥＧと協力して早め早めの準備に心がけるこ</w:t>
      </w:r>
    </w:p>
    <w:p w14:paraId="531208CF" w14:textId="50F40EF5" w:rsidR="001F201E" w:rsidRPr="00D60F63" w:rsidRDefault="0085154C" w:rsidP="004516A9">
      <w:pPr>
        <w:pBdr>
          <w:top w:val="nil"/>
          <w:left w:val="nil"/>
          <w:bottom w:val="nil"/>
          <w:right w:val="nil"/>
          <w:between w:val="nil"/>
        </w:pBdr>
        <w:ind w:firstLineChars="300"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と。</w:t>
      </w:r>
    </w:p>
    <w:p w14:paraId="75E8E0A9" w14:textId="78934452" w:rsidR="001F201E" w:rsidRPr="00D60F63" w:rsidRDefault="004516A9" w:rsidP="004516A9">
      <w:pPr>
        <w:pBdr>
          <w:top w:val="nil"/>
          <w:left w:val="nil"/>
          <w:bottom w:val="nil"/>
          <w:right w:val="nil"/>
          <w:between w:val="nil"/>
        </w:pBdr>
        <w:ind w:firstLineChars="200"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 xml:space="preserve">① </w:t>
      </w:r>
      <w:r w:rsidR="0085154C" w:rsidRPr="00D60F63">
        <w:rPr>
          <w:rFonts w:ascii="ＭＳ ゴシック" w:eastAsia="ＭＳ ゴシック" w:hAnsi="ＭＳ ゴシック" w:cs="ＭＳ ゴシック"/>
        </w:rPr>
        <w:t>Ｙｏｕｔｕｂｅ配信における著作権の注意</w:t>
      </w:r>
    </w:p>
    <w:p w14:paraId="01FFB014" w14:textId="77777777" w:rsidR="001F201E" w:rsidRPr="00D60F63" w:rsidRDefault="0085154C">
      <w:pPr>
        <w:pBdr>
          <w:top w:val="nil"/>
          <w:left w:val="nil"/>
          <w:bottom w:val="nil"/>
          <w:right w:val="nil"/>
          <w:between w:val="nil"/>
        </w:pBd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（１）音楽の著作権</w:t>
      </w:r>
    </w:p>
    <w:p w14:paraId="4912AC55" w14:textId="77777777" w:rsidR="001F201E" w:rsidRPr="00D60F63" w:rsidRDefault="0085154C">
      <w:pPr>
        <w:pBdr>
          <w:top w:val="nil"/>
          <w:left w:val="nil"/>
          <w:bottom w:val="nil"/>
          <w:right w:val="nil"/>
          <w:between w:val="nil"/>
        </w:pBd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（２）動画内に企業ＣМ</w:t>
      </w:r>
    </w:p>
    <w:p w14:paraId="6C6A1424" w14:textId="77777777" w:rsidR="001F201E" w:rsidRPr="00D60F63" w:rsidRDefault="0085154C">
      <w:pPr>
        <w:pBdr>
          <w:top w:val="nil"/>
          <w:left w:val="nil"/>
          <w:bottom w:val="nil"/>
          <w:right w:val="nil"/>
          <w:between w:val="nil"/>
        </w:pBd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（３）Ｙｏｕｔｕｂｅの規程によるルール違反</w:t>
      </w:r>
    </w:p>
    <w:p w14:paraId="3C93A310" w14:textId="1872041C" w:rsidR="001F201E" w:rsidRPr="00D60F63" w:rsidRDefault="0085154C">
      <w:pPr>
        <w:pBdr>
          <w:top w:val="nil"/>
          <w:left w:val="nil"/>
          <w:bottom w:val="nil"/>
          <w:right w:val="nil"/>
          <w:between w:val="nil"/>
        </w:pBdr>
        <w:ind w:left="1470"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・上記は、削除対象になるので事前にチェックする必要な場合は、事前にＹｏｕｔｕ</w:t>
      </w:r>
      <w:r w:rsidR="004516A9" w:rsidRPr="00D60F63">
        <w:rPr>
          <w:rFonts w:ascii="ＭＳ ゴシック" w:eastAsia="ＭＳ ゴシック" w:hAnsi="ＭＳ ゴシック" w:cs="ＭＳ ゴシック" w:hint="eastAsia"/>
        </w:rPr>
        <w:t>ｂ</w:t>
      </w:r>
      <w:r w:rsidRPr="00D60F63">
        <w:rPr>
          <w:rFonts w:ascii="ＭＳ ゴシック" w:eastAsia="ＭＳ ゴシック" w:hAnsi="ＭＳ ゴシック" w:cs="ＭＳ ゴシック"/>
        </w:rPr>
        <w:t>ｅ事務局に申請し許可を得ておくこと。</w:t>
      </w:r>
    </w:p>
    <w:p w14:paraId="06E36B91" w14:textId="722ADB37" w:rsidR="001F201E" w:rsidRPr="00D60F63" w:rsidRDefault="004516A9" w:rsidP="004516A9">
      <w:pPr>
        <w:pBdr>
          <w:top w:val="nil"/>
          <w:left w:val="nil"/>
          <w:bottom w:val="nil"/>
          <w:right w:val="nil"/>
          <w:between w:val="nil"/>
        </w:pBdr>
        <w:ind w:firstLineChars="200"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 xml:space="preserve">② </w:t>
      </w:r>
      <w:r w:rsidR="0085154C" w:rsidRPr="00D60F63">
        <w:rPr>
          <w:rFonts w:ascii="ＭＳ ゴシック" w:eastAsia="ＭＳ ゴシック" w:hAnsi="ＭＳ ゴシック" w:cs="ＭＳ ゴシック"/>
        </w:rPr>
        <w:t>ＪＡＳＲＡＣ（申請について）</w:t>
      </w:r>
    </w:p>
    <w:p w14:paraId="5DA2497B" w14:textId="77777777" w:rsidR="001F201E" w:rsidRPr="00D60F63" w:rsidRDefault="0085154C">
      <w:pPr>
        <w:pBdr>
          <w:top w:val="nil"/>
          <w:left w:val="nil"/>
          <w:bottom w:val="nil"/>
          <w:right w:val="nil"/>
          <w:between w:val="nil"/>
        </w:pBdr>
        <w:ind w:firstLine="630"/>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・ＪＡＳＲＡＣ（https://www.jasrac.or.jp/info/）に確認する音楽利用するものがあるの確</w:t>
      </w:r>
    </w:p>
    <w:p w14:paraId="35E9C92D" w14:textId="77777777" w:rsidR="001F201E" w:rsidRPr="00D60F63" w:rsidRDefault="0085154C">
      <w:pPr>
        <w:pBdr>
          <w:top w:val="nil"/>
          <w:left w:val="nil"/>
          <w:bottom w:val="nil"/>
          <w:right w:val="nil"/>
          <w:between w:val="nil"/>
        </w:pBdr>
        <w:ind w:left="420"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認する。もしあれば、本番前までに確認・対応しておく。</w:t>
      </w:r>
    </w:p>
    <w:p w14:paraId="64D7A6DA" w14:textId="77777777" w:rsidR="001F201E" w:rsidRPr="00D60F63" w:rsidRDefault="001F201E">
      <w:pPr>
        <w:pBdr>
          <w:top w:val="nil"/>
          <w:left w:val="nil"/>
          <w:bottom w:val="nil"/>
          <w:right w:val="nil"/>
          <w:between w:val="nil"/>
        </w:pBdr>
        <w:ind w:left="420" w:firstLine="420"/>
        <w:rPr>
          <w:rFonts w:ascii="ＭＳ ゴシック" w:eastAsia="ＭＳ ゴシック" w:hAnsi="ＭＳ ゴシック" w:cs="ＭＳ ゴシック"/>
        </w:rPr>
      </w:pPr>
    </w:p>
    <w:p w14:paraId="4028DB6D" w14:textId="7128C4A3" w:rsidR="001F201E" w:rsidRPr="00D60F63" w:rsidRDefault="0085154C" w:rsidP="004516A9">
      <w:pPr>
        <w:pStyle w:val="affa"/>
        <w:numPr>
          <w:ilvl w:val="0"/>
          <w:numId w:val="15"/>
        </w:numPr>
        <w:pBdr>
          <w:top w:val="nil"/>
          <w:left w:val="nil"/>
          <w:bottom w:val="nil"/>
          <w:right w:val="nil"/>
          <w:between w:val="nil"/>
        </w:pBdr>
        <w:ind w:leftChars="0"/>
        <w:rPr>
          <w:rFonts w:ascii="ＭＳ ゴシック" w:eastAsia="ＭＳ ゴシック" w:hAnsi="ＭＳ ゴシック" w:cs="ＭＳ ゴシック"/>
        </w:rPr>
      </w:pPr>
      <w:r w:rsidRPr="00D60F63">
        <w:rPr>
          <w:rFonts w:ascii="ＭＳ ゴシック" w:eastAsia="ＭＳ ゴシック" w:hAnsi="ＭＳ ゴシック" w:cs="ＭＳ ゴシック"/>
        </w:rPr>
        <w:t>照明について</w:t>
      </w:r>
    </w:p>
    <w:p w14:paraId="7A76C374" w14:textId="07575D9F" w:rsidR="001F201E" w:rsidRPr="00D60F63" w:rsidRDefault="0085154C" w:rsidP="004516A9">
      <w:pPr>
        <w:pStyle w:val="affa"/>
        <w:numPr>
          <w:ilvl w:val="0"/>
          <w:numId w:val="16"/>
        </w:numPr>
        <w:pBdr>
          <w:top w:val="nil"/>
          <w:left w:val="nil"/>
          <w:bottom w:val="nil"/>
          <w:right w:val="nil"/>
          <w:between w:val="nil"/>
        </w:pBdr>
        <w:ind w:leftChars="0"/>
        <w:rPr>
          <w:rFonts w:ascii="ＭＳ ゴシック" w:eastAsia="ＭＳ ゴシック" w:hAnsi="ＭＳ ゴシック" w:cs="ＭＳ ゴシック"/>
        </w:rPr>
      </w:pPr>
      <w:r w:rsidRPr="00D60F63">
        <w:rPr>
          <w:rFonts w:ascii="ＭＳ ゴシック" w:eastAsia="ＭＳ ゴシック" w:hAnsi="ＭＳ ゴシック" w:cs="ＭＳ ゴシック"/>
        </w:rPr>
        <w:t>通常時の照明　（会場・ステージ・司会・看板・懸垂幕）</w:t>
      </w:r>
    </w:p>
    <w:p w14:paraId="393537B2" w14:textId="77777777" w:rsidR="001F201E" w:rsidRPr="00D60F63" w:rsidRDefault="0085154C" w:rsidP="004516A9">
      <w:pPr>
        <w:pStyle w:val="affa"/>
        <w:numPr>
          <w:ilvl w:val="0"/>
          <w:numId w:val="16"/>
        </w:numPr>
        <w:pBdr>
          <w:top w:val="nil"/>
          <w:left w:val="nil"/>
          <w:bottom w:val="nil"/>
          <w:right w:val="nil"/>
          <w:between w:val="nil"/>
        </w:pBdr>
        <w:ind w:leftChars="0"/>
        <w:rPr>
          <w:rFonts w:ascii="ＭＳ ゴシック" w:eastAsia="ＭＳ ゴシック" w:hAnsi="ＭＳ ゴシック" w:cs="ＭＳ ゴシック"/>
        </w:rPr>
      </w:pPr>
      <w:r w:rsidRPr="00D60F63">
        <w:rPr>
          <w:rFonts w:ascii="ＭＳ ゴシック" w:eastAsia="ＭＳ ゴシック" w:hAnsi="ＭＳ ゴシック" w:cs="ＭＳ ゴシック"/>
        </w:rPr>
        <w:t>黙祷時の照明　（会場・ステージ・司会・看板・懸垂幕）</w:t>
      </w:r>
    </w:p>
    <w:p w14:paraId="49A6798F" w14:textId="2C8EC560" w:rsidR="001F201E" w:rsidRPr="00D60F63" w:rsidRDefault="0085154C" w:rsidP="004516A9">
      <w:pPr>
        <w:pStyle w:val="affa"/>
        <w:numPr>
          <w:ilvl w:val="0"/>
          <w:numId w:val="16"/>
        </w:numPr>
        <w:pBdr>
          <w:top w:val="nil"/>
          <w:left w:val="nil"/>
          <w:bottom w:val="nil"/>
          <w:right w:val="nil"/>
          <w:between w:val="nil"/>
        </w:pBdr>
        <w:ind w:leftChars="0"/>
        <w:rPr>
          <w:rFonts w:ascii="ＭＳ ゴシック" w:eastAsia="ＭＳ ゴシック" w:hAnsi="ＭＳ ゴシック" w:cs="ＭＳ ゴシック"/>
        </w:rPr>
      </w:pPr>
      <w:r w:rsidRPr="00D60F63">
        <w:rPr>
          <w:rFonts w:ascii="ＭＳ ゴシック" w:eastAsia="ＭＳ ゴシック" w:hAnsi="ＭＳ ゴシック" w:cs="ＭＳ ゴシック"/>
        </w:rPr>
        <w:t>スピーチ時の照明</w:t>
      </w:r>
    </w:p>
    <w:p w14:paraId="744E8A5A" w14:textId="77777777" w:rsidR="004516A9" w:rsidRPr="00D60F63" w:rsidRDefault="0085154C" w:rsidP="004516A9">
      <w:pPr>
        <w:pStyle w:val="affa"/>
        <w:numPr>
          <w:ilvl w:val="0"/>
          <w:numId w:val="16"/>
        </w:numPr>
        <w:pBdr>
          <w:top w:val="nil"/>
          <w:left w:val="nil"/>
          <w:bottom w:val="nil"/>
          <w:right w:val="nil"/>
          <w:between w:val="nil"/>
        </w:pBdr>
        <w:ind w:leftChars="0"/>
        <w:rPr>
          <w:rFonts w:ascii="ＭＳ ゴシック" w:eastAsia="ＭＳ ゴシック" w:hAnsi="ＭＳ ゴシック" w:cs="ＭＳ ゴシック"/>
        </w:rPr>
      </w:pPr>
      <w:r w:rsidRPr="00D60F63">
        <w:rPr>
          <w:rFonts w:ascii="ＭＳ ゴシック" w:eastAsia="ＭＳ ゴシック" w:hAnsi="ＭＳ ゴシック" w:cs="ＭＳ ゴシック"/>
        </w:rPr>
        <w:t>スクリーン映像上映の照明</w:t>
      </w:r>
    </w:p>
    <w:p w14:paraId="2110112E" w14:textId="77777777" w:rsidR="004516A9" w:rsidRPr="00D60F63" w:rsidRDefault="0085154C" w:rsidP="004516A9">
      <w:pPr>
        <w:pStyle w:val="affa"/>
        <w:numPr>
          <w:ilvl w:val="0"/>
          <w:numId w:val="16"/>
        </w:numPr>
        <w:pBdr>
          <w:top w:val="nil"/>
          <w:left w:val="nil"/>
          <w:bottom w:val="nil"/>
          <w:right w:val="nil"/>
          <w:between w:val="nil"/>
        </w:pBdr>
        <w:ind w:leftChars="0"/>
        <w:rPr>
          <w:rFonts w:ascii="ＭＳ ゴシック" w:eastAsia="ＭＳ ゴシック" w:hAnsi="ＭＳ ゴシック" w:cs="ＭＳ ゴシック"/>
        </w:rPr>
      </w:pPr>
      <w:r w:rsidRPr="00D60F63">
        <w:rPr>
          <w:rFonts w:ascii="ＭＳ ゴシック" w:eastAsia="ＭＳ ゴシック" w:hAnsi="ＭＳ ゴシック" w:cs="ＭＳ ゴシック"/>
        </w:rPr>
        <w:t>司会者へのピンスポット</w:t>
      </w:r>
    </w:p>
    <w:p w14:paraId="5CB7D442" w14:textId="77777777" w:rsidR="004516A9" w:rsidRPr="00D60F63" w:rsidRDefault="0085154C" w:rsidP="004516A9">
      <w:pPr>
        <w:pStyle w:val="affa"/>
        <w:numPr>
          <w:ilvl w:val="0"/>
          <w:numId w:val="16"/>
        </w:numPr>
        <w:pBdr>
          <w:top w:val="nil"/>
          <w:left w:val="nil"/>
          <w:bottom w:val="nil"/>
          <w:right w:val="nil"/>
          <w:between w:val="nil"/>
        </w:pBdr>
        <w:ind w:leftChars="0"/>
        <w:rPr>
          <w:rFonts w:ascii="ＭＳ ゴシック" w:eastAsia="ＭＳ ゴシック" w:hAnsi="ＭＳ ゴシック" w:cs="ＭＳ ゴシック"/>
        </w:rPr>
      </w:pPr>
      <w:r w:rsidRPr="00D60F63">
        <w:rPr>
          <w:rFonts w:ascii="ＭＳ ゴシック" w:eastAsia="ＭＳ ゴシック" w:hAnsi="ＭＳ ゴシック" w:cs="ＭＳ ゴシック"/>
        </w:rPr>
        <w:t>ステージ下の来賓や出演者への照明</w:t>
      </w:r>
    </w:p>
    <w:p w14:paraId="0965C2E8" w14:textId="4F03B807" w:rsidR="001F201E" w:rsidRPr="00D60F63" w:rsidRDefault="0085154C" w:rsidP="004516A9">
      <w:pPr>
        <w:pStyle w:val="affa"/>
        <w:numPr>
          <w:ilvl w:val="0"/>
          <w:numId w:val="16"/>
        </w:numPr>
        <w:pBdr>
          <w:top w:val="nil"/>
          <w:left w:val="nil"/>
          <w:bottom w:val="nil"/>
          <w:right w:val="nil"/>
          <w:between w:val="nil"/>
        </w:pBdr>
        <w:ind w:leftChars="0"/>
        <w:rPr>
          <w:rFonts w:ascii="ＭＳ ゴシック" w:eastAsia="ＭＳ ゴシック" w:hAnsi="ＭＳ ゴシック" w:cs="ＭＳ ゴシック"/>
        </w:rPr>
      </w:pPr>
      <w:r w:rsidRPr="00D60F63">
        <w:rPr>
          <w:rFonts w:ascii="ＭＳ ゴシック" w:eastAsia="ＭＳ ゴシック" w:hAnsi="ＭＳ ゴシック" w:cs="ＭＳ ゴシック"/>
        </w:rPr>
        <w:t>その他ムービングやピンスポット等必要に応じて</w:t>
      </w:r>
    </w:p>
    <w:p w14:paraId="1FF2E15A" w14:textId="77777777" w:rsidR="001F201E" w:rsidRPr="00D60F63" w:rsidRDefault="0085154C">
      <w:pPr>
        <w:pBdr>
          <w:top w:val="nil"/>
          <w:left w:val="nil"/>
          <w:bottom w:val="nil"/>
          <w:right w:val="nil"/>
          <w:between w:val="nil"/>
        </w:pBdr>
        <w:ind w:firstLine="840"/>
        <w:rPr>
          <w:rFonts w:ascii="ＭＳ ゴシック" w:eastAsia="ＭＳ ゴシック" w:hAnsi="ＭＳ ゴシック" w:cs="ＭＳ ゴシック"/>
        </w:rPr>
      </w:pPr>
      <w:r w:rsidRPr="00D60F63">
        <w:rPr>
          <w:rFonts w:ascii="ＭＳ ゴシック" w:eastAsia="ＭＳ ゴシック" w:hAnsi="ＭＳ ゴシック" w:cs="ＭＳ ゴシック"/>
        </w:rPr>
        <w:t>※現地の見え方ではなく、配信上の画面に映るものを必ず確認する。</w:t>
      </w:r>
    </w:p>
    <w:p w14:paraId="43BBED79" w14:textId="77777777" w:rsidR="001F201E" w:rsidRPr="00D60F63" w:rsidRDefault="001F201E">
      <w:pPr>
        <w:pBdr>
          <w:top w:val="nil"/>
          <w:left w:val="nil"/>
          <w:bottom w:val="nil"/>
          <w:right w:val="nil"/>
          <w:between w:val="nil"/>
        </w:pBdr>
        <w:rPr>
          <w:rFonts w:ascii="ＭＳ ゴシック" w:eastAsia="ＭＳ ゴシック" w:hAnsi="ＭＳ ゴシック" w:cs="ＭＳ ゴシック"/>
        </w:rPr>
      </w:pPr>
    </w:p>
    <w:p w14:paraId="61EA9DF6" w14:textId="00BAE287" w:rsidR="0031574F" w:rsidRPr="00D60F63" w:rsidRDefault="0085154C" w:rsidP="0031574F">
      <w:pPr>
        <w:pStyle w:val="affa"/>
        <w:numPr>
          <w:ilvl w:val="0"/>
          <w:numId w:val="15"/>
        </w:numPr>
        <w:pBdr>
          <w:top w:val="nil"/>
          <w:left w:val="nil"/>
          <w:bottom w:val="nil"/>
          <w:right w:val="nil"/>
          <w:between w:val="nil"/>
        </w:pBdr>
        <w:ind w:leftChars="0"/>
        <w:rPr>
          <w:rFonts w:ascii="ＭＳ ゴシック" w:eastAsia="ＭＳ ゴシック" w:hAnsi="ＭＳ ゴシック" w:cs="ＭＳ ゴシック"/>
        </w:rPr>
      </w:pPr>
      <w:r w:rsidRPr="00D60F63">
        <w:rPr>
          <w:rFonts w:ascii="ＭＳ ゴシック" w:eastAsia="ＭＳ ゴシック" w:hAnsi="ＭＳ ゴシック" w:cs="ＭＳ ゴシック"/>
        </w:rPr>
        <w:t>音響について</w:t>
      </w:r>
    </w:p>
    <w:p w14:paraId="4B68E7FC" w14:textId="032C45CA" w:rsidR="001F201E" w:rsidRPr="00D60F63" w:rsidRDefault="0085154C" w:rsidP="0031574F">
      <w:pPr>
        <w:pStyle w:val="affa"/>
        <w:numPr>
          <w:ilvl w:val="1"/>
          <w:numId w:val="15"/>
        </w:numPr>
        <w:pBdr>
          <w:top w:val="nil"/>
          <w:left w:val="nil"/>
          <w:bottom w:val="nil"/>
          <w:right w:val="nil"/>
          <w:between w:val="nil"/>
        </w:pBdr>
        <w:ind w:leftChars="0"/>
        <w:rPr>
          <w:rFonts w:ascii="ＭＳ ゴシック" w:eastAsia="ＭＳ ゴシック" w:hAnsi="ＭＳ ゴシック" w:cs="ＭＳ ゴシック"/>
        </w:rPr>
      </w:pPr>
      <w:r w:rsidRPr="00D60F63">
        <w:rPr>
          <w:rFonts w:ascii="ＭＳ ゴシック" w:eastAsia="ＭＳ ゴシック" w:hAnsi="ＭＳ ゴシック" w:cs="ＭＳ ゴシック"/>
        </w:rPr>
        <w:t>現地の聞こえ方で判断するのではなく、配信された映像の音量や音質を確認する。</w:t>
      </w:r>
    </w:p>
    <w:p w14:paraId="5B168C10" w14:textId="547E122D" w:rsidR="0031574F" w:rsidRPr="00D60F63" w:rsidRDefault="0085154C" w:rsidP="0031574F">
      <w:pPr>
        <w:pStyle w:val="affa"/>
        <w:numPr>
          <w:ilvl w:val="1"/>
          <w:numId w:val="15"/>
        </w:numPr>
        <w:pBdr>
          <w:top w:val="nil"/>
          <w:left w:val="nil"/>
          <w:bottom w:val="nil"/>
          <w:right w:val="nil"/>
          <w:between w:val="nil"/>
        </w:pBdr>
        <w:ind w:leftChars="0"/>
        <w:rPr>
          <w:rFonts w:ascii="ＭＳ ゴシック" w:eastAsia="ＭＳ ゴシック" w:hAnsi="ＭＳ ゴシック" w:cs="ＭＳ ゴシック"/>
        </w:rPr>
      </w:pPr>
      <w:r w:rsidRPr="00D60F63">
        <w:rPr>
          <w:rFonts w:ascii="ＭＳ ゴシック" w:eastAsia="ＭＳ ゴシック" w:hAnsi="ＭＳ ゴシック" w:cs="ＭＳ ゴシック"/>
        </w:rPr>
        <w:t>マイク消毒が入る場合、拭いたりスプレーをかける音が入ってしまう場合があるので、業者</w:t>
      </w:r>
    </w:p>
    <w:p w14:paraId="12987E46" w14:textId="53FF45F9" w:rsidR="001F201E" w:rsidRPr="00D60F63" w:rsidRDefault="0085154C" w:rsidP="0031574F">
      <w:pPr>
        <w:pStyle w:val="affa"/>
        <w:pBdr>
          <w:top w:val="nil"/>
          <w:left w:val="nil"/>
          <w:bottom w:val="nil"/>
          <w:right w:val="nil"/>
          <w:between w:val="nil"/>
        </w:pBdr>
        <w:ind w:leftChars="0" w:left="780" w:firstLineChars="100"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rPr>
        <w:t>ＰＡ側で音が入らないように対応する。</w:t>
      </w:r>
    </w:p>
    <w:p w14:paraId="7F310118" w14:textId="77777777" w:rsidR="001F201E" w:rsidRPr="00D60F63" w:rsidRDefault="001F201E">
      <w:pPr>
        <w:pBdr>
          <w:top w:val="nil"/>
          <w:left w:val="nil"/>
          <w:bottom w:val="nil"/>
          <w:right w:val="nil"/>
          <w:between w:val="nil"/>
        </w:pBdr>
        <w:ind w:left="210" w:firstLine="210"/>
        <w:rPr>
          <w:rFonts w:ascii="ＭＳ ゴシック" w:eastAsia="ＭＳ ゴシック" w:hAnsi="ＭＳ ゴシック" w:cs="ＭＳ ゴシック"/>
        </w:rPr>
      </w:pPr>
    </w:p>
    <w:p w14:paraId="1603E25E" w14:textId="77777777" w:rsidR="001F201E" w:rsidRPr="00D60F63" w:rsidRDefault="0085154C">
      <w:pPr>
        <w:pBdr>
          <w:top w:val="nil"/>
          <w:left w:val="nil"/>
          <w:bottom w:val="nil"/>
          <w:right w:val="nil"/>
          <w:between w:val="nil"/>
        </w:pBdr>
        <w:rPr>
          <w:rFonts w:ascii="ＭＳ ゴシック" w:eastAsia="ＭＳ ゴシック" w:hAnsi="ＭＳ ゴシック" w:cs="ＭＳ ゴシック"/>
        </w:rPr>
      </w:pPr>
      <w:r w:rsidRPr="00D60F63">
        <w:rPr>
          <w:rFonts w:ascii="ＭＳ ゴシック" w:eastAsia="ＭＳ ゴシック" w:hAnsi="ＭＳ ゴシック" w:cs="ＭＳ ゴシック"/>
        </w:rPr>
        <w:t>８．カメラワークについて</w:t>
      </w:r>
    </w:p>
    <w:p w14:paraId="2E0FF250" w14:textId="77777777" w:rsidR="001F201E" w:rsidRPr="00D60F63" w:rsidRDefault="0085154C">
      <w:pPr>
        <w:pBdr>
          <w:top w:val="nil"/>
          <w:left w:val="nil"/>
          <w:bottom w:val="nil"/>
          <w:right w:val="nil"/>
          <w:between w:val="nil"/>
        </w:pBdr>
        <w:ind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・基本的なカメラワーク</w:t>
      </w:r>
    </w:p>
    <w:p w14:paraId="34CFA973" w14:textId="35B5DFC0" w:rsidR="001F201E" w:rsidRPr="00D60F63" w:rsidRDefault="0031574F" w:rsidP="0031574F">
      <w:pPr>
        <w:pBdr>
          <w:top w:val="nil"/>
          <w:left w:val="nil"/>
          <w:bottom w:val="nil"/>
          <w:right w:val="nil"/>
          <w:between w:val="nil"/>
        </w:pBdr>
        <w:ind w:firstLineChars="200"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 xml:space="preserve">① </w:t>
      </w:r>
      <w:r w:rsidR="0085154C" w:rsidRPr="00D60F63">
        <w:rPr>
          <w:rFonts w:ascii="ＭＳ ゴシック" w:eastAsia="ＭＳ ゴシック" w:hAnsi="ＭＳ ゴシック" w:cs="ＭＳ ゴシック"/>
        </w:rPr>
        <w:t>パワーポイント等の次第</w:t>
      </w:r>
      <w:r w:rsidRPr="00D60F63">
        <w:rPr>
          <w:rFonts w:ascii="ＭＳ ゴシック" w:eastAsia="ＭＳ ゴシック" w:hAnsi="ＭＳ ゴシック" w:cs="ＭＳ ゴシック" w:hint="eastAsia"/>
        </w:rPr>
        <w:t xml:space="preserve"> </w:t>
      </w:r>
    </w:p>
    <w:p w14:paraId="1DA47812" w14:textId="77777777" w:rsidR="001F201E" w:rsidRPr="00D60F63" w:rsidRDefault="0085154C">
      <w:pPr>
        <w:pBdr>
          <w:top w:val="nil"/>
          <w:left w:val="nil"/>
          <w:bottom w:val="nil"/>
          <w:right w:val="nil"/>
          <w:between w:val="nil"/>
        </w:pBd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（１）（自席から演台までの姿を映す）ステージ全体の引きのライブ映像</w:t>
      </w:r>
    </w:p>
    <w:p w14:paraId="499F1578" w14:textId="77777777" w:rsidR="001F201E" w:rsidRPr="00D60F63" w:rsidRDefault="0085154C">
      <w:pPr>
        <w:pBdr>
          <w:top w:val="nil"/>
          <w:left w:val="nil"/>
          <w:bottom w:val="nil"/>
          <w:right w:val="nil"/>
          <w:between w:val="nil"/>
        </w:pBd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（２）（スピーカーが演台についた後）バストアップのライブ映像</w:t>
      </w:r>
    </w:p>
    <w:p w14:paraId="770768A5" w14:textId="77777777" w:rsidR="001F201E" w:rsidRPr="00D60F63" w:rsidRDefault="0085154C">
      <w:pPr>
        <w:pBdr>
          <w:top w:val="nil"/>
          <w:left w:val="nil"/>
          <w:bottom w:val="nil"/>
          <w:right w:val="nil"/>
          <w:between w:val="nil"/>
        </w:pBd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（３）スピーカーの役職と氏名のテロップ</w:t>
      </w:r>
    </w:p>
    <w:p w14:paraId="2EE11549" w14:textId="0BFA678A" w:rsidR="0031574F" w:rsidRPr="00D60F63" w:rsidRDefault="0085154C" w:rsidP="0031574F">
      <w:pPr>
        <w:pBdr>
          <w:top w:val="nil"/>
          <w:left w:val="nil"/>
          <w:bottom w:val="nil"/>
          <w:right w:val="nil"/>
          <w:between w:val="nil"/>
        </w:pBd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（４）自席に座るまでの姿を映す）ステージ全体の引きのライブ映像</w:t>
      </w:r>
    </w:p>
    <w:p w14:paraId="1255614C" w14:textId="5182594E" w:rsidR="001F201E" w:rsidRPr="00D60F63" w:rsidRDefault="0031574F" w:rsidP="0031574F">
      <w:pPr>
        <w:pBdr>
          <w:top w:val="nil"/>
          <w:left w:val="nil"/>
          <w:bottom w:val="nil"/>
          <w:right w:val="nil"/>
          <w:between w:val="nil"/>
        </w:pBdr>
        <w:ind w:firstLineChars="300"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（５）</w:t>
      </w:r>
      <w:r w:rsidR="0085154C" w:rsidRPr="00D60F63">
        <w:rPr>
          <w:rFonts w:ascii="ＭＳ ゴシック" w:eastAsia="ＭＳ ゴシック" w:hAnsi="ＭＳ ゴシック" w:cs="ＭＳ ゴシック"/>
        </w:rPr>
        <w:t>カメラが間に合わなかったときは司会者を別のカメラで抜く</w:t>
      </w:r>
    </w:p>
    <w:p w14:paraId="70825E46" w14:textId="20CB6386" w:rsidR="001F201E" w:rsidRPr="00D60F63" w:rsidRDefault="0031574F" w:rsidP="0031574F">
      <w:pPr>
        <w:pStyle w:val="affa"/>
        <w:pBdr>
          <w:top w:val="nil"/>
          <w:left w:val="nil"/>
          <w:bottom w:val="nil"/>
          <w:right w:val="nil"/>
          <w:between w:val="nil"/>
        </w:pBdr>
        <w:ind w:leftChars="0" w:left="210" w:firstLineChars="100"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 xml:space="preserve">② </w:t>
      </w:r>
      <w:r w:rsidR="0085154C" w:rsidRPr="00D60F63">
        <w:rPr>
          <w:rFonts w:ascii="ＭＳ ゴシック" w:eastAsia="ＭＳ ゴシック" w:hAnsi="ＭＳ ゴシック" w:cs="ＭＳ ゴシック"/>
        </w:rPr>
        <w:t>来賓挨拶動画について</w:t>
      </w:r>
    </w:p>
    <w:p w14:paraId="15EC6BF2" w14:textId="77777777" w:rsidR="0031574F" w:rsidRPr="00D60F63" w:rsidRDefault="0085154C" w:rsidP="0031574F">
      <w:pPr>
        <w:pBdr>
          <w:top w:val="nil"/>
          <w:left w:val="nil"/>
          <w:bottom w:val="nil"/>
          <w:right w:val="nil"/>
          <w:between w:val="nil"/>
        </w:pBdr>
        <w:ind w:firstLineChars="350" w:firstLine="735"/>
        <w:rPr>
          <w:rFonts w:ascii="ＭＳ ゴシック" w:eastAsia="ＭＳ ゴシック" w:hAnsi="ＭＳ ゴシック" w:cs="ＭＳ ゴシック"/>
        </w:rPr>
      </w:pPr>
      <w:r w:rsidRPr="00D60F63">
        <w:rPr>
          <w:rFonts w:ascii="ＭＳ ゴシック" w:eastAsia="ＭＳ ゴシック" w:hAnsi="ＭＳ ゴシック" w:cs="ＭＳ ゴシック"/>
        </w:rPr>
        <w:t>落ち着き、どっしりとした表現で威厳を保つ表現が好ましいので、撮影を依頼するときは、基</w:t>
      </w:r>
    </w:p>
    <w:p w14:paraId="54679013" w14:textId="68B57F95" w:rsidR="001F201E" w:rsidRPr="00D60F63" w:rsidRDefault="0085154C" w:rsidP="0031574F">
      <w:pPr>
        <w:pBdr>
          <w:top w:val="nil"/>
          <w:left w:val="nil"/>
          <w:bottom w:val="nil"/>
          <w:right w:val="nil"/>
          <w:between w:val="nil"/>
        </w:pBdr>
        <w:ind w:firstLineChars="350" w:firstLine="735"/>
        <w:rPr>
          <w:rFonts w:ascii="ＭＳ ゴシック" w:eastAsia="ＭＳ ゴシック" w:hAnsi="ＭＳ ゴシック" w:cs="ＭＳ ゴシック"/>
        </w:rPr>
      </w:pPr>
      <w:r w:rsidRPr="00D60F63">
        <w:rPr>
          <w:rFonts w:ascii="ＭＳ ゴシック" w:eastAsia="ＭＳ ゴシック" w:hAnsi="ＭＳ ゴシック" w:cs="ＭＳ ゴシック"/>
        </w:rPr>
        <w:t>本的に机と椅子のセットで座った状態で撮影していただくよう依頼する。</w:t>
      </w:r>
    </w:p>
    <w:p w14:paraId="240F116E" w14:textId="5DD0A3AC" w:rsidR="001F201E" w:rsidRPr="00D60F63" w:rsidRDefault="0031574F" w:rsidP="0031574F">
      <w:pPr>
        <w:pBdr>
          <w:top w:val="nil"/>
          <w:left w:val="nil"/>
          <w:bottom w:val="nil"/>
          <w:right w:val="nil"/>
          <w:between w:val="nil"/>
        </w:pBdr>
        <w:ind w:firstLineChars="200"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 xml:space="preserve">③ </w:t>
      </w:r>
      <w:r w:rsidR="0085154C" w:rsidRPr="00D60F63">
        <w:rPr>
          <w:rFonts w:ascii="ＭＳ ゴシック" w:eastAsia="ＭＳ ゴシック" w:hAnsi="ＭＳ ゴシック" w:cs="ＭＳ ゴシック"/>
        </w:rPr>
        <w:t>来賓・主催者紹介</w:t>
      </w:r>
      <w:r w:rsidRPr="00D60F63">
        <w:rPr>
          <w:rFonts w:ascii="ＭＳ ゴシック" w:eastAsia="ＭＳ ゴシック" w:hAnsi="ＭＳ ゴシック" w:cs="ＭＳ ゴシック" w:hint="eastAsia"/>
        </w:rPr>
        <w:t xml:space="preserve"> </w:t>
      </w:r>
      <w:r w:rsidRPr="00D60F63">
        <w:rPr>
          <w:rFonts w:ascii="ＭＳ ゴシック" w:eastAsia="ＭＳ ゴシック" w:hAnsi="ＭＳ ゴシック" w:cs="ＭＳ ゴシック"/>
        </w:rPr>
        <w:t xml:space="preserve"> </w:t>
      </w:r>
    </w:p>
    <w:p w14:paraId="6A4F0C9F" w14:textId="5B5BF37D" w:rsidR="001F201E" w:rsidRPr="00D60F63" w:rsidRDefault="0085154C" w:rsidP="0031574F">
      <w:pPr>
        <w:pBdr>
          <w:top w:val="nil"/>
          <w:left w:val="nil"/>
          <w:bottom w:val="nil"/>
          <w:right w:val="nil"/>
          <w:between w:val="nil"/>
        </w:pBdr>
        <w:ind w:left="840"/>
        <w:rPr>
          <w:rFonts w:ascii="ＭＳ ゴシック" w:eastAsia="ＭＳ ゴシック" w:hAnsi="ＭＳ ゴシック" w:cs="ＭＳ ゴシック"/>
        </w:rPr>
      </w:pPr>
      <w:r w:rsidRPr="00D60F63">
        <w:rPr>
          <w:rFonts w:ascii="ＭＳ ゴシック" w:eastAsia="ＭＳ ゴシック" w:hAnsi="ＭＳ ゴシック" w:cs="ＭＳ ゴシック"/>
        </w:rPr>
        <w:t>ひとり一人をライブ映像のアップでぬいていき、司会者の紹介と同時にテロップ表示で紹介者の名前を表示する。</w:t>
      </w:r>
    </w:p>
    <w:p w14:paraId="75A42120" w14:textId="1D8298A3" w:rsidR="001F201E" w:rsidRPr="00D60F63" w:rsidRDefault="0031574F" w:rsidP="0031574F">
      <w:pPr>
        <w:pBdr>
          <w:top w:val="nil"/>
          <w:left w:val="nil"/>
          <w:bottom w:val="nil"/>
          <w:right w:val="nil"/>
          <w:between w:val="nil"/>
        </w:pBdr>
        <w:ind w:firstLineChars="200" w:firstLine="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hint="eastAsia"/>
          <w:szCs w:val="21"/>
        </w:rPr>
        <w:t>④</w:t>
      </w:r>
      <w:r w:rsidR="007011DC" w:rsidRPr="00D60F63">
        <w:rPr>
          <w:rFonts w:ascii="ＭＳ ゴシック" w:eastAsia="ＭＳ ゴシック" w:hAnsi="ＭＳ ゴシック" w:cs="ＭＳ ゴシック" w:hint="eastAsia"/>
          <w:szCs w:val="21"/>
        </w:rPr>
        <w:t xml:space="preserve"> </w:t>
      </w:r>
      <w:r w:rsidR="0085154C" w:rsidRPr="00D60F63">
        <w:rPr>
          <w:rFonts w:ascii="ＭＳ ゴシック" w:eastAsia="ＭＳ ゴシック" w:hAnsi="ＭＳ ゴシック" w:cs="ＭＳ ゴシック"/>
          <w:szCs w:val="21"/>
        </w:rPr>
        <w:t>参加ＹＥＧ紹介</w:t>
      </w:r>
    </w:p>
    <w:p w14:paraId="3497C203" w14:textId="77777777" w:rsidR="001F201E" w:rsidRPr="00D60F63" w:rsidRDefault="0085154C">
      <w:pPr>
        <w:ind w:firstLine="735"/>
        <w:rPr>
          <w:rFonts w:ascii="ＭＳ ゴシック" w:eastAsia="ＭＳ ゴシック" w:hAnsi="ＭＳ ゴシック" w:cs="ＭＳ ゴシック"/>
        </w:rPr>
      </w:pPr>
      <w:r w:rsidRPr="00D60F63">
        <w:rPr>
          <w:rFonts w:ascii="ＭＳ ゴシック" w:eastAsia="ＭＳ ゴシック" w:hAnsi="ＭＳ ゴシック" w:cs="ＭＳ ゴシック"/>
        </w:rPr>
        <w:t>（１）ブロックＹＥＧ紹介</w:t>
      </w:r>
    </w:p>
    <w:p w14:paraId="3CFAAA75" w14:textId="77777777" w:rsidR="001F201E" w:rsidRPr="00D60F63" w:rsidRDefault="0085154C" w:rsidP="00732F90">
      <w:pPr>
        <w:ind w:firstLineChars="600" w:firstLine="1260"/>
        <w:rPr>
          <w:rFonts w:ascii="ＭＳ ゴシック" w:eastAsia="ＭＳ ゴシック" w:hAnsi="ＭＳ ゴシック" w:cs="ＭＳ ゴシック"/>
        </w:rPr>
      </w:pPr>
      <w:r w:rsidRPr="00D60F63">
        <w:rPr>
          <w:rFonts w:ascii="ＭＳ ゴシック" w:eastAsia="ＭＳ ゴシック" w:hAnsi="ＭＳ ゴシック" w:cs="ＭＳ ゴシック"/>
        </w:rPr>
        <w:t>・パワーポイント画像で紹介する</w:t>
      </w:r>
    </w:p>
    <w:p w14:paraId="0B495927" w14:textId="77777777" w:rsidR="00732F90" w:rsidRPr="00D60F63" w:rsidRDefault="0085154C" w:rsidP="00732F90">
      <w:pPr>
        <w:ind w:left="1260" w:firstLineChars="100"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rPr>
        <w:t>ブロック代表理事の写真とお名前の紹介。９０分ルール採用時は、時間短縮できる点</w:t>
      </w:r>
    </w:p>
    <w:p w14:paraId="776A1B46" w14:textId="76C5548B" w:rsidR="001F201E" w:rsidRPr="00D60F63" w:rsidRDefault="0085154C" w:rsidP="00732F90">
      <w:pPr>
        <w:ind w:left="1260" w:firstLineChars="100"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rPr>
        <w:t>がおすすめ。参加していなくても全ブロックの紹介ができる。</w:t>
      </w:r>
    </w:p>
    <w:p w14:paraId="3CD71A40" w14:textId="2316EF87" w:rsidR="00732F90" w:rsidRPr="00D60F63" w:rsidRDefault="0085154C" w:rsidP="00732F90">
      <w:pPr>
        <w:ind w:firstLineChars="600" w:firstLine="1260"/>
        <w:rPr>
          <w:rFonts w:ascii="ＭＳ ゴシック" w:eastAsia="ＭＳ ゴシック" w:hAnsi="ＭＳ ゴシック" w:cs="ＭＳ ゴシック"/>
        </w:rPr>
      </w:pPr>
      <w:r w:rsidRPr="00D60F63">
        <w:rPr>
          <w:rFonts w:ascii="ＭＳ ゴシック" w:eastAsia="ＭＳ ゴシック" w:hAnsi="ＭＳ ゴシック" w:cs="ＭＳ ゴシック"/>
        </w:rPr>
        <w:t>・会場のライブ映像＋テロップで紹介する</w:t>
      </w:r>
    </w:p>
    <w:p w14:paraId="2B467EC9" w14:textId="77777777" w:rsidR="00732F90" w:rsidRPr="00D60F63" w:rsidRDefault="0085154C" w:rsidP="00732F90">
      <w:pPr>
        <w:ind w:left="1260" w:firstLineChars="100"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rPr>
        <w:t>リアルに参加している事が表現できる。事前に席の指定とカメラマン・照明の調整が</w:t>
      </w:r>
    </w:p>
    <w:p w14:paraId="2B600146" w14:textId="41EFE58F" w:rsidR="001F201E" w:rsidRPr="00D60F63" w:rsidRDefault="0085154C" w:rsidP="00732F90">
      <w:pPr>
        <w:ind w:left="1260" w:firstLineChars="100"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rPr>
        <w:t>必須。欠席の場合、紹介に穴があくことがあるので注意。</w:t>
      </w:r>
    </w:p>
    <w:p w14:paraId="1D1DA8A8" w14:textId="77777777" w:rsidR="001F201E" w:rsidRPr="00D60F63" w:rsidRDefault="0085154C">
      <w:pPr>
        <w:ind w:firstLine="840"/>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（２）県連・単会紹介　</w:t>
      </w:r>
    </w:p>
    <w:p w14:paraId="15DC00C9" w14:textId="77777777" w:rsidR="001F201E" w:rsidRPr="00D60F63" w:rsidRDefault="0085154C">
      <w:pPr>
        <w:ind w:firstLine="1260"/>
        <w:rPr>
          <w:rFonts w:ascii="ＭＳ ゴシック" w:eastAsia="ＭＳ ゴシック" w:hAnsi="ＭＳ ゴシック" w:cs="ＭＳ ゴシック"/>
        </w:rPr>
      </w:pPr>
      <w:r w:rsidRPr="00D60F63">
        <w:rPr>
          <w:rFonts w:ascii="ＭＳ ゴシック" w:eastAsia="ＭＳ ゴシック" w:hAnsi="ＭＳ ゴシック" w:cs="ＭＳ ゴシック"/>
        </w:rPr>
        <w:t>・パワーポイント画像で紹介する</w:t>
      </w:r>
    </w:p>
    <w:p w14:paraId="3416EAFF" w14:textId="77777777" w:rsidR="001F201E" w:rsidRPr="00D60F63" w:rsidRDefault="0085154C">
      <w:pPr>
        <w:ind w:left="1470"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・県連会長と単会の写真とお名前の紹介。９０分ルール採用時は、時間短縮できる点がおす すめ。時間が押しているときは、司会者の紹介スピードを早回しにするとこの時間で時短ができるメリットがある。参加していなくても全参加者の紹介ができる。</w:t>
      </w:r>
    </w:p>
    <w:p w14:paraId="6E421984" w14:textId="77777777" w:rsidR="001F201E" w:rsidRPr="00D60F63" w:rsidRDefault="0085154C">
      <w:pPr>
        <w:ind w:firstLine="840"/>
        <w:rPr>
          <w:rFonts w:ascii="ＭＳ ゴシック" w:eastAsia="ＭＳ ゴシック" w:hAnsi="ＭＳ ゴシック" w:cs="ＭＳ ゴシック"/>
        </w:rPr>
      </w:pPr>
      <w:r w:rsidRPr="00D60F63">
        <w:rPr>
          <w:rFonts w:ascii="ＭＳ ゴシック" w:eastAsia="ＭＳ ゴシック" w:hAnsi="ＭＳ ゴシック" w:cs="ＭＳ ゴシック"/>
        </w:rPr>
        <w:t>（３）会場のライブ映像＋テロップで紹介する</w:t>
      </w:r>
    </w:p>
    <w:p w14:paraId="78D9D7D5" w14:textId="77777777" w:rsidR="001F201E" w:rsidRPr="00D60F63" w:rsidRDefault="0085154C">
      <w:pPr>
        <w:ind w:left="1470"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リアルに参加している事が表現できる。事前に席の指定とカメラマン・照明の調整が必須。欠席の場合、紹介映像に穴があくことがあるので注意。時短ができづらく記念式典を９０分ルールで進行する場合はおすすめできない。コロナ禍の特別ルールとして、飛沫感染対策のため、紹介後のコールはＮＧとする。</w:t>
      </w:r>
    </w:p>
    <w:p w14:paraId="583A0262" w14:textId="77777777" w:rsidR="001F201E" w:rsidRPr="00D60F63" w:rsidRDefault="0085154C">
      <w:pPr>
        <w:ind w:firstLine="840"/>
        <w:rPr>
          <w:rFonts w:ascii="ＭＳ ゴシック" w:eastAsia="ＭＳ ゴシック" w:hAnsi="ＭＳ ゴシック" w:cs="ＭＳ ゴシック"/>
        </w:rPr>
      </w:pPr>
      <w:r w:rsidRPr="00D60F63">
        <w:rPr>
          <w:rFonts w:ascii="ＭＳ ゴシック" w:eastAsia="ＭＳ ゴシック" w:hAnsi="ＭＳ ゴシック" w:cs="ＭＳ ゴシック"/>
        </w:rPr>
        <w:t>（４）その他演出（例：動画を作って紹介する）</w:t>
      </w:r>
    </w:p>
    <w:p w14:paraId="447A5B1E" w14:textId="77777777" w:rsidR="001F201E" w:rsidRPr="00D60F63" w:rsidRDefault="0085154C">
      <w:pPr>
        <w:ind w:left="1470"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登録全単会から画像や映像を集め、ご紹介動画を制作。目的に応じた演出や時間が確定するメリットがある。（例）関東ブロック厚木大会の場合：集まる木が派生して厚木という地名の由来。関東中から集まり、１本の木となったという時空を超え現代にその意味を表現する演出で、各単会から単会名と木製表札を動画の中に依頼し、その表札が現地に集まるという一体感を演出した）</w:t>
      </w:r>
    </w:p>
    <w:p w14:paraId="25066EDC" w14:textId="77777777" w:rsidR="001F201E" w:rsidRPr="00D60F63" w:rsidRDefault="001F201E">
      <w:pPr>
        <w:ind w:left="1470" w:hanging="210"/>
        <w:rPr>
          <w:rFonts w:ascii="ＭＳ ゴシック" w:eastAsia="ＭＳ ゴシック" w:hAnsi="ＭＳ ゴシック" w:cs="ＭＳ ゴシック"/>
        </w:rPr>
      </w:pPr>
    </w:p>
    <w:p w14:paraId="02D7A30D" w14:textId="70858D04" w:rsidR="001F201E" w:rsidRPr="00D60F63" w:rsidRDefault="007011DC" w:rsidP="007011DC">
      <w:pPr>
        <w:pBdr>
          <w:top w:val="nil"/>
          <w:left w:val="nil"/>
          <w:bottom w:val="nil"/>
          <w:right w:val="nil"/>
          <w:between w:val="nil"/>
        </w:pBdr>
        <w:ind w:firstLineChars="300" w:firstLine="63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hint="eastAsia"/>
          <w:szCs w:val="21"/>
        </w:rPr>
        <w:t xml:space="preserve">⑤ </w:t>
      </w:r>
      <w:r w:rsidR="0085154C" w:rsidRPr="00D60F63">
        <w:rPr>
          <w:rFonts w:ascii="ＭＳ ゴシック" w:eastAsia="ＭＳ ゴシック" w:hAnsi="ＭＳ ゴシック" w:cs="ＭＳ ゴシック"/>
          <w:szCs w:val="21"/>
        </w:rPr>
        <w:t>次年度ブロック会長発表</w:t>
      </w:r>
    </w:p>
    <w:p w14:paraId="2596D4E2" w14:textId="77777777" w:rsidR="001F201E" w:rsidRPr="00D60F63" w:rsidRDefault="0085154C" w:rsidP="007011DC">
      <w:pPr>
        <w:ind w:firstLineChars="600" w:firstLine="1260"/>
        <w:rPr>
          <w:rFonts w:ascii="ＭＳ ゴシック" w:eastAsia="ＭＳ ゴシック" w:hAnsi="ＭＳ ゴシック" w:cs="ＭＳ ゴシック"/>
        </w:rPr>
      </w:pPr>
      <w:r w:rsidRPr="00D60F63">
        <w:rPr>
          <w:rFonts w:ascii="ＭＳ ゴシック" w:eastAsia="ＭＳ ゴシック" w:hAnsi="ＭＳ ゴシック" w:cs="ＭＳ ゴシック"/>
        </w:rPr>
        <w:t>・発表のタイミングの効果音や照明効果で、配信画面上の最大の盛り上がりを演出する。</w:t>
      </w:r>
    </w:p>
    <w:p w14:paraId="2671AD8F" w14:textId="4E7FB6F8" w:rsidR="001F201E" w:rsidRPr="00D60F63" w:rsidRDefault="007011DC" w:rsidP="007011DC">
      <w:pPr>
        <w:pBdr>
          <w:top w:val="nil"/>
          <w:left w:val="nil"/>
          <w:bottom w:val="nil"/>
          <w:right w:val="nil"/>
          <w:between w:val="nil"/>
        </w:pBdr>
        <w:ind w:firstLineChars="300" w:firstLine="63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hint="eastAsia"/>
          <w:szCs w:val="21"/>
        </w:rPr>
        <w:t xml:space="preserve">⑥ </w:t>
      </w:r>
      <w:r w:rsidR="0085154C" w:rsidRPr="00D60F63">
        <w:rPr>
          <w:rFonts w:ascii="ＭＳ ゴシック" w:eastAsia="ＭＳ ゴシック" w:hAnsi="ＭＳ ゴシック" w:cs="ＭＳ ゴシック"/>
          <w:szCs w:val="21"/>
        </w:rPr>
        <w:t>次年度主管地発表</w:t>
      </w:r>
    </w:p>
    <w:p w14:paraId="721C0E0E" w14:textId="77777777" w:rsidR="001F201E" w:rsidRPr="00D60F63" w:rsidRDefault="0085154C" w:rsidP="007011DC">
      <w:pPr>
        <w:ind w:left="840" w:firstLineChars="200"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・発表のタイミングの効果音や照明効果で、配信画面上の最大の盛り上がりを演出する。</w:t>
      </w:r>
    </w:p>
    <w:p w14:paraId="7606283E" w14:textId="77777777" w:rsidR="007011DC" w:rsidRPr="00D60F63" w:rsidRDefault="0085154C" w:rsidP="007011DC">
      <w:pPr>
        <w:ind w:firstLineChars="700" w:firstLine="1470"/>
        <w:rPr>
          <w:rFonts w:ascii="ＭＳ ゴシック" w:eastAsia="ＭＳ ゴシック" w:hAnsi="ＭＳ ゴシック" w:cs="ＭＳ ゴシック"/>
        </w:rPr>
      </w:pPr>
      <w:r w:rsidRPr="00D60F63">
        <w:rPr>
          <w:rFonts w:ascii="ＭＳ ゴシック" w:eastAsia="ＭＳ ゴシック" w:hAnsi="ＭＳ ゴシック" w:cs="ＭＳ ゴシック"/>
        </w:rPr>
        <w:t>次年度主管地メンバーが参加するので、舞台下の照明準備とカメラワークが必要とす</w:t>
      </w:r>
    </w:p>
    <w:p w14:paraId="39541763" w14:textId="1ED8962E" w:rsidR="001F201E" w:rsidRPr="00D60F63" w:rsidRDefault="0085154C" w:rsidP="007011DC">
      <w:pPr>
        <w:ind w:firstLineChars="700" w:firstLine="1470"/>
        <w:rPr>
          <w:rFonts w:ascii="ＭＳ ゴシック" w:eastAsia="ＭＳ ゴシック" w:hAnsi="ＭＳ ゴシック" w:cs="ＭＳ ゴシック"/>
        </w:rPr>
      </w:pPr>
      <w:r w:rsidRPr="00D60F63">
        <w:rPr>
          <w:rFonts w:ascii="ＭＳ ゴシック" w:eastAsia="ＭＳ ゴシック" w:hAnsi="ＭＳ ゴシック" w:cs="ＭＳ ゴシック"/>
        </w:rPr>
        <w:t>る。</w:t>
      </w:r>
    </w:p>
    <w:p w14:paraId="6A1204CF" w14:textId="6DA93C04" w:rsidR="001F201E" w:rsidRPr="00D60F63" w:rsidRDefault="0085154C" w:rsidP="007011DC">
      <w:pPr>
        <w:pBdr>
          <w:top w:val="nil"/>
          <w:left w:val="nil"/>
          <w:bottom w:val="nil"/>
          <w:right w:val="nil"/>
          <w:between w:val="nil"/>
        </w:pBdr>
        <w:ind w:firstLineChars="250" w:firstLine="525"/>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w:t>
      </w:r>
      <w:r w:rsidR="007011DC" w:rsidRPr="00D60F63">
        <w:rPr>
          <w:rFonts w:ascii="ＭＳ ゴシック" w:eastAsia="ＭＳ ゴシック" w:hAnsi="ＭＳ ゴシック" w:cs="ＭＳ ゴシック" w:hint="eastAsia"/>
          <w:szCs w:val="21"/>
        </w:rPr>
        <w:t>⑦</w:t>
      </w:r>
      <w:r w:rsidR="007011DC" w:rsidRPr="00D60F63">
        <w:rPr>
          <w:rFonts w:ascii="ＭＳ ゴシック" w:eastAsia="ＭＳ ゴシック" w:hAnsi="ＭＳ ゴシック" w:cs="ＭＳ ゴシック"/>
          <w:szCs w:val="21"/>
        </w:rPr>
        <w:t xml:space="preserve"> </w:t>
      </w:r>
      <w:r w:rsidR="00EE16AF" w:rsidRPr="00D60F63">
        <w:rPr>
          <w:rFonts w:ascii="ＭＳ ゴシック" w:eastAsia="ＭＳ ゴシック" w:hAnsi="ＭＳ ゴシック" w:cs="ＭＳ ゴシック"/>
          <w:szCs w:val="21"/>
        </w:rPr>
        <w:t>大会</w:t>
      </w:r>
      <w:r w:rsidRPr="00D60F63">
        <w:rPr>
          <w:rFonts w:ascii="ＭＳ ゴシック" w:eastAsia="ＭＳ ゴシック" w:hAnsi="ＭＳ ゴシック" w:cs="ＭＳ ゴシック"/>
          <w:szCs w:val="21"/>
        </w:rPr>
        <w:t>旗伝達式</w:t>
      </w:r>
    </w:p>
    <w:p w14:paraId="4ED05479" w14:textId="77777777" w:rsidR="007011DC" w:rsidRPr="00D60F63" w:rsidRDefault="0085154C" w:rsidP="007011DC">
      <w:pPr>
        <w:ind w:firstLineChars="600" w:firstLine="1260"/>
        <w:rPr>
          <w:rFonts w:ascii="ＭＳ ゴシック" w:eastAsia="ＭＳ ゴシック" w:hAnsi="ＭＳ ゴシック" w:cs="ＭＳ ゴシック"/>
        </w:rPr>
      </w:pPr>
      <w:r w:rsidRPr="00D60F63">
        <w:rPr>
          <w:rFonts w:ascii="ＭＳ ゴシック" w:eastAsia="ＭＳ ゴシック" w:hAnsi="ＭＳ ゴシック" w:cs="ＭＳ ゴシック"/>
        </w:rPr>
        <w:t>・一番リハーサルが必要なシーン。全てのカメラを活用しカメラワークで伝達を表現す</w:t>
      </w:r>
    </w:p>
    <w:p w14:paraId="504F5CDA" w14:textId="6542CD71" w:rsidR="001F201E" w:rsidRPr="00D60F63" w:rsidRDefault="0085154C" w:rsidP="007011DC">
      <w:pPr>
        <w:ind w:firstLineChars="700" w:firstLine="1470"/>
        <w:rPr>
          <w:rFonts w:ascii="ＭＳ ゴシック" w:eastAsia="ＭＳ ゴシック" w:hAnsi="ＭＳ ゴシック" w:cs="ＭＳ ゴシック"/>
        </w:rPr>
      </w:pPr>
      <w:r w:rsidRPr="00D60F63">
        <w:rPr>
          <w:rFonts w:ascii="ＭＳ ゴシック" w:eastAsia="ＭＳ ゴシック" w:hAnsi="ＭＳ ゴシック" w:cs="ＭＳ ゴシック"/>
        </w:rPr>
        <w:t>る。</w:t>
      </w:r>
    </w:p>
    <w:p w14:paraId="0FAA075E" w14:textId="3924F018" w:rsidR="001F201E" w:rsidRPr="00D60F63" w:rsidRDefault="0085154C" w:rsidP="00732F90">
      <w:pPr>
        <w:ind w:firstLineChars="600" w:firstLine="1260"/>
        <w:rPr>
          <w:rFonts w:ascii="ＭＳ ゴシック" w:eastAsia="ＭＳ ゴシック" w:hAnsi="ＭＳ ゴシック" w:cs="ＭＳ ゴシック"/>
        </w:rPr>
      </w:pPr>
      <w:r w:rsidRPr="00D60F63">
        <w:rPr>
          <w:rFonts w:ascii="ＭＳ ゴシック" w:eastAsia="ＭＳ ゴシック" w:hAnsi="ＭＳ ゴシック" w:cs="ＭＳ ゴシック"/>
        </w:rPr>
        <w:t>・次年度ブロック大会ＰＲ</w:t>
      </w:r>
    </w:p>
    <w:p w14:paraId="1008FEA8" w14:textId="77777777" w:rsidR="00732F90" w:rsidRPr="00D60F63" w:rsidRDefault="0085154C" w:rsidP="00732F90">
      <w:pPr>
        <w:ind w:firstLineChars="700" w:firstLine="1470"/>
        <w:rPr>
          <w:rFonts w:ascii="ＭＳ ゴシック" w:eastAsia="ＭＳ ゴシック" w:hAnsi="ＭＳ ゴシック" w:cs="ＭＳ ゴシック"/>
        </w:rPr>
      </w:pPr>
      <w:r w:rsidRPr="00D60F63">
        <w:rPr>
          <w:rFonts w:ascii="ＭＳ ゴシック" w:eastAsia="ＭＳ ゴシック" w:hAnsi="ＭＳ ゴシック" w:cs="ＭＳ ゴシック"/>
        </w:rPr>
        <w:t>ＰＶを活用し、来年参加したいという気持ちにさせる演出。次年度主管地メンバーが</w:t>
      </w:r>
    </w:p>
    <w:p w14:paraId="08E95168" w14:textId="1494157C" w:rsidR="001F201E" w:rsidRPr="00D60F63" w:rsidRDefault="0085154C" w:rsidP="00732F90">
      <w:pPr>
        <w:ind w:firstLineChars="700" w:firstLine="1470"/>
        <w:rPr>
          <w:rFonts w:ascii="ＭＳ ゴシック" w:eastAsia="ＭＳ ゴシック" w:hAnsi="ＭＳ ゴシック" w:cs="ＭＳ ゴシック"/>
        </w:rPr>
      </w:pPr>
      <w:r w:rsidRPr="00D60F63">
        <w:rPr>
          <w:rFonts w:ascii="ＭＳ ゴシック" w:eastAsia="ＭＳ ゴシック" w:hAnsi="ＭＳ ゴシック" w:cs="ＭＳ ゴシック"/>
        </w:rPr>
        <w:t>参加するので、舞台下の照明準備とカメラワークが必要する。</w:t>
      </w:r>
    </w:p>
    <w:p w14:paraId="79E4B55B" w14:textId="49BD501A" w:rsidR="001F201E" w:rsidRPr="00D60F63" w:rsidRDefault="0085154C" w:rsidP="00732F90">
      <w:pPr>
        <w:ind w:firstLineChars="600" w:firstLine="1260"/>
        <w:rPr>
          <w:rFonts w:ascii="ＭＳ ゴシック" w:eastAsia="ＭＳ ゴシック" w:hAnsi="ＭＳ ゴシック" w:cs="ＭＳ ゴシック"/>
        </w:rPr>
      </w:pPr>
      <w:r w:rsidRPr="00D60F63">
        <w:rPr>
          <w:rFonts w:ascii="ＭＳ ゴシック" w:eastAsia="ＭＳ ゴシック" w:hAnsi="ＭＳ ゴシック" w:cs="ＭＳ ゴシック"/>
        </w:rPr>
        <w:t>・全国大会</w:t>
      </w:r>
      <w:r w:rsidR="00732F90" w:rsidRPr="00D60F63">
        <w:rPr>
          <w:rFonts w:ascii="ＭＳ ゴシック" w:eastAsia="ＭＳ ゴシック" w:hAnsi="ＭＳ ゴシック" w:cs="ＭＳ ゴシック"/>
        </w:rPr>
        <w:t>ＰＲ</w:t>
      </w:r>
    </w:p>
    <w:p w14:paraId="6491DE88" w14:textId="77777777" w:rsidR="00732F90" w:rsidRPr="00D60F63" w:rsidRDefault="0085154C" w:rsidP="00732F90">
      <w:pPr>
        <w:ind w:firstLineChars="700" w:firstLine="1470"/>
        <w:rPr>
          <w:rFonts w:ascii="ＭＳ ゴシック" w:eastAsia="ＭＳ ゴシック" w:hAnsi="ＭＳ ゴシック" w:cs="ＭＳ ゴシック"/>
        </w:rPr>
      </w:pPr>
      <w:r w:rsidRPr="00D60F63">
        <w:rPr>
          <w:rFonts w:ascii="ＭＳ ゴシック" w:eastAsia="ＭＳ ゴシック" w:hAnsi="ＭＳ ゴシック" w:cs="ＭＳ ゴシック"/>
        </w:rPr>
        <w:t>ＰＶを活用し、登録・参加したいという気持ちにさせる演出が必須。しかし大会会長</w:t>
      </w:r>
    </w:p>
    <w:p w14:paraId="2F0197EE" w14:textId="77777777" w:rsidR="00732F90" w:rsidRPr="00D60F63" w:rsidRDefault="0085154C" w:rsidP="00732F90">
      <w:pPr>
        <w:ind w:firstLineChars="700" w:firstLine="1470"/>
        <w:rPr>
          <w:rFonts w:ascii="ＭＳ ゴシック" w:eastAsia="ＭＳ ゴシック" w:hAnsi="ＭＳ ゴシック" w:cs="ＭＳ ゴシック"/>
        </w:rPr>
      </w:pPr>
      <w:r w:rsidRPr="00D60F63">
        <w:rPr>
          <w:rFonts w:ascii="ＭＳ ゴシック" w:eastAsia="ＭＳ ゴシック" w:hAnsi="ＭＳ ゴシック" w:cs="ＭＳ ゴシック"/>
        </w:rPr>
        <w:t>のスピーチに気持ちが入りすぎ、時間オーバーしてしまう傾向があるので注意。主管</w:t>
      </w:r>
    </w:p>
    <w:p w14:paraId="6B0855CB" w14:textId="77777777" w:rsidR="00732F90" w:rsidRPr="00D60F63" w:rsidRDefault="0085154C" w:rsidP="00732F90">
      <w:pPr>
        <w:ind w:firstLineChars="700" w:firstLine="1470"/>
        <w:rPr>
          <w:rFonts w:ascii="ＭＳ ゴシック" w:eastAsia="ＭＳ ゴシック" w:hAnsi="ＭＳ ゴシック" w:cs="ＭＳ ゴシック"/>
        </w:rPr>
      </w:pPr>
      <w:r w:rsidRPr="00D60F63">
        <w:rPr>
          <w:rFonts w:ascii="ＭＳ ゴシック" w:eastAsia="ＭＳ ゴシック" w:hAnsi="ＭＳ ゴシック" w:cs="ＭＳ ゴシック"/>
        </w:rPr>
        <w:t>地メンバーが参加する場合、舞台下の照明準備とカメラワークが必要。またリモート</w:t>
      </w:r>
    </w:p>
    <w:p w14:paraId="560E5533" w14:textId="6B2E51E3" w:rsidR="001F201E" w:rsidRPr="00D60F63" w:rsidRDefault="0085154C" w:rsidP="00732F90">
      <w:pPr>
        <w:ind w:leftChars="700" w:left="1470"/>
        <w:rPr>
          <w:rFonts w:ascii="ＭＳ ゴシック" w:eastAsia="ＭＳ ゴシック" w:hAnsi="ＭＳ ゴシック" w:cs="ＭＳ ゴシック"/>
        </w:rPr>
      </w:pPr>
      <w:r w:rsidRPr="00D60F63">
        <w:rPr>
          <w:rFonts w:ascii="ＭＳ ゴシック" w:eastAsia="ＭＳ ゴシック" w:hAnsi="ＭＳ ゴシック" w:cs="ＭＳ ゴシック"/>
        </w:rPr>
        <w:t>での演出にも挑戦したこともある。最も効果的な演出というものを常に研究する必要がある。</w:t>
      </w:r>
    </w:p>
    <w:p w14:paraId="7EE76A27" w14:textId="39D02EFA" w:rsidR="001F201E" w:rsidRPr="00D60F63" w:rsidRDefault="0085154C" w:rsidP="00732F90">
      <w:pPr>
        <w:ind w:firstLineChars="600" w:firstLine="1260"/>
        <w:rPr>
          <w:rFonts w:ascii="ＭＳ ゴシック" w:eastAsia="ＭＳ ゴシック" w:hAnsi="ＭＳ ゴシック" w:cs="ＭＳ ゴシック"/>
        </w:rPr>
      </w:pPr>
      <w:r w:rsidRPr="00D60F63">
        <w:rPr>
          <w:rFonts w:ascii="ＭＳ ゴシック" w:eastAsia="ＭＳ ゴシック" w:hAnsi="ＭＳ ゴシック" w:cs="ＭＳ ゴシック"/>
        </w:rPr>
        <w:t>・全国会長研修会ＰＲ</w:t>
      </w:r>
    </w:p>
    <w:p w14:paraId="462A6B0F" w14:textId="77777777" w:rsidR="00732F90" w:rsidRPr="00D60F63" w:rsidRDefault="0085154C" w:rsidP="00732F90">
      <w:pPr>
        <w:ind w:left="1050" w:firstLineChars="200"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ＰＶを活用し、登録・参加したいという気持ちにさせる演出が必須。しかし大会会長</w:t>
      </w:r>
    </w:p>
    <w:p w14:paraId="6B603780" w14:textId="77777777" w:rsidR="00732F90" w:rsidRPr="00D60F63" w:rsidRDefault="0085154C" w:rsidP="00732F90">
      <w:pPr>
        <w:ind w:left="1050" w:firstLineChars="200"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のスピーチに気持ちが入りすぎ、時間オーバーしてしまう傾向があるので注意。主管</w:t>
      </w:r>
    </w:p>
    <w:p w14:paraId="19C4D351" w14:textId="77777777" w:rsidR="00732F90" w:rsidRPr="00D60F63" w:rsidRDefault="0085154C" w:rsidP="00732F90">
      <w:pPr>
        <w:ind w:left="1050" w:firstLineChars="200"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地メンバーが参加する場合、舞台下の照明準備とカメラワークが必要。またリモート</w:t>
      </w:r>
    </w:p>
    <w:p w14:paraId="3F552A3E" w14:textId="77777777" w:rsidR="00732F90" w:rsidRPr="00D60F63" w:rsidRDefault="0085154C" w:rsidP="00732F90">
      <w:pPr>
        <w:ind w:left="1050" w:firstLineChars="200"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での演出にも挑戦したこともある。最も効果的な演出というものを常に研究する必要</w:t>
      </w:r>
    </w:p>
    <w:p w14:paraId="0EE05833" w14:textId="2ACB360E" w:rsidR="001F201E" w:rsidRPr="00D60F63" w:rsidRDefault="0085154C" w:rsidP="00732F90">
      <w:pPr>
        <w:ind w:left="1050" w:firstLineChars="200"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がある。</w:t>
      </w:r>
    </w:p>
    <w:p w14:paraId="4FA46415" w14:textId="77777777" w:rsidR="001F201E" w:rsidRPr="00D60F63" w:rsidRDefault="0085154C" w:rsidP="00732F90">
      <w:pPr>
        <w:ind w:firstLineChars="100"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rPr>
        <w:t>９．身だしなみ（スーツのポケット）について　※別紙ドレスコード参照</w:t>
      </w:r>
    </w:p>
    <w:p w14:paraId="70A06560" w14:textId="77777777" w:rsidR="001F201E" w:rsidRPr="00D60F63" w:rsidRDefault="0085154C" w:rsidP="00CC1376">
      <w:pPr>
        <w:ind w:firstLineChars="300"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① 屋内ではポケットカバーをしまう</w:t>
      </w:r>
    </w:p>
    <w:p w14:paraId="545DF55B" w14:textId="77777777" w:rsidR="001F201E" w:rsidRPr="00D60F63" w:rsidRDefault="0085154C" w:rsidP="00CC1376">
      <w:pPr>
        <w:ind w:firstLineChars="300"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② 屋外ではポケットカバーを出す</w:t>
      </w:r>
    </w:p>
    <w:p w14:paraId="339A8A09" w14:textId="77777777" w:rsidR="001F201E" w:rsidRPr="00D60F63" w:rsidRDefault="0085154C" w:rsidP="00CC1376">
      <w:pPr>
        <w:ind w:firstLineChars="300"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③ ネクタイ・バッジ等曲がっていないか確認</w:t>
      </w:r>
    </w:p>
    <w:p w14:paraId="4AAE5D47" w14:textId="77777777" w:rsidR="001F201E" w:rsidRPr="00D60F63" w:rsidRDefault="0085154C" w:rsidP="00CC1376">
      <w:pPr>
        <w:ind w:firstLineChars="400" w:firstLine="840"/>
        <w:rPr>
          <w:rFonts w:ascii="ＭＳ ゴシック" w:eastAsia="ＭＳ ゴシック" w:hAnsi="ＭＳ ゴシック" w:cs="ＭＳ ゴシック"/>
        </w:rPr>
      </w:pPr>
      <w:r w:rsidRPr="00D60F63">
        <w:rPr>
          <w:rFonts w:ascii="ＭＳ ゴシック" w:eastAsia="ＭＳ ゴシック" w:hAnsi="ＭＳ ゴシック" w:cs="ＭＳ ゴシック"/>
        </w:rPr>
        <w:t>（お揃いのバッジやネクタイ等統一のものがある場合、全員付けられているか確認する）</w:t>
      </w:r>
    </w:p>
    <w:p w14:paraId="1E3D36C0" w14:textId="77777777" w:rsidR="001F201E" w:rsidRPr="00D60F63" w:rsidRDefault="0085154C" w:rsidP="00CC1376">
      <w:pPr>
        <w:ind w:firstLineChars="300"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④ 登壇者のマスクについてのパターン３種　</w:t>
      </w:r>
    </w:p>
    <w:p w14:paraId="2D6A21F1" w14:textId="77777777" w:rsidR="001F201E" w:rsidRPr="00D60F63" w:rsidRDefault="0085154C" w:rsidP="00732F90">
      <w:pPr>
        <w:ind w:firstLineChars="400" w:firstLine="840"/>
        <w:rPr>
          <w:rFonts w:ascii="ＭＳ ゴシック" w:eastAsia="ＭＳ ゴシック" w:hAnsi="ＭＳ ゴシック" w:cs="ＭＳ ゴシック"/>
        </w:rPr>
      </w:pPr>
      <w:r w:rsidRPr="00D60F63">
        <w:rPr>
          <w:rFonts w:ascii="ＭＳ ゴシック" w:eastAsia="ＭＳ ゴシック" w:hAnsi="ＭＳ ゴシック" w:cs="ＭＳ ゴシック"/>
        </w:rPr>
        <w:t>※開催地の考え方に合わせる　※通常のマスクを着用する場合は、白の不織布を使用する。</w:t>
      </w:r>
    </w:p>
    <w:p w14:paraId="5BA4EB3F" w14:textId="77777777" w:rsidR="001F201E" w:rsidRPr="00D60F63" w:rsidRDefault="0085154C">
      <w:pPr>
        <w:pBdr>
          <w:top w:val="nil"/>
          <w:left w:val="nil"/>
          <w:bottom w:val="nil"/>
          <w:right w:val="nil"/>
          <w:between w:val="nil"/>
        </w:pBd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（１）透明マウスガード着用の場合</w:t>
      </w:r>
    </w:p>
    <w:p w14:paraId="60E1C1C7" w14:textId="77777777" w:rsidR="001F201E" w:rsidRPr="00D60F63" w:rsidRDefault="0085154C">
      <w:pPr>
        <w:pBdr>
          <w:top w:val="nil"/>
          <w:left w:val="nil"/>
          <w:bottom w:val="nil"/>
          <w:right w:val="nil"/>
          <w:between w:val="nil"/>
        </w:pBdr>
        <w:ind w:firstLine="1260"/>
        <w:rPr>
          <w:rFonts w:ascii="ＭＳ ゴシック" w:eastAsia="ＭＳ ゴシック" w:hAnsi="ＭＳ ゴシック" w:cs="ＭＳ ゴシック"/>
        </w:rPr>
      </w:pPr>
      <w:r w:rsidRPr="00D60F63">
        <w:rPr>
          <w:rFonts w:ascii="ＭＳ ゴシック" w:eastAsia="ＭＳ ゴシック" w:hAnsi="ＭＳ ゴシック" w:cs="ＭＳ ゴシック"/>
        </w:rPr>
        <w:t>自席でマウスガードを外し演台に立ちスピーチし、席に戻ったらマウスガードを着用。</w:t>
      </w:r>
    </w:p>
    <w:p w14:paraId="4FD3CCBA"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ab/>
        <w:t xml:space="preserve">　　　※消毒用スタッフを配備する。</w:t>
      </w:r>
    </w:p>
    <w:p w14:paraId="0B61E8D2" w14:textId="77777777" w:rsidR="001F201E" w:rsidRPr="00D60F63" w:rsidRDefault="0085154C">
      <w:pPr>
        <w:pBdr>
          <w:top w:val="nil"/>
          <w:left w:val="nil"/>
          <w:bottom w:val="nil"/>
          <w:right w:val="nil"/>
          <w:between w:val="nil"/>
        </w:pBd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（２）通常マスク着用の場合その１</w:t>
      </w:r>
    </w:p>
    <w:p w14:paraId="462D6D52" w14:textId="77777777" w:rsidR="001F201E" w:rsidRPr="00D60F63" w:rsidRDefault="0085154C">
      <w:pPr>
        <w:pBdr>
          <w:top w:val="nil"/>
          <w:left w:val="nil"/>
          <w:bottom w:val="nil"/>
          <w:right w:val="nil"/>
          <w:between w:val="nil"/>
        </w:pBdr>
        <w:ind w:left="840"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自席でマスクを外し演台に立ちスピーチし、席に戻ったらマウスガードを着用する。</w:t>
      </w:r>
    </w:p>
    <w:p w14:paraId="57C7C2FF"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ab/>
        <w:t xml:space="preserve">　　　※消毒用スタッフを配備する。</w:t>
      </w:r>
    </w:p>
    <w:p w14:paraId="2590932B" w14:textId="77777777" w:rsidR="001F201E" w:rsidRPr="00D60F63" w:rsidRDefault="0085154C">
      <w:pPr>
        <w:pBdr>
          <w:top w:val="nil"/>
          <w:left w:val="nil"/>
          <w:bottom w:val="nil"/>
          <w:right w:val="nil"/>
          <w:between w:val="nil"/>
        </w:pBd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（３）通常マスク着用の場合その２</w:t>
      </w:r>
    </w:p>
    <w:p w14:paraId="366AACFE" w14:textId="77777777" w:rsidR="001F201E" w:rsidRPr="00D60F63" w:rsidRDefault="0085154C">
      <w:pPr>
        <w:pBdr>
          <w:top w:val="nil"/>
          <w:left w:val="nil"/>
          <w:bottom w:val="nil"/>
          <w:right w:val="nil"/>
          <w:between w:val="nil"/>
        </w:pBdr>
        <w:ind w:left="840" w:firstLine="420"/>
        <w:rPr>
          <w:rFonts w:ascii="ＭＳ ゴシック" w:eastAsia="ＭＳ ゴシック" w:hAnsi="ＭＳ ゴシック" w:cs="ＭＳ ゴシック"/>
          <w:shd w:val="clear" w:color="auto" w:fill="F2F2F2"/>
        </w:rPr>
      </w:pPr>
      <w:r w:rsidRPr="00D60F63">
        <w:rPr>
          <w:rFonts w:ascii="ＭＳ ゴシック" w:eastAsia="ＭＳ ゴシック" w:hAnsi="ＭＳ ゴシック" w:cs="ＭＳ ゴシック"/>
        </w:rPr>
        <w:t>全て完全にマスクを着用する。</w:t>
      </w:r>
    </w:p>
    <w:p w14:paraId="357B53FB" w14:textId="7E0AF5B5" w:rsidR="001F201E" w:rsidRPr="00D60F63" w:rsidRDefault="00F24D8D">
      <w:pPr>
        <w:pBdr>
          <w:top w:val="nil"/>
          <w:left w:val="nil"/>
          <w:bottom w:val="nil"/>
          <w:right w:val="nil"/>
          <w:between w:val="nil"/>
        </w:pBdr>
        <w:rPr>
          <w:rFonts w:ascii="ＭＳ ゴシック" w:eastAsia="ＭＳ ゴシック" w:hAnsi="ＭＳ ゴシック" w:cs="ＭＳ ゴシック"/>
        </w:rPr>
      </w:pPr>
      <w:r>
        <w:rPr>
          <w:rFonts w:ascii="ＭＳ ゴシック" w:eastAsia="ＭＳ ゴシック" w:hAnsi="ＭＳ ゴシック" w:cs="ＭＳ ゴシック" w:hint="eastAsia"/>
        </w:rPr>
        <w:t>1</w:t>
      </w:r>
      <w:r>
        <w:rPr>
          <w:rFonts w:ascii="ＭＳ ゴシック" w:eastAsia="ＭＳ ゴシック" w:hAnsi="ＭＳ ゴシック" w:cs="ＭＳ ゴシック"/>
        </w:rPr>
        <w:t>0</w:t>
      </w:r>
      <w:r w:rsidR="0085154C" w:rsidRPr="00D60F63">
        <w:rPr>
          <w:rFonts w:ascii="ＭＳ ゴシック" w:eastAsia="ＭＳ ゴシック" w:hAnsi="ＭＳ ゴシック" w:cs="ＭＳ ゴシック"/>
        </w:rPr>
        <w:t>．会場配置図について</w:t>
      </w:r>
    </w:p>
    <w:p w14:paraId="57519781" w14:textId="30795E3C" w:rsidR="001F201E" w:rsidRPr="00D60F63" w:rsidRDefault="006E61C0" w:rsidP="006E61C0">
      <w:pPr>
        <w:pBdr>
          <w:top w:val="nil"/>
          <w:left w:val="nil"/>
          <w:bottom w:val="nil"/>
          <w:right w:val="nil"/>
          <w:between w:val="nil"/>
        </w:pBdr>
        <w:ind w:firstLineChars="300"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 xml:space="preserve">① </w:t>
      </w:r>
      <w:r w:rsidR="0085154C" w:rsidRPr="00D60F63">
        <w:rPr>
          <w:rFonts w:ascii="ＭＳ ゴシック" w:eastAsia="ＭＳ ゴシック" w:hAnsi="ＭＳ ゴシック" w:cs="ＭＳ ゴシック"/>
        </w:rPr>
        <w:t>式典中主催者スタッフを会場に配置し来場者がカメラ撮影の邪魔にならないよう誘導する。</w:t>
      </w:r>
    </w:p>
    <w:p w14:paraId="702E091A" w14:textId="7FFA4967" w:rsidR="001F201E" w:rsidRPr="00D60F63" w:rsidRDefault="006E61C0" w:rsidP="006E61C0">
      <w:pPr>
        <w:ind w:firstLineChars="300"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 xml:space="preserve">② </w:t>
      </w:r>
      <w:r w:rsidR="0085154C" w:rsidRPr="00D60F63">
        <w:rPr>
          <w:rFonts w:ascii="ＭＳ ゴシック" w:eastAsia="ＭＳ ゴシック" w:hAnsi="ＭＳ ゴシック" w:cs="ＭＳ ゴシック"/>
        </w:rPr>
        <w:t>事前リハ・前日リハ・当日朝リハ・本番と配置図をそれぞれ作り漏れのない運営に徹する。</w:t>
      </w:r>
    </w:p>
    <w:p w14:paraId="31201119" w14:textId="77777777" w:rsidR="001F201E" w:rsidRPr="00D60F63" w:rsidRDefault="001F201E">
      <w:pPr>
        <w:rPr>
          <w:rFonts w:ascii="ＭＳ ゴシック" w:eastAsia="ＭＳ ゴシック" w:hAnsi="ＭＳ ゴシック" w:cs="ＭＳ ゴシック"/>
        </w:rPr>
      </w:pPr>
    </w:p>
    <w:p w14:paraId="363CC03A" w14:textId="080A3294" w:rsidR="001F201E" w:rsidRPr="00D60F63" w:rsidRDefault="001A04EF">
      <w:pPr>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1</w:t>
      </w:r>
      <w:r w:rsidRPr="00D60F63">
        <w:rPr>
          <w:rFonts w:ascii="ＭＳ ゴシック" w:eastAsia="ＭＳ ゴシック" w:hAnsi="ＭＳ ゴシック" w:cs="ＭＳ ゴシック"/>
        </w:rPr>
        <w:t>1.</w:t>
      </w:r>
      <w:r w:rsidR="0085154C" w:rsidRPr="00D60F63">
        <w:rPr>
          <w:rFonts w:ascii="ＭＳ ゴシック" w:eastAsia="ＭＳ ゴシック" w:hAnsi="ＭＳ ゴシック" w:cs="ＭＳ ゴシック"/>
        </w:rPr>
        <w:t>日本商工会議所会頭の代理挨拶について</w:t>
      </w:r>
    </w:p>
    <w:p w14:paraId="53A74A3C" w14:textId="23A86E45" w:rsidR="001F201E" w:rsidRPr="00D60F63" w:rsidRDefault="0085154C">
      <w:pPr>
        <w:pBdr>
          <w:top w:val="nil"/>
          <w:left w:val="nil"/>
          <w:bottom w:val="nil"/>
          <w:right w:val="nil"/>
          <w:between w:val="nil"/>
        </w:pBdr>
        <w:ind w:left="420"/>
        <w:rPr>
          <w:rFonts w:ascii="ＭＳ ゴシック" w:eastAsia="ＭＳ ゴシック" w:hAnsi="ＭＳ ゴシック" w:cs="ＭＳ ゴシック"/>
        </w:rPr>
      </w:pPr>
      <w:r w:rsidRPr="00D60F63">
        <w:rPr>
          <w:rFonts w:ascii="ＭＳ ゴシック" w:eastAsia="ＭＳ ゴシック" w:hAnsi="ＭＳ ゴシック" w:cs="ＭＳ ゴシック"/>
        </w:rPr>
        <w:t>代理者は、ＹＥＧ関係者としての参加なので、主催者側に席を設け、ＹＥＧの歌の時は会員と一緒に立ち、斉唱もしくは静聴する。</w:t>
      </w:r>
    </w:p>
    <w:p w14:paraId="53D7BF7B" w14:textId="77777777" w:rsidR="001F201E" w:rsidRPr="00D60F63" w:rsidRDefault="001F201E">
      <w:pPr>
        <w:rPr>
          <w:rFonts w:ascii="ＭＳ ゴシック" w:eastAsia="ＭＳ ゴシック" w:hAnsi="ＭＳ ゴシック" w:cs="ＭＳ ゴシック"/>
        </w:rPr>
      </w:pPr>
    </w:p>
    <w:p w14:paraId="16D9A9CD" w14:textId="13A3DC0B" w:rsidR="001F201E" w:rsidRPr="00D60F63" w:rsidRDefault="001A04EF">
      <w:pPr>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1</w:t>
      </w:r>
      <w:r w:rsidRPr="00D60F63">
        <w:rPr>
          <w:rFonts w:ascii="ＭＳ ゴシック" w:eastAsia="ＭＳ ゴシック" w:hAnsi="ＭＳ ゴシック" w:cs="ＭＳ ゴシック"/>
        </w:rPr>
        <w:t>2.</w:t>
      </w:r>
      <w:r w:rsidR="0085154C" w:rsidRPr="00D60F63">
        <w:rPr>
          <w:rFonts w:ascii="ＭＳ ゴシック" w:eastAsia="ＭＳ ゴシック" w:hAnsi="ＭＳ ゴシック" w:cs="ＭＳ ゴシック"/>
        </w:rPr>
        <w:t>リハ・本番の確認チェックについて</w:t>
      </w:r>
    </w:p>
    <w:p w14:paraId="3753E854" w14:textId="77777777" w:rsidR="001F201E" w:rsidRPr="00D60F63" w:rsidRDefault="0085154C">
      <w:pPr>
        <w:pBdr>
          <w:top w:val="nil"/>
          <w:left w:val="nil"/>
          <w:bottom w:val="nil"/>
          <w:right w:val="nil"/>
          <w:between w:val="nil"/>
        </w:pBdr>
        <w:ind w:left="945" w:hanging="315"/>
        <w:rPr>
          <w:rFonts w:ascii="ＭＳ ゴシック" w:eastAsia="ＭＳ ゴシック" w:hAnsi="ＭＳ ゴシック" w:cs="ＭＳ ゴシック"/>
        </w:rPr>
      </w:pPr>
      <w:r w:rsidRPr="00D60F63">
        <w:rPr>
          <w:rFonts w:ascii="ＭＳ ゴシック" w:eastAsia="ＭＳ ゴシック" w:hAnsi="ＭＳ ゴシック" w:cs="ＭＳ ゴシック"/>
        </w:rPr>
        <w:t>① 企画委員長（主催）・開催地（主管）の部会長または責任者が全体を見渡せる場所に配置し、リアルとオンライン配信上の動きをチェックし、関係者や業者に対してＯＫを出してゆき、本番を迎える。リハーサルが始まる前にバミリや並びの準備をし、リハーサルがスムーズに行われるように準備する。</w:t>
      </w:r>
    </w:p>
    <w:p w14:paraId="2904A39A" w14:textId="77777777" w:rsidR="001F201E" w:rsidRPr="00D60F63" w:rsidRDefault="001F201E">
      <w:pPr>
        <w:pBdr>
          <w:top w:val="nil"/>
          <w:left w:val="nil"/>
          <w:bottom w:val="nil"/>
          <w:right w:val="nil"/>
          <w:between w:val="nil"/>
        </w:pBdr>
        <w:ind w:left="945" w:hanging="315"/>
        <w:rPr>
          <w:rFonts w:ascii="ＭＳ ゴシック" w:eastAsia="ＭＳ ゴシック" w:hAnsi="ＭＳ ゴシック" w:cs="ＭＳ ゴシック"/>
        </w:rPr>
      </w:pPr>
    </w:p>
    <w:p w14:paraId="3205108E" w14:textId="0A62E8DF" w:rsidR="001F201E" w:rsidRPr="00D60F63" w:rsidRDefault="001A04EF">
      <w:pPr>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1</w:t>
      </w:r>
      <w:r w:rsidRPr="00D60F63">
        <w:rPr>
          <w:rFonts w:ascii="ＭＳ ゴシック" w:eastAsia="ＭＳ ゴシック" w:hAnsi="ＭＳ ゴシック" w:cs="ＭＳ ゴシック"/>
        </w:rPr>
        <w:t>3.</w:t>
      </w:r>
      <w:r w:rsidR="0085154C" w:rsidRPr="00D60F63">
        <w:rPr>
          <w:rFonts w:ascii="ＭＳ ゴシック" w:eastAsia="ＭＳ ゴシック" w:hAnsi="ＭＳ ゴシック" w:cs="ＭＳ ゴシック"/>
        </w:rPr>
        <w:t>階段の位置について</w:t>
      </w:r>
    </w:p>
    <w:p w14:paraId="6C453F1D" w14:textId="77777777" w:rsidR="00732F90" w:rsidRPr="00D60F63" w:rsidRDefault="0085154C" w:rsidP="00732F90">
      <w:pPr>
        <w:pBdr>
          <w:top w:val="nil"/>
          <w:left w:val="nil"/>
          <w:bottom w:val="nil"/>
          <w:right w:val="nil"/>
          <w:between w:val="nil"/>
        </w:pBdr>
        <w:ind w:leftChars="100" w:left="210" w:firstLineChars="200"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階段を上がってそのまま国旗に一礼できるようにステージ看板の真ん前もしくは、その少し外</w:t>
      </w:r>
    </w:p>
    <w:p w14:paraId="0758E79D" w14:textId="515CB2D4" w:rsidR="001F201E" w:rsidRPr="00D60F63" w:rsidRDefault="00732F90" w:rsidP="00732F90">
      <w:pPr>
        <w:pBdr>
          <w:top w:val="nil"/>
          <w:left w:val="nil"/>
          <w:bottom w:val="nil"/>
          <w:right w:val="nil"/>
          <w:between w:val="nil"/>
        </w:pBdr>
        <w:ind w:firstLineChars="200"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 xml:space="preserve">　</w:t>
      </w:r>
      <w:r w:rsidR="0085154C" w:rsidRPr="00D60F63">
        <w:rPr>
          <w:rFonts w:ascii="ＭＳ ゴシック" w:eastAsia="ＭＳ ゴシック" w:hAnsi="ＭＳ ゴシック" w:cs="ＭＳ ゴシック"/>
        </w:rPr>
        <w:t>側に設置する。</w:t>
      </w:r>
    </w:p>
    <w:p w14:paraId="78BA2535" w14:textId="77777777" w:rsidR="001F201E" w:rsidRPr="00D60F63" w:rsidRDefault="001F201E">
      <w:pPr>
        <w:pBdr>
          <w:top w:val="nil"/>
          <w:left w:val="nil"/>
          <w:bottom w:val="nil"/>
          <w:right w:val="nil"/>
          <w:between w:val="nil"/>
        </w:pBdr>
        <w:ind w:left="420"/>
        <w:rPr>
          <w:rFonts w:ascii="ＭＳ ゴシック" w:eastAsia="ＭＳ ゴシック" w:hAnsi="ＭＳ ゴシック" w:cs="ＭＳ ゴシック"/>
        </w:rPr>
      </w:pPr>
    </w:p>
    <w:p w14:paraId="183264C8" w14:textId="4A3C938E" w:rsidR="001F201E" w:rsidRPr="00D60F63" w:rsidRDefault="001A04EF">
      <w:pPr>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1</w:t>
      </w:r>
      <w:r w:rsidRPr="00D60F63">
        <w:rPr>
          <w:rFonts w:ascii="ＭＳ ゴシック" w:eastAsia="ＭＳ ゴシック" w:hAnsi="ＭＳ ゴシック" w:cs="ＭＳ ゴシック"/>
        </w:rPr>
        <w:t>4.</w:t>
      </w:r>
      <w:r w:rsidR="0085154C" w:rsidRPr="00D60F63">
        <w:rPr>
          <w:rFonts w:ascii="ＭＳ ゴシック" w:eastAsia="ＭＳ ゴシック" w:hAnsi="ＭＳ ゴシック" w:cs="ＭＳ ゴシック"/>
        </w:rPr>
        <w:t>ＹＥＧマークと演台の花について</w:t>
      </w:r>
    </w:p>
    <w:p w14:paraId="60511051"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ＹＥＧマークは、演台と司会台に設置する。演台の花も主催者の判断で設置する。</w:t>
      </w:r>
    </w:p>
    <w:p w14:paraId="20EBCE17" w14:textId="77777777"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※カメラアングルを確認し、スピーカーの背の高さや映り方を確認しながら設置する。</w:t>
      </w:r>
    </w:p>
    <w:p w14:paraId="114E19F5" w14:textId="77777777" w:rsidR="001F201E" w:rsidRPr="00D60F63" w:rsidRDefault="001F201E">
      <w:pPr>
        <w:ind w:firstLine="630"/>
        <w:rPr>
          <w:rFonts w:ascii="ＭＳ ゴシック" w:eastAsia="ＭＳ ゴシック" w:hAnsi="ＭＳ ゴシック" w:cs="ＭＳ ゴシック"/>
        </w:rPr>
      </w:pPr>
    </w:p>
    <w:p w14:paraId="7C46780F" w14:textId="6E05828E" w:rsidR="001F201E" w:rsidRPr="00D60F63" w:rsidRDefault="001A04EF">
      <w:pPr>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1</w:t>
      </w:r>
      <w:r w:rsidRPr="00D60F63">
        <w:rPr>
          <w:rFonts w:ascii="ＭＳ ゴシック" w:eastAsia="ＭＳ ゴシック" w:hAnsi="ＭＳ ゴシック" w:cs="ＭＳ ゴシック"/>
        </w:rPr>
        <w:t>5.</w:t>
      </w:r>
      <w:r w:rsidR="0085154C" w:rsidRPr="00D60F63">
        <w:rPr>
          <w:rFonts w:ascii="ＭＳ ゴシック" w:eastAsia="ＭＳ ゴシック" w:hAnsi="ＭＳ ゴシック" w:cs="ＭＳ ゴシック"/>
        </w:rPr>
        <w:t>お辞儀の角度について</w:t>
      </w:r>
    </w:p>
    <w:p w14:paraId="3678D029" w14:textId="77777777" w:rsidR="001F201E" w:rsidRPr="00D60F63" w:rsidRDefault="0085154C">
      <w:pPr>
        <w:ind w:left="420"/>
        <w:rPr>
          <w:rFonts w:ascii="ＭＳ ゴシック" w:eastAsia="ＭＳ ゴシック" w:hAnsi="ＭＳ ゴシック" w:cs="ＭＳ ゴシック"/>
        </w:rPr>
      </w:pPr>
      <w:r w:rsidRPr="00D60F63">
        <w:rPr>
          <w:rFonts w:ascii="ＭＳ ゴシック" w:eastAsia="ＭＳ ゴシック" w:hAnsi="ＭＳ ゴシック" w:cs="ＭＳ ゴシック"/>
        </w:rPr>
        <w:t>・オンラインでは、アップになることが多く、リアルな開催時よりもその所作が目立って表現されます。以下の３種のお辞儀についても意識して使い分けること。</w:t>
      </w:r>
    </w:p>
    <w:p w14:paraId="53D68059" w14:textId="77777777" w:rsidR="001F201E" w:rsidRPr="00D60F63" w:rsidRDefault="001F201E">
      <w:pPr>
        <w:ind w:left="420"/>
        <w:rPr>
          <w:rFonts w:ascii="ＭＳ ゴシック" w:eastAsia="ＭＳ ゴシック" w:hAnsi="ＭＳ ゴシック" w:cs="ＭＳ ゴシック"/>
        </w:rPr>
      </w:pPr>
    </w:p>
    <w:p w14:paraId="6706ACCC" w14:textId="37F4D609" w:rsidR="001F201E" w:rsidRPr="00D60F63" w:rsidRDefault="0085154C" w:rsidP="00AE5184">
      <w:pPr>
        <w:pStyle w:val="affa"/>
        <w:numPr>
          <w:ilvl w:val="1"/>
          <w:numId w:val="19"/>
        </w:numPr>
        <w:pBdr>
          <w:top w:val="nil"/>
          <w:left w:val="nil"/>
          <w:bottom w:val="nil"/>
          <w:right w:val="nil"/>
          <w:between w:val="nil"/>
        </w:pBdr>
        <w:ind w:leftChars="0"/>
        <w:rPr>
          <w:rFonts w:ascii="ＭＳ ゴシック" w:eastAsia="ＭＳ ゴシック" w:hAnsi="ＭＳ ゴシック" w:cs="ＭＳ ゴシック"/>
        </w:rPr>
      </w:pPr>
      <w:r w:rsidRPr="00D60F63">
        <w:rPr>
          <w:rFonts w:ascii="ＭＳ ゴシック" w:eastAsia="ＭＳ ゴシック" w:hAnsi="ＭＳ ゴシック" w:cs="ＭＳ ゴシック"/>
        </w:rPr>
        <w:t>１５度（会釈）：日常の挨拶</w:t>
      </w:r>
    </w:p>
    <w:p w14:paraId="061FFF7B" w14:textId="61BCF677" w:rsidR="001F201E" w:rsidRPr="00D60F63" w:rsidRDefault="0085154C" w:rsidP="00AE5184">
      <w:pPr>
        <w:pStyle w:val="affa"/>
        <w:numPr>
          <w:ilvl w:val="1"/>
          <w:numId w:val="19"/>
        </w:numPr>
        <w:pBdr>
          <w:top w:val="nil"/>
          <w:left w:val="nil"/>
          <w:bottom w:val="nil"/>
          <w:right w:val="nil"/>
          <w:between w:val="nil"/>
        </w:pBdr>
        <w:ind w:leftChars="0"/>
        <w:rPr>
          <w:rFonts w:ascii="ＭＳ ゴシック" w:eastAsia="ＭＳ ゴシック" w:hAnsi="ＭＳ ゴシック" w:cs="ＭＳ ゴシック"/>
        </w:rPr>
      </w:pPr>
      <w:r w:rsidRPr="00D60F63">
        <w:rPr>
          <w:rFonts w:ascii="ＭＳ ゴシック" w:eastAsia="ＭＳ ゴシック" w:hAnsi="ＭＳ ゴシック" w:cs="ＭＳ ゴシック"/>
        </w:rPr>
        <w:t>３０度（敬礼）：お客様の出迎えや見送り</w:t>
      </w:r>
    </w:p>
    <w:p w14:paraId="1498BE58" w14:textId="77777777" w:rsidR="001F201E" w:rsidRPr="00D60F63" w:rsidRDefault="0085154C" w:rsidP="00AE5184">
      <w:pPr>
        <w:pStyle w:val="affa"/>
        <w:numPr>
          <w:ilvl w:val="1"/>
          <w:numId w:val="19"/>
        </w:numPr>
        <w:pBdr>
          <w:top w:val="nil"/>
          <w:left w:val="nil"/>
          <w:bottom w:val="nil"/>
          <w:right w:val="nil"/>
          <w:between w:val="nil"/>
        </w:pBdr>
        <w:ind w:leftChars="0"/>
        <w:rPr>
          <w:rFonts w:ascii="ＭＳ ゴシック" w:eastAsia="ＭＳ ゴシック" w:hAnsi="ＭＳ ゴシック" w:cs="ＭＳ ゴシック"/>
        </w:rPr>
      </w:pPr>
      <w:r w:rsidRPr="00D60F63">
        <w:rPr>
          <w:rFonts w:ascii="ＭＳ ゴシック" w:eastAsia="ＭＳ ゴシック" w:hAnsi="ＭＳ ゴシック" w:cs="ＭＳ ゴシック"/>
        </w:rPr>
        <w:t>４５度（最敬礼）：感謝や敬意を表す</w:t>
      </w:r>
    </w:p>
    <w:p w14:paraId="42CAF356" w14:textId="77777777" w:rsidR="001F201E" w:rsidRPr="00D60F63" w:rsidRDefault="001F201E">
      <w:pPr>
        <w:rPr>
          <w:rFonts w:ascii="ＭＳ ゴシック" w:eastAsia="ＭＳ ゴシック" w:hAnsi="ＭＳ ゴシック" w:cs="ＭＳ ゴシック"/>
        </w:rPr>
      </w:pPr>
    </w:p>
    <w:p w14:paraId="7EE5FB03" w14:textId="04D2682E" w:rsidR="001F201E" w:rsidRPr="00D60F63" w:rsidRDefault="001A04EF">
      <w:pPr>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1</w:t>
      </w:r>
      <w:r w:rsidRPr="00D60F63">
        <w:rPr>
          <w:rFonts w:ascii="ＭＳ ゴシック" w:eastAsia="ＭＳ ゴシック" w:hAnsi="ＭＳ ゴシック" w:cs="ＭＳ ゴシック"/>
        </w:rPr>
        <w:t>6.</w:t>
      </w:r>
      <w:r w:rsidR="0085154C" w:rsidRPr="00D60F63">
        <w:rPr>
          <w:rFonts w:ascii="ＭＳ ゴシック" w:eastAsia="ＭＳ ゴシック" w:hAnsi="ＭＳ ゴシック" w:cs="ＭＳ ゴシック"/>
        </w:rPr>
        <w:t>さいごに</w:t>
      </w:r>
    </w:p>
    <w:p w14:paraId="57DB9AF3" w14:textId="77777777" w:rsidR="001F201E" w:rsidRPr="00D60F63" w:rsidRDefault="0085154C">
      <w:pPr>
        <w:ind w:left="420"/>
        <w:rPr>
          <w:rFonts w:ascii="ＭＳ ゴシック" w:eastAsia="ＭＳ ゴシック" w:hAnsi="ＭＳ ゴシック" w:cs="ＭＳ ゴシック"/>
        </w:rPr>
      </w:pPr>
      <w:r w:rsidRPr="00D60F63">
        <w:rPr>
          <w:rFonts w:ascii="ＭＳ ゴシック" w:eastAsia="ＭＳ ゴシック" w:hAnsi="ＭＳ ゴシック" w:cs="ＭＳ ゴシック"/>
        </w:rPr>
        <w:t>新型コロナウイルス感染症（ＣＯＶＩＤ-１９）のパンデミックをきっかけに、世界は今、大きく変わろうとしています。パンデミックの発生後＝ポストコロナ社会と、パンデミックの発生前＝プレコロナ社会とで、さまざまな常識が一変しました。</w:t>
      </w:r>
    </w:p>
    <w:p w14:paraId="1849D0C5" w14:textId="225960FB" w:rsidR="00242A85" w:rsidRDefault="0085154C" w:rsidP="00242A85">
      <w:pPr>
        <w:ind w:left="420"/>
        <w:rPr>
          <w:rFonts w:ascii="ＭＳ ゴシック" w:eastAsia="ＭＳ ゴシック" w:hAnsi="ＭＳ ゴシック" w:cs="ＭＳ ゴシック"/>
        </w:rPr>
      </w:pPr>
      <w:r w:rsidRPr="00D60F63">
        <w:rPr>
          <w:rFonts w:ascii="ＭＳ ゴシック" w:eastAsia="ＭＳ ゴシック" w:hAnsi="ＭＳ ゴシック" w:cs="ＭＳ ゴシック"/>
        </w:rPr>
        <w:t>ポストコロナ時代の新たな常識を知る上で重要なキーワード「ニューノーマル」、そして新しい動き方とその課題や、逆にそれを逆手に取った新たな効果的な目的達成手法が編み出されています。そのひとつがこのオンライン配信やハイブリット型の記念式典の姿です。ＹＥＧとして綱領・指針に基づいた行動と表現の進化を絶えずし続けることを心に刻もう。そして、このオンラインの在り方も毎年更新・進化し続けてもらえることを心から望みます。</w:t>
      </w:r>
    </w:p>
    <w:p w14:paraId="59EA432A" w14:textId="77777777" w:rsidR="00F24D8D" w:rsidRDefault="00F24D8D" w:rsidP="00242A85">
      <w:pPr>
        <w:ind w:left="420"/>
        <w:rPr>
          <w:rFonts w:ascii="ＭＳ ゴシック" w:eastAsia="ＭＳ ゴシック" w:hAnsi="ＭＳ ゴシック" w:cs="ＭＳ ゴシック"/>
        </w:rPr>
      </w:pPr>
    </w:p>
    <w:p w14:paraId="55ABCBEF" w14:textId="53BF6767" w:rsidR="00242A85" w:rsidRDefault="00607850" w:rsidP="00242A85">
      <w:pPr>
        <w:rPr>
          <w:rFonts w:ascii="ＭＳ ゴシック" w:eastAsia="ＭＳ ゴシック" w:hAnsi="ＭＳ ゴシック" w:cs="ＭＳ ゴシック"/>
        </w:rPr>
      </w:pPr>
      <w:r>
        <w:rPr>
          <w:rFonts w:ascii="ＭＳ ゴシック" w:eastAsia="ＭＳ ゴシック" w:hAnsi="ＭＳ ゴシック" w:cs="ＭＳ ゴシック" w:hint="eastAsia"/>
          <w:bCs/>
          <w:szCs w:val="21"/>
        </w:rPr>
        <w:t>▪</w:t>
      </w:r>
      <w:r w:rsidR="0085154C" w:rsidRPr="00F24D8D">
        <w:rPr>
          <w:rFonts w:ascii="ＭＳ ゴシック" w:eastAsia="ＭＳ ゴシック" w:hAnsi="ＭＳ ゴシック" w:cs="ＭＳ ゴシック"/>
          <w:bCs/>
          <w:szCs w:val="21"/>
        </w:rPr>
        <w:t>３-６</w:t>
      </w:r>
      <w:r w:rsidR="0085154C" w:rsidRPr="00D60F63">
        <w:rPr>
          <w:rFonts w:ascii="ＭＳ ゴシック" w:eastAsia="ＭＳ ゴシック" w:hAnsi="ＭＳ ゴシック" w:cs="ＭＳ ゴシック"/>
          <w:b/>
          <w:sz w:val="24"/>
        </w:rPr>
        <w:t>．</w:t>
      </w:r>
      <w:r w:rsidR="0085154C" w:rsidRPr="00D60F63">
        <w:rPr>
          <w:rFonts w:ascii="ＭＳ ゴシック" w:eastAsia="ＭＳ ゴシック" w:hAnsi="ＭＳ ゴシック" w:cs="ＭＳ ゴシック"/>
        </w:rPr>
        <w:t>その他</w:t>
      </w:r>
    </w:p>
    <w:p w14:paraId="6629852B" w14:textId="7ED893D2" w:rsidR="00242A85" w:rsidRPr="00242A85" w:rsidRDefault="0085154C" w:rsidP="00242A85">
      <w:pPr>
        <w:rPr>
          <w:rFonts w:ascii="ＭＳ ゴシック" w:eastAsia="ＭＳ ゴシック" w:hAnsi="ＭＳ ゴシック" w:cs="ＭＳ ゴシック"/>
        </w:rPr>
      </w:pPr>
      <w:r w:rsidRPr="00D60F63">
        <w:rPr>
          <w:rFonts w:ascii="ＭＳ ゴシック" w:eastAsia="ＭＳ ゴシック" w:hAnsi="ＭＳ ゴシック" w:cs="ＭＳ ゴシック"/>
        </w:rPr>
        <w:t>（１）日本ＹＥＧの窓口</w:t>
      </w:r>
    </w:p>
    <w:p w14:paraId="738E8556" w14:textId="77777777"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・担当委員会は日本ＹＥＧ企画委員会です。</w:t>
      </w:r>
    </w:p>
    <w:p w14:paraId="3D9E3040" w14:textId="77777777" w:rsidR="001F201E" w:rsidRPr="00D60F63" w:rsidRDefault="0085154C">
      <w:pPr>
        <w:ind w:left="840"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・企画については、日本ＹＥＧ役員会の承認を必要とするので、日本ＹＥＧ企画委員会と早期かつ綿密に調整すること。</w:t>
      </w:r>
    </w:p>
    <w:p w14:paraId="78ADD266"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（２）分科会</w:t>
      </w:r>
    </w:p>
    <w:p w14:paraId="3F6D9A60" w14:textId="77777777"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・必要に応じて分科会を開催することができます。</w:t>
      </w:r>
    </w:p>
    <w:p w14:paraId="6AC83083" w14:textId="77777777"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・分科会は、地域の発信と同時に研修的な側面を含む必要があります。</w:t>
      </w:r>
    </w:p>
    <w:p w14:paraId="6776E873" w14:textId="45C3FF09"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・企画については日本ＹＥＧ企画委員会と充分に調整すること。　</w:t>
      </w:r>
      <w:bookmarkStart w:id="41" w:name="_heading=h.tyjcwt" w:colFirst="0" w:colLast="0"/>
      <w:bookmarkEnd w:id="41"/>
    </w:p>
    <w:p w14:paraId="57C06748"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（３）エクスカーション</w:t>
      </w:r>
    </w:p>
    <w:p w14:paraId="0B471764" w14:textId="77777777"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・エクスカーションの開催は、主管地・開催地ＹＥＧの判断により任意とする。</w:t>
      </w:r>
    </w:p>
    <w:p w14:paraId="41590FD3" w14:textId="77777777" w:rsidR="001F201E" w:rsidRPr="00D60F63" w:rsidRDefault="0085154C">
      <w:pPr>
        <w:ind w:left="840"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エクスカーションの内容は、日本ＹＥＧ企画委員会を通じて、日本ＹＥＧ事務局と必ず事前に協議する。（内容によっては、経済産業省の後援名義の使用許可が下りない可能性があるので、企画段階から、日本ＹＥＧ企画委員会を通じて、日本ＹＥＧ事務局と十分に連携を図ること）。</w:t>
      </w:r>
    </w:p>
    <w:p w14:paraId="10C0E9D9"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（４）日本ＹＥＧ諸会議と会員総会等</w:t>
      </w:r>
    </w:p>
    <w:p w14:paraId="53D7D54A" w14:textId="77777777"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・日本ＹＥＧ諸会議や会員総会等が併催されるので、日本ＹＥＧ企画委員会を通じて、　　</w:t>
      </w:r>
    </w:p>
    <w:p w14:paraId="1A1E5F36" w14:textId="77777777" w:rsidR="001F201E" w:rsidRPr="00D60F63" w:rsidRDefault="0085154C">
      <w:pPr>
        <w:ind w:left="813"/>
        <w:rPr>
          <w:rFonts w:ascii="ＭＳ ゴシック" w:eastAsia="ＭＳ ゴシック" w:hAnsi="ＭＳ ゴシック" w:cs="ＭＳ ゴシック"/>
        </w:rPr>
      </w:pPr>
      <w:r w:rsidRPr="00D60F63">
        <w:rPr>
          <w:rFonts w:ascii="ＭＳ ゴシック" w:eastAsia="ＭＳ ゴシック" w:hAnsi="ＭＳ ゴシック" w:cs="ＭＳ ゴシック"/>
        </w:rPr>
        <w:t>日本ＹＥＧ専務理事、日本ＹＥＧ総務委員会、日本ＹＥＧ事務局と充分に調整すること。</w:t>
      </w:r>
    </w:p>
    <w:p w14:paraId="1A37609A" w14:textId="77777777" w:rsidR="001F201E" w:rsidRPr="00D60F63" w:rsidRDefault="0085154C">
      <w:pPr>
        <w:ind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・会員総会は日本ＹＥＧの事業となります。横看板の表記に注意すること。</w:t>
      </w:r>
    </w:p>
    <w:p w14:paraId="5981C072"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（５）後援依頼に関する注意</w:t>
      </w:r>
    </w:p>
    <w:p w14:paraId="61C0C0B6" w14:textId="77777777" w:rsidR="001F201E" w:rsidRPr="00D60F63" w:rsidRDefault="0085154C">
      <w:pPr>
        <w:ind w:left="840"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後援依頼の際に提出する書類・印刷物について、懇親会等のレクリエーション的要素の強い内容が多分に含まれていると、後援使用を認められないケースがありますので注意すること。特に、上記（３）エクスカーションの内容に注意すること。</w:t>
      </w:r>
    </w:p>
    <w:p w14:paraId="3AADE427" w14:textId="77777777" w:rsidR="001F201E" w:rsidRPr="00D60F63" w:rsidRDefault="0085154C">
      <w:pPr>
        <w:ind w:left="840"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・日本ＹＥＧ企画委員会に企画書を提出する以前のＰＲパンフレットにも注意が必要です。</w:t>
      </w:r>
    </w:p>
    <w:p w14:paraId="3C16846F" w14:textId="77777777" w:rsidR="001F201E" w:rsidRPr="00D60F63" w:rsidRDefault="0085154C">
      <w:pPr>
        <w:ind w:left="840"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・また、後援承認前に印刷物やのぼりに後援名を記入するとクレームが入ることもありますので注意すること。</w:t>
      </w:r>
    </w:p>
    <w:p w14:paraId="46E36F1D" w14:textId="77777777" w:rsidR="001F201E" w:rsidRPr="00D60F63" w:rsidRDefault="0085154C">
      <w:pPr>
        <w:ind w:left="840" w:hanging="420"/>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・経済産業省の名義等使用規程の改正に伴い、経済産業局から「安全上及び衛生管理上適切な措置」の明示、ならびに、「暴力団排除に関する誓約書」の提出が求められます。</w:t>
      </w:r>
    </w:p>
    <w:p w14:paraId="1E2A8EBE" w14:textId="77777777" w:rsidR="001F201E" w:rsidRPr="00D60F63" w:rsidRDefault="0085154C">
      <w:pPr>
        <w:ind w:left="840"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・後援名義使用の承諾を受けた場合、大会ＨＰ等に速やかに後援者名を記載すること。</w:t>
      </w:r>
    </w:p>
    <w:p w14:paraId="61B2D561"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（６）著作権の取り扱いについて</w:t>
      </w:r>
    </w:p>
    <w:p w14:paraId="146853EE" w14:textId="23D8854F" w:rsidR="001F201E" w:rsidRPr="00D60F63" w:rsidRDefault="0085154C" w:rsidP="009638F0">
      <w:pPr>
        <w:ind w:left="840" w:hanging="840"/>
        <w:rPr>
          <w:rFonts w:ascii="ＭＳ ゴシック" w:eastAsia="ＭＳ ゴシック" w:hAnsi="ＭＳ ゴシック" w:cs="ＭＳ ゴシック"/>
          <w:b/>
          <w:sz w:val="52"/>
          <w:szCs w:val="52"/>
        </w:rPr>
      </w:pPr>
      <w:r w:rsidRPr="00D60F63">
        <w:rPr>
          <w:rFonts w:ascii="ＭＳ ゴシック" w:eastAsia="ＭＳ ゴシック" w:hAnsi="ＭＳ ゴシック" w:cs="ＭＳ ゴシック"/>
        </w:rPr>
        <w:t xml:space="preserve">　　　・大会期間中に使用する映像・音楽その他に関して、著作権が発生するものは、著作権の有無を確認し、必要に応じて著作権の契約をすること。</w:t>
      </w:r>
      <w:r w:rsidRPr="00D60F63">
        <w:br w:type="page"/>
      </w:r>
    </w:p>
    <w:p w14:paraId="5268D67C" w14:textId="77777777" w:rsidR="009638F0" w:rsidRPr="00D60F63" w:rsidRDefault="009638F0" w:rsidP="00CC1376">
      <w:pPr>
        <w:rPr>
          <w:rFonts w:ascii="ＭＳ ゴシック" w:eastAsia="ＭＳ ゴシック" w:hAnsi="ＭＳ ゴシック" w:cs="ＭＳ ゴシック"/>
          <w:b/>
          <w:sz w:val="52"/>
          <w:szCs w:val="52"/>
        </w:rPr>
      </w:pPr>
    </w:p>
    <w:p w14:paraId="63A658DC" w14:textId="77777777" w:rsidR="009638F0" w:rsidRPr="00D60F63" w:rsidRDefault="009638F0">
      <w:pPr>
        <w:jc w:val="center"/>
        <w:rPr>
          <w:rFonts w:ascii="ＭＳ ゴシック" w:eastAsia="ＭＳ ゴシック" w:hAnsi="ＭＳ ゴシック" w:cs="ＭＳ ゴシック"/>
          <w:b/>
          <w:sz w:val="52"/>
          <w:szCs w:val="52"/>
        </w:rPr>
      </w:pPr>
    </w:p>
    <w:p w14:paraId="7FB5297C" w14:textId="01F16044" w:rsidR="009638F0" w:rsidRPr="00D60F63" w:rsidRDefault="009638F0">
      <w:pPr>
        <w:jc w:val="center"/>
        <w:rPr>
          <w:rFonts w:ascii="ＭＳ ゴシック" w:eastAsia="ＭＳ ゴシック" w:hAnsi="ＭＳ ゴシック" w:cs="ＭＳ ゴシック"/>
          <w:b/>
          <w:sz w:val="52"/>
          <w:szCs w:val="52"/>
        </w:rPr>
      </w:pPr>
    </w:p>
    <w:p w14:paraId="2406B618" w14:textId="77777777" w:rsidR="00B70FBA" w:rsidRPr="00D60F63" w:rsidRDefault="00B70FBA">
      <w:pPr>
        <w:jc w:val="center"/>
        <w:rPr>
          <w:rFonts w:ascii="ＭＳ ゴシック" w:eastAsia="ＭＳ ゴシック" w:hAnsi="ＭＳ ゴシック" w:cs="ＭＳ ゴシック"/>
          <w:b/>
          <w:sz w:val="52"/>
          <w:szCs w:val="52"/>
        </w:rPr>
      </w:pPr>
    </w:p>
    <w:p w14:paraId="4385A019" w14:textId="77777777" w:rsidR="009638F0" w:rsidRPr="00D60F63" w:rsidRDefault="009638F0">
      <w:pPr>
        <w:jc w:val="center"/>
        <w:rPr>
          <w:rFonts w:ascii="ＭＳ ゴシック" w:eastAsia="ＭＳ ゴシック" w:hAnsi="ＭＳ ゴシック" w:cs="ＭＳ ゴシック"/>
          <w:b/>
          <w:sz w:val="52"/>
          <w:szCs w:val="52"/>
        </w:rPr>
      </w:pPr>
    </w:p>
    <w:p w14:paraId="70D232EA" w14:textId="77777777" w:rsidR="009638F0" w:rsidRPr="00D60F63" w:rsidRDefault="009638F0">
      <w:pPr>
        <w:jc w:val="center"/>
        <w:rPr>
          <w:rFonts w:ascii="ＭＳ ゴシック" w:eastAsia="ＭＳ ゴシック" w:hAnsi="ＭＳ ゴシック" w:cs="ＭＳ ゴシック"/>
          <w:b/>
          <w:sz w:val="52"/>
          <w:szCs w:val="52"/>
        </w:rPr>
      </w:pPr>
    </w:p>
    <w:p w14:paraId="01687B80" w14:textId="785BB240" w:rsidR="001F201E" w:rsidRPr="00D60F63" w:rsidRDefault="0085154C">
      <w:pPr>
        <w:jc w:val="center"/>
        <w:rPr>
          <w:rFonts w:ascii="ＭＳ ゴシック" w:eastAsia="ＭＳ ゴシック" w:hAnsi="ＭＳ ゴシック" w:cs="ＭＳ ゴシック"/>
          <w:b/>
          <w:sz w:val="52"/>
          <w:szCs w:val="52"/>
        </w:rPr>
      </w:pPr>
      <w:r w:rsidRPr="00D60F63">
        <w:rPr>
          <w:rFonts w:ascii="ＭＳ ゴシック" w:eastAsia="ＭＳ ゴシック" w:hAnsi="ＭＳ ゴシック" w:cs="ＭＳ ゴシック"/>
          <w:b/>
          <w:sz w:val="52"/>
          <w:szCs w:val="52"/>
        </w:rPr>
        <w:t>４章</w:t>
      </w:r>
    </w:p>
    <w:p w14:paraId="20568D28" w14:textId="77777777" w:rsidR="001F201E" w:rsidRPr="00D60F63" w:rsidRDefault="0085154C">
      <w:pPr>
        <w:jc w:val="center"/>
        <w:rPr>
          <w:rFonts w:ascii="ＭＳ ゴシック" w:eastAsia="ＭＳ ゴシック" w:hAnsi="ＭＳ ゴシック" w:cs="ＭＳ ゴシック"/>
          <w:b/>
          <w:sz w:val="52"/>
          <w:szCs w:val="52"/>
        </w:rPr>
      </w:pPr>
      <w:r w:rsidRPr="00D60F63">
        <w:rPr>
          <w:rFonts w:ascii="ＭＳ ゴシック" w:eastAsia="ＭＳ ゴシック" w:hAnsi="ＭＳ ゴシック" w:cs="ＭＳ ゴシック"/>
          <w:b/>
          <w:sz w:val="52"/>
          <w:szCs w:val="52"/>
        </w:rPr>
        <w:t>日本商工会議所青年部</w:t>
      </w:r>
    </w:p>
    <w:p w14:paraId="3371FF17" w14:textId="77777777" w:rsidR="001F201E" w:rsidRPr="00D60F63" w:rsidRDefault="0085154C">
      <w:pPr>
        <w:jc w:val="center"/>
        <w:rPr>
          <w:rFonts w:ascii="ＭＳ ゴシック" w:eastAsia="ＭＳ ゴシック" w:hAnsi="ＭＳ ゴシック" w:cs="ＭＳ ゴシック"/>
          <w:b/>
          <w:sz w:val="52"/>
          <w:szCs w:val="52"/>
        </w:rPr>
        <w:sectPr w:rsidR="001F201E" w:rsidRPr="00D60F63">
          <w:type w:val="continuous"/>
          <w:pgSz w:w="11906" w:h="16838"/>
          <w:pgMar w:top="1418" w:right="1134" w:bottom="1418" w:left="1134" w:header="567" w:footer="567" w:gutter="0"/>
          <w:pgNumType w:start="1"/>
          <w:cols w:space="720"/>
        </w:sectPr>
      </w:pPr>
      <w:r w:rsidRPr="00D60F63">
        <w:rPr>
          <w:rFonts w:ascii="ＭＳ ゴシック" w:eastAsia="ＭＳ ゴシック" w:hAnsi="ＭＳ ゴシック" w:cs="ＭＳ ゴシック"/>
          <w:b/>
          <w:sz w:val="52"/>
          <w:szCs w:val="52"/>
        </w:rPr>
        <w:t>全国大会各種モデル</w:t>
      </w:r>
    </w:p>
    <w:p w14:paraId="3753E63E" w14:textId="77777777" w:rsidR="001F201E" w:rsidRPr="00D60F63" w:rsidRDefault="0085154C">
      <w:pPr>
        <w:rPr>
          <w:rFonts w:ascii="ＭＳ ゴシック" w:eastAsia="ＭＳ ゴシック" w:hAnsi="ＭＳ ゴシック" w:cs="ＭＳ ゴシック"/>
          <w:b/>
          <w:sz w:val="40"/>
          <w:szCs w:val="40"/>
        </w:rPr>
      </w:pPr>
      <w:r w:rsidRPr="00D60F63">
        <w:rPr>
          <w:rFonts w:ascii="ＭＳ ゴシック" w:eastAsia="ＭＳ ゴシック" w:hAnsi="ＭＳ ゴシック" w:cs="ＭＳ ゴシック"/>
          <w:b/>
          <w:sz w:val="40"/>
          <w:szCs w:val="40"/>
        </w:rPr>
        <w:t>４．日本商工会議所青年部全国大会各種モデル</w:t>
      </w:r>
    </w:p>
    <w:p w14:paraId="28B4A24B" w14:textId="77777777" w:rsidR="001F201E" w:rsidRPr="00D60F63" w:rsidRDefault="001F201E">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p w14:paraId="34C2D73C" w14:textId="77777777" w:rsidR="001F201E" w:rsidRPr="00D60F63" w:rsidRDefault="001F201E">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p w14:paraId="31C7F748" w14:textId="77777777" w:rsidR="001F201E" w:rsidRPr="00D60F63" w:rsidRDefault="0085154C">
      <w:pPr>
        <w:pBdr>
          <w:top w:val="nil"/>
          <w:left w:val="nil"/>
          <w:bottom w:val="nil"/>
          <w:right w:val="nil"/>
          <w:between w:val="nil"/>
        </w:pBdr>
        <w:tabs>
          <w:tab w:val="center" w:pos="4252"/>
          <w:tab w:val="right" w:pos="8504"/>
        </w:tabs>
        <w:spacing w:line="480" w:lineRule="auto"/>
        <w:ind w:firstLine="480"/>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４-１-１. 開催手順について</w:t>
      </w:r>
    </w:p>
    <w:p w14:paraId="5F6660DE" w14:textId="77777777" w:rsidR="001F201E" w:rsidRPr="00D60F63" w:rsidRDefault="0085154C">
      <w:pPr>
        <w:pBdr>
          <w:top w:val="nil"/>
          <w:left w:val="nil"/>
          <w:bottom w:val="nil"/>
          <w:right w:val="nil"/>
          <w:between w:val="nil"/>
        </w:pBdr>
        <w:tabs>
          <w:tab w:val="center" w:pos="4252"/>
          <w:tab w:val="right" w:pos="8504"/>
        </w:tabs>
        <w:spacing w:line="480" w:lineRule="auto"/>
        <w:ind w:firstLine="480"/>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４-１-２．開催手順のフロー図モデル</w:t>
      </w:r>
    </w:p>
    <w:p w14:paraId="759F0B13" w14:textId="77777777" w:rsidR="001F201E" w:rsidRPr="00D60F63" w:rsidRDefault="0085154C">
      <w:pPr>
        <w:pBdr>
          <w:top w:val="nil"/>
          <w:left w:val="nil"/>
          <w:bottom w:val="nil"/>
          <w:right w:val="nil"/>
          <w:between w:val="nil"/>
        </w:pBdr>
        <w:tabs>
          <w:tab w:val="center" w:pos="4252"/>
          <w:tab w:val="right" w:pos="8504"/>
        </w:tabs>
        <w:spacing w:line="480" w:lineRule="auto"/>
        <w:ind w:firstLine="480"/>
        <w:jc w:val="left"/>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４-２-１．現地視察報告書</w:t>
      </w:r>
    </w:p>
    <w:p w14:paraId="7178BD5A" w14:textId="77777777" w:rsidR="001F201E" w:rsidRPr="00D60F63" w:rsidRDefault="0085154C">
      <w:pPr>
        <w:pBdr>
          <w:top w:val="nil"/>
          <w:left w:val="nil"/>
          <w:bottom w:val="nil"/>
          <w:right w:val="nil"/>
          <w:between w:val="nil"/>
        </w:pBdr>
        <w:tabs>
          <w:tab w:val="center" w:pos="4252"/>
          <w:tab w:val="right" w:pos="8504"/>
        </w:tabs>
        <w:spacing w:line="480" w:lineRule="auto"/>
        <w:ind w:firstLine="480"/>
        <w:jc w:val="left"/>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４-２-２．現地視察チェックリスト</w:t>
      </w:r>
    </w:p>
    <w:p w14:paraId="400523CD" w14:textId="77777777" w:rsidR="001F201E" w:rsidRPr="00D60F63" w:rsidRDefault="0085154C">
      <w:pPr>
        <w:pBdr>
          <w:top w:val="nil"/>
          <w:left w:val="nil"/>
          <w:bottom w:val="nil"/>
          <w:right w:val="nil"/>
          <w:between w:val="nil"/>
        </w:pBdr>
        <w:tabs>
          <w:tab w:val="center" w:pos="4252"/>
          <w:tab w:val="right" w:pos="8504"/>
        </w:tabs>
        <w:spacing w:line="480" w:lineRule="auto"/>
        <w:ind w:firstLine="480"/>
        <w:jc w:val="left"/>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４-２-３．各種会議会場図（例）</w:t>
      </w:r>
    </w:p>
    <w:p w14:paraId="203B3DED" w14:textId="77777777" w:rsidR="001F201E" w:rsidRPr="00D60F63" w:rsidRDefault="0085154C">
      <w:pPr>
        <w:pBdr>
          <w:top w:val="nil"/>
          <w:left w:val="nil"/>
          <w:bottom w:val="nil"/>
          <w:right w:val="nil"/>
          <w:between w:val="nil"/>
        </w:pBdr>
        <w:tabs>
          <w:tab w:val="center" w:pos="4252"/>
          <w:tab w:val="right" w:pos="8504"/>
        </w:tabs>
        <w:spacing w:line="480" w:lineRule="auto"/>
        <w:ind w:firstLine="480"/>
        <w:jc w:val="left"/>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４-３-１．全国大会企画書モデル</w:t>
      </w:r>
    </w:p>
    <w:p w14:paraId="1BC36765" w14:textId="77777777" w:rsidR="001F201E" w:rsidRPr="00D60F63" w:rsidRDefault="0085154C">
      <w:pPr>
        <w:pBdr>
          <w:top w:val="nil"/>
          <w:left w:val="nil"/>
          <w:bottom w:val="nil"/>
          <w:right w:val="nil"/>
          <w:between w:val="nil"/>
        </w:pBdr>
        <w:tabs>
          <w:tab w:val="center" w:pos="4252"/>
          <w:tab w:val="right" w:pos="8504"/>
        </w:tabs>
        <w:spacing w:line="480" w:lineRule="auto"/>
        <w:ind w:firstLine="480"/>
        <w:jc w:val="left"/>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４-３-２．開催日のフロー図モデル</w:t>
      </w:r>
    </w:p>
    <w:p w14:paraId="32624D4F" w14:textId="77777777" w:rsidR="001F201E" w:rsidRPr="00D60F63" w:rsidRDefault="0085154C">
      <w:pPr>
        <w:pBdr>
          <w:top w:val="nil"/>
          <w:left w:val="nil"/>
          <w:bottom w:val="nil"/>
          <w:right w:val="nil"/>
          <w:between w:val="nil"/>
        </w:pBdr>
        <w:tabs>
          <w:tab w:val="center" w:pos="4252"/>
          <w:tab w:val="right" w:pos="8504"/>
        </w:tabs>
        <w:spacing w:line="480" w:lineRule="auto"/>
        <w:ind w:firstLine="480"/>
        <w:jc w:val="left"/>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４-３-３．運営組織図モデル（例）</w:t>
      </w:r>
    </w:p>
    <w:p w14:paraId="003C8B59" w14:textId="77777777" w:rsidR="001F201E" w:rsidRPr="00D60F63" w:rsidRDefault="0085154C">
      <w:pPr>
        <w:pBdr>
          <w:top w:val="nil"/>
          <w:left w:val="nil"/>
          <w:bottom w:val="nil"/>
          <w:right w:val="nil"/>
          <w:between w:val="nil"/>
        </w:pBdr>
        <w:tabs>
          <w:tab w:val="center" w:pos="4252"/>
          <w:tab w:val="right" w:pos="8504"/>
        </w:tabs>
        <w:spacing w:line="480" w:lineRule="auto"/>
        <w:ind w:firstLine="480"/>
        <w:jc w:val="left"/>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４-３-４．予算書・決算書モデル（例）</w:t>
      </w:r>
    </w:p>
    <w:p w14:paraId="2DBA78ED" w14:textId="77777777" w:rsidR="001F201E" w:rsidRPr="00D60F63" w:rsidRDefault="0085154C">
      <w:pPr>
        <w:pBdr>
          <w:top w:val="nil"/>
          <w:left w:val="nil"/>
          <w:bottom w:val="nil"/>
          <w:right w:val="nil"/>
          <w:between w:val="nil"/>
        </w:pBdr>
        <w:tabs>
          <w:tab w:val="center" w:pos="4252"/>
          <w:tab w:val="right" w:pos="8504"/>
        </w:tabs>
        <w:spacing w:line="480" w:lineRule="auto"/>
        <w:ind w:firstLine="480"/>
        <w:jc w:val="left"/>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４-３-５．緊急時のフロー図モデル</w:t>
      </w:r>
    </w:p>
    <w:p w14:paraId="65BDDA4A" w14:textId="77777777" w:rsidR="001F201E" w:rsidRPr="00D60F63" w:rsidRDefault="0085154C">
      <w:pPr>
        <w:pBdr>
          <w:top w:val="nil"/>
          <w:left w:val="nil"/>
          <w:bottom w:val="nil"/>
          <w:right w:val="nil"/>
          <w:between w:val="nil"/>
        </w:pBdr>
        <w:tabs>
          <w:tab w:val="center" w:pos="4252"/>
          <w:tab w:val="right" w:pos="8504"/>
        </w:tabs>
        <w:spacing w:line="480" w:lineRule="auto"/>
        <w:ind w:firstLine="480"/>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４-４．   全国大会記念誌モデル</w:t>
      </w:r>
    </w:p>
    <w:p w14:paraId="3F6C27F8" w14:textId="77777777" w:rsidR="001F201E" w:rsidRPr="00D60F63" w:rsidRDefault="0085154C">
      <w:pPr>
        <w:pBdr>
          <w:top w:val="nil"/>
          <w:left w:val="nil"/>
          <w:bottom w:val="nil"/>
          <w:right w:val="nil"/>
          <w:between w:val="nil"/>
        </w:pBdr>
        <w:tabs>
          <w:tab w:val="center" w:pos="4252"/>
          <w:tab w:val="right" w:pos="8504"/>
        </w:tabs>
        <w:spacing w:line="480" w:lineRule="auto"/>
        <w:ind w:firstLine="480"/>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４-５．   全国大会報告書モデル</w:t>
      </w:r>
    </w:p>
    <w:p w14:paraId="33461BD4" w14:textId="77777777" w:rsidR="001F201E" w:rsidRPr="00D60F63" w:rsidRDefault="0085154C">
      <w:pPr>
        <w:pBdr>
          <w:top w:val="nil"/>
          <w:left w:val="nil"/>
          <w:bottom w:val="nil"/>
          <w:right w:val="nil"/>
          <w:between w:val="nil"/>
        </w:pBdr>
        <w:tabs>
          <w:tab w:val="center" w:pos="4252"/>
          <w:tab w:val="right" w:pos="8504"/>
        </w:tabs>
        <w:spacing w:line="480" w:lineRule="auto"/>
        <w:ind w:firstLine="480"/>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４-６．   行動予定表モデル</w:t>
      </w:r>
    </w:p>
    <w:p w14:paraId="23A6597A" w14:textId="77777777" w:rsidR="001F201E" w:rsidRPr="00D60F63" w:rsidRDefault="0085154C">
      <w:pPr>
        <w:widowControl/>
        <w:jc w:val="left"/>
        <w:rPr>
          <w:rFonts w:ascii="ＭＳ ゴシック" w:eastAsia="ＭＳ ゴシック" w:hAnsi="ＭＳ ゴシック" w:cs="ＭＳ ゴシック"/>
        </w:rPr>
        <w:sectPr w:rsidR="001F201E" w:rsidRPr="00D60F63">
          <w:pgSz w:w="11906" w:h="16838"/>
          <w:pgMar w:top="1418" w:right="1134" w:bottom="1418" w:left="1134" w:header="567" w:footer="567" w:gutter="0"/>
          <w:cols w:space="720"/>
        </w:sectPr>
      </w:pPr>
      <w:r w:rsidRPr="00D60F63">
        <w:br w:type="page"/>
      </w:r>
    </w:p>
    <w:p w14:paraId="3FC35F68" w14:textId="77777777" w:rsidR="001F201E" w:rsidRPr="00D60F63" w:rsidRDefault="0085154C">
      <w:pPr>
        <w:keepNext/>
        <w:pBdr>
          <w:top w:val="nil"/>
          <w:left w:val="nil"/>
          <w:bottom w:val="nil"/>
          <w:right w:val="nil"/>
          <w:between w:val="nil"/>
        </w:pBdr>
        <w:rPr>
          <w:rFonts w:ascii="ＭＳ ゴシック" w:eastAsia="ＭＳ ゴシック" w:hAnsi="ＭＳ ゴシック" w:cs="ＭＳ ゴシック"/>
          <w:b/>
          <w:sz w:val="24"/>
        </w:rPr>
      </w:pPr>
      <w:bookmarkStart w:id="42" w:name="_heading=h.3fwokq0" w:colFirst="0" w:colLast="0"/>
      <w:bookmarkEnd w:id="42"/>
      <w:r w:rsidRPr="00D60F63">
        <w:rPr>
          <w:rFonts w:ascii="ＭＳ ゴシック" w:eastAsia="ＭＳ ゴシック" w:hAnsi="ＭＳ ゴシック" w:cs="ＭＳ ゴシック"/>
          <w:b/>
          <w:sz w:val="24"/>
        </w:rPr>
        <w:t>４-１-１．開催手順について</w:t>
      </w:r>
    </w:p>
    <w:p w14:paraId="452FFA90" w14:textId="77777777" w:rsidR="001F201E" w:rsidRPr="00D60F63" w:rsidRDefault="001F201E">
      <w:pPr>
        <w:rPr>
          <w:rFonts w:ascii="ＭＳ ゴシック" w:eastAsia="ＭＳ ゴシック" w:hAnsi="ＭＳ ゴシック" w:cs="ＭＳ ゴシック"/>
        </w:rPr>
      </w:pPr>
    </w:p>
    <w:p w14:paraId="5CAC41B9" w14:textId="77777777" w:rsidR="001F201E" w:rsidRPr="00D60F63" w:rsidRDefault="0085154C">
      <w:pPr>
        <w:pBdr>
          <w:top w:val="nil"/>
          <w:left w:val="nil"/>
          <w:bottom w:val="nil"/>
          <w:right w:val="nil"/>
          <w:between w:val="nil"/>
        </w:pBdr>
        <w:rPr>
          <w:rFonts w:ascii="ＭＳ ゴシック" w:eastAsia="ＭＳ ゴシック" w:hAnsi="ＭＳ ゴシック" w:cs="ＭＳ ゴシック"/>
        </w:rPr>
      </w:pPr>
      <w:r w:rsidRPr="00D60F63">
        <w:rPr>
          <w:rFonts w:ascii="ＭＳ ゴシック" w:eastAsia="ＭＳ ゴシック" w:hAnsi="ＭＳ ゴシック" w:cs="ＭＳ ゴシック"/>
        </w:rPr>
        <w:t>１．開催希望地の照会</w:t>
      </w:r>
    </w:p>
    <w:p w14:paraId="5762471F" w14:textId="77777777" w:rsidR="001F201E" w:rsidRPr="00D60F63" w:rsidRDefault="0085154C">
      <w:pPr>
        <w:ind w:left="840" w:hanging="630"/>
        <w:rPr>
          <w:rFonts w:ascii="ＭＳ ゴシック" w:eastAsia="ＭＳ ゴシック" w:hAnsi="ＭＳ ゴシック" w:cs="ＭＳ ゴシック"/>
        </w:rPr>
      </w:pPr>
      <w:r w:rsidRPr="00D60F63">
        <w:rPr>
          <w:rFonts w:ascii="ＭＳ ゴシック" w:eastAsia="ＭＳ ゴシック" w:hAnsi="ＭＳ ゴシック" w:cs="ＭＳ ゴシック"/>
        </w:rPr>
        <w:t>（１）日本ＹＥＧ事務局は、当該大会開催年度の３年度前の７月末日までに、開催候補地選定の対象となる地区（東地区、中地区、西地区のいずれか１地区。以下「対象地区」という。）内の各都道府県商工会議所青年部連合会宛に主管希望照会文書を送付する。</w:t>
      </w:r>
    </w:p>
    <w:p w14:paraId="704F6632" w14:textId="54AE8489" w:rsidR="001F201E" w:rsidRPr="00D60F63" w:rsidRDefault="0085154C">
      <w:pPr>
        <w:ind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rPr>
        <w:t>（２）対象地区内のローテーションについては、既存の規程に準拠する。</w:t>
      </w:r>
    </w:p>
    <w:p w14:paraId="3110889F" w14:textId="77777777" w:rsidR="001F201E" w:rsidRPr="00D60F63" w:rsidRDefault="0085154C">
      <w:pPr>
        <w:ind w:firstLine="840"/>
        <w:rPr>
          <w:rFonts w:ascii="ＭＳ ゴシック" w:eastAsia="ＭＳ ゴシック" w:hAnsi="ＭＳ ゴシック" w:cs="ＭＳ ゴシック"/>
        </w:rPr>
      </w:pPr>
      <w:r w:rsidRPr="00D60F63">
        <w:rPr>
          <w:rFonts w:ascii="ＭＳ ゴシック" w:eastAsia="ＭＳ ゴシック" w:hAnsi="ＭＳ ゴシック" w:cs="ＭＳ ゴシック"/>
        </w:rPr>
        <w:t>【フロー】日本ＹＥＧ→対象地区都道府県連ＹＥＧへ開催希望照会文書を送付</w:t>
      </w:r>
    </w:p>
    <w:p w14:paraId="62560A5C" w14:textId="77777777" w:rsidR="001F201E" w:rsidRPr="00D60F63" w:rsidRDefault="001F201E">
      <w:pPr>
        <w:ind w:firstLine="420"/>
        <w:rPr>
          <w:rFonts w:ascii="ＭＳ ゴシック" w:eastAsia="ＭＳ ゴシック" w:hAnsi="ＭＳ ゴシック" w:cs="ＭＳ ゴシック"/>
        </w:rPr>
      </w:pPr>
    </w:p>
    <w:p w14:paraId="19D85A05" w14:textId="77777777" w:rsidR="001F201E" w:rsidRPr="00D60F63" w:rsidRDefault="0085154C">
      <w:pPr>
        <w:pBdr>
          <w:top w:val="nil"/>
          <w:left w:val="nil"/>
          <w:bottom w:val="nil"/>
          <w:right w:val="nil"/>
          <w:between w:val="nil"/>
        </w:pBdr>
        <w:rPr>
          <w:rFonts w:ascii="ＭＳ ゴシック" w:eastAsia="ＭＳ ゴシック" w:hAnsi="ＭＳ ゴシック" w:cs="ＭＳ ゴシック"/>
        </w:rPr>
      </w:pPr>
      <w:r w:rsidRPr="00D60F63">
        <w:rPr>
          <w:rFonts w:ascii="ＭＳ ゴシック" w:eastAsia="ＭＳ ゴシック" w:hAnsi="ＭＳ ゴシック" w:cs="ＭＳ ゴシック"/>
        </w:rPr>
        <w:t>２．開催希望の意思表示</w:t>
      </w:r>
    </w:p>
    <w:p w14:paraId="1C022931" w14:textId="77777777" w:rsidR="001F201E" w:rsidRPr="00D60F63" w:rsidRDefault="0085154C">
      <w:pPr>
        <w:ind w:left="840" w:hanging="630"/>
        <w:rPr>
          <w:rFonts w:ascii="ＭＳ ゴシック" w:eastAsia="ＭＳ ゴシック" w:hAnsi="ＭＳ ゴシック" w:cs="ＭＳ ゴシック"/>
        </w:rPr>
      </w:pPr>
      <w:r w:rsidRPr="00D60F63">
        <w:rPr>
          <w:rFonts w:ascii="ＭＳ ゴシック" w:eastAsia="ＭＳ ゴシック" w:hAnsi="ＭＳ ゴシック" w:cs="ＭＳ ゴシック"/>
        </w:rPr>
        <w:t>（１）開催を希望する都道府県連ＹＥＧは、当該大会の３年度前の１０月末日までに当該ブロック代表理事宛に「全国大会開催候補地立候補意思表示届書」および添付書類を提出し、意思表示を行う。</w:t>
      </w:r>
    </w:p>
    <w:p w14:paraId="19F2F932" w14:textId="77777777" w:rsidR="001F201E" w:rsidRPr="00D60F63" w:rsidRDefault="0085154C">
      <w:pPr>
        <w:ind w:firstLine="210"/>
        <w:rPr>
          <w:rFonts w:ascii="ＭＳ ゴシック" w:eastAsia="ＭＳ ゴシック" w:hAnsi="ＭＳ ゴシック" w:cs="ＭＳ ゴシック"/>
        </w:rPr>
      </w:pPr>
      <w:bookmarkStart w:id="43" w:name="_heading=h.1v1yuxt" w:colFirst="0" w:colLast="0"/>
      <w:bookmarkEnd w:id="43"/>
      <w:r w:rsidRPr="00D60F63">
        <w:rPr>
          <w:rFonts w:ascii="ＭＳ ゴシック" w:eastAsia="ＭＳ ゴシック" w:hAnsi="ＭＳ ゴシック" w:cs="ＭＳ ゴシック"/>
        </w:rPr>
        <w:t>（２）当該ブロック代表理事は、日本ＹＥＧ企画委員会を通じて、日本ＹＥＧ執行部へ報告する。</w:t>
      </w:r>
    </w:p>
    <w:p w14:paraId="194EB614" w14:textId="77777777" w:rsidR="001F201E" w:rsidRPr="00D60F63" w:rsidRDefault="0085154C">
      <w:pPr>
        <w:ind w:firstLine="840"/>
        <w:rPr>
          <w:rFonts w:ascii="ＭＳ ゴシック" w:eastAsia="ＭＳ ゴシック" w:hAnsi="ＭＳ ゴシック" w:cs="ＭＳ ゴシック"/>
        </w:rPr>
      </w:pPr>
      <w:bookmarkStart w:id="44" w:name="_heading=h.4f1mdlm" w:colFirst="0" w:colLast="0"/>
      <w:bookmarkEnd w:id="44"/>
      <w:r w:rsidRPr="00D60F63">
        <w:rPr>
          <w:rFonts w:ascii="ＭＳ ゴシック" w:eastAsia="ＭＳ ゴシック" w:hAnsi="ＭＳ ゴシック" w:cs="ＭＳ ゴシック"/>
        </w:rPr>
        <w:t>【フロー】主管希望ＹＥＧ→当該ブロック代表理事へ意思表示→日本ＹＥＧ企画委員会</w:t>
      </w:r>
    </w:p>
    <w:p w14:paraId="7BABD89B" w14:textId="77777777" w:rsidR="001F201E" w:rsidRPr="00D60F63" w:rsidRDefault="0085154C">
      <w:pPr>
        <w:ind w:firstLine="1890"/>
        <w:rPr>
          <w:rFonts w:ascii="ＭＳ ゴシック" w:eastAsia="ＭＳ ゴシック" w:hAnsi="ＭＳ ゴシック" w:cs="ＭＳ ゴシック"/>
        </w:rPr>
      </w:pPr>
      <w:r w:rsidRPr="00D60F63">
        <w:rPr>
          <w:rFonts w:ascii="ＭＳ ゴシック" w:eastAsia="ＭＳ ゴシック" w:hAnsi="ＭＳ ゴシック" w:cs="ＭＳ ゴシック"/>
        </w:rPr>
        <w:t>→日本ＹＥＧ執行部</w:t>
      </w:r>
    </w:p>
    <w:p w14:paraId="0AA1AD1F" w14:textId="77777777" w:rsidR="001F201E" w:rsidRPr="00D60F63" w:rsidRDefault="001F201E">
      <w:pPr>
        <w:ind w:left="1523" w:hanging="1050"/>
        <w:rPr>
          <w:rFonts w:ascii="ＭＳ ゴシック" w:eastAsia="ＭＳ ゴシック" w:hAnsi="ＭＳ ゴシック" w:cs="ＭＳ ゴシック"/>
        </w:rPr>
      </w:pPr>
    </w:p>
    <w:p w14:paraId="777B26A5" w14:textId="77777777" w:rsidR="001F201E" w:rsidRPr="00D60F63" w:rsidRDefault="0085154C">
      <w:pPr>
        <w:pBdr>
          <w:top w:val="nil"/>
          <w:left w:val="nil"/>
          <w:bottom w:val="nil"/>
          <w:right w:val="nil"/>
          <w:between w:val="nil"/>
        </w:pBdr>
        <w:rPr>
          <w:rFonts w:ascii="ＭＳ ゴシック" w:eastAsia="ＭＳ ゴシック" w:hAnsi="ＭＳ ゴシック" w:cs="ＭＳ ゴシック"/>
        </w:rPr>
      </w:pPr>
      <w:r w:rsidRPr="00D60F63">
        <w:rPr>
          <w:rFonts w:ascii="ＭＳ ゴシック" w:eastAsia="ＭＳ ゴシック" w:hAnsi="ＭＳ ゴシック" w:cs="ＭＳ ゴシック"/>
        </w:rPr>
        <w:t>３．開催候補地の選定</w:t>
      </w:r>
    </w:p>
    <w:p w14:paraId="4A868479" w14:textId="77777777" w:rsidR="001F201E" w:rsidRPr="00D60F63" w:rsidRDefault="0085154C">
      <w:pPr>
        <w:ind w:left="840" w:hanging="630"/>
        <w:rPr>
          <w:rFonts w:ascii="ＭＳ ゴシック" w:eastAsia="ＭＳ ゴシック" w:hAnsi="ＭＳ ゴシック" w:cs="ＭＳ ゴシック"/>
        </w:rPr>
      </w:pPr>
      <w:r w:rsidRPr="00D60F63">
        <w:rPr>
          <w:rFonts w:ascii="ＭＳ ゴシック" w:eastAsia="ＭＳ ゴシック" w:hAnsi="ＭＳ ゴシック" w:cs="ＭＳ ゴシック"/>
        </w:rPr>
        <w:t>（１）「全国大会開催候補地立候補意思表示届書」を受けて、対象地区担当日本ＹＥＧ副会長は当該ブロック代表理事と協議のうえ、当該大会の３年度前の１月末日までに開催候補地を選定する。</w:t>
      </w:r>
    </w:p>
    <w:p w14:paraId="2594EB9A" w14:textId="77777777" w:rsidR="001F201E" w:rsidRPr="00D60F63" w:rsidRDefault="0085154C">
      <w:pPr>
        <w:ind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rPr>
        <w:t>（２）開催希望が複数の場合は、候補地を１カ所に調整し選定する。</w:t>
      </w:r>
    </w:p>
    <w:p w14:paraId="5D1F3E06" w14:textId="77777777" w:rsidR="001F201E" w:rsidRPr="00D60F63" w:rsidRDefault="0085154C">
      <w:pPr>
        <w:ind w:left="840" w:hanging="630"/>
        <w:rPr>
          <w:rFonts w:ascii="ＭＳ ゴシック" w:eastAsia="ＭＳ ゴシック" w:hAnsi="ＭＳ ゴシック" w:cs="ＭＳ ゴシック"/>
        </w:rPr>
      </w:pPr>
      <w:r w:rsidRPr="00D60F63">
        <w:rPr>
          <w:rFonts w:ascii="ＭＳ ゴシック" w:eastAsia="ＭＳ ゴシック" w:hAnsi="ＭＳ ゴシック" w:cs="ＭＳ ゴシック"/>
        </w:rPr>
        <w:t>（３）対象地区担当日本ＹＥＧ副会長は結果を、日本ＹＥＧ企画委員会を通じて日本ＹＥＧ執行部会議で報告する。</w:t>
      </w:r>
    </w:p>
    <w:p w14:paraId="129B462C" w14:textId="77777777" w:rsidR="001F201E" w:rsidRPr="00D60F63" w:rsidRDefault="0085154C">
      <w:pPr>
        <w:ind w:left="630"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rPr>
        <w:t>【フロー】対象地区担当日本ＹＥＧ副会長→地区内当該ブロック役員会議で１候補地に調整、</w:t>
      </w:r>
    </w:p>
    <w:p w14:paraId="69DFBF3A" w14:textId="77777777" w:rsidR="001F201E" w:rsidRPr="00D60F63" w:rsidRDefault="0085154C">
      <w:pPr>
        <w:ind w:left="630" w:firstLine="1050"/>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選定→日本ＹＥＧ企画委員会→日本ＹＥＧ執行部</w:t>
      </w:r>
    </w:p>
    <w:p w14:paraId="47B80B95"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w:t>
      </w:r>
    </w:p>
    <w:p w14:paraId="7AA1221A" w14:textId="77777777" w:rsidR="001F201E" w:rsidRPr="00D60F63" w:rsidRDefault="0085154C">
      <w:pPr>
        <w:pBdr>
          <w:top w:val="nil"/>
          <w:left w:val="nil"/>
          <w:bottom w:val="nil"/>
          <w:right w:val="nil"/>
          <w:between w:val="nil"/>
        </w:pBdr>
        <w:rPr>
          <w:rFonts w:ascii="ＭＳ ゴシック" w:eastAsia="ＭＳ ゴシック" w:hAnsi="ＭＳ ゴシック" w:cs="ＭＳ ゴシック"/>
        </w:rPr>
      </w:pPr>
      <w:r w:rsidRPr="00D60F63">
        <w:rPr>
          <w:rFonts w:ascii="ＭＳ ゴシック" w:eastAsia="ＭＳ ゴシック" w:hAnsi="ＭＳ ゴシック" w:cs="ＭＳ ゴシック"/>
        </w:rPr>
        <w:t>４．開催候補地の届出</w:t>
      </w:r>
    </w:p>
    <w:p w14:paraId="12A62A85" w14:textId="77C8D512" w:rsidR="001F201E" w:rsidRPr="00D60F63" w:rsidRDefault="0085154C">
      <w:pPr>
        <w:ind w:left="850" w:hanging="220"/>
        <w:rPr>
          <w:rFonts w:ascii="ＭＳ ゴシック" w:eastAsia="ＭＳ ゴシック" w:hAnsi="ＭＳ ゴシック" w:cs="ＭＳ ゴシック"/>
        </w:rPr>
      </w:pPr>
      <w:r w:rsidRPr="00D60F63">
        <w:rPr>
          <w:rFonts w:ascii="ＭＳ ゴシック" w:eastAsia="ＭＳ ゴシック" w:hAnsi="ＭＳ ゴシック" w:cs="ＭＳ ゴシック"/>
        </w:rPr>
        <w:t>・選定された開催候補地のＹＥＧおよび都道府県ＹＥＧは「全国大会開催地および主管立候補届出書」および添付書類を、当該ブロック代表理事から日本ＹＥＧ企画委員会を通じて、日本ＹＥＧ宛に当該大会の３年度前の１月末日までに提出する。</w:t>
      </w:r>
    </w:p>
    <w:p w14:paraId="0BB9F986" w14:textId="77777777" w:rsidR="001F201E" w:rsidRPr="00D60F63" w:rsidRDefault="0085154C">
      <w:pPr>
        <w:ind w:firstLine="840"/>
        <w:rPr>
          <w:rFonts w:ascii="ＭＳ ゴシック" w:eastAsia="ＭＳ ゴシック" w:hAnsi="ＭＳ ゴシック" w:cs="ＭＳ ゴシック"/>
        </w:rPr>
      </w:pPr>
      <w:r w:rsidRPr="00D60F63">
        <w:rPr>
          <w:rFonts w:ascii="ＭＳ ゴシック" w:eastAsia="ＭＳ ゴシック" w:hAnsi="ＭＳ ゴシック" w:cs="ＭＳ ゴシック"/>
        </w:rPr>
        <w:t>【フロー】開催候補地ＹＥＧ→当該ブロック代表理事→日本ＹＥＧ企画委員会→日本ＹＥＧ</w:t>
      </w:r>
    </w:p>
    <w:p w14:paraId="78A64EE9" w14:textId="77777777" w:rsidR="001F201E" w:rsidRPr="00D60F63" w:rsidRDefault="001F201E">
      <w:pPr>
        <w:rPr>
          <w:rFonts w:ascii="ＭＳ ゴシック" w:eastAsia="ＭＳ ゴシック" w:hAnsi="ＭＳ ゴシック" w:cs="ＭＳ ゴシック"/>
        </w:rPr>
      </w:pPr>
    </w:p>
    <w:p w14:paraId="1F2E3A8E" w14:textId="77777777" w:rsidR="001F201E" w:rsidRPr="00D60F63" w:rsidRDefault="0085154C">
      <w:pPr>
        <w:pBdr>
          <w:top w:val="nil"/>
          <w:left w:val="nil"/>
          <w:bottom w:val="nil"/>
          <w:right w:val="nil"/>
          <w:between w:val="nil"/>
        </w:pBdr>
        <w:rPr>
          <w:rFonts w:ascii="ＭＳ ゴシック" w:eastAsia="ＭＳ ゴシック" w:hAnsi="ＭＳ ゴシック" w:cs="ＭＳ ゴシック"/>
        </w:rPr>
      </w:pPr>
      <w:r w:rsidRPr="00D60F63">
        <w:rPr>
          <w:rFonts w:ascii="ＭＳ ゴシック" w:eastAsia="ＭＳ ゴシック" w:hAnsi="ＭＳ ゴシック" w:cs="ＭＳ ゴシック"/>
        </w:rPr>
        <w:t>５．開催候補地の審査</w:t>
      </w:r>
    </w:p>
    <w:p w14:paraId="4B892171" w14:textId="77777777" w:rsidR="001F201E" w:rsidRPr="00D60F63" w:rsidRDefault="0085154C">
      <w:pPr>
        <w:ind w:firstLine="210"/>
        <w:rPr>
          <w:rFonts w:ascii="ＭＳ ゴシック" w:eastAsia="ＭＳ ゴシック" w:hAnsi="ＭＳ ゴシック" w:cs="ＭＳ ゴシック"/>
        </w:rPr>
      </w:pPr>
      <w:bookmarkStart w:id="45" w:name="_heading=h.2u6wntf" w:colFirst="0" w:colLast="0"/>
      <w:bookmarkEnd w:id="45"/>
      <w:r w:rsidRPr="00D60F63">
        <w:rPr>
          <w:rFonts w:ascii="ＭＳ ゴシック" w:eastAsia="ＭＳ ゴシック" w:hAnsi="ＭＳ ゴシック" w:cs="ＭＳ ゴシック"/>
        </w:rPr>
        <w:t>（１）日本ＹＥＧが受理した立候補届は、日本ＹＥＧ執行部会議にて検討する。</w:t>
      </w:r>
    </w:p>
    <w:p w14:paraId="66D4CD4E" w14:textId="77777777" w:rsidR="001F201E" w:rsidRPr="00D60F63" w:rsidRDefault="0085154C">
      <w:pPr>
        <w:ind w:left="840" w:hanging="630"/>
        <w:rPr>
          <w:rFonts w:ascii="ＭＳ ゴシック" w:eastAsia="ＭＳ ゴシック" w:hAnsi="ＭＳ ゴシック" w:cs="ＭＳ ゴシック"/>
        </w:rPr>
      </w:pPr>
      <w:r w:rsidRPr="00D60F63">
        <w:rPr>
          <w:rFonts w:ascii="ＭＳ ゴシック" w:eastAsia="ＭＳ ゴシック" w:hAnsi="ＭＳ ゴシック" w:cs="ＭＳ ゴシック"/>
        </w:rPr>
        <w:t>（２）日本ＹＥＧ企画委員会は立候補届の受理を受け、開催候補地ＹＥＧに対して「現地視察チェックリスト（４.各種モデルの４-２-２．）」の作成を依頼する。</w:t>
      </w:r>
    </w:p>
    <w:p w14:paraId="0CD520B3" w14:textId="77777777" w:rsidR="001F201E" w:rsidRPr="00D60F63" w:rsidRDefault="0085154C">
      <w:pPr>
        <w:ind w:left="1050" w:hanging="210"/>
        <w:rPr>
          <w:rFonts w:ascii="ＭＳ ゴシック" w:eastAsia="ＭＳ ゴシック" w:hAnsi="ＭＳ ゴシック" w:cs="ＭＳ ゴシック"/>
          <w:u w:val="single"/>
        </w:rPr>
      </w:pPr>
      <w:r w:rsidRPr="00D60F63">
        <w:rPr>
          <w:rFonts w:ascii="ＭＳ ゴシック" w:eastAsia="ＭＳ ゴシック" w:hAnsi="ＭＳ ゴシック" w:cs="ＭＳ ゴシック"/>
          <w:u w:val="single"/>
        </w:rPr>
        <w:t>※開催候補地ＹＥＧは、現地視察チェックリスト作成時に、参加者の会場へのアクセスを考慮し計画を立て、日本ＹＥＧ企画委員会を通じて、日本ＹＥＧと十分に協議を行ってください。</w:t>
      </w:r>
    </w:p>
    <w:p w14:paraId="67543410" w14:textId="77777777" w:rsidR="001F201E" w:rsidRPr="00D60F63" w:rsidRDefault="0085154C">
      <w:pPr>
        <w:ind w:left="840" w:hanging="630"/>
        <w:rPr>
          <w:rFonts w:ascii="ＭＳ ゴシック" w:eastAsia="ＭＳ ゴシック" w:hAnsi="ＭＳ ゴシック" w:cs="ＭＳ ゴシック"/>
        </w:rPr>
      </w:pPr>
      <w:bookmarkStart w:id="46" w:name="_heading=h.19c6y18" w:colFirst="0" w:colLast="0"/>
      <w:bookmarkEnd w:id="46"/>
      <w:r w:rsidRPr="00D60F63">
        <w:rPr>
          <w:rFonts w:ascii="ＭＳ ゴシック" w:eastAsia="ＭＳ ゴシック" w:hAnsi="ＭＳ ゴシック" w:cs="ＭＳ ゴシック"/>
        </w:rPr>
        <w:t xml:space="preserve">（３）開催候補地ＹＥＧは、当該大会の２年度前の６月、現地視察の前までに、「現地視察チェックリスト」を作成し、日本ＹＥＧ企画委員会へ提出する。　</w:t>
      </w:r>
    </w:p>
    <w:p w14:paraId="245E3D21" w14:textId="77777777" w:rsidR="001F201E" w:rsidRPr="00D60F63" w:rsidRDefault="0085154C">
      <w:pPr>
        <w:ind w:left="840" w:hanging="630"/>
        <w:rPr>
          <w:rFonts w:ascii="ＭＳ ゴシック" w:eastAsia="ＭＳ ゴシック" w:hAnsi="ＭＳ ゴシック" w:cs="ＭＳ ゴシック"/>
        </w:rPr>
      </w:pPr>
      <w:r w:rsidRPr="00D60F63">
        <w:rPr>
          <w:rFonts w:ascii="ＭＳ ゴシック" w:eastAsia="ＭＳ ゴシック" w:hAnsi="ＭＳ ゴシック" w:cs="ＭＳ ゴシック"/>
        </w:rPr>
        <w:t>（４）日本ＹＥＧ企画委員会はそのリストをチェックし、開催候補地の決定までの間に現地視察のうえ、その結果を日本ＹＥＧ執行部会議ならびに日本ＹＥＧ役員会に報告する。</w:t>
      </w:r>
    </w:p>
    <w:p w14:paraId="4E5BE35E" w14:textId="77777777" w:rsidR="001F201E" w:rsidRPr="00D60F63" w:rsidRDefault="0085154C">
      <w:pPr>
        <w:ind w:firstLine="840"/>
        <w:rPr>
          <w:rFonts w:ascii="ＭＳ ゴシック" w:eastAsia="ＭＳ ゴシック" w:hAnsi="ＭＳ ゴシック" w:cs="ＭＳ ゴシック"/>
        </w:rPr>
      </w:pPr>
      <w:bookmarkStart w:id="47" w:name="_heading=h.3tbugp1" w:colFirst="0" w:colLast="0"/>
      <w:bookmarkEnd w:id="47"/>
      <w:r w:rsidRPr="00D60F63">
        <w:rPr>
          <w:rFonts w:ascii="ＭＳ ゴシック" w:eastAsia="ＭＳ ゴシック" w:hAnsi="ＭＳ ゴシック" w:cs="ＭＳ ゴシック"/>
        </w:rPr>
        <w:t>【フロー１】開催候補地ＹＥＧにて現地視察チェックリストを作成</w:t>
      </w:r>
    </w:p>
    <w:p w14:paraId="362E78D2" w14:textId="77777777" w:rsidR="001F201E" w:rsidRPr="00D60F63" w:rsidRDefault="0085154C">
      <w:pPr>
        <w:ind w:left="420" w:firstLine="1680"/>
        <w:rPr>
          <w:rFonts w:ascii="ＭＳ ゴシック" w:eastAsia="ＭＳ ゴシック" w:hAnsi="ＭＳ ゴシック" w:cs="ＭＳ ゴシック"/>
        </w:rPr>
      </w:pPr>
      <w:r w:rsidRPr="00D60F63">
        <w:rPr>
          <w:rFonts w:ascii="ＭＳ ゴシック" w:eastAsia="ＭＳ ゴシック" w:hAnsi="ＭＳ ゴシック" w:cs="ＭＳ ゴシック"/>
        </w:rPr>
        <w:t>→日本ＹＥＧ企画委員会にて検討</w:t>
      </w:r>
    </w:p>
    <w:p w14:paraId="2FDDEACE" w14:textId="77777777" w:rsidR="001F201E" w:rsidRPr="00D60F63" w:rsidRDefault="0085154C">
      <w:pPr>
        <w:ind w:firstLine="840"/>
        <w:rPr>
          <w:rFonts w:ascii="ＭＳ ゴシック" w:eastAsia="ＭＳ ゴシック" w:hAnsi="ＭＳ ゴシック" w:cs="ＭＳ ゴシック"/>
        </w:rPr>
      </w:pPr>
      <w:bookmarkStart w:id="48" w:name="_heading=h.28h4qwu" w:colFirst="0" w:colLast="0"/>
      <w:bookmarkEnd w:id="48"/>
      <w:r w:rsidRPr="00D60F63">
        <w:rPr>
          <w:rFonts w:ascii="ＭＳ ゴシック" w:eastAsia="ＭＳ ゴシック" w:hAnsi="ＭＳ ゴシック" w:cs="ＭＳ ゴシック"/>
        </w:rPr>
        <w:t>【フロー２】日本ＹＥＧ企画委員会→現地視察</w:t>
      </w:r>
    </w:p>
    <w:p w14:paraId="6F85A47E" w14:textId="77777777" w:rsidR="001F201E" w:rsidRPr="00D60F63" w:rsidRDefault="0085154C">
      <w:pPr>
        <w:ind w:left="1680"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→日本ＹＥＧ執行部会議へ報告・日本ＹＥＧ役員会で審議</w:t>
      </w:r>
    </w:p>
    <w:p w14:paraId="750476CC" w14:textId="77777777" w:rsidR="001F201E" w:rsidRPr="00D60F63" w:rsidRDefault="0085154C">
      <w:pPr>
        <w:ind w:left="630" w:hanging="630"/>
        <w:rPr>
          <w:rFonts w:ascii="ＭＳ ゴシック" w:eastAsia="ＭＳ ゴシック" w:hAnsi="ＭＳ ゴシック" w:cs="ＭＳ ゴシック"/>
          <w:u w:val="single"/>
        </w:rPr>
      </w:pPr>
      <w:bookmarkStart w:id="49" w:name="_heading=h.nmf14n" w:colFirst="0" w:colLast="0"/>
      <w:bookmarkEnd w:id="49"/>
      <w:r w:rsidRPr="00D60F63">
        <w:rPr>
          <w:rFonts w:ascii="ＭＳ ゴシック" w:eastAsia="ＭＳ ゴシック" w:hAnsi="ＭＳ ゴシック" w:cs="ＭＳ ゴシック"/>
        </w:rPr>
        <w:t xml:space="preserve">　　　　</w:t>
      </w:r>
      <w:r w:rsidRPr="00D60F63">
        <w:rPr>
          <w:rFonts w:ascii="ＭＳ ゴシック" w:eastAsia="ＭＳ ゴシック" w:hAnsi="ＭＳ ゴシック" w:cs="ＭＳ ゴシック"/>
          <w:u w:val="single"/>
        </w:rPr>
        <w:t>※現地視察は、全国大会を開催しうるかを検討・判断するための視察会であるため、</w:t>
      </w:r>
    </w:p>
    <w:p w14:paraId="474E6838" w14:textId="77777777" w:rsidR="001F201E" w:rsidRPr="00D60F63" w:rsidRDefault="0085154C">
      <w:pPr>
        <w:ind w:firstLine="1050"/>
        <w:rPr>
          <w:rFonts w:ascii="ＭＳ ゴシック" w:eastAsia="ＭＳ ゴシック" w:hAnsi="ＭＳ ゴシック" w:cs="ＭＳ ゴシック"/>
          <w:u w:val="single"/>
        </w:rPr>
      </w:pPr>
      <w:r w:rsidRPr="00D60F63">
        <w:rPr>
          <w:rFonts w:ascii="ＭＳ ゴシック" w:eastAsia="ＭＳ ゴシック" w:hAnsi="ＭＳ ゴシック" w:cs="ＭＳ ゴシック"/>
          <w:u w:val="single"/>
        </w:rPr>
        <w:t>来賓を呼ぶ等、必要以上に華美にする必要はない。</w:t>
      </w:r>
    </w:p>
    <w:p w14:paraId="26010CC7"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w:t>
      </w:r>
    </w:p>
    <w:p w14:paraId="1153FF5E" w14:textId="77777777" w:rsidR="001F201E" w:rsidRPr="00D60F63" w:rsidRDefault="0085154C">
      <w:pPr>
        <w:pBdr>
          <w:top w:val="nil"/>
          <w:left w:val="nil"/>
          <w:bottom w:val="nil"/>
          <w:right w:val="nil"/>
          <w:between w:val="nil"/>
        </w:pBdr>
        <w:rPr>
          <w:rFonts w:ascii="ＭＳ ゴシック" w:eastAsia="ＭＳ ゴシック" w:hAnsi="ＭＳ ゴシック" w:cs="ＭＳ ゴシック"/>
        </w:rPr>
      </w:pPr>
      <w:r w:rsidRPr="00D60F63">
        <w:rPr>
          <w:rFonts w:ascii="ＭＳ ゴシック" w:eastAsia="ＭＳ ゴシック" w:hAnsi="ＭＳ ゴシック" w:cs="ＭＳ ゴシック"/>
        </w:rPr>
        <w:t>６．開催候補地の決定</w:t>
      </w:r>
    </w:p>
    <w:p w14:paraId="5E788127" w14:textId="77777777" w:rsidR="001F201E" w:rsidRPr="00D60F63" w:rsidRDefault="001F201E">
      <w:pPr>
        <w:pBdr>
          <w:top w:val="nil"/>
          <w:left w:val="nil"/>
          <w:bottom w:val="nil"/>
          <w:right w:val="nil"/>
          <w:between w:val="nil"/>
        </w:pBdr>
        <w:rPr>
          <w:rFonts w:ascii="ＭＳ ゴシック" w:eastAsia="ＭＳ ゴシック" w:hAnsi="ＭＳ ゴシック" w:cs="ＭＳ ゴシック"/>
        </w:rPr>
      </w:pPr>
    </w:p>
    <w:p w14:paraId="4FFFA45C" w14:textId="77777777" w:rsidR="001F201E" w:rsidRPr="00D60F63" w:rsidRDefault="0085154C">
      <w:pPr>
        <w:ind w:left="840"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・日本ＹＥＧ役員会は、現地視察の報告を踏まえて審議し、その結果を当該大会の２年度前の８月末日までに決定し、開催候補地ＹＥＧに通知する。</w:t>
      </w:r>
    </w:p>
    <w:p w14:paraId="1D514C8B" w14:textId="77777777" w:rsidR="001F201E" w:rsidRPr="00D60F63" w:rsidRDefault="0085154C">
      <w:pPr>
        <w:ind w:firstLine="840"/>
        <w:rPr>
          <w:rFonts w:ascii="ＭＳ ゴシック" w:eastAsia="ＭＳ ゴシック" w:hAnsi="ＭＳ ゴシック" w:cs="ＭＳ ゴシック"/>
        </w:rPr>
      </w:pPr>
      <w:r w:rsidRPr="00D60F63">
        <w:rPr>
          <w:rFonts w:ascii="ＭＳ ゴシック" w:eastAsia="ＭＳ ゴシック" w:hAnsi="ＭＳ ゴシック" w:cs="ＭＳ ゴシック"/>
        </w:rPr>
        <w:t>【フロー】日本ＹＥＧ企画委員会→日本ＹＥＧ役員会に上程・審議（８月末日までに）</w:t>
      </w:r>
    </w:p>
    <w:p w14:paraId="52F23248" w14:textId="77777777" w:rsidR="001F201E" w:rsidRPr="00D60F63" w:rsidRDefault="0085154C">
      <w:pPr>
        <w:ind w:left="420" w:firstLine="1470"/>
        <w:rPr>
          <w:rFonts w:ascii="ＭＳ ゴシック" w:eastAsia="ＭＳ ゴシック" w:hAnsi="ＭＳ ゴシック" w:cs="ＭＳ ゴシック"/>
        </w:rPr>
      </w:pPr>
      <w:r w:rsidRPr="00D60F63">
        <w:rPr>
          <w:rFonts w:ascii="ＭＳ ゴシック" w:eastAsia="ＭＳ ゴシック" w:hAnsi="ＭＳ ゴシック" w:cs="ＭＳ ゴシック"/>
        </w:rPr>
        <w:t>→日本ＹＥＧ事務局から通知→開催候補地ＹＥＧ</w:t>
      </w:r>
    </w:p>
    <w:p w14:paraId="307FE06E" w14:textId="00137E1E" w:rsidR="001F201E" w:rsidRPr="00D60F63" w:rsidRDefault="0085154C">
      <w:pPr>
        <w:ind w:left="850" w:hanging="210"/>
        <w:rPr>
          <w:rFonts w:ascii="ＭＳ ゴシック" w:eastAsia="ＭＳ ゴシック" w:hAnsi="ＭＳ ゴシック" w:cs="ＭＳ ゴシック"/>
          <w:u w:val="single"/>
        </w:rPr>
      </w:pPr>
      <w:r w:rsidRPr="00D60F63">
        <w:rPr>
          <w:rFonts w:ascii="ＭＳ ゴシック" w:eastAsia="ＭＳ ゴシック" w:hAnsi="ＭＳ ゴシック" w:cs="ＭＳ ゴシック"/>
        </w:rPr>
        <w:t>※</w:t>
      </w:r>
      <w:r w:rsidRPr="00D60F63">
        <w:rPr>
          <w:rFonts w:ascii="ＭＳ ゴシック" w:eastAsia="ＭＳ ゴシック" w:hAnsi="ＭＳ ゴシック" w:cs="ＭＳ ゴシック"/>
          <w:u w:val="single"/>
        </w:rPr>
        <w:t>開催地および主管地として否決された場合は、対象地区担当日本ＹＥＧ副会長に差し戻し、「３．開催候補地の選定」より再開する。</w:t>
      </w:r>
    </w:p>
    <w:p w14:paraId="34D1A17F" w14:textId="77777777" w:rsidR="001F201E" w:rsidRPr="00D60F63" w:rsidRDefault="001F201E">
      <w:pPr>
        <w:rPr>
          <w:rFonts w:ascii="ＭＳ ゴシック" w:eastAsia="ＭＳ ゴシック" w:hAnsi="ＭＳ ゴシック" w:cs="ＭＳ ゴシック"/>
        </w:rPr>
      </w:pPr>
    </w:p>
    <w:p w14:paraId="692D4E31" w14:textId="77777777" w:rsidR="001F201E" w:rsidRPr="00D60F63" w:rsidRDefault="0085154C">
      <w:pPr>
        <w:pBdr>
          <w:top w:val="nil"/>
          <w:left w:val="nil"/>
          <w:bottom w:val="nil"/>
          <w:right w:val="nil"/>
          <w:between w:val="nil"/>
        </w:pBdr>
        <w:rPr>
          <w:rFonts w:ascii="ＭＳ ゴシック" w:eastAsia="ＭＳ ゴシック" w:hAnsi="ＭＳ ゴシック" w:cs="ＭＳ ゴシック"/>
        </w:rPr>
      </w:pPr>
      <w:r w:rsidRPr="00D60F63">
        <w:rPr>
          <w:rFonts w:ascii="ＭＳ ゴシック" w:eastAsia="ＭＳ ゴシック" w:hAnsi="ＭＳ ゴシック" w:cs="ＭＳ ゴシック"/>
        </w:rPr>
        <w:t>７．開催地同士の情報交換</w:t>
      </w:r>
    </w:p>
    <w:p w14:paraId="0A1D8B77" w14:textId="77777777" w:rsidR="001F201E" w:rsidRPr="00D60F63" w:rsidRDefault="0085154C">
      <w:pPr>
        <w:ind w:left="821"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・日本ＹＥＧ企画委員会は、毎年全国大会開催後、前年度、当年度、次年度等の全国大会主管・開催地ＹＥＧを対象とした開催にあたっての情報交換の場（全国大会開催地連絡会議）をただちに設定する。</w:t>
      </w:r>
    </w:p>
    <w:p w14:paraId="2A7C09A8" w14:textId="77777777" w:rsidR="001F201E" w:rsidRPr="00D60F63" w:rsidRDefault="0085154C">
      <w:pPr>
        <w:ind w:firstLine="840"/>
        <w:rPr>
          <w:rFonts w:ascii="ＭＳ ゴシック" w:eastAsia="ＭＳ ゴシック" w:hAnsi="ＭＳ ゴシック" w:cs="ＭＳ ゴシック"/>
        </w:rPr>
      </w:pPr>
      <w:r w:rsidRPr="00D60F63">
        <w:rPr>
          <w:rFonts w:ascii="ＭＳ ゴシック" w:eastAsia="ＭＳ ゴシック" w:hAnsi="ＭＳ ゴシック" w:cs="ＭＳ ゴシック"/>
        </w:rPr>
        <w:t>【フロー】日本ＹＥＧ企画委員会→全国大会開催地連絡会議（全国大会時）</w:t>
      </w:r>
    </w:p>
    <w:p w14:paraId="738B390F" w14:textId="77777777" w:rsidR="001F201E" w:rsidRPr="00D60F63" w:rsidRDefault="001F201E">
      <w:pPr>
        <w:ind w:firstLine="420"/>
        <w:rPr>
          <w:rFonts w:ascii="ＭＳ ゴシック" w:eastAsia="ＭＳ ゴシック" w:hAnsi="ＭＳ ゴシック" w:cs="ＭＳ ゴシック"/>
        </w:rPr>
      </w:pPr>
    </w:p>
    <w:p w14:paraId="3F18FC25" w14:textId="77777777" w:rsidR="001F201E" w:rsidRPr="00D60F63" w:rsidRDefault="0085154C">
      <w:pPr>
        <w:pBdr>
          <w:top w:val="nil"/>
          <w:left w:val="nil"/>
          <w:bottom w:val="nil"/>
          <w:right w:val="nil"/>
          <w:between w:val="nil"/>
        </w:pBdr>
        <w:rPr>
          <w:rFonts w:ascii="ＭＳ ゴシック" w:eastAsia="ＭＳ ゴシック" w:hAnsi="ＭＳ ゴシック" w:cs="ＭＳ ゴシック"/>
        </w:rPr>
      </w:pPr>
      <w:r w:rsidRPr="00D60F63">
        <w:rPr>
          <w:rFonts w:ascii="ＭＳ ゴシック" w:eastAsia="ＭＳ ゴシック" w:hAnsi="ＭＳ ゴシック" w:cs="ＭＳ ゴシック"/>
        </w:rPr>
        <w:t>８．開催年度日本ＹＥＧ会長予定者との連携</w:t>
      </w:r>
    </w:p>
    <w:p w14:paraId="3C8DEF7C" w14:textId="06D9E9FE" w:rsidR="001F201E" w:rsidRPr="00D60F63" w:rsidRDefault="0085154C">
      <w:pPr>
        <w:ind w:left="840" w:hanging="630"/>
        <w:rPr>
          <w:rFonts w:ascii="ＭＳ ゴシック" w:eastAsia="ＭＳ ゴシック" w:hAnsi="ＭＳ ゴシック" w:cs="ＭＳ ゴシック"/>
        </w:rPr>
      </w:pPr>
      <w:bookmarkStart w:id="50" w:name="_heading=h.37m2jsg" w:colFirst="0" w:colLast="0"/>
      <w:bookmarkEnd w:id="50"/>
      <w:r w:rsidRPr="00D60F63">
        <w:rPr>
          <w:rFonts w:ascii="ＭＳ ゴシック" w:eastAsia="ＭＳ ゴシック" w:hAnsi="ＭＳ ゴシック" w:cs="ＭＳ ゴシック"/>
        </w:rPr>
        <w:t>（１）日本ＹＥＧ企画委員会は、当該開催年度日本ＹＥＧ会長候補者と主管ＹＥＧの連携を図るため、希望があれば調整の場を設けることが望ましい。</w:t>
      </w:r>
    </w:p>
    <w:p w14:paraId="2C292BEF" w14:textId="77777777" w:rsidR="001F201E" w:rsidRPr="00D60F63" w:rsidRDefault="0085154C">
      <w:pPr>
        <w:ind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rPr>
        <w:t>（２）主管ＹＥＧはこれを基に大会テーマ等を詰める。</w:t>
      </w:r>
    </w:p>
    <w:p w14:paraId="42873908" w14:textId="77777777" w:rsidR="001F201E" w:rsidRPr="00D60F63" w:rsidRDefault="001F201E">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p w14:paraId="58A3AD24" w14:textId="77777777" w:rsidR="001F201E" w:rsidRPr="00D60F63" w:rsidRDefault="0085154C">
      <w:pPr>
        <w:pBdr>
          <w:top w:val="nil"/>
          <w:left w:val="nil"/>
          <w:bottom w:val="nil"/>
          <w:right w:val="nil"/>
          <w:between w:val="nil"/>
        </w:pBdr>
        <w:rPr>
          <w:rFonts w:ascii="ＭＳ ゴシック" w:eastAsia="ＭＳ ゴシック" w:hAnsi="ＭＳ ゴシック" w:cs="ＭＳ ゴシック"/>
        </w:rPr>
      </w:pPr>
      <w:r w:rsidRPr="00D60F63">
        <w:rPr>
          <w:rFonts w:ascii="ＭＳ ゴシック" w:eastAsia="ＭＳ ゴシック" w:hAnsi="ＭＳ ゴシック" w:cs="ＭＳ ゴシック"/>
        </w:rPr>
        <w:t>９．日本ＹＥＧ方針の提示</w:t>
      </w:r>
    </w:p>
    <w:p w14:paraId="1A3611A0" w14:textId="77777777" w:rsidR="001F201E" w:rsidRPr="00D60F63" w:rsidRDefault="0085154C">
      <w:pPr>
        <w:ind w:left="840" w:hanging="630"/>
        <w:rPr>
          <w:rFonts w:ascii="ＭＳ ゴシック" w:eastAsia="ＭＳ ゴシック" w:hAnsi="ＭＳ ゴシック" w:cs="ＭＳ ゴシック"/>
        </w:rPr>
      </w:pPr>
      <w:bookmarkStart w:id="51" w:name="_heading=h.1mrcu09" w:colFirst="0" w:colLast="0"/>
      <w:bookmarkEnd w:id="51"/>
      <w:r w:rsidRPr="00D60F63">
        <w:rPr>
          <w:rFonts w:ascii="ＭＳ ゴシック" w:eastAsia="ＭＳ ゴシック" w:hAnsi="ＭＳ ゴシック" w:cs="ＭＳ ゴシック"/>
        </w:rPr>
        <w:t>（１）上記「８．開催年度日本ＹＥＧ会長予定者との連携」を踏まえ、開催年度日本ＹＥＧ会長予定者は、開催の前年度１２月末日までに、日本ＹＥＧスローガンおよび当該大会の趣旨・目標（当該大会で対外的および対内的にアピールしたいこと等）を、日本ＹＥＧ企画委員会を通して、主管ＹＥＧに伝える。</w:t>
      </w:r>
    </w:p>
    <w:p w14:paraId="274EEEE8" w14:textId="77777777" w:rsidR="001F201E" w:rsidRPr="00D60F63" w:rsidRDefault="0085154C">
      <w:pPr>
        <w:ind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rPr>
        <w:t>（２）この文書は企画書の日本ＹＥＧスローガンに記載され、趣旨の部分に盛り込まれる。</w:t>
      </w:r>
    </w:p>
    <w:p w14:paraId="1A301493" w14:textId="77777777" w:rsidR="001F201E" w:rsidRPr="00D60F63" w:rsidRDefault="0085154C">
      <w:pPr>
        <w:ind w:left="1896" w:hanging="1050"/>
        <w:rPr>
          <w:rFonts w:ascii="ＭＳ ゴシック" w:eastAsia="ＭＳ ゴシック" w:hAnsi="ＭＳ ゴシック" w:cs="ＭＳ ゴシック"/>
        </w:rPr>
      </w:pPr>
      <w:r w:rsidRPr="00D60F63">
        <w:rPr>
          <w:rFonts w:ascii="ＭＳ ゴシック" w:eastAsia="ＭＳ ゴシック" w:hAnsi="ＭＳ ゴシック" w:cs="ＭＳ ゴシック"/>
        </w:rPr>
        <w:t>【フロー】開催年度日本ＹＥＧ会長予定者→日本ＹＥＧ企画委員会→主管ＹＥＧ</w:t>
      </w:r>
    </w:p>
    <w:p w14:paraId="4191FA28" w14:textId="77777777" w:rsidR="001F201E" w:rsidRPr="00D60F63" w:rsidRDefault="0085154C">
      <w:pPr>
        <w:ind w:firstLine="1890"/>
        <w:rPr>
          <w:rFonts w:ascii="ＭＳ ゴシック" w:eastAsia="ＭＳ ゴシック" w:hAnsi="ＭＳ ゴシック" w:cs="ＭＳ ゴシック"/>
        </w:rPr>
      </w:pPr>
      <w:r w:rsidRPr="00D60F63">
        <w:rPr>
          <w:rFonts w:ascii="ＭＳ ゴシック" w:eastAsia="ＭＳ ゴシック" w:hAnsi="ＭＳ ゴシック" w:cs="ＭＳ ゴシック"/>
        </w:rPr>
        <w:t>（開催の前年度１２月末日まで）</w:t>
      </w:r>
    </w:p>
    <w:p w14:paraId="1836B78F" w14:textId="77777777" w:rsidR="001F201E" w:rsidRPr="00D60F63" w:rsidRDefault="001F201E">
      <w:pPr>
        <w:ind w:left="1470" w:firstLine="2100"/>
        <w:rPr>
          <w:rFonts w:ascii="ＭＳ ゴシック" w:eastAsia="ＭＳ ゴシック" w:hAnsi="ＭＳ ゴシック" w:cs="ＭＳ ゴシック"/>
        </w:rPr>
      </w:pPr>
    </w:p>
    <w:p w14:paraId="062CB96D" w14:textId="77777777" w:rsidR="001F201E" w:rsidRPr="00D60F63" w:rsidRDefault="0085154C">
      <w:pPr>
        <w:pBdr>
          <w:top w:val="nil"/>
          <w:left w:val="nil"/>
          <w:bottom w:val="nil"/>
          <w:right w:val="nil"/>
          <w:between w:val="nil"/>
        </w:pBdr>
        <w:rPr>
          <w:rFonts w:ascii="ＭＳ ゴシック" w:eastAsia="ＭＳ ゴシック" w:hAnsi="ＭＳ ゴシック" w:cs="ＭＳ ゴシック"/>
        </w:rPr>
      </w:pPr>
      <w:bookmarkStart w:id="52" w:name="_heading=h.46r0co2" w:colFirst="0" w:colLast="0"/>
      <w:bookmarkEnd w:id="52"/>
      <w:r w:rsidRPr="00D60F63">
        <w:rPr>
          <w:rFonts w:ascii="ＭＳ ゴシック" w:eastAsia="ＭＳ ゴシック" w:hAnsi="ＭＳ ゴシック" w:cs="ＭＳ ゴシック"/>
        </w:rPr>
        <w:t>10．開催日の決定</w:t>
      </w:r>
    </w:p>
    <w:p w14:paraId="7CD24138" w14:textId="77777777" w:rsidR="001F201E" w:rsidRPr="00D60F63" w:rsidRDefault="0085154C">
      <w:pPr>
        <w:ind w:left="840" w:hanging="630"/>
        <w:rPr>
          <w:rFonts w:ascii="ＭＳ ゴシック" w:eastAsia="ＭＳ ゴシック" w:hAnsi="ＭＳ ゴシック" w:cs="ＭＳ ゴシック"/>
        </w:rPr>
      </w:pPr>
      <w:bookmarkStart w:id="53" w:name="_heading=h.2lwamvv" w:colFirst="0" w:colLast="0"/>
      <w:bookmarkEnd w:id="53"/>
      <w:r w:rsidRPr="00D60F63">
        <w:rPr>
          <w:rFonts w:ascii="ＭＳ ゴシック" w:eastAsia="ＭＳ ゴシック" w:hAnsi="ＭＳ ゴシック" w:cs="ＭＳ ゴシック"/>
        </w:rPr>
        <w:t xml:space="preserve">（１）主管ＹＥＧは開催予定日として開催予定日の前後１週間～２週間程度の日程を仮押さえしておくこと。　　</w:t>
      </w:r>
    </w:p>
    <w:p w14:paraId="291CEB25" w14:textId="77777777" w:rsidR="001F201E" w:rsidRPr="00D60F63" w:rsidRDefault="0085154C">
      <w:pPr>
        <w:ind w:left="840" w:hanging="630"/>
        <w:rPr>
          <w:rFonts w:ascii="ＭＳ ゴシック" w:eastAsia="ＭＳ ゴシック" w:hAnsi="ＭＳ ゴシック" w:cs="ＭＳ ゴシック"/>
        </w:rPr>
      </w:pPr>
      <w:bookmarkStart w:id="54" w:name="_heading=h.111kx3o" w:colFirst="0" w:colLast="0"/>
      <w:bookmarkEnd w:id="54"/>
      <w:r w:rsidRPr="00D60F63">
        <w:rPr>
          <w:rFonts w:ascii="ＭＳ ゴシック" w:eastAsia="ＭＳ ゴシック" w:hAnsi="ＭＳ ゴシック" w:cs="ＭＳ ゴシック"/>
        </w:rPr>
        <w:t>（２）主管ＹＥＧは、開催日の決定にあたり、主催者である日本商工会議所会頭のスケジュールとの調整のため、当該大会の前年度の５月末日までに、日本ＹＥＧ企画委員会宛に開催日の調整を依頼する。</w:t>
      </w:r>
    </w:p>
    <w:p w14:paraId="5575B033" w14:textId="77777777" w:rsidR="001F201E" w:rsidRPr="00D60F63" w:rsidRDefault="0085154C">
      <w:pPr>
        <w:ind w:left="840" w:hanging="630"/>
        <w:rPr>
          <w:rFonts w:ascii="ＭＳ ゴシック" w:eastAsia="ＭＳ ゴシック" w:hAnsi="ＭＳ ゴシック" w:cs="ＭＳ ゴシック"/>
        </w:rPr>
      </w:pPr>
      <w:bookmarkStart w:id="55" w:name="_heading=h.3l18frh" w:colFirst="0" w:colLast="0"/>
      <w:bookmarkEnd w:id="55"/>
      <w:r w:rsidRPr="00D60F63">
        <w:rPr>
          <w:rFonts w:ascii="ＭＳ ゴシック" w:eastAsia="ＭＳ ゴシック" w:hAnsi="ＭＳ ゴシック" w:cs="ＭＳ ゴシック"/>
        </w:rPr>
        <w:t>（３）日本ＹＥＧ企画委員会は日本ＹＥＧ正副会長および日本ＹＥＧ事務局との調整後、翌月末日までに決定し、主管ＹＥＧへ通知する。</w:t>
      </w:r>
    </w:p>
    <w:p w14:paraId="1EF5727D" w14:textId="77777777" w:rsidR="001F201E" w:rsidRPr="00D60F63" w:rsidRDefault="0085154C">
      <w:pPr>
        <w:ind w:left="1575" w:hanging="735"/>
        <w:rPr>
          <w:rFonts w:ascii="ＭＳ ゴシック" w:eastAsia="ＭＳ ゴシック" w:hAnsi="ＭＳ ゴシック" w:cs="ＭＳ ゴシック"/>
        </w:rPr>
      </w:pPr>
      <w:r w:rsidRPr="00D60F63">
        <w:rPr>
          <w:rFonts w:ascii="ＭＳ ゴシック" w:eastAsia="ＭＳ ゴシック" w:hAnsi="ＭＳ ゴシック" w:cs="ＭＳ ゴシック"/>
        </w:rPr>
        <w:t>【フロー】主管ＹＥＧ→日本ＹＥＧ企画委員会→日本ＹＥＧ正副会長および日本ＹＥＧ事務局→日本ＹＥＧ企画委員会→主管ＹＥＧ</w:t>
      </w:r>
    </w:p>
    <w:p w14:paraId="4935F6B5" w14:textId="77777777" w:rsidR="001F201E" w:rsidRPr="00D60F63" w:rsidRDefault="001F201E">
      <w:pPr>
        <w:rPr>
          <w:rFonts w:ascii="ＭＳ ゴシック" w:eastAsia="ＭＳ ゴシック" w:hAnsi="ＭＳ ゴシック" w:cs="ＭＳ ゴシック"/>
        </w:rPr>
      </w:pPr>
    </w:p>
    <w:p w14:paraId="36465AAA" w14:textId="77777777" w:rsidR="001F201E" w:rsidRPr="00D60F63" w:rsidRDefault="0085154C">
      <w:pPr>
        <w:pBdr>
          <w:top w:val="nil"/>
          <w:left w:val="nil"/>
          <w:bottom w:val="nil"/>
          <w:right w:val="nil"/>
          <w:between w:val="nil"/>
        </w:pBdr>
        <w:rPr>
          <w:rFonts w:ascii="ＭＳ ゴシック" w:eastAsia="ＭＳ ゴシック" w:hAnsi="ＭＳ ゴシック" w:cs="ＭＳ ゴシック"/>
        </w:rPr>
      </w:pPr>
      <w:r w:rsidRPr="00D60F63">
        <w:rPr>
          <w:rFonts w:ascii="ＭＳ ゴシック" w:eastAsia="ＭＳ ゴシック" w:hAnsi="ＭＳ ゴシック" w:cs="ＭＳ ゴシック"/>
        </w:rPr>
        <w:t>11．開催要綱の届出</w:t>
      </w:r>
    </w:p>
    <w:p w14:paraId="44110E97" w14:textId="77777777" w:rsidR="001F201E" w:rsidRPr="00D60F63" w:rsidRDefault="0085154C">
      <w:pPr>
        <w:pBdr>
          <w:top w:val="nil"/>
          <w:left w:val="nil"/>
          <w:bottom w:val="nil"/>
          <w:right w:val="nil"/>
          <w:between w:val="nil"/>
        </w:pBdr>
        <w:ind w:left="1054" w:hanging="210"/>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・主管ＹＥＧは、当該大会の前年度の１月末日までに「全国大会開催要綱」を作成し、日本ＹＥＧ企画委員会を通じて、日本ＹＥＧ役員会の承認をうけること。　　　　　　　　　　　　　　　　　　　　　　　　　　　　　　</w:t>
      </w:r>
    </w:p>
    <w:p w14:paraId="5D6980BC" w14:textId="77777777" w:rsidR="001F201E" w:rsidRPr="00D60F63" w:rsidRDefault="001F201E">
      <w:pPr>
        <w:pBdr>
          <w:top w:val="nil"/>
          <w:left w:val="nil"/>
          <w:bottom w:val="nil"/>
          <w:right w:val="nil"/>
          <w:between w:val="nil"/>
        </w:pBdr>
        <w:ind w:left="838" w:hanging="414"/>
        <w:rPr>
          <w:rFonts w:ascii="ＭＳ ゴシック" w:eastAsia="ＭＳ ゴシック" w:hAnsi="ＭＳ ゴシック" w:cs="ＭＳ ゴシック"/>
        </w:rPr>
      </w:pPr>
    </w:p>
    <w:p w14:paraId="337C89E2" w14:textId="77777777" w:rsidR="001F201E" w:rsidRPr="00D60F63" w:rsidRDefault="0085154C">
      <w:pPr>
        <w:pBdr>
          <w:top w:val="nil"/>
          <w:left w:val="nil"/>
          <w:bottom w:val="nil"/>
          <w:right w:val="nil"/>
          <w:between w:val="nil"/>
        </w:pBdr>
        <w:rPr>
          <w:rFonts w:ascii="ＭＳ ゴシック" w:eastAsia="ＭＳ ゴシック" w:hAnsi="ＭＳ ゴシック" w:cs="ＭＳ ゴシック"/>
        </w:rPr>
      </w:pPr>
      <w:r w:rsidRPr="00D60F63">
        <w:rPr>
          <w:rFonts w:ascii="ＭＳ ゴシック" w:eastAsia="ＭＳ ゴシック" w:hAnsi="ＭＳ ゴシック" w:cs="ＭＳ ゴシック"/>
        </w:rPr>
        <w:t>12．来賓および後援リストの事前チェック</w:t>
      </w:r>
    </w:p>
    <w:p w14:paraId="4BC277EC" w14:textId="77777777" w:rsidR="001F201E" w:rsidRPr="00D60F63" w:rsidRDefault="0085154C">
      <w:pPr>
        <w:ind w:left="840" w:hanging="630"/>
        <w:rPr>
          <w:rFonts w:ascii="ＭＳ ゴシック" w:eastAsia="ＭＳ ゴシック" w:hAnsi="ＭＳ ゴシック" w:cs="ＭＳ ゴシック"/>
          <w:szCs w:val="21"/>
        </w:rPr>
      </w:pPr>
      <w:bookmarkStart w:id="56" w:name="_heading=h.206ipza" w:colFirst="0" w:colLast="0"/>
      <w:bookmarkEnd w:id="56"/>
      <w:r w:rsidRPr="00D60F63">
        <w:rPr>
          <w:rFonts w:ascii="ＭＳ ゴシック" w:eastAsia="ＭＳ ゴシック" w:hAnsi="ＭＳ ゴシック" w:cs="ＭＳ ゴシック"/>
        </w:rPr>
        <w:t>（１）主管ＹＥＧは、下記「１２．臨席および後援の依頼」に先立ち、大会での来賓および後援リ</w:t>
      </w:r>
      <w:r w:rsidRPr="00D60F63">
        <w:rPr>
          <w:rFonts w:ascii="ＭＳ ゴシック" w:eastAsia="ＭＳ ゴシック" w:hAnsi="ＭＳ ゴシック" w:cs="ＭＳ ゴシック"/>
          <w:szCs w:val="21"/>
        </w:rPr>
        <w:t>ストを日本ＹＥＧ企画委員会に提出して確認を受けること。</w:t>
      </w:r>
    </w:p>
    <w:p w14:paraId="7E7F63E2" w14:textId="77777777" w:rsidR="001F201E" w:rsidRPr="00D60F63" w:rsidRDefault="0085154C">
      <w:pPr>
        <w:ind w:left="840" w:hanging="63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（２）日本ＹＥＧ企画委員会は、提出されたリストをただちに日本ＹＥＧ正副会長および日本ＹＥＧ事務局に報告し、承認を得た後、主管ＹＥＧに通知する。</w:t>
      </w:r>
    </w:p>
    <w:p w14:paraId="7827DC6B" w14:textId="77777777" w:rsidR="001F201E" w:rsidRPr="00D60F63" w:rsidRDefault="0085154C">
      <w:pPr>
        <w:ind w:left="1470" w:hanging="630"/>
        <w:rPr>
          <w:rFonts w:ascii="ＭＳ ゴシック" w:eastAsia="ＭＳ ゴシック" w:hAnsi="ＭＳ ゴシック" w:cs="ＭＳ ゴシック"/>
          <w:szCs w:val="21"/>
        </w:rPr>
      </w:pPr>
      <w:bookmarkStart w:id="57" w:name="_heading=h.4k668n3" w:colFirst="0" w:colLast="0"/>
      <w:bookmarkEnd w:id="57"/>
      <w:r w:rsidRPr="00D60F63">
        <w:rPr>
          <w:rFonts w:ascii="ＭＳ ゴシック" w:eastAsia="ＭＳ ゴシック" w:hAnsi="ＭＳ ゴシック" w:cs="ＭＳ ゴシック"/>
          <w:szCs w:val="21"/>
        </w:rPr>
        <w:t>【フロー】主管ＹＥＧ→日本ＹＥＧ企画委員会→日本ＹＥＧ正副会長および日本ＹＥＧ事務局→日本ＹＥＧ企画委員会→主管地ＹＥＧ</w:t>
      </w:r>
    </w:p>
    <w:p w14:paraId="2C3FF6E0" w14:textId="77777777" w:rsidR="001F201E" w:rsidRPr="00D60F63" w:rsidRDefault="001F201E">
      <w:pPr>
        <w:ind w:left="1470" w:hanging="1050"/>
        <w:rPr>
          <w:rFonts w:ascii="ＭＳ ゴシック" w:eastAsia="ＭＳ ゴシック" w:hAnsi="ＭＳ ゴシック" w:cs="ＭＳ ゴシック"/>
          <w:szCs w:val="21"/>
        </w:rPr>
      </w:pPr>
    </w:p>
    <w:p w14:paraId="2CEEA88C" w14:textId="77777777" w:rsidR="001F201E" w:rsidRPr="00D60F63" w:rsidRDefault="0085154C">
      <w:pPr>
        <w:pBdr>
          <w:top w:val="nil"/>
          <w:left w:val="nil"/>
          <w:bottom w:val="nil"/>
          <w:right w:val="nil"/>
          <w:between w:val="nil"/>
        </w:pBd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13．臨席および後援の依頼</w:t>
      </w:r>
    </w:p>
    <w:p w14:paraId="5AC4CD09" w14:textId="77777777" w:rsidR="001F201E" w:rsidRPr="00D60F63" w:rsidRDefault="0085154C">
      <w:pPr>
        <w:pBdr>
          <w:top w:val="nil"/>
          <w:left w:val="nil"/>
          <w:bottom w:val="nil"/>
          <w:right w:val="nil"/>
          <w:between w:val="nil"/>
        </w:pBdr>
        <w:ind w:left="857" w:hanging="433"/>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（１）臨席依頼</w:t>
      </w:r>
    </w:p>
    <w:p w14:paraId="4AFACBBA" w14:textId="77777777" w:rsidR="001F201E" w:rsidRPr="00D60F63" w:rsidRDefault="0085154C">
      <w:pPr>
        <w:ind w:left="840" w:hanging="21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①主管ＹＥＧは、大会での来賓リストのチェックが済み次第、来賓宛の臨席依頼文書(案)を、日本ＹＥＧ企画委員会を通じて、日本ＹＥＧ事務局に提出。日本ＹＥＧ事務局は、日本ＹＥＧ会長の押印された依頼文を、速やかに主管ＹＥＧに返送する。　</w:t>
      </w:r>
    </w:p>
    <w:p w14:paraId="12668945" w14:textId="77777777" w:rsidR="001F201E" w:rsidRPr="00D60F63" w:rsidRDefault="0085154C">
      <w:pPr>
        <w:ind w:firstLine="63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②主管ＹＥＧは、日本ＹＥＧ会長以外の押印を整え、臨席依頼文書等を発送する。</w:t>
      </w:r>
    </w:p>
    <w:p w14:paraId="02ACE8B9" w14:textId="77777777" w:rsidR="001F201E" w:rsidRPr="00D60F63" w:rsidRDefault="0085154C">
      <w:pPr>
        <w:ind w:firstLine="63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③依頼先と依頼主名義</w:t>
      </w:r>
    </w:p>
    <w:p w14:paraId="3E68ADB7" w14:textId="77777777" w:rsidR="001F201E" w:rsidRPr="00D60F63" w:rsidRDefault="0085154C">
      <w:pPr>
        <w:ind w:firstLine="84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(ア)経済産業省本省（日本ＹＥＧ事務局が手配）</w:t>
      </w:r>
    </w:p>
    <w:p w14:paraId="50DD1B46" w14:textId="77777777" w:rsidR="001F201E" w:rsidRPr="00D60F63" w:rsidRDefault="0085154C">
      <w:pPr>
        <w:ind w:left="1260" w:hanging="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(イ)各地経済産業局、都道府県知事、市長、親会都道府県連合会会頭・会長等に対しては、日本ＹＥＧ会長および都道府県連会長、大会会長等で作成する。</w:t>
      </w:r>
    </w:p>
    <w:p w14:paraId="4D6C3C72" w14:textId="77777777" w:rsidR="001F201E" w:rsidRPr="00D60F63" w:rsidRDefault="0085154C">
      <w:pPr>
        <w:ind w:firstLine="84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(ウ)その他に対しては、原則、都道府県連会長および大会会長で作成する。</w:t>
      </w:r>
    </w:p>
    <w:p w14:paraId="4C57D075" w14:textId="77777777" w:rsidR="001F201E" w:rsidRPr="00D60F63" w:rsidRDefault="0085154C">
      <w:pPr>
        <w:ind w:firstLine="63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④発送した文書は、「全国大会報告書」に添付すること。</w:t>
      </w:r>
    </w:p>
    <w:p w14:paraId="5FE4F9AF" w14:textId="77777777" w:rsidR="001F201E" w:rsidRPr="00D60F63" w:rsidRDefault="0085154C">
      <w:pPr>
        <w:ind w:left="1023" w:hanging="21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※臨席依頼については、正式依頼の前に、担当者レベル（秘書課等）で調整し、内諾を得ていることが望ましい。</w:t>
      </w:r>
    </w:p>
    <w:p w14:paraId="6E4B9EF7" w14:textId="77777777" w:rsidR="001F201E" w:rsidRPr="00D60F63" w:rsidRDefault="0085154C">
      <w:pPr>
        <w:ind w:firstLine="21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（２）後援依頼</w:t>
      </w:r>
    </w:p>
    <w:p w14:paraId="661E5540" w14:textId="77777777" w:rsidR="001F201E" w:rsidRPr="00D60F63" w:rsidRDefault="0085154C">
      <w:pPr>
        <w:ind w:left="840" w:hanging="21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①主管ＹＥＧは、上記後援リストのチェックが済み次第、後援者に対しての後援依頼文書(案)を、日本ＹＥＧ企画委員会を通じて、日本ＹＥＧ事務局に提出する。日本ＹＥＧ事務局は、日本ＹＥＧ会長の捺印された依頼文を、速やかに主管ＹＥＧに返送する。</w:t>
      </w:r>
    </w:p>
    <w:p w14:paraId="34B96B44" w14:textId="77777777" w:rsidR="001F201E" w:rsidRPr="00D60F63" w:rsidRDefault="0085154C">
      <w:pPr>
        <w:ind w:left="1050" w:hanging="21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※経済産業省の名義等使用規程の改正に伴い、経済産業局から「安全上及び衛生管理上適切な措置」の明示、ならびに、「暴力団排除に関する誓約書」の提出が求められます。</w:t>
      </w:r>
    </w:p>
    <w:p w14:paraId="4854E293" w14:textId="77777777" w:rsidR="001F201E" w:rsidRPr="00D60F63" w:rsidRDefault="0085154C">
      <w:pPr>
        <w:ind w:firstLine="63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②主管ＹＥＧは、日本ＹＥＧ会長以外の捺印を整え、後援依頼文書等を発送する。</w:t>
      </w:r>
    </w:p>
    <w:p w14:paraId="7B84F731" w14:textId="77777777" w:rsidR="001F201E" w:rsidRPr="00D60F63" w:rsidRDefault="0085154C">
      <w:pPr>
        <w:ind w:firstLine="63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③依頼先と依頼主名義</w:t>
      </w:r>
    </w:p>
    <w:p w14:paraId="370C122E" w14:textId="77777777" w:rsidR="001F201E" w:rsidRPr="00D60F63" w:rsidRDefault="0085154C">
      <w:pPr>
        <w:ind w:firstLine="84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(ア)経済産業省（日本ＹＥＧ事務局が手配）</w:t>
      </w:r>
    </w:p>
    <w:p w14:paraId="65224075" w14:textId="77777777" w:rsidR="001F201E" w:rsidRPr="00D60F63" w:rsidRDefault="0085154C">
      <w:pPr>
        <w:ind w:left="1260" w:hanging="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(イ)都道府県知事、市長、親会都道府県連合会会頭・会長に対しては、日本ＹＥＧ会長及び大会会長等で作成する。</w:t>
      </w:r>
    </w:p>
    <w:p w14:paraId="6E0FA8DC" w14:textId="77777777" w:rsidR="001F201E" w:rsidRPr="00D60F63" w:rsidRDefault="0085154C">
      <w:pPr>
        <w:ind w:firstLine="84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(ウ)その他に対しては、原則、都道府県連会長または、大会会長で作成する。</w:t>
      </w:r>
    </w:p>
    <w:p w14:paraId="69CDF063" w14:textId="77777777" w:rsidR="001F201E" w:rsidRPr="00D60F63" w:rsidRDefault="0085154C">
      <w:pPr>
        <w:ind w:firstLine="63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④発送した文書は、「全国大会報告書」に添付すること。</w:t>
      </w:r>
    </w:p>
    <w:p w14:paraId="1C8BF888" w14:textId="77777777" w:rsidR="001F201E" w:rsidRPr="00D60F63" w:rsidRDefault="0085154C">
      <w:pPr>
        <w:ind w:left="2144" w:hanging="126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【フロー１】後援依頼：主管ＹＥＧ→日本ＹＥＧ企画委員会→日本ＹＥＧ正副会長・日本ＹＥＧ事務局→主管ＹＥＧ→発送</w:t>
      </w:r>
    </w:p>
    <w:p w14:paraId="40CA48D5" w14:textId="77777777" w:rsidR="001F201E" w:rsidRPr="00D60F63" w:rsidRDefault="0085154C">
      <w:pPr>
        <w:ind w:left="2144" w:hanging="126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【フロー２】その他：主管ＹＥＧ→発送</w:t>
      </w:r>
    </w:p>
    <w:p w14:paraId="2B58DB89" w14:textId="77777777" w:rsidR="001F201E" w:rsidRPr="00D60F63" w:rsidRDefault="0085154C">
      <w:pPr>
        <w:ind w:firstLine="21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（３）その他文書（臨席依頼、記念誌挨拶文依頼等）</w:t>
      </w:r>
    </w:p>
    <w:p w14:paraId="0AEAED8A" w14:textId="77777777" w:rsidR="001F201E" w:rsidRPr="00D60F63" w:rsidRDefault="0085154C">
      <w:pPr>
        <w:ind w:firstLine="105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・助成金依頼に準じて作成する。</w:t>
      </w:r>
    </w:p>
    <w:p w14:paraId="71A787A5" w14:textId="77777777" w:rsidR="001F201E" w:rsidRPr="00D60F63" w:rsidRDefault="001F201E">
      <w:pPr>
        <w:ind w:firstLine="420"/>
        <w:rPr>
          <w:rFonts w:ascii="ＭＳ ゴシック" w:eastAsia="ＭＳ ゴシック" w:hAnsi="ＭＳ ゴシック" w:cs="ＭＳ ゴシック"/>
          <w:szCs w:val="21"/>
        </w:rPr>
      </w:pPr>
    </w:p>
    <w:p w14:paraId="430BADD7" w14:textId="77777777" w:rsidR="001F201E" w:rsidRPr="00D60F63" w:rsidRDefault="0085154C">
      <w:pPr>
        <w:pBdr>
          <w:top w:val="nil"/>
          <w:left w:val="nil"/>
          <w:bottom w:val="nil"/>
          <w:right w:val="nil"/>
          <w:between w:val="nil"/>
        </w:pBd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14．助成金の依頼</w:t>
      </w:r>
    </w:p>
    <w:p w14:paraId="3218F656" w14:textId="77777777" w:rsidR="001F201E" w:rsidRPr="00D60F63" w:rsidRDefault="0085154C">
      <w:pPr>
        <w:ind w:left="840" w:hanging="630"/>
        <w:rPr>
          <w:rFonts w:ascii="ＭＳ ゴシック" w:eastAsia="ＭＳ ゴシック" w:hAnsi="ＭＳ ゴシック" w:cs="ＭＳ ゴシック"/>
          <w:szCs w:val="21"/>
        </w:rPr>
      </w:pPr>
      <w:bookmarkStart w:id="58" w:name="_heading=h.2zbgiuw" w:colFirst="0" w:colLast="0"/>
      <w:bookmarkEnd w:id="58"/>
      <w:r w:rsidRPr="00D60F63">
        <w:rPr>
          <w:rFonts w:ascii="ＭＳ ゴシック" w:eastAsia="ＭＳ ゴシック" w:hAnsi="ＭＳ ゴシック" w:cs="ＭＳ ゴシック"/>
          <w:szCs w:val="21"/>
        </w:rPr>
        <w:t>（１） 主管ＹＥＧは、行政や主管地親会等と綿密に連携し、当該大会年度の予算に全国大会開催に係る助成金を措置してほしい旨を依頼すること。</w:t>
      </w:r>
    </w:p>
    <w:p w14:paraId="02AF03EF" w14:textId="77777777" w:rsidR="001F201E" w:rsidRPr="00D60F63" w:rsidRDefault="0085154C">
      <w:pPr>
        <w:ind w:firstLine="21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（２）予算措置後の依頼先と依頼主名義</w:t>
      </w:r>
    </w:p>
    <w:p w14:paraId="0F368E44" w14:textId="77777777" w:rsidR="001F201E" w:rsidRPr="00D60F63" w:rsidRDefault="0085154C">
      <w:pPr>
        <w:numPr>
          <w:ilvl w:val="0"/>
          <w:numId w:val="13"/>
        </w:numPr>
        <w:ind w:left="1276"/>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道府県と開催地自治体に対しては、親会道府県連、主管ＹＥＧ、開催地親会名で作成する。</w:t>
      </w:r>
    </w:p>
    <w:p w14:paraId="3AFC8126" w14:textId="77777777" w:rsidR="001F201E" w:rsidRPr="00D60F63" w:rsidRDefault="0085154C">
      <w:pPr>
        <w:numPr>
          <w:ilvl w:val="0"/>
          <w:numId w:val="13"/>
        </w:numPr>
        <w:ind w:left="1276"/>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親会道府県連に対しては、主管ＹＥＧおよび開催地親会名で作成する。</w:t>
      </w:r>
    </w:p>
    <w:p w14:paraId="03F3735D" w14:textId="77777777" w:rsidR="001F201E" w:rsidRPr="00D60F63" w:rsidRDefault="0085154C">
      <w:pPr>
        <w:numPr>
          <w:ilvl w:val="0"/>
          <w:numId w:val="13"/>
        </w:numPr>
        <w:ind w:left="1276"/>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親会に対しては、主管ＹＥＧ、開催地ＹＥＧ名で作成する。</w:t>
      </w:r>
    </w:p>
    <w:p w14:paraId="2D9D611F" w14:textId="77777777" w:rsidR="001F201E" w:rsidRPr="00D60F63" w:rsidRDefault="001F201E">
      <w:pPr>
        <w:ind w:left="2520"/>
        <w:rPr>
          <w:rFonts w:ascii="ＭＳ ゴシック" w:eastAsia="ＭＳ ゴシック" w:hAnsi="ＭＳ ゴシック" w:cs="ＭＳ ゴシック"/>
        </w:rPr>
      </w:pPr>
    </w:p>
    <w:p w14:paraId="09A3ADCB" w14:textId="77777777" w:rsidR="001F201E" w:rsidRPr="00D60F63" w:rsidRDefault="0085154C">
      <w:pPr>
        <w:pBdr>
          <w:top w:val="nil"/>
          <w:left w:val="nil"/>
          <w:bottom w:val="nil"/>
          <w:right w:val="nil"/>
          <w:between w:val="nil"/>
        </w:pBdr>
        <w:rPr>
          <w:rFonts w:ascii="ＭＳ ゴシック" w:eastAsia="ＭＳ ゴシック" w:hAnsi="ＭＳ ゴシック" w:cs="ＭＳ ゴシック"/>
        </w:rPr>
      </w:pPr>
      <w:r w:rsidRPr="00D60F63">
        <w:rPr>
          <w:rFonts w:ascii="ＭＳ ゴシック" w:eastAsia="ＭＳ ゴシック" w:hAnsi="ＭＳ ゴシック" w:cs="ＭＳ ゴシック"/>
        </w:rPr>
        <w:t>15．日本ＹＥＧ各委員会との連携事業</w:t>
      </w:r>
    </w:p>
    <w:p w14:paraId="674EFBD1" w14:textId="77777777" w:rsidR="001F201E" w:rsidRPr="00D60F63" w:rsidRDefault="0085154C">
      <w:pPr>
        <w:ind w:left="840" w:hanging="630"/>
        <w:rPr>
          <w:rFonts w:ascii="ＭＳ ゴシック" w:eastAsia="ＭＳ ゴシック" w:hAnsi="ＭＳ ゴシック" w:cs="ＭＳ ゴシック"/>
        </w:rPr>
      </w:pPr>
      <w:r w:rsidRPr="00D60F63">
        <w:rPr>
          <w:rFonts w:ascii="ＭＳ ゴシック" w:eastAsia="ＭＳ ゴシック" w:hAnsi="ＭＳ ゴシック" w:cs="ＭＳ ゴシック"/>
        </w:rPr>
        <w:t>（１）日本ＹＥＧ企画委員会は、日本ＹＥＧ各委員会（総務・広報・研修・特別委員会等）と主管ＹＥＧとの間で、大会開催に対しての連携事業等がスムーズに行われるように調整する。</w:t>
      </w:r>
    </w:p>
    <w:p w14:paraId="5C1F6E2B" w14:textId="77777777" w:rsidR="001F201E" w:rsidRPr="00D60F63" w:rsidRDefault="0085154C">
      <w:pPr>
        <w:ind w:left="840" w:hanging="630"/>
        <w:rPr>
          <w:rFonts w:ascii="ＭＳ ゴシック" w:eastAsia="ＭＳ ゴシック" w:hAnsi="ＭＳ ゴシック" w:cs="ＭＳ ゴシック"/>
        </w:rPr>
      </w:pPr>
      <w:bookmarkStart w:id="59" w:name="_heading=h.1egqt2p" w:colFirst="0" w:colLast="0"/>
      <w:bookmarkEnd w:id="59"/>
      <w:r w:rsidRPr="00D60F63">
        <w:rPr>
          <w:rFonts w:ascii="ＭＳ ゴシック" w:eastAsia="ＭＳ ゴシック" w:hAnsi="ＭＳ ゴシック" w:cs="ＭＳ ゴシック"/>
        </w:rPr>
        <w:t>（２）連携事業を開催する日本ＹＥＧ各委員会は当該大会開催年度１０月末日までに、日本ＹＥＧ役員会で連携事業案の承認を得なければならない。ただし、日本ＹＥＧ役員会で全国大会企画書が協議（６月）・承認（７月）されるまでには、大枠を主管ＹＥＧと共有すること。</w:t>
      </w:r>
    </w:p>
    <w:p w14:paraId="3CD26161" w14:textId="77777777" w:rsidR="001F201E" w:rsidRPr="00D60F63" w:rsidRDefault="0085154C">
      <w:pPr>
        <w:ind w:firstLine="210"/>
        <w:rPr>
          <w:rFonts w:ascii="ＭＳ ゴシック" w:eastAsia="ＭＳ ゴシック" w:hAnsi="ＭＳ ゴシック" w:cs="ＭＳ ゴシック"/>
        </w:rPr>
      </w:pPr>
      <w:bookmarkStart w:id="60" w:name="_heading=h.3ygebqi" w:colFirst="0" w:colLast="0"/>
      <w:bookmarkEnd w:id="60"/>
      <w:r w:rsidRPr="00D60F63">
        <w:rPr>
          <w:rFonts w:ascii="ＭＳ ゴシック" w:eastAsia="ＭＳ ゴシック" w:hAnsi="ＭＳ ゴシック" w:cs="ＭＳ ゴシック"/>
        </w:rPr>
        <w:t>（３）日本ＹＥＧ企画委員会はその結果を主管ＹＥＧに報告する。</w:t>
      </w:r>
    </w:p>
    <w:p w14:paraId="6DEEA672" w14:textId="77777777" w:rsidR="001F201E" w:rsidRPr="00D60F63" w:rsidRDefault="0085154C">
      <w:pPr>
        <w:ind w:left="420"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【フロー】日本ＹＥＧ各委員会→日本ＹＥＧ役員会→日本ＹＥＧ企画委員会→主管ＹＥＧ</w:t>
      </w:r>
    </w:p>
    <w:p w14:paraId="777445F1" w14:textId="77777777" w:rsidR="001F201E" w:rsidRPr="00D60F63" w:rsidRDefault="001F201E">
      <w:pPr>
        <w:rPr>
          <w:rFonts w:ascii="ＭＳ ゴシック" w:eastAsia="ＭＳ ゴシック" w:hAnsi="ＭＳ ゴシック" w:cs="ＭＳ ゴシック"/>
        </w:rPr>
      </w:pPr>
    </w:p>
    <w:p w14:paraId="42AC295C" w14:textId="77777777" w:rsidR="001F201E" w:rsidRPr="00D60F63" w:rsidRDefault="0085154C">
      <w:pPr>
        <w:pBdr>
          <w:top w:val="nil"/>
          <w:left w:val="nil"/>
          <w:bottom w:val="nil"/>
          <w:right w:val="nil"/>
          <w:between w:val="nil"/>
        </w:pBdr>
        <w:rPr>
          <w:rFonts w:ascii="ＭＳ ゴシック" w:eastAsia="ＭＳ ゴシック" w:hAnsi="ＭＳ ゴシック" w:cs="ＭＳ ゴシック"/>
        </w:rPr>
      </w:pPr>
      <w:r w:rsidRPr="00D60F63">
        <w:rPr>
          <w:rFonts w:ascii="ＭＳ ゴシック" w:eastAsia="ＭＳ ゴシック" w:hAnsi="ＭＳ ゴシック" w:cs="ＭＳ ゴシック"/>
        </w:rPr>
        <w:t>16．講師リストの事前チェック</w:t>
      </w:r>
    </w:p>
    <w:p w14:paraId="61BB7D2B" w14:textId="77777777" w:rsidR="001F201E" w:rsidRDefault="0085154C">
      <w:pPr>
        <w:spacing w:line="276" w:lineRule="auto"/>
        <w:ind w:left="800" w:hanging="630"/>
        <w:rPr>
          <w:rFonts w:ascii="ＭＳ ゴシック" w:eastAsia="ＭＳ ゴシック" w:hAnsi="ＭＳ ゴシック" w:cs="ＭＳ ゴシック"/>
        </w:rPr>
      </w:pPr>
      <w:r w:rsidRPr="00D60F63">
        <w:rPr>
          <w:rFonts w:ascii="ＭＳ ゴシック" w:eastAsia="ＭＳ ゴシック" w:hAnsi="ＭＳ ゴシック" w:cs="ＭＳ ゴシック"/>
        </w:rPr>
        <w:t>（１）主管ＹＥＧは、記念講演、分科会等の講師の選定について</w:t>
      </w:r>
      <w:r>
        <w:rPr>
          <w:rFonts w:ascii="ＭＳ ゴシック" w:eastAsia="ＭＳ ゴシック" w:hAnsi="ＭＳ ゴシック" w:cs="ＭＳ ゴシック"/>
        </w:rPr>
        <w:t>は日本ＹＥＧ企画委員会を通じ、日本ＹＥＧ事務局との調整を必要とする。</w:t>
      </w:r>
    </w:p>
    <w:p w14:paraId="70BDD726" w14:textId="77777777" w:rsidR="001F201E" w:rsidRDefault="0085154C">
      <w:pPr>
        <w:spacing w:line="276" w:lineRule="auto"/>
        <w:ind w:left="800" w:hanging="630"/>
        <w:rPr>
          <w:rFonts w:ascii="ＭＳ ゴシック" w:eastAsia="ＭＳ ゴシック" w:hAnsi="ＭＳ ゴシック" w:cs="ＭＳ ゴシック"/>
        </w:rPr>
      </w:pPr>
      <w:r>
        <w:rPr>
          <w:rFonts w:ascii="ＭＳ ゴシック" w:eastAsia="ＭＳ ゴシック" w:hAnsi="ＭＳ ゴシック" w:cs="ＭＳ ゴシック"/>
        </w:rPr>
        <w:t>（２）日本ＹＥＧ企画委員会は日本ＹＥＧ事務局ならびに日本ＹＥＧ正副会長と協議の上、主催者としてふさわしくない講師がいないかどうかを検討し、リスト提出後、速やかに主管ＹＥＧへ助言する。</w:t>
      </w:r>
    </w:p>
    <w:p w14:paraId="3DF3C8A9" w14:textId="77777777" w:rsidR="001F201E" w:rsidRDefault="0085154C">
      <w:pPr>
        <w:spacing w:line="276" w:lineRule="auto"/>
        <w:ind w:left="1850" w:hanging="1050"/>
        <w:rPr>
          <w:rFonts w:ascii="ＭＳ ゴシック" w:eastAsia="ＭＳ ゴシック" w:hAnsi="ＭＳ ゴシック" w:cs="ＭＳ ゴシック"/>
        </w:rPr>
      </w:pPr>
      <w:r>
        <w:rPr>
          <w:rFonts w:ascii="ＭＳ ゴシック" w:eastAsia="ＭＳ ゴシック" w:hAnsi="ＭＳ ゴシック" w:cs="ＭＳ ゴシック"/>
        </w:rPr>
        <w:t>【フロー】主管ＹＥＧ→日本ＹＥＧ企画委員会→日本ＹＥＧ正副会長・日本ＹＥＧ事務局</w:t>
      </w:r>
    </w:p>
    <w:p w14:paraId="4C65DEF9" w14:textId="77777777" w:rsidR="001F201E" w:rsidRDefault="0085154C">
      <w:pPr>
        <w:spacing w:line="276" w:lineRule="auto"/>
        <w:ind w:left="1850"/>
        <w:rPr>
          <w:rFonts w:ascii="ＭＳ ゴシック" w:eastAsia="ＭＳ ゴシック" w:hAnsi="ＭＳ ゴシック" w:cs="ＭＳ ゴシック"/>
        </w:rPr>
      </w:pPr>
      <w:r>
        <w:rPr>
          <w:rFonts w:ascii="ＭＳ ゴシック" w:eastAsia="ＭＳ ゴシック" w:hAnsi="ＭＳ ゴシック" w:cs="ＭＳ ゴシック"/>
        </w:rPr>
        <w:t xml:space="preserve">→日本ＹＥＧ企画委員会→主管ＹＥＧ→企画書提出時に承認　</w:t>
      </w:r>
    </w:p>
    <w:p w14:paraId="7B27DFA7" w14:textId="77777777" w:rsidR="001F201E" w:rsidRDefault="001F201E">
      <w:pPr>
        <w:spacing w:line="276" w:lineRule="auto"/>
        <w:rPr>
          <w:rFonts w:ascii="ＭＳ ゴシック" w:eastAsia="ＭＳ ゴシック" w:hAnsi="ＭＳ ゴシック" w:cs="ＭＳ ゴシック"/>
        </w:rPr>
      </w:pPr>
    </w:p>
    <w:p w14:paraId="43BC0AC5" w14:textId="77777777" w:rsidR="001F201E" w:rsidRDefault="0085154C">
      <w:pPr>
        <w:pBdr>
          <w:top w:val="nil"/>
          <w:left w:val="nil"/>
          <w:bottom w:val="nil"/>
          <w:right w:val="nil"/>
          <w:between w:val="nil"/>
        </w:pBdr>
        <w:rPr>
          <w:rFonts w:ascii="ＭＳ ゴシック" w:eastAsia="ＭＳ ゴシック" w:hAnsi="ＭＳ ゴシック" w:cs="ＭＳ ゴシック"/>
          <w:color w:val="000000"/>
        </w:rPr>
      </w:pPr>
      <w:r>
        <w:rPr>
          <w:rFonts w:ascii="ＭＳ ゴシック" w:eastAsia="ＭＳ ゴシック" w:hAnsi="ＭＳ ゴシック" w:cs="ＭＳ ゴシック"/>
          <w:color w:val="000000"/>
        </w:rPr>
        <w:t>17．企画書・予算書（素案）の提出</w:t>
      </w:r>
    </w:p>
    <w:p w14:paraId="1FF60035" w14:textId="77777777" w:rsidR="001F201E" w:rsidRDefault="0085154C">
      <w:pPr>
        <w:ind w:firstLine="210"/>
        <w:rPr>
          <w:rFonts w:ascii="ＭＳ ゴシック" w:eastAsia="ＭＳ ゴシック" w:hAnsi="ＭＳ ゴシック" w:cs="ＭＳ ゴシック"/>
        </w:rPr>
      </w:pPr>
      <w:r>
        <w:rPr>
          <w:rFonts w:ascii="ＭＳ ゴシック" w:eastAsia="ＭＳ ゴシック" w:hAnsi="ＭＳ ゴシック" w:cs="ＭＳ ゴシック"/>
        </w:rPr>
        <w:t>（１）素案作りの協力は、主管ＹＥＧの要望により、日本ＹＥＧ企画委員会が随時対応する。</w:t>
      </w:r>
    </w:p>
    <w:p w14:paraId="095865AB" w14:textId="77777777" w:rsidR="009638F0" w:rsidRDefault="0085154C">
      <w:pPr>
        <w:ind w:firstLine="210"/>
        <w:rPr>
          <w:rFonts w:ascii="ＭＳ ゴシック" w:eastAsia="ＭＳ ゴシック" w:hAnsi="ＭＳ ゴシック" w:cs="ＭＳ ゴシック"/>
        </w:rPr>
      </w:pPr>
      <w:r>
        <w:rPr>
          <w:rFonts w:ascii="ＭＳ ゴシック" w:eastAsia="ＭＳ ゴシック" w:hAnsi="ＭＳ ゴシック" w:cs="ＭＳ ゴシック"/>
        </w:rPr>
        <w:t>（２）主管ＹＥＧは、前年度３月末日までに、日本ＹＥＧ企画委員会に対して企画書・予算書（素</w:t>
      </w:r>
    </w:p>
    <w:p w14:paraId="3B72C686" w14:textId="7D1D9A06" w:rsidR="001F201E" w:rsidRDefault="0085154C" w:rsidP="009638F0">
      <w:pPr>
        <w:ind w:firstLineChars="400" w:firstLine="840"/>
        <w:rPr>
          <w:rFonts w:ascii="ＭＳ ゴシック" w:eastAsia="ＭＳ ゴシック" w:hAnsi="ＭＳ ゴシック" w:cs="ＭＳ ゴシック"/>
        </w:rPr>
      </w:pPr>
      <w:r>
        <w:rPr>
          <w:rFonts w:ascii="ＭＳ ゴシック" w:eastAsia="ＭＳ ゴシック" w:hAnsi="ＭＳ ゴシック" w:cs="ＭＳ ゴシック"/>
        </w:rPr>
        <w:t>案）（企画書モデルを参照）を提出する。なお、企画書は、電子データで送付すること。</w:t>
      </w:r>
    </w:p>
    <w:p w14:paraId="3D36D148" w14:textId="77777777" w:rsidR="001F201E" w:rsidRDefault="0085154C">
      <w:pPr>
        <w:ind w:left="840" w:hanging="630"/>
        <w:rPr>
          <w:rFonts w:ascii="ＭＳ ゴシック" w:eastAsia="ＭＳ ゴシック" w:hAnsi="ＭＳ ゴシック" w:cs="ＭＳ ゴシック"/>
        </w:rPr>
      </w:pPr>
      <w:r>
        <w:rPr>
          <w:rFonts w:ascii="ＭＳ ゴシック" w:eastAsia="ＭＳ ゴシック" w:hAnsi="ＭＳ ゴシック" w:cs="ＭＳ ゴシック"/>
        </w:rPr>
        <w:t>（３）日本ＹＥＧ企画委員会は提出された企画書・予算書（素案）を検討後、日本ＹＥＧ正副会長と協議の上、４月末日までに案が完成できるように主管ＹＥＧに助言する。</w:t>
      </w:r>
    </w:p>
    <w:p w14:paraId="7B077F62" w14:textId="77777777" w:rsidR="001F201E" w:rsidRDefault="0085154C">
      <w:pPr>
        <w:ind w:left="1785" w:hanging="945"/>
        <w:rPr>
          <w:rFonts w:ascii="ＭＳ ゴシック" w:eastAsia="ＭＳ ゴシック" w:hAnsi="ＭＳ ゴシック" w:cs="ＭＳ ゴシック"/>
        </w:rPr>
      </w:pPr>
      <w:r>
        <w:rPr>
          <w:rFonts w:ascii="ＭＳ ゴシック" w:eastAsia="ＭＳ ゴシック" w:hAnsi="ＭＳ ゴシック" w:cs="ＭＳ ゴシック"/>
        </w:rPr>
        <w:t>【フロー】主管ＹＥＧ→日本ＹＥＧ企画委員会→日本ＹＥＧ正副会長→日本ＹＥＧ企画委員会→主管ＹＥＧ</w:t>
      </w:r>
    </w:p>
    <w:p w14:paraId="69AED6B3" w14:textId="77777777" w:rsidR="001F201E" w:rsidRDefault="001F201E">
      <w:pPr>
        <w:rPr>
          <w:rFonts w:ascii="ＭＳ ゴシック" w:eastAsia="ＭＳ ゴシック" w:hAnsi="ＭＳ ゴシック" w:cs="ＭＳ ゴシック"/>
        </w:rPr>
      </w:pPr>
    </w:p>
    <w:p w14:paraId="736F73DB" w14:textId="77777777" w:rsidR="001F201E" w:rsidRDefault="0085154C">
      <w:pPr>
        <w:pBdr>
          <w:top w:val="nil"/>
          <w:left w:val="nil"/>
          <w:bottom w:val="nil"/>
          <w:right w:val="nil"/>
          <w:between w:val="nil"/>
        </w:pBdr>
        <w:rPr>
          <w:rFonts w:ascii="ＭＳ ゴシック" w:eastAsia="ＭＳ ゴシック" w:hAnsi="ＭＳ ゴシック" w:cs="ＭＳ ゴシック"/>
          <w:color w:val="000000"/>
        </w:rPr>
      </w:pPr>
      <w:r>
        <w:rPr>
          <w:rFonts w:ascii="ＭＳ ゴシック" w:eastAsia="ＭＳ ゴシック" w:hAnsi="ＭＳ ゴシック" w:cs="ＭＳ ゴシック"/>
          <w:color w:val="000000"/>
        </w:rPr>
        <w:t>18．企画書・予算書（案）の提出</w:t>
      </w:r>
    </w:p>
    <w:p w14:paraId="15BC88CE" w14:textId="77777777" w:rsidR="001F201E" w:rsidRDefault="0085154C">
      <w:pPr>
        <w:ind w:left="840" w:hanging="630"/>
        <w:rPr>
          <w:rFonts w:ascii="ＭＳ ゴシック" w:eastAsia="ＭＳ ゴシック" w:hAnsi="ＭＳ ゴシック" w:cs="ＭＳ ゴシック"/>
        </w:rPr>
      </w:pPr>
      <w:r>
        <w:rPr>
          <w:rFonts w:ascii="ＭＳ ゴシック" w:eastAsia="ＭＳ ゴシック" w:hAnsi="ＭＳ ゴシック" w:cs="ＭＳ ゴシック"/>
        </w:rPr>
        <w:t>（１）主管ＹＥＧは、当該大会開催年度の６月の日本ＹＥＧ役員会までに日本ＹＥＧ企画委員会に対して、企画書・予算書（案）を提出する。</w:t>
      </w:r>
    </w:p>
    <w:p w14:paraId="7CD8FE34" w14:textId="77777777" w:rsidR="001F201E" w:rsidRDefault="0085154C">
      <w:pPr>
        <w:ind w:left="840" w:hanging="630"/>
        <w:rPr>
          <w:rFonts w:ascii="ＭＳ ゴシック" w:eastAsia="ＭＳ ゴシック" w:hAnsi="ＭＳ ゴシック" w:cs="ＭＳ ゴシック"/>
        </w:rPr>
      </w:pPr>
      <w:r>
        <w:rPr>
          <w:rFonts w:ascii="ＭＳ ゴシック" w:eastAsia="ＭＳ ゴシック" w:hAnsi="ＭＳ ゴシック" w:cs="ＭＳ ゴシック"/>
        </w:rPr>
        <w:t>（２）日本ＹＥＧ企画委員会は内容を検討後、日本ＹＥＧ執行部と協議の上、原則として</w:t>
      </w:r>
      <w:r>
        <w:rPr>
          <w:rFonts w:ascii="ＭＳ ゴシック" w:eastAsia="ＭＳ ゴシック" w:hAnsi="ＭＳ ゴシック" w:cs="ＭＳ ゴシック"/>
          <w:u w:val="single"/>
        </w:rPr>
        <w:t>６月開催の日本ＹＥＧ役員会にて協議する。</w:t>
      </w:r>
    </w:p>
    <w:p w14:paraId="2B9D1A03" w14:textId="77777777" w:rsidR="001F201E" w:rsidRDefault="0085154C">
      <w:pPr>
        <w:ind w:left="1050" w:hanging="210"/>
        <w:rPr>
          <w:rFonts w:ascii="ＭＳ ゴシック" w:eastAsia="ＭＳ ゴシック" w:hAnsi="ＭＳ ゴシック" w:cs="ＭＳ ゴシック"/>
        </w:rPr>
      </w:pPr>
      <w:r>
        <w:rPr>
          <w:rFonts w:ascii="ＭＳ ゴシック" w:eastAsia="ＭＳ ゴシック" w:hAnsi="ＭＳ ゴシック" w:cs="ＭＳ ゴシック"/>
        </w:rPr>
        <w:t>【フロー】主管ＹＥＧ→日本ＹＥＧ企画委員会→日本ＹＥＧ執行部→日本ＹＥＧ企画委員会</w:t>
      </w:r>
    </w:p>
    <w:p w14:paraId="44FBA827" w14:textId="77777777" w:rsidR="001F201E" w:rsidRDefault="0085154C">
      <w:pPr>
        <w:ind w:left="1050" w:firstLine="840"/>
        <w:rPr>
          <w:rFonts w:ascii="ＭＳ ゴシック" w:eastAsia="ＭＳ ゴシック" w:hAnsi="ＭＳ ゴシック" w:cs="ＭＳ ゴシック"/>
        </w:rPr>
      </w:pPr>
      <w:r>
        <w:rPr>
          <w:rFonts w:ascii="ＭＳ ゴシック" w:eastAsia="ＭＳ ゴシック" w:hAnsi="ＭＳ ゴシック" w:cs="ＭＳ ゴシック"/>
        </w:rPr>
        <w:t>→日本ＹＥＧ役員会</w:t>
      </w:r>
    </w:p>
    <w:p w14:paraId="056EA974" w14:textId="77777777" w:rsidR="001F201E" w:rsidRDefault="001F201E">
      <w:pPr>
        <w:rPr>
          <w:rFonts w:ascii="ＭＳ ゴシック" w:eastAsia="ＭＳ ゴシック" w:hAnsi="ＭＳ ゴシック" w:cs="ＭＳ ゴシック"/>
        </w:rPr>
      </w:pPr>
    </w:p>
    <w:p w14:paraId="01676CFC" w14:textId="77777777" w:rsidR="001F201E" w:rsidRDefault="0085154C">
      <w:pPr>
        <w:pBdr>
          <w:top w:val="nil"/>
          <w:left w:val="nil"/>
          <w:bottom w:val="nil"/>
          <w:right w:val="nil"/>
          <w:between w:val="nil"/>
        </w:pBdr>
        <w:rPr>
          <w:rFonts w:ascii="ＭＳ ゴシック" w:eastAsia="ＭＳ ゴシック" w:hAnsi="ＭＳ ゴシック" w:cs="ＭＳ ゴシック"/>
          <w:color w:val="000000"/>
        </w:rPr>
      </w:pPr>
      <w:r>
        <w:rPr>
          <w:rFonts w:ascii="ＭＳ ゴシック" w:eastAsia="ＭＳ ゴシック" w:hAnsi="ＭＳ ゴシック" w:cs="ＭＳ ゴシック"/>
          <w:color w:val="000000"/>
        </w:rPr>
        <w:t>19．企画書・予算書の修正承認</w:t>
      </w:r>
    </w:p>
    <w:p w14:paraId="77CCA89B" w14:textId="77777777" w:rsidR="001F201E" w:rsidRDefault="0085154C">
      <w:pPr>
        <w:ind w:left="840" w:hanging="630"/>
        <w:rPr>
          <w:rFonts w:ascii="ＭＳ ゴシック" w:eastAsia="ＭＳ ゴシック" w:hAnsi="ＭＳ ゴシック" w:cs="ＭＳ ゴシック"/>
        </w:rPr>
      </w:pPr>
      <w:r>
        <w:rPr>
          <w:rFonts w:ascii="ＭＳ ゴシック" w:eastAsia="ＭＳ ゴシック" w:hAnsi="ＭＳ ゴシック" w:cs="ＭＳ ゴシック"/>
        </w:rPr>
        <w:t>（１）主管ＹＥＧは、上記６月日本ＹＥＧ役員会にて修正を求められた場合は、修正をした企画書・予算書（案）を、７月日本ＹＥＧ役員会までに、日本ＹＥＧ企画委員会に提出する。</w:t>
      </w:r>
    </w:p>
    <w:p w14:paraId="016D30D5" w14:textId="77777777" w:rsidR="001F201E" w:rsidRDefault="0085154C">
      <w:pPr>
        <w:tabs>
          <w:tab w:val="left" w:pos="840"/>
        </w:tabs>
        <w:ind w:left="840" w:hanging="630"/>
        <w:rPr>
          <w:rFonts w:ascii="ＭＳ ゴシック" w:eastAsia="ＭＳ ゴシック" w:hAnsi="ＭＳ ゴシック" w:cs="ＭＳ ゴシック"/>
        </w:rPr>
      </w:pPr>
      <w:r>
        <w:rPr>
          <w:rFonts w:ascii="ＭＳ ゴシック" w:eastAsia="ＭＳ ゴシック" w:hAnsi="ＭＳ ゴシック" w:cs="ＭＳ ゴシック"/>
        </w:rPr>
        <w:t>（２）日本ＹＥＧ企画委員会は、内容を検討後、日本ＹＥＧ執行部と協議の上、原則として</w:t>
      </w:r>
      <w:r>
        <w:rPr>
          <w:rFonts w:ascii="ＭＳ ゴシック" w:eastAsia="ＭＳ ゴシック" w:hAnsi="ＭＳ ゴシック" w:cs="ＭＳ ゴシック"/>
          <w:u w:val="single"/>
        </w:rPr>
        <w:t>７月の役員会にて承認を受ける。</w:t>
      </w:r>
    </w:p>
    <w:p w14:paraId="54F71765" w14:textId="77777777" w:rsidR="001F201E" w:rsidRDefault="0085154C">
      <w:pPr>
        <w:ind w:left="1050" w:hanging="210"/>
        <w:rPr>
          <w:rFonts w:ascii="ＭＳ ゴシック" w:eastAsia="ＭＳ ゴシック" w:hAnsi="ＭＳ ゴシック" w:cs="ＭＳ ゴシック"/>
        </w:rPr>
      </w:pPr>
      <w:r>
        <w:rPr>
          <w:rFonts w:ascii="ＭＳ ゴシック" w:eastAsia="ＭＳ ゴシック" w:hAnsi="ＭＳ ゴシック" w:cs="ＭＳ ゴシック"/>
        </w:rPr>
        <w:t>【フロー】主管ＹＥＧ→日本ＹＥＧ企画委員会→日本ＹＥＧ執行部</w:t>
      </w:r>
    </w:p>
    <w:p w14:paraId="26496A7E" w14:textId="77777777" w:rsidR="001F201E" w:rsidRDefault="0085154C">
      <w:pPr>
        <w:ind w:left="1050" w:firstLine="840"/>
        <w:rPr>
          <w:rFonts w:ascii="ＭＳ ゴシック" w:eastAsia="ＭＳ ゴシック" w:hAnsi="ＭＳ ゴシック" w:cs="ＭＳ ゴシック"/>
        </w:rPr>
      </w:pPr>
      <w:r>
        <w:rPr>
          <w:rFonts w:ascii="ＭＳ ゴシック" w:eastAsia="ＭＳ ゴシック" w:hAnsi="ＭＳ ゴシック" w:cs="ＭＳ ゴシック"/>
        </w:rPr>
        <w:t>→日本ＹＥＧ企画委員会→日本ＹＥＧ役員会</w:t>
      </w:r>
    </w:p>
    <w:p w14:paraId="698718D2" w14:textId="77777777" w:rsidR="001F201E" w:rsidRDefault="001F201E">
      <w:pPr>
        <w:rPr>
          <w:rFonts w:ascii="ＭＳ ゴシック" w:eastAsia="ＭＳ ゴシック" w:hAnsi="ＭＳ ゴシック" w:cs="ＭＳ ゴシック"/>
        </w:rPr>
      </w:pPr>
    </w:p>
    <w:p w14:paraId="7ED02134" w14:textId="77777777" w:rsidR="001F201E" w:rsidRDefault="0085154C">
      <w:pPr>
        <w:pBdr>
          <w:top w:val="nil"/>
          <w:left w:val="nil"/>
          <w:bottom w:val="nil"/>
          <w:right w:val="nil"/>
          <w:between w:val="nil"/>
        </w:pBdr>
        <w:rPr>
          <w:rFonts w:ascii="ＭＳ ゴシック" w:eastAsia="ＭＳ ゴシック" w:hAnsi="ＭＳ ゴシック" w:cs="ＭＳ ゴシック"/>
          <w:color w:val="000000"/>
        </w:rPr>
      </w:pPr>
      <w:r>
        <w:rPr>
          <w:rFonts w:ascii="ＭＳ ゴシック" w:eastAsia="ＭＳ ゴシック" w:hAnsi="ＭＳ ゴシック" w:cs="ＭＳ ゴシック"/>
          <w:color w:val="000000"/>
        </w:rPr>
        <w:t>20．登録開始</w:t>
      </w:r>
    </w:p>
    <w:p w14:paraId="1196BDD5" w14:textId="77777777" w:rsidR="001F201E" w:rsidRDefault="0085154C">
      <w:pPr>
        <w:ind w:left="840" w:hanging="210"/>
        <w:rPr>
          <w:rFonts w:ascii="ＭＳ ゴシック" w:eastAsia="ＭＳ ゴシック" w:hAnsi="ＭＳ ゴシック" w:cs="ＭＳ ゴシック"/>
        </w:rPr>
      </w:pPr>
      <w:r>
        <w:rPr>
          <w:rFonts w:ascii="ＭＳ ゴシック" w:eastAsia="ＭＳ ゴシック" w:hAnsi="ＭＳ ゴシック" w:cs="ＭＳ ゴシック"/>
        </w:rPr>
        <w:t>・主管ＹＥＧは、企画書・予算書の承認後、当該ブロック代表理事と調整のうえ、登録業務を開始することが出来る。ただし、可能な限り、当該大会開催年度のブロック大会や全国会長研修会の登録期間と重複しないように留意すること。</w:t>
      </w:r>
    </w:p>
    <w:p w14:paraId="5EFD4442" w14:textId="77777777" w:rsidR="001F201E" w:rsidRDefault="001F201E">
      <w:pPr>
        <w:rPr>
          <w:rFonts w:ascii="ＭＳ ゴシック" w:eastAsia="ＭＳ ゴシック" w:hAnsi="ＭＳ ゴシック" w:cs="ＭＳ ゴシック"/>
        </w:rPr>
      </w:pPr>
    </w:p>
    <w:p w14:paraId="35307470" w14:textId="77777777" w:rsidR="001F201E" w:rsidRDefault="0085154C">
      <w:pPr>
        <w:pBdr>
          <w:top w:val="nil"/>
          <w:left w:val="nil"/>
          <w:bottom w:val="nil"/>
          <w:right w:val="nil"/>
          <w:between w:val="nil"/>
        </w:pBdr>
        <w:rPr>
          <w:rFonts w:ascii="ＭＳ ゴシック" w:eastAsia="ＭＳ ゴシック" w:hAnsi="ＭＳ ゴシック" w:cs="ＭＳ ゴシック"/>
          <w:color w:val="000000"/>
        </w:rPr>
      </w:pPr>
      <w:r>
        <w:rPr>
          <w:rFonts w:ascii="ＭＳ ゴシック" w:eastAsia="ＭＳ ゴシック" w:hAnsi="ＭＳ ゴシック" w:cs="ＭＳ ゴシック"/>
          <w:color w:val="000000"/>
        </w:rPr>
        <w:t>21．記念誌（案）の承認</w:t>
      </w:r>
    </w:p>
    <w:p w14:paraId="1EEFCC13" w14:textId="73AAD695" w:rsidR="001F201E" w:rsidRDefault="0085154C">
      <w:pPr>
        <w:ind w:left="840" w:hanging="630"/>
        <w:rPr>
          <w:rFonts w:ascii="ＭＳ ゴシック" w:eastAsia="ＭＳ ゴシック" w:hAnsi="ＭＳ ゴシック" w:cs="ＭＳ ゴシック"/>
        </w:rPr>
      </w:pPr>
      <w:bookmarkStart w:id="61" w:name="_heading=h.2dlolyb" w:colFirst="0" w:colLast="0"/>
      <w:bookmarkEnd w:id="61"/>
      <w:r>
        <w:rPr>
          <w:rFonts w:ascii="ＭＳ ゴシック" w:eastAsia="ＭＳ ゴシック" w:hAnsi="ＭＳ ゴシック" w:cs="ＭＳ ゴシック"/>
        </w:rPr>
        <w:t>（１）主管ＹＥＧは、当該大会開催年度の１０月の日本ＹＥＧ企画委員会の開催日までに、大会記念誌の基本的な構成（別添記念誌モデル参照）を日本ＹＥＧ企画委員会に提出する。記念誌は電子データで送付すること。</w:t>
      </w:r>
    </w:p>
    <w:p w14:paraId="64F88627" w14:textId="77777777" w:rsidR="009638F0" w:rsidRDefault="0085154C">
      <w:pPr>
        <w:ind w:left="840" w:hanging="630"/>
        <w:rPr>
          <w:rFonts w:ascii="ＭＳ ゴシック" w:eastAsia="ＭＳ ゴシック" w:hAnsi="ＭＳ ゴシック" w:cs="ＭＳ ゴシック"/>
        </w:rPr>
      </w:pPr>
      <w:r>
        <w:rPr>
          <w:rFonts w:ascii="ＭＳ ゴシック" w:eastAsia="ＭＳ ゴシック" w:hAnsi="ＭＳ ゴシック" w:cs="ＭＳ ゴシック"/>
        </w:rPr>
        <w:t>（２） 日本ＹＥＧ企画委員会は、内容を検討後、日本ＹＥＧ正副会長・日本ＹＥＧ事務局と協議の</w:t>
      </w:r>
    </w:p>
    <w:p w14:paraId="7074B124" w14:textId="7BF6FC73" w:rsidR="001F201E" w:rsidRDefault="0085154C" w:rsidP="009638F0">
      <w:pPr>
        <w:ind w:leftChars="100" w:left="210" w:firstLineChars="350" w:firstLine="735"/>
        <w:rPr>
          <w:rFonts w:ascii="ＭＳ ゴシック" w:eastAsia="ＭＳ ゴシック" w:hAnsi="ＭＳ ゴシック" w:cs="ＭＳ ゴシック"/>
        </w:rPr>
      </w:pPr>
      <w:r>
        <w:rPr>
          <w:rFonts w:ascii="ＭＳ ゴシック" w:eastAsia="ＭＳ ゴシック" w:hAnsi="ＭＳ ゴシック" w:cs="ＭＳ ゴシック"/>
        </w:rPr>
        <w:t>うえ、速やかに主管ＹＥＧに助言する。</w:t>
      </w:r>
    </w:p>
    <w:p w14:paraId="47BCB3C7" w14:textId="77777777" w:rsidR="001F201E" w:rsidRDefault="0085154C">
      <w:pPr>
        <w:ind w:firstLine="840"/>
        <w:rPr>
          <w:rFonts w:ascii="ＭＳ ゴシック" w:eastAsia="ＭＳ ゴシック" w:hAnsi="ＭＳ ゴシック" w:cs="ＭＳ ゴシック"/>
        </w:rPr>
      </w:pPr>
      <w:r>
        <w:rPr>
          <w:rFonts w:ascii="ＭＳ ゴシック" w:eastAsia="ＭＳ ゴシック" w:hAnsi="ＭＳ ゴシック" w:cs="ＭＳ ゴシック"/>
        </w:rPr>
        <w:t>【フロー】主管ＹＥＧ→日本ＹＥＧ企画委員会→日本ＹＥＧ正副会長・日本ＹＥＧ事務局</w:t>
      </w:r>
    </w:p>
    <w:p w14:paraId="2D49C351" w14:textId="77777777" w:rsidR="001F201E" w:rsidRDefault="0085154C">
      <w:pPr>
        <w:ind w:firstLine="1890"/>
        <w:rPr>
          <w:rFonts w:ascii="ＭＳ ゴシック" w:eastAsia="ＭＳ ゴシック" w:hAnsi="ＭＳ ゴシック" w:cs="ＭＳ ゴシック"/>
        </w:rPr>
      </w:pPr>
      <w:r>
        <w:rPr>
          <w:rFonts w:ascii="ＭＳ ゴシック" w:eastAsia="ＭＳ ゴシック" w:hAnsi="ＭＳ ゴシック" w:cs="ＭＳ ゴシック"/>
        </w:rPr>
        <w:t>→日本ＹＥＧ企画委員会→主管ＹＥＧ</w:t>
      </w:r>
    </w:p>
    <w:p w14:paraId="01D6D518" w14:textId="77777777" w:rsidR="001F201E" w:rsidRDefault="001F201E">
      <w:pPr>
        <w:rPr>
          <w:rFonts w:ascii="ＭＳ ゴシック" w:eastAsia="ＭＳ ゴシック" w:hAnsi="ＭＳ ゴシック" w:cs="ＭＳ ゴシック"/>
        </w:rPr>
      </w:pPr>
    </w:p>
    <w:p w14:paraId="29B9A4F4" w14:textId="77777777" w:rsidR="001F201E" w:rsidRDefault="0085154C">
      <w:pPr>
        <w:pBdr>
          <w:top w:val="nil"/>
          <w:left w:val="nil"/>
          <w:bottom w:val="nil"/>
          <w:right w:val="nil"/>
          <w:between w:val="nil"/>
        </w:pBdr>
        <w:rPr>
          <w:rFonts w:ascii="ＭＳ ゴシック" w:eastAsia="ＭＳ ゴシック" w:hAnsi="ＭＳ ゴシック" w:cs="ＭＳ ゴシック"/>
          <w:color w:val="000000"/>
        </w:rPr>
      </w:pPr>
      <w:r>
        <w:rPr>
          <w:rFonts w:ascii="ＭＳ ゴシック" w:eastAsia="ＭＳ ゴシック" w:hAnsi="ＭＳ ゴシック" w:cs="ＭＳ ゴシック"/>
          <w:color w:val="000000"/>
        </w:rPr>
        <w:t>22．報告書・決算書（案）の承認</w:t>
      </w:r>
    </w:p>
    <w:p w14:paraId="51F9F710" w14:textId="77777777" w:rsidR="001F201E" w:rsidRDefault="0085154C">
      <w:pPr>
        <w:ind w:left="840" w:hanging="630"/>
        <w:rPr>
          <w:rFonts w:ascii="ＭＳ ゴシック" w:eastAsia="ＭＳ ゴシック" w:hAnsi="ＭＳ ゴシック" w:cs="ＭＳ ゴシック"/>
        </w:rPr>
      </w:pPr>
      <w:r>
        <w:rPr>
          <w:rFonts w:ascii="ＭＳ ゴシック" w:eastAsia="ＭＳ ゴシック" w:hAnsi="ＭＳ ゴシック" w:cs="ＭＳ ゴシック"/>
        </w:rPr>
        <w:t>（１）主管ＹＥＧは、当該大会開催翌年度６月の日本ＹＥＧ企画委員会開催日までに、報告書・決算書（案）を日本ＹＥＧ企画委員会に提出する。</w:t>
      </w:r>
    </w:p>
    <w:p w14:paraId="7D880A29" w14:textId="77777777" w:rsidR="001F201E" w:rsidRDefault="0085154C">
      <w:pPr>
        <w:ind w:left="840" w:hanging="630"/>
        <w:rPr>
          <w:rFonts w:ascii="ＭＳ ゴシック" w:eastAsia="ＭＳ ゴシック" w:hAnsi="ＭＳ ゴシック" w:cs="ＭＳ ゴシック"/>
        </w:rPr>
      </w:pPr>
      <w:bookmarkStart w:id="62" w:name="_heading=h.sqyw64" w:colFirst="0" w:colLast="0"/>
      <w:bookmarkEnd w:id="62"/>
      <w:r>
        <w:rPr>
          <w:rFonts w:ascii="ＭＳ ゴシック" w:eastAsia="ＭＳ ゴシック" w:hAnsi="ＭＳ ゴシック" w:cs="ＭＳ ゴシック"/>
        </w:rPr>
        <w:t>（２）日本ＹＥＧ企画委員会は、内容を検討後、日本ＹＥＧ執行部および日本ＹＥＧ事務局と協議のうえ、７月の役員会にて承認を受ける。</w:t>
      </w:r>
    </w:p>
    <w:p w14:paraId="66FAAF91" w14:textId="2177CA7C" w:rsidR="001F201E" w:rsidRDefault="0085154C">
      <w:pPr>
        <w:ind w:firstLine="210"/>
        <w:rPr>
          <w:rFonts w:ascii="ＭＳ ゴシック" w:eastAsia="ＭＳ ゴシック" w:hAnsi="ＭＳ ゴシック" w:cs="ＭＳ ゴシック"/>
        </w:rPr>
      </w:pPr>
      <w:r>
        <w:rPr>
          <w:rFonts w:ascii="ＭＳ ゴシック" w:eastAsia="ＭＳ ゴシック" w:hAnsi="ＭＳ ゴシック" w:cs="ＭＳ ゴシック"/>
        </w:rPr>
        <w:t>（３）主管ＹＥＧは、承認をうけた報告書を日本ＹＥＧ加入全ての単会宛に送付する。</w:t>
      </w:r>
    </w:p>
    <w:p w14:paraId="3A2E4470" w14:textId="77777777" w:rsidR="001F201E" w:rsidRDefault="0085154C">
      <w:pPr>
        <w:ind w:left="420" w:firstLine="420"/>
        <w:rPr>
          <w:rFonts w:ascii="ＭＳ ゴシック" w:eastAsia="ＭＳ ゴシック" w:hAnsi="ＭＳ ゴシック" w:cs="ＭＳ ゴシック"/>
        </w:rPr>
      </w:pPr>
      <w:r>
        <w:rPr>
          <w:rFonts w:ascii="ＭＳ ゴシック" w:eastAsia="ＭＳ ゴシック" w:hAnsi="ＭＳ ゴシック" w:cs="ＭＳ ゴシック"/>
        </w:rPr>
        <w:t>【フロー】主管ＹＥＧ→日本ＹＥＧ企画委員会→日本ＹＥＧ執行部・日本ＹＥＧ事務局</w:t>
      </w:r>
    </w:p>
    <w:p w14:paraId="1C0452B5" w14:textId="77777777" w:rsidR="001F201E" w:rsidRDefault="0085154C">
      <w:pPr>
        <w:ind w:left="420" w:firstLine="1470"/>
        <w:rPr>
          <w:rFonts w:ascii="ＭＳ ゴシック" w:eastAsia="ＭＳ ゴシック" w:hAnsi="ＭＳ ゴシック" w:cs="ＭＳ ゴシック"/>
        </w:rPr>
      </w:pPr>
      <w:r>
        <w:rPr>
          <w:rFonts w:ascii="ＭＳ ゴシック" w:eastAsia="ＭＳ ゴシック" w:hAnsi="ＭＳ ゴシック" w:cs="ＭＳ ゴシック"/>
        </w:rPr>
        <w:t>→日本ＹＥＧ役員会→主管ＹＥＧ→日本ＹＥＧ加入全ての単会</w:t>
      </w:r>
    </w:p>
    <w:p w14:paraId="6CE5B14F" w14:textId="77777777" w:rsidR="001F201E" w:rsidRDefault="001F201E">
      <w:pPr>
        <w:ind w:left="420"/>
        <w:rPr>
          <w:rFonts w:ascii="ＭＳ ゴシック" w:eastAsia="ＭＳ ゴシック" w:hAnsi="ＭＳ ゴシック" w:cs="ＭＳ ゴシック"/>
        </w:rPr>
      </w:pPr>
    </w:p>
    <w:p w14:paraId="42D00F72" w14:textId="77777777" w:rsidR="001F201E" w:rsidRDefault="0085154C">
      <w:pPr>
        <w:pBdr>
          <w:top w:val="nil"/>
          <w:left w:val="nil"/>
          <w:bottom w:val="nil"/>
          <w:right w:val="nil"/>
          <w:between w:val="nil"/>
        </w:pBdr>
        <w:rPr>
          <w:rFonts w:ascii="ＭＳ ゴシック" w:eastAsia="ＭＳ ゴシック" w:hAnsi="ＭＳ ゴシック" w:cs="ＭＳ ゴシック"/>
          <w:color w:val="000000"/>
        </w:rPr>
      </w:pPr>
      <w:r>
        <w:rPr>
          <w:rFonts w:ascii="ＭＳ ゴシック" w:eastAsia="ＭＳ ゴシック" w:hAnsi="ＭＳ ゴシック" w:cs="ＭＳ ゴシック"/>
          <w:color w:val="000000"/>
        </w:rPr>
        <w:t>23．ＰＲの開始時期</w:t>
      </w:r>
    </w:p>
    <w:p w14:paraId="42ED6A0C" w14:textId="77777777" w:rsidR="001F201E" w:rsidRDefault="0085154C">
      <w:pPr>
        <w:ind w:left="708" w:hanging="182"/>
        <w:rPr>
          <w:rFonts w:ascii="ＭＳ ゴシック" w:eastAsia="ＭＳ ゴシック" w:hAnsi="ＭＳ ゴシック" w:cs="ＭＳ ゴシック"/>
        </w:rPr>
      </w:pPr>
      <w:r>
        <w:rPr>
          <w:rFonts w:ascii="ＭＳ ゴシック" w:eastAsia="ＭＳ ゴシック" w:hAnsi="ＭＳ ゴシック" w:cs="ＭＳ ゴシック"/>
        </w:rPr>
        <w:t>・主管ＹＥＧは、当該大会開催の前年度大会開催期間中より、正式な大会のＰＲを開始することができる。</w:t>
      </w:r>
    </w:p>
    <w:p w14:paraId="290A1BD6" w14:textId="77777777" w:rsidR="001F201E" w:rsidRDefault="0085154C">
      <w:pPr>
        <w:ind w:left="735" w:hanging="210"/>
        <w:rPr>
          <w:rFonts w:ascii="ＭＳ ゴシック" w:eastAsia="ＭＳ ゴシック" w:hAnsi="ＭＳ ゴシック" w:cs="ＭＳ ゴシック"/>
        </w:rPr>
      </w:pPr>
      <w:r>
        <w:rPr>
          <w:rFonts w:ascii="ＭＳ ゴシック" w:eastAsia="ＭＳ ゴシック" w:hAnsi="ＭＳ ゴシック" w:cs="ＭＳ ゴシック"/>
        </w:rPr>
        <w:t>・なお、全国大会で併催される日本ＹＥＧ役員会までに、日本ＹＥＧ企画委員会を通じて、開催要綱（特に大会テーマ等）の承認を受けておくこと。</w:t>
      </w:r>
    </w:p>
    <w:p w14:paraId="03DAB38B" w14:textId="77777777" w:rsidR="001F201E" w:rsidRDefault="001F201E">
      <w:pPr>
        <w:ind w:firstLine="3654"/>
        <w:rPr>
          <w:rFonts w:ascii="ＭＳ ゴシック" w:eastAsia="ＭＳ ゴシック" w:hAnsi="ＭＳ ゴシック" w:cs="ＭＳ ゴシック"/>
          <w:b/>
          <w:sz w:val="52"/>
          <w:szCs w:val="52"/>
        </w:rPr>
        <w:sectPr w:rsidR="001F201E">
          <w:headerReference w:type="default" r:id="rId16"/>
          <w:type w:val="continuous"/>
          <w:pgSz w:w="11906" w:h="16838"/>
          <w:pgMar w:top="1418" w:right="1134" w:bottom="1418" w:left="1134" w:header="567" w:footer="567" w:gutter="0"/>
          <w:cols w:space="720"/>
        </w:sectPr>
      </w:pPr>
    </w:p>
    <w:p w14:paraId="782683F4" w14:textId="77777777" w:rsidR="001F201E" w:rsidRDefault="0085154C">
      <w:pPr>
        <w:rPr>
          <w:rFonts w:ascii="ＭＳ ゴシック" w:eastAsia="ＭＳ ゴシック" w:hAnsi="ＭＳ ゴシック" w:cs="ＭＳ ゴシック"/>
          <w:b/>
          <w:sz w:val="24"/>
        </w:rPr>
      </w:pPr>
      <w:r>
        <w:rPr>
          <w:rFonts w:ascii="ＭＳ ゴシック" w:eastAsia="ＭＳ ゴシック" w:hAnsi="ＭＳ ゴシック" w:cs="ＭＳ ゴシック"/>
          <w:b/>
          <w:sz w:val="24"/>
        </w:rPr>
        <w:t>４-１-２．開催手順のフロー図モデル</w:t>
      </w:r>
      <w:r>
        <w:rPr>
          <w:noProof/>
        </w:rPr>
        <w:drawing>
          <wp:anchor distT="0" distB="0" distL="0" distR="0" simplePos="0" relativeHeight="251658240" behindDoc="1" locked="0" layoutInCell="1" hidden="0" allowOverlap="1" wp14:anchorId="613DFBDF" wp14:editId="21F491F9">
            <wp:simplePos x="0" y="0"/>
            <wp:positionH relativeFrom="column">
              <wp:posOffset>-3809</wp:posOffset>
            </wp:positionH>
            <wp:positionV relativeFrom="paragraph">
              <wp:posOffset>19050</wp:posOffset>
            </wp:positionV>
            <wp:extent cx="8702040" cy="6080760"/>
            <wp:effectExtent l="0" t="0" r="0" b="0"/>
            <wp:wrapNone/>
            <wp:docPr id="2207"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7"/>
                    <a:srcRect/>
                    <a:stretch>
                      <a:fillRect/>
                    </a:stretch>
                  </pic:blipFill>
                  <pic:spPr>
                    <a:xfrm>
                      <a:off x="0" y="0"/>
                      <a:ext cx="8702040" cy="6080760"/>
                    </a:xfrm>
                    <a:prstGeom prst="rect">
                      <a:avLst/>
                    </a:prstGeom>
                    <a:ln/>
                  </pic:spPr>
                </pic:pic>
              </a:graphicData>
            </a:graphic>
          </wp:anchor>
        </w:drawing>
      </w:r>
    </w:p>
    <w:p w14:paraId="78A12B23" w14:textId="77777777" w:rsidR="001F201E" w:rsidRDefault="001F201E">
      <w:pPr>
        <w:widowControl/>
        <w:jc w:val="left"/>
        <w:rPr>
          <w:rFonts w:ascii="ＭＳ ゴシック" w:eastAsia="ＭＳ ゴシック" w:hAnsi="ＭＳ ゴシック" w:cs="ＭＳ ゴシック"/>
        </w:rPr>
        <w:sectPr w:rsidR="001F201E">
          <w:pgSz w:w="16838" w:h="11906" w:orient="landscape"/>
          <w:pgMar w:top="1418" w:right="1134" w:bottom="1418" w:left="1134" w:header="567" w:footer="567" w:gutter="0"/>
          <w:cols w:space="720"/>
        </w:sectPr>
      </w:pPr>
    </w:p>
    <w:p w14:paraId="5A00D586" w14:textId="77777777" w:rsidR="001F201E" w:rsidRPr="00D60F63" w:rsidRDefault="0085154C">
      <w:pPr>
        <w:rPr>
          <w:rFonts w:ascii="ＭＳ ゴシック" w:eastAsia="ＭＳ ゴシック" w:hAnsi="ＭＳ ゴシック" w:cs="ＭＳ ゴシック"/>
          <w:b/>
          <w:sz w:val="24"/>
        </w:rPr>
      </w:pPr>
      <w:bookmarkStart w:id="63" w:name="_heading=h.2s8eyo1" w:colFirst="0" w:colLast="0"/>
      <w:bookmarkEnd w:id="63"/>
      <w:r w:rsidRPr="00D60F63">
        <w:rPr>
          <w:rFonts w:ascii="ＭＳ ゴシック" w:eastAsia="ＭＳ ゴシック" w:hAnsi="ＭＳ ゴシック" w:cs="ＭＳ ゴシック"/>
          <w:b/>
          <w:sz w:val="24"/>
        </w:rPr>
        <w:t>４-２-１．現地視察報告書</w:t>
      </w:r>
    </w:p>
    <w:p w14:paraId="6D0C609A" w14:textId="77777777" w:rsidR="001F201E" w:rsidRPr="00D60F63" w:rsidRDefault="001F201E">
      <w:pPr>
        <w:rPr>
          <w:rFonts w:ascii="ＭＳ ゴシック" w:eastAsia="ＭＳ ゴシック" w:hAnsi="ＭＳ ゴシック" w:cs="ＭＳ ゴシック"/>
          <w:b/>
          <w:sz w:val="24"/>
        </w:rPr>
      </w:pPr>
    </w:p>
    <w:p w14:paraId="0EE2D581" w14:textId="77777777" w:rsidR="001F201E" w:rsidRPr="00D60F63" w:rsidRDefault="0085154C">
      <w:pPr>
        <w:ind w:left="540" w:right="48"/>
        <w:jc w:val="righ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年　　月　　日</w:t>
      </w:r>
    </w:p>
    <w:p w14:paraId="2F257C86" w14:textId="77777777" w:rsidR="001F201E" w:rsidRPr="00D60F63" w:rsidRDefault="0085154C">
      <w:pPr>
        <w:spacing w:line="320" w:lineRule="auto"/>
        <w:ind w:left="540" w:right="48"/>
        <w:jc w:val="center"/>
        <w:rPr>
          <w:rFonts w:ascii="ＭＳ ゴシック" w:eastAsia="ＭＳ ゴシック" w:hAnsi="ＭＳ ゴシック" w:cs="ＭＳ ゴシック"/>
          <w:sz w:val="24"/>
          <w:u w:val="single"/>
        </w:rPr>
      </w:pPr>
      <w:r w:rsidRPr="00D60F63">
        <w:rPr>
          <w:rFonts w:ascii="ＭＳ ゴシック" w:eastAsia="ＭＳ ゴシック" w:hAnsi="ＭＳ ゴシック" w:cs="ＭＳ ゴシック"/>
          <w:sz w:val="24"/>
          <w:u w:val="single"/>
        </w:rPr>
        <w:t>日本商工会議所青年部</w:t>
      </w:r>
    </w:p>
    <w:p w14:paraId="4C26DF2B" w14:textId="77777777" w:rsidR="001F201E" w:rsidRPr="00D60F63" w:rsidRDefault="0085154C">
      <w:pPr>
        <w:spacing w:line="320" w:lineRule="auto"/>
        <w:ind w:left="540" w:right="48"/>
        <w:jc w:val="center"/>
        <w:rPr>
          <w:rFonts w:ascii="ＭＳ ゴシック" w:eastAsia="ＭＳ ゴシック" w:hAnsi="ＭＳ ゴシック" w:cs="ＭＳ ゴシック"/>
          <w:sz w:val="28"/>
          <w:szCs w:val="28"/>
          <w:u w:val="single"/>
        </w:rPr>
      </w:pPr>
      <w:r w:rsidRPr="00D60F63">
        <w:rPr>
          <w:rFonts w:ascii="ＭＳ ゴシック" w:eastAsia="ＭＳ ゴシック" w:hAnsi="ＭＳ ゴシック" w:cs="ＭＳ ゴシック"/>
          <w:sz w:val="24"/>
          <w:u w:val="single"/>
        </w:rPr>
        <w:t>第　回（　年度）全国大会候補地（　　　）現地視察報告書</w:t>
      </w:r>
    </w:p>
    <w:p w14:paraId="0A4C6132" w14:textId="77777777" w:rsidR="001F201E" w:rsidRPr="00D60F63" w:rsidRDefault="001F201E">
      <w:pPr>
        <w:ind w:left="540" w:right="48"/>
        <w:rPr>
          <w:rFonts w:ascii="ＭＳ ゴシック" w:eastAsia="ＭＳ ゴシック" w:hAnsi="ＭＳ ゴシック" w:cs="ＭＳ ゴシック"/>
          <w:u w:val="single"/>
        </w:rPr>
      </w:pPr>
    </w:p>
    <w:p w14:paraId="2F397635" w14:textId="77777777" w:rsidR="001F201E" w:rsidRPr="00D60F63" w:rsidRDefault="0085154C">
      <w:pPr>
        <w:ind w:left="540" w:right="48"/>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日本商工会議所青年部</w:t>
      </w:r>
    </w:p>
    <w:p w14:paraId="4A78AE30" w14:textId="77777777" w:rsidR="001F201E" w:rsidRPr="00D60F63" w:rsidRDefault="001F201E">
      <w:pPr>
        <w:spacing w:line="200" w:lineRule="auto"/>
        <w:ind w:left="540" w:right="48"/>
        <w:rPr>
          <w:rFonts w:ascii="ＭＳ ゴシック" w:eastAsia="ＭＳ ゴシック" w:hAnsi="ＭＳ ゴシック" w:cs="ＭＳ ゴシック"/>
        </w:rPr>
      </w:pPr>
    </w:p>
    <w:p w14:paraId="12BF4699" w14:textId="77777777" w:rsidR="001F201E" w:rsidRPr="00D60F63" w:rsidRDefault="0085154C">
      <w:pPr>
        <w:ind w:left="540" w:right="48"/>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会　長　　　　　　　　　　　　　　様</w:t>
      </w:r>
    </w:p>
    <w:p w14:paraId="4F042948" w14:textId="77777777" w:rsidR="001F201E" w:rsidRPr="00D60F63" w:rsidRDefault="0085154C">
      <w:pPr>
        <w:ind w:left="540" w:right="48"/>
        <w:jc w:val="righ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w:t>
      </w:r>
    </w:p>
    <w:p w14:paraId="6DB096DB" w14:textId="77777777" w:rsidR="001F201E" w:rsidRPr="00D60F63" w:rsidRDefault="0085154C">
      <w:pPr>
        <w:ind w:left="540" w:right="48"/>
        <w:jc w:val="righ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日本商工会議所青年部 企画委員会　　　　</w:t>
      </w:r>
    </w:p>
    <w:p w14:paraId="2A983863" w14:textId="77777777" w:rsidR="001F201E" w:rsidRPr="00D60F63" w:rsidRDefault="0085154C">
      <w:pPr>
        <w:spacing w:line="200" w:lineRule="auto"/>
        <w:ind w:left="540" w:right="48"/>
        <w:jc w:val="righ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w:t>
      </w:r>
    </w:p>
    <w:p w14:paraId="2CB7E5F0" w14:textId="77777777" w:rsidR="001F201E" w:rsidRPr="00D60F63" w:rsidRDefault="0085154C">
      <w:pPr>
        <w:ind w:left="540" w:right="48"/>
        <w:jc w:val="right"/>
        <w:rPr>
          <w:rFonts w:ascii="ＭＳ ゴシック" w:eastAsia="ＭＳ ゴシック" w:hAnsi="ＭＳ ゴシック" w:cs="ＭＳ ゴシック"/>
        </w:rPr>
      </w:pPr>
      <w:r w:rsidRPr="00D60F63">
        <w:rPr>
          <w:rFonts w:ascii="ＭＳ ゴシック" w:eastAsia="ＭＳ ゴシック" w:hAnsi="ＭＳ ゴシック" w:cs="ＭＳ ゴシック"/>
        </w:rPr>
        <w:t>委員長　　　　　　　　　　印</w:t>
      </w:r>
    </w:p>
    <w:p w14:paraId="25FCF5F7" w14:textId="77777777" w:rsidR="001F201E" w:rsidRPr="00D60F63" w:rsidRDefault="001F201E">
      <w:pPr>
        <w:ind w:left="540" w:right="48"/>
        <w:rPr>
          <w:rFonts w:ascii="ＭＳ ゴシック" w:eastAsia="ＭＳ ゴシック" w:hAnsi="ＭＳ ゴシック" w:cs="ＭＳ ゴシック"/>
        </w:rPr>
      </w:pPr>
    </w:p>
    <w:p w14:paraId="7474CD09" w14:textId="77777777" w:rsidR="001F201E" w:rsidRPr="00D60F63" w:rsidRDefault="0085154C">
      <w:pPr>
        <w:ind w:left="540" w:right="48"/>
        <w:rPr>
          <w:rFonts w:ascii="ＭＳ ゴシック" w:eastAsia="ＭＳ ゴシック" w:hAnsi="ＭＳ ゴシック" w:cs="ＭＳ ゴシック"/>
        </w:rPr>
      </w:pPr>
      <w:r w:rsidRPr="00D60F63">
        <w:rPr>
          <w:rFonts w:ascii="ＭＳ ゴシック" w:eastAsia="ＭＳ ゴシック" w:hAnsi="ＭＳ ゴシック" w:cs="ＭＳ ゴシック"/>
        </w:rPr>
        <w:t>表記の件以下の通りご報告申し上げます。</w:t>
      </w:r>
    </w:p>
    <w:p w14:paraId="3FEAB6F9" w14:textId="77777777" w:rsidR="001F201E" w:rsidRPr="00D60F63" w:rsidRDefault="001F201E">
      <w:pPr>
        <w:ind w:left="540" w:right="48"/>
        <w:rPr>
          <w:rFonts w:ascii="ＭＳ ゴシック" w:eastAsia="ＭＳ ゴシック" w:hAnsi="ＭＳ ゴシック" w:cs="ＭＳ ゴシック"/>
        </w:rPr>
      </w:pPr>
    </w:p>
    <w:p w14:paraId="2A7A4D18" w14:textId="77777777" w:rsidR="001F201E" w:rsidRPr="00D60F63" w:rsidRDefault="0085154C">
      <w:pPr>
        <w:ind w:left="540" w:right="48"/>
        <w:rPr>
          <w:rFonts w:ascii="ＭＳ ゴシック" w:eastAsia="ＭＳ ゴシック" w:hAnsi="ＭＳ ゴシック" w:cs="ＭＳ ゴシック"/>
        </w:rPr>
      </w:pPr>
      <w:r w:rsidRPr="00D60F63">
        <w:rPr>
          <w:rFonts w:ascii="ＭＳ ゴシック" w:eastAsia="ＭＳ ゴシック" w:hAnsi="ＭＳ ゴシック" w:cs="ＭＳ ゴシック"/>
        </w:rPr>
        <w:t>１．開催希望年月日</w:t>
      </w:r>
      <w:r w:rsidRPr="00D60F63">
        <w:rPr>
          <w:rFonts w:ascii="ＭＳ ゴシック" w:eastAsia="ＭＳ ゴシック" w:hAnsi="ＭＳ ゴシック" w:cs="ＭＳ ゴシック"/>
        </w:rPr>
        <w:tab/>
      </w:r>
      <w:r w:rsidRPr="00D60F63">
        <w:rPr>
          <w:rFonts w:ascii="ＭＳ ゴシック" w:eastAsia="ＭＳ ゴシック" w:hAnsi="ＭＳ ゴシック" w:cs="ＭＳ ゴシック"/>
        </w:rPr>
        <w:tab/>
        <w:t xml:space="preserve">　　　年　　月　　　日（　）～　　　日（　）　　</w:t>
      </w:r>
    </w:p>
    <w:p w14:paraId="30EC5501" w14:textId="77777777" w:rsidR="001F201E" w:rsidRPr="00D60F63" w:rsidRDefault="001F201E">
      <w:pPr>
        <w:ind w:left="540" w:right="48"/>
        <w:rPr>
          <w:rFonts w:ascii="ＭＳ ゴシック" w:eastAsia="ＭＳ ゴシック" w:hAnsi="ＭＳ ゴシック" w:cs="ＭＳ ゴシック"/>
        </w:rPr>
      </w:pPr>
    </w:p>
    <w:p w14:paraId="7585E58C" w14:textId="77777777" w:rsidR="001F201E" w:rsidRPr="00D60F63" w:rsidRDefault="0085154C">
      <w:pPr>
        <w:ind w:left="540" w:right="48"/>
        <w:rPr>
          <w:rFonts w:ascii="ＭＳ ゴシック" w:eastAsia="ＭＳ ゴシック" w:hAnsi="ＭＳ ゴシック" w:cs="ＭＳ ゴシック"/>
        </w:rPr>
      </w:pPr>
      <w:r w:rsidRPr="00D60F63">
        <w:rPr>
          <w:rFonts w:ascii="ＭＳ ゴシック" w:eastAsia="ＭＳ ゴシック" w:hAnsi="ＭＳ ゴシック" w:cs="ＭＳ ゴシック"/>
        </w:rPr>
        <w:t>２．開催候補地</w:t>
      </w:r>
      <w:r w:rsidRPr="00D60F63">
        <w:rPr>
          <w:rFonts w:ascii="ＭＳ ゴシック" w:eastAsia="ＭＳ ゴシック" w:hAnsi="ＭＳ ゴシック" w:cs="ＭＳ ゴシック"/>
        </w:rPr>
        <w:tab/>
      </w:r>
      <w:r w:rsidRPr="00D60F63">
        <w:rPr>
          <w:rFonts w:ascii="ＭＳ ゴシック" w:eastAsia="ＭＳ ゴシック" w:hAnsi="ＭＳ ゴシック" w:cs="ＭＳ ゴシック"/>
        </w:rPr>
        <w:tab/>
        <w:t>主　管</w:t>
      </w:r>
      <w:r w:rsidRPr="00D60F63">
        <w:rPr>
          <w:rFonts w:ascii="ＭＳ ゴシック" w:eastAsia="ＭＳ ゴシック" w:hAnsi="ＭＳ ゴシック" w:cs="ＭＳ ゴシック"/>
        </w:rPr>
        <w:tab/>
        <w:t xml:space="preserve">　　　○○道府県商工会議所青年部連合会</w:t>
      </w:r>
    </w:p>
    <w:p w14:paraId="2CC41210" w14:textId="77777777" w:rsidR="001F201E" w:rsidRPr="00D60F63" w:rsidRDefault="0085154C">
      <w:pPr>
        <w:ind w:left="540" w:right="48"/>
        <w:rPr>
          <w:rFonts w:ascii="ＭＳ ゴシック" w:eastAsia="ＭＳ ゴシック" w:hAnsi="ＭＳ ゴシック" w:cs="ＭＳ ゴシック"/>
        </w:rPr>
      </w:pPr>
      <w:r w:rsidRPr="00D60F63">
        <w:rPr>
          <w:rFonts w:ascii="ＭＳ ゴシック" w:eastAsia="ＭＳ ゴシック" w:hAnsi="ＭＳ ゴシック" w:cs="ＭＳ ゴシック"/>
        </w:rPr>
        <w:tab/>
      </w:r>
      <w:r w:rsidRPr="00D60F63">
        <w:rPr>
          <w:rFonts w:ascii="ＭＳ ゴシック" w:eastAsia="ＭＳ ゴシック" w:hAnsi="ＭＳ ゴシック" w:cs="ＭＳ ゴシック"/>
        </w:rPr>
        <w:tab/>
      </w:r>
      <w:r w:rsidRPr="00D60F63">
        <w:rPr>
          <w:rFonts w:ascii="ＭＳ ゴシック" w:eastAsia="ＭＳ ゴシック" w:hAnsi="ＭＳ ゴシック" w:cs="ＭＳ ゴシック"/>
        </w:rPr>
        <w:tab/>
      </w:r>
      <w:r w:rsidRPr="00D60F63">
        <w:rPr>
          <w:rFonts w:ascii="ＭＳ ゴシック" w:eastAsia="ＭＳ ゴシック" w:hAnsi="ＭＳ ゴシック" w:cs="ＭＳ ゴシック"/>
        </w:rPr>
        <w:tab/>
        <w:t>開催地</w:t>
      </w:r>
      <w:r w:rsidRPr="00D60F63">
        <w:rPr>
          <w:rFonts w:ascii="ＭＳ ゴシック" w:eastAsia="ＭＳ ゴシック" w:hAnsi="ＭＳ ゴシック" w:cs="ＭＳ ゴシック"/>
        </w:rPr>
        <w:tab/>
        <w:t xml:space="preserve">　　　○○商工会議所青年部</w:t>
      </w:r>
    </w:p>
    <w:p w14:paraId="78F5C05B" w14:textId="77777777" w:rsidR="001F201E" w:rsidRPr="00D60F63" w:rsidRDefault="001F201E">
      <w:pPr>
        <w:ind w:left="540" w:right="48"/>
        <w:rPr>
          <w:rFonts w:ascii="ＭＳ ゴシック" w:eastAsia="ＭＳ ゴシック" w:hAnsi="ＭＳ ゴシック" w:cs="ＭＳ ゴシック"/>
        </w:rPr>
      </w:pPr>
    </w:p>
    <w:p w14:paraId="06E16D61" w14:textId="77777777" w:rsidR="001F201E" w:rsidRPr="00D60F63" w:rsidRDefault="0085154C">
      <w:pPr>
        <w:ind w:left="540" w:right="48"/>
        <w:rPr>
          <w:rFonts w:ascii="ＭＳ ゴシック" w:eastAsia="ＭＳ ゴシック" w:hAnsi="ＭＳ ゴシック" w:cs="ＭＳ ゴシック"/>
        </w:rPr>
      </w:pPr>
      <w:r w:rsidRPr="00D60F63">
        <w:rPr>
          <w:rFonts w:ascii="ＭＳ ゴシック" w:eastAsia="ＭＳ ゴシック" w:hAnsi="ＭＳ ゴシック" w:cs="ＭＳ ゴシック"/>
        </w:rPr>
        <w:t>３．現地視察日</w:t>
      </w:r>
      <w:r w:rsidRPr="00D60F63">
        <w:rPr>
          <w:rFonts w:ascii="ＭＳ ゴシック" w:eastAsia="ＭＳ ゴシック" w:hAnsi="ＭＳ ゴシック" w:cs="ＭＳ ゴシック"/>
        </w:rPr>
        <w:tab/>
      </w:r>
      <w:r w:rsidRPr="00D60F63">
        <w:rPr>
          <w:rFonts w:ascii="ＭＳ ゴシック" w:eastAsia="ＭＳ ゴシック" w:hAnsi="ＭＳ ゴシック" w:cs="ＭＳ ゴシック"/>
        </w:rPr>
        <w:tab/>
        <w:t xml:space="preserve">　　年　　月　　日（　　）</w:t>
      </w:r>
    </w:p>
    <w:p w14:paraId="112DE1B5" w14:textId="77777777" w:rsidR="001F201E" w:rsidRPr="00D60F63" w:rsidRDefault="001F201E">
      <w:pPr>
        <w:ind w:left="540" w:right="48"/>
        <w:rPr>
          <w:rFonts w:ascii="ＭＳ ゴシック" w:eastAsia="ＭＳ ゴシック" w:hAnsi="ＭＳ ゴシック" w:cs="ＭＳ ゴシック"/>
        </w:rPr>
      </w:pPr>
    </w:p>
    <w:p w14:paraId="28388A76" w14:textId="77777777" w:rsidR="001F201E" w:rsidRPr="00D60F63" w:rsidRDefault="0085154C">
      <w:pPr>
        <w:ind w:left="540" w:right="48"/>
        <w:rPr>
          <w:rFonts w:ascii="ＭＳ ゴシック" w:eastAsia="ＭＳ ゴシック" w:hAnsi="ＭＳ ゴシック" w:cs="ＭＳ ゴシック"/>
        </w:rPr>
      </w:pPr>
      <w:r w:rsidRPr="00D60F63">
        <w:rPr>
          <w:rFonts w:ascii="ＭＳ ゴシック" w:eastAsia="ＭＳ ゴシック" w:hAnsi="ＭＳ ゴシック" w:cs="ＭＳ ゴシック"/>
        </w:rPr>
        <w:t>４．視察者名</w:t>
      </w:r>
    </w:p>
    <w:p w14:paraId="1C24A311" w14:textId="77777777" w:rsidR="001F201E" w:rsidRPr="00D60F63" w:rsidRDefault="001F201E">
      <w:pPr>
        <w:ind w:left="540" w:right="48"/>
        <w:rPr>
          <w:rFonts w:ascii="ＭＳ ゴシック" w:eastAsia="ＭＳ ゴシック" w:hAnsi="ＭＳ ゴシック" w:cs="ＭＳ ゴシック"/>
        </w:rPr>
      </w:pPr>
    </w:p>
    <w:p w14:paraId="4490809E" w14:textId="77777777" w:rsidR="001F201E" w:rsidRPr="00D60F63" w:rsidRDefault="0085154C">
      <w:pPr>
        <w:ind w:left="540" w:right="48"/>
        <w:rPr>
          <w:rFonts w:ascii="ＭＳ ゴシック" w:eastAsia="ＭＳ ゴシック" w:hAnsi="ＭＳ ゴシック" w:cs="ＭＳ ゴシック"/>
        </w:rPr>
      </w:pPr>
      <w:r w:rsidRPr="00D60F63">
        <w:rPr>
          <w:rFonts w:ascii="ＭＳ ゴシック" w:eastAsia="ＭＳ ゴシック" w:hAnsi="ＭＳ ゴシック" w:cs="ＭＳ ゴシック"/>
        </w:rPr>
        <w:t>５．視察対応者名</w:t>
      </w:r>
    </w:p>
    <w:p w14:paraId="76A30523" w14:textId="77777777" w:rsidR="001F201E" w:rsidRPr="00D60F63" w:rsidRDefault="001F201E">
      <w:pPr>
        <w:ind w:left="540" w:right="48"/>
        <w:rPr>
          <w:rFonts w:ascii="ＭＳ ゴシック" w:eastAsia="ＭＳ ゴシック" w:hAnsi="ＭＳ ゴシック" w:cs="ＭＳ ゴシック"/>
        </w:rPr>
      </w:pPr>
    </w:p>
    <w:p w14:paraId="67090473" w14:textId="77777777" w:rsidR="001F201E" w:rsidRPr="00D60F63" w:rsidRDefault="0085154C">
      <w:pPr>
        <w:ind w:left="540" w:right="48"/>
        <w:rPr>
          <w:rFonts w:ascii="ＭＳ ゴシック" w:eastAsia="ＭＳ ゴシック" w:hAnsi="ＭＳ ゴシック" w:cs="ＭＳ ゴシック"/>
        </w:rPr>
      </w:pPr>
      <w:r w:rsidRPr="00D60F63">
        <w:rPr>
          <w:rFonts w:ascii="ＭＳ ゴシック" w:eastAsia="ＭＳ ゴシック" w:hAnsi="ＭＳ ゴシック" w:cs="ＭＳ ゴシック"/>
        </w:rPr>
        <w:t>６．視察項目</w:t>
      </w:r>
      <w:r w:rsidRPr="00D60F63">
        <w:rPr>
          <w:rFonts w:ascii="ＭＳ ゴシック" w:eastAsia="ＭＳ ゴシック" w:hAnsi="ＭＳ ゴシック" w:cs="ＭＳ ゴシック"/>
        </w:rPr>
        <w:tab/>
      </w:r>
      <w:r w:rsidRPr="00D60F63">
        <w:rPr>
          <w:rFonts w:ascii="ＭＳ ゴシック" w:eastAsia="ＭＳ ゴシック" w:hAnsi="ＭＳ ゴシック" w:cs="ＭＳ ゴシック"/>
        </w:rPr>
        <w:tab/>
        <w:t>別紙現地視察チェックリストのとおり</w:t>
      </w:r>
    </w:p>
    <w:p w14:paraId="5FFCAFFA" w14:textId="77777777" w:rsidR="001F201E" w:rsidRPr="00D60F63" w:rsidRDefault="001F201E">
      <w:pPr>
        <w:ind w:left="540" w:right="48"/>
        <w:rPr>
          <w:rFonts w:ascii="ＭＳ ゴシック" w:eastAsia="ＭＳ ゴシック" w:hAnsi="ＭＳ ゴシック" w:cs="ＭＳ ゴシック"/>
        </w:rPr>
      </w:pPr>
    </w:p>
    <w:p w14:paraId="7BF801DA" w14:textId="77777777" w:rsidR="001F201E" w:rsidRPr="00D60F63" w:rsidRDefault="0085154C">
      <w:pPr>
        <w:ind w:left="540" w:right="48"/>
        <w:rPr>
          <w:rFonts w:ascii="ＭＳ ゴシック" w:eastAsia="ＭＳ ゴシック" w:hAnsi="ＭＳ ゴシック" w:cs="ＭＳ ゴシック"/>
        </w:rPr>
      </w:pPr>
      <w:r w:rsidRPr="00D60F63">
        <w:rPr>
          <w:rFonts w:ascii="ＭＳ ゴシック" w:eastAsia="ＭＳ ゴシック" w:hAnsi="ＭＳ ゴシック" w:cs="ＭＳ ゴシック"/>
        </w:rPr>
        <w:t>７．視察スケジュール</w:t>
      </w:r>
    </w:p>
    <w:p w14:paraId="746C07F2" w14:textId="77777777" w:rsidR="001F201E" w:rsidRPr="00D60F63" w:rsidRDefault="001F201E">
      <w:pPr>
        <w:ind w:left="540" w:right="48"/>
        <w:rPr>
          <w:rFonts w:ascii="ＭＳ ゴシック" w:eastAsia="ＭＳ ゴシック" w:hAnsi="ＭＳ ゴシック" w:cs="ＭＳ ゴシック"/>
        </w:rPr>
      </w:pPr>
    </w:p>
    <w:p w14:paraId="6F79C393" w14:textId="77777777" w:rsidR="001F201E" w:rsidRPr="00D60F63" w:rsidRDefault="0085154C">
      <w:pPr>
        <w:ind w:left="540" w:right="48"/>
        <w:rPr>
          <w:rFonts w:ascii="ＭＳ ゴシック" w:eastAsia="ＭＳ ゴシック" w:hAnsi="ＭＳ ゴシック" w:cs="ＭＳ ゴシック"/>
        </w:rPr>
      </w:pPr>
      <w:r w:rsidRPr="00D60F63">
        <w:rPr>
          <w:rFonts w:ascii="ＭＳ ゴシック" w:eastAsia="ＭＳ ゴシック" w:hAnsi="ＭＳ ゴシック" w:cs="ＭＳ ゴシック"/>
        </w:rPr>
        <w:t>８．所見</w:t>
      </w:r>
    </w:p>
    <w:p w14:paraId="2D50D790" w14:textId="77777777" w:rsidR="001F201E" w:rsidRPr="00D60F63" w:rsidRDefault="0085154C">
      <w:pPr>
        <w:ind w:left="840" w:right="48" w:firstLine="840"/>
        <w:rPr>
          <w:rFonts w:ascii="ＭＳ ゴシック" w:eastAsia="ＭＳ ゴシック" w:hAnsi="ＭＳ ゴシック" w:cs="ＭＳ ゴシック"/>
        </w:rPr>
      </w:pPr>
      <w:r w:rsidRPr="00D60F63">
        <w:rPr>
          <w:rFonts w:ascii="ＭＳ ゴシック" w:eastAsia="ＭＳ ゴシック" w:hAnsi="ＭＳ ゴシック" w:cs="ＭＳ ゴシック"/>
        </w:rPr>
        <w:t>１）</w:t>
      </w:r>
    </w:p>
    <w:p w14:paraId="116A7E37" w14:textId="77777777" w:rsidR="001F201E" w:rsidRPr="00D60F63" w:rsidRDefault="0085154C">
      <w:pPr>
        <w:ind w:left="840" w:right="48" w:firstLine="840"/>
        <w:rPr>
          <w:rFonts w:ascii="ＭＳ ゴシック" w:eastAsia="ＭＳ ゴシック" w:hAnsi="ＭＳ ゴシック" w:cs="ＭＳ ゴシック"/>
        </w:rPr>
      </w:pPr>
      <w:r w:rsidRPr="00D60F63">
        <w:rPr>
          <w:rFonts w:ascii="ＭＳ ゴシック" w:eastAsia="ＭＳ ゴシック" w:hAnsi="ＭＳ ゴシック" w:cs="ＭＳ ゴシック"/>
        </w:rPr>
        <w:t>２）</w:t>
      </w:r>
    </w:p>
    <w:p w14:paraId="3D78C1B9" w14:textId="77777777" w:rsidR="001F201E" w:rsidRPr="00D60F63" w:rsidRDefault="0085154C">
      <w:pPr>
        <w:ind w:left="840" w:right="48" w:firstLine="840"/>
        <w:rPr>
          <w:rFonts w:ascii="ＭＳ ゴシック" w:eastAsia="ＭＳ ゴシック" w:hAnsi="ＭＳ ゴシック" w:cs="ＭＳ ゴシック"/>
        </w:rPr>
      </w:pPr>
      <w:r w:rsidRPr="00D60F63">
        <w:rPr>
          <w:rFonts w:ascii="ＭＳ ゴシック" w:eastAsia="ＭＳ ゴシック" w:hAnsi="ＭＳ ゴシック" w:cs="ＭＳ ゴシック"/>
        </w:rPr>
        <w:t>３）</w:t>
      </w:r>
    </w:p>
    <w:p w14:paraId="5CACA375" w14:textId="77777777" w:rsidR="001F201E" w:rsidRPr="00D60F63" w:rsidRDefault="001F201E">
      <w:pPr>
        <w:ind w:left="840" w:right="48" w:firstLine="840"/>
        <w:rPr>
          <w:rFonts w:ascii="ＭＳ ゴシック" w:eastAsia="ＭＳ ゴシック" w:hAnsi="ＭＳ ゴシック" w:cs="ＭＳ ゴシック"/>
        </w:rPr>
      </w:pPr>
    </w:p>
    <w:p w14:paraId="6607A3C2" w14:textId="77777777" w:rsidR="001F201E" w:rsidRPr="00D60F63" w:rsidRDefault="0085154C">
      <w:pPr>
        <w:ind w:left="540" w:right="48"/>
        <w:rPr>
          <w:rFonts w:ascii="ＭＳ ゴシック" w:eastAsia="ＭＳ ゴシック" w:hAnsi="ＭＳ ゴシック" w:cs="ＭＳ ゴシック"/>
        </w:rPr>
      </w:pPr>
      <w:r w:rsidRPr="00D60F63">
        <w:rPr>
          <w:rFonts w:ascii="ＭＳ ゴシック" w:eastAsia="ＭＳ ゴシック" w:hAnsi="ＭＳ ゴシック" w:cs="ＭＳ ゴシック"/>
        </w:rPr>
        <w:t>９．開催の可否</w:t>
      </w:r>
    </w:p>
    <w:p w14:paraId="4E2224AA" w14:textId="77777777" w:rsidR="001F201E" w:rsidRPr="00D60F63" w:rsidRDefault="001F201E">
      <w:pPr>
        <w:ind w:left="540" w:right="48"/>
        <w:rPr>
          <w:rFonts w:ascii="ＭＳ ゴシック" w:eastAsia="ＭＳ ゴシック" w:hAnsi="ＭＳ ゴシック" w:cs="ＭＳ ゴシック"/>
        </w:rPr>
      </w:pPr>
    </w:p>
    <w:p w14:paraId="0EE569C6" w14:textId="77777777" w:rsidR="001F201E" w:rsidRPr="00D60F63" w:rsidRDefault="0085154C">
      <w:pPr>
        <w:ind w:left="540" w:right="48"/>
        <w:rPr>
          <w:rFonts w:ascii="ＭＳ ゴシック" w:eastAsia="ＭＳ ゴシック" w:hAnsi="ＭＳ ゴシック" w:cs="ＭＳ ゴシック"/>
        </w:rPr>
        <w:sectPr w:rsidR="001F201E" w:rsidRPr="00D60F63">
          <w:pgSz w:w="11906" w:h="16838"/>
          <w:pgMar w:top="1418" w:right="1134" w:bottom="1418" w:left="1134" w:header="567" w:footer="567" w:gutter="0"/>
          <w:cols w:space="720"/>
        </w:sectPr>
      </w:pPr>
      <w:r w:rsidRPr="00D60F63">
        <w:rPr>
          <w:rFonts w:ascii="ＭＳ ゴシック" w:eastAsia="ＭＳ ゴシック" w:hAnsi="ＭＳ ゴシック" w:cs="ＭＳ ゴシック"/>
        </w:rPr>
        <w:t>10．添付資料</w:t>
      </w:r>
    </w:p>
    <w:p w14:paraId="5CA87B56" w14:textId="77777777" w:rsidR="001F201E" w:rsidRPr="00D60F63" w:rsidRDefault="0085154C">
      <w:pPr>
        <w:widowControl/>
        <w:jc w:val="left"/>
        <w:rPr>
          <w:rFonts w:ascii="ＭＳ ゴシック" w:eastAsia="ＭＳ ゴシック" w:hAnsi="ＭＳ ゴシック" w:cs="ＭＳ ゴシック"/>
          <w:b/>
          <w:sz w:val="24"/>
        </w:rPr>
      </w:pPr>
      <w:r w:rsidRPr="00D60F63">
        <w:br w:type="page"/>
      </w:r>
    </w:p>
    <w:p w14:paraId="6C348DAC" w14:textId="77777777" w:rsidR="009638F0" w:rsidRPr="00D60F63" w:rsidRDefault="009638F0" w:rsidP="009638F0">
      <w:pPr>
        <w:rPr>
          <w:rFonts w:ascii="ＭＳ ゴシック" w:eastAsia="ＭＳ ゴシック" w:hAnsi="ＭＳ ゴシック" w:cs="Times New Roman"/>
          <w:b/>
          <w:sz w:val="24"/>
          <w:bdr w:val="single" w:sz="4" w:space="0" w:color="auto"/>
        </w:rPr>
      </w:pPr>
      <w:r w:rsidRPr="00D60F63">
        <w:rPr>
          <w:rFonts w:ascii="ＭＳ ゴシック" w:eastAsia="ＭＳ ゴシック" w:hAnsi="ＭＳ ゴシック" w:cs="Times New Roman" w:hint="eastAsia"/>
          <w:b/>
          <w:sz w:val="24"/>
          <w:bdr w:val="single" w:sz="4" w:space="0" w:color="auto"/>
        </w:rPr>
        <w:t>４</w:t>
      </w:r>
      <w:r w:rsidRPr="00D60F63">
        <w:rPr>
          <w:rFonts w:ascii="ＭＳ ゴシック" w:eastAsia="ＭＳ ゴシック" w:hAnsi="ＭＳ ゴシック" w:cs="Times New Roman"/>
          <w:b/>
          <w:sz w:val="24"/>
          <w:bdr w:val="single" w:sz="4" w:space="0" w:color="auto"/>
        </w:rPr>
        <w:t>-</w:t>
      </w:r>
      <w:r w:rsidRPr="00D60F63">
        <w:rPr>
          <w:rFonts w:ascii="ＭＳ ゴシック" w:eastAsia="ＭＳ ゴシック" w:hAnsi="ＭＳ ゴシック" w:cs="Times New Roman" w:hint="eastAsia"/>
          <w:b/>
          <w:sz w:val="24"/>
          <w:bdr w:val="single" w:sz="4" w:space="0" w:color="auto"/>
        </w:rPr>
        <w:t>２</w:t>
      </w:r>
      <w:r w:rsidRPr="00D60F63">
        <w:rPr>
          <w:rFonts w:ascii="ＭＳ ゴシック" w:eastAsia="ＭＳ ゴシック" w:hAnsi="ＭＳ ゴシック" w:cs="Times New Roman"/>
          <w:b/>
          <w:sz w:val="24"/>
          <w:bdr w:val="single" w:sz="4" w:space="0" w:color="auto"/>
        </w:rPr>
        <w:t>-２．現地</w:t>
      </w:r>
      <w:r w:rsidRPr="00D60F63">
        <w:rPr>
          <w:rFonts w:ascii="ＭＳ ゴシック" w:eastAsia="ＭＳ ゴシック" w:hAnsi="ＭＳ ゴシック" w:cs="Times New Roman" w:hint="eastAsia"/>
          <w:b/>
          <w:sz w:val="24"/>
          <w:bdr w:val="single" w:sz="4" w:space="0" w:color="auto"/>
        </w:rPr>
        <w:t>視察チェックリスト</w:t>
      </w:r>
    </w:p>
    <w:p w14:paraId="372BDF3E" w14:textId="77777777" w:rsidR="009638F0" w:rsidRPr="00D60F63" w:rsidRDefault="009638F0" w:rsidP="009638F0">
      <w:pPr>
        <w:rPr>
          <w:rFonts w:ascii="ＭＳ ゴシック" w:eastAsia="ＭＳ ゴシック" w:hAnsi="ＭＳ ゴシック" w:cs="Times New Roman"/>
          <w:b/>
          <w:sz w:val="24"/>
        </w:rPr>
      </w:pPr>
    </w:p>
    <w:p w14:paraId="29202CC2" w14:textId="77777777" w:rsidR="009638F0" w:rsidRPr="00D60F63" w:rsidRDefault="009638F0" w:rsidP="009638F0">
      <w:pPr>
        <w:ind w:right="48"/>
        <w:jc w:val="center"/>
        <w:rPr>
          <w:rFonts w:ascii="ＭＳ ゴシック" w:eastAsia="ＭＳ ゴシック" w:hAnsi="ＭＳ ゴシック" w:cs="Times New Roman"/>
          <w:sz w:val="28"/>
        </w:rPr>
      </w:pPr>
      <w:r w:rsidRPr="00D60F63">
        <w:rPr>
          <w:rFonts w:ascii="ＭＳ ゴシック" w:eastAsia="ＭＳ ゴシック" w:hAnsi="ＭＳ ゴシック" w:cs="Times New Roman" w:hint="eastAsia"/>
          <w:sz w:val="28"/>
        </w:rPr>
        <w:t>日本商工会議所青年部</w:t>
      </w:r>
    </w:p>
    <w:p w14:paraId="5261E325" w14:textId="77777777" w:rsidR="009638F0" w:rsidRPr="00D60F63" w:rsidRDefault="009638F0" w:rsidP="009638F0">
      <w:pPr>
        <w:ind w:right="48"/>
        <w:jc w:val="center"/>
        <w:rPr>
          <w:rFonts w:ascii="ＭＳ ゴシック" w:eastAsia="ＭＳ ゴシック" w:hAnsi="ＭＳ ゴシック" w:cs="Times New Roman"/>
          <w:sz w:val="28"/>
        </w:rPr>
      </w:pPr>
      <w:r w:rsidRPr="00D60F63">
        <w:rPr>
          <w:rFonts w:ascii="ＭＳ ゴシック" w:eastAsia="ＭＳ ゴシック" w:hAnsi="ＭＳ ゴシック" w:cs="Times New Roman" w:hint="eastAsia"/>
          <w:sz w:val="28"/>
        </w:rPr>
        <w:t>第　回（　年度）全国大会（　　　）現地視察チェックリスト</w:t>
      </w:r>
    </w:p>
    <w:p w14:paraId="1053E606" w14:textId="77777777" w:rsidR="009638F0" w:rsidRPr="00D60F63" w:rsidRDefault="009638F0" w:rsidP="009638F0">
      <w:pPr>
        <w:jc w:val="right"/>
        <w:rPr>
          <w:rFonts w:ascii="ＭＳ ゴシック" w:eastAsia="ＭＳ ゴシック" w:hAnsi="ＭＳ ゴシック" w:cs="Times New Roman"/>
          <w:lang w:eastAsia="zh-TW"/>
        </w:rPr>
      </w:pPr>
      <w:r w:rsidRPr="00D60F63">
        <w:rPr>
          <w:rFonts w:ascii="ＭＳ ゴシック" w:eastAsia="ＭＳ ゴシック" w:hAnsi="ＭＳ ゴシック" w:cs="Times New Roman" w:hint="eastAsia"/>
        </w:rPr>
        <w:t>視察</w:t>
      </w:r>
      <w:r w:rsidRPr="00D60F63">
        <w:rPr>
          <w:rFonts w:ascii="ＭＳ ゴシック" w:eastAsia="ＭＳ ゴシック" w:hAnsi="ＭＳ ゴシック" w:cs="Times New Roman" w:hint="eastAsia"/>
          <w:lang w:eastAsia="zh-TW"/>
        </w:rPr>
        <w:t>日：　　年　　月　　日（　　）</w:t>
      </w:r>
    </w:p>
    <w:p w14:paraId="7DAC3703" w14:textId="77777777" w:rsidR="009638F0" w:rsidRPr="00D60F63" w:rsidRDefault="009638F0" w:rsidP="009638F0">
      <w:pPr>
        <w:outlineLvl w:val="0"/>
        <w:rPr>
          <w:rFonts w:ascii="ＭＳ ゴシック" w:eastAsia="ＭＳ ゴシック" w:hAnsi="ＭＳ ゴシック" w:cs="Times New Roman"/>
          <w:sz w:val="24"/>
          <w:lang w:eastAsia="zh-TW"/>
        </w:rPr>
      </w:pPr>
      <w:r w:rsidRPr="00D60F63">
        <w:rPr>
          <w:rFonts w:ascii="ＭＳ ゴシック" w:eastAsia="ＭＳ ゴシック" w:hAnsi="ＭＳ ゴシック" w:cs="Times New Roman" w:hint="eastAsia"/>
          <w:sz w:val="24"/>
          <w:lang w:eastAsia="zh-TW"/>
        </w:rPr>
        <w:t>１．式典会場</w:t>
      </w:r>
    </w:p>
    <w:tbl>
      <w:tblPr>
        <w:tblW w:w="959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456"/>
        <w:gridCol w:w="1134"/>
        <w:gridCol w:w="1158"/>
        <w:gridCol w:w="1214"/>
        <w:gridCol w:w="1194"/>
        <w:gridCol w:w="1212"/>
        <w:gridCol w:w="1175"/>
        <w:gridCol w:w="1050"/>
      </w:tblGrid>
      <w:tr w:rsidR="00D60F63" w:rsidRPr="00D60F63" w14:paraId="25A4B376" w14:textId="77777777" w:rsidTr="00D60F63">
        <w:trPr>
          <w:trHeight w:hRule="exact" w:val="284"/>
        </w:trPr>
        <w:tc>
          <w:tcPr>
            <w:tcW w:w="1456" w:type="dxa"/>
            <w:tcBorders>
              <w:bottom w:val="single" w:sz="4" w:space="0" w:color="auto"/>
              <w:right w:val="single" w:sz="4" w:space="0" w:color="auto"/>
            </w:tcBorders>
            <w:vAlign w:val="center"/>
          </w:tcPr>
          <w:p w14:paraId="52C76F31" w14:textId="77777777" w:rsidR="009638F0" w:rsidRPr="00D60F63" w:rsidRDefault="009638F0" w:rsidP="009638F0">
            <w:pPr>
              <w:spacing w:line="240" w:lineRule="exact"/>
              <w:rPr>
                <w:rFonts w:ascii="ＭＳ ゴシック" w:eastAsia="ＭＳ ゴシック" w:hAnsi="ＭＳ ゴシック" w:cs="Times New Roman"/>
                <w:lang w:eastAsia="zh-TW"/>
              </w:rPr>
            </w:pPr>
            <w:r w:rsidRPr="00D60F63">
              <w:rPr>
                <w:rFonts w:ascii="ＭＳ ゴシック" w:eastAsia="ＭＳ ゴシック" w:hAnsi="ＭＳ ゴシック" w:cs="Times New Roman" w:hint="eastAsia"/>
                <w:lang w:eastAsia="zh-TW"/>
              </w:rPr>
              <w:t>項目</w:t>
            </w:r>
          </w:p>
        </w:tc>
        <w:tc>
          <w:tcPr>
            <w:tcW w:w="1134" w:type="dxa"/>
            <w:tcBorders>
              <w:left w:val="single" w:sz="4" w:space="0" w:color="auto"/>
              <w:bottom w:val="single" w:sz="4" w:space="0" w:color="auto"/>
              <w:right w:val="nil"/>
            </w:tcBorders>
            <w:vAlign w:val="center"/>
          </w:tcPr>
          <w:p w14:paraId="48018371"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内訳</w:t>
            </w:r>
          </w:p>
        </w:tc>
        <w:tc>
          <w:tcPr>
            <w:tcW w:w="1158" w:type="dxa"/>
            <w:tcBorders>
              <w:left w:val="nil"/>
              <w:bottom w:val="single" w:sz="4" w:space="0" w:color="auto"/>
              <w:right w:val="nil"/>
            </w:tcBorders>
            <w:vAlign w:val="center"/>
          </w:tcPr>
          <w:p w14:paraId="7D1C5B51" w14:textId="77777777" w:rsidR="009638F0" w:rsidRPr="00D60F63" w:rsidRDefault="009638F0" w:rsidP="009638F0">
            <w:pPr>
              <w:spacing w:line="240" w:lineRule="exact"/>
              <w:rPr>
                <w:rFonts w:ascii="ＭＳ ゴシック" w:eastAsia="ＭＳ ゴシック" w:hAnsi="ＭＳ ゴシック" w:cs="Times New Roman"/>
              </w:rPr>
            </w:pPr>
          </w:p>
        </w:tc>
        <w:tc>
          <w:tcPr>
            <w:tcW w:w="1214" w:type="dxa"/>
            <w:tcBorders>
              <w:left w:val="nil"/>
              <w:bottom w:val="single" w:sz="4" w:space="0" w:color="auto"/>
              <w:right w:val="nil"/>
            </w:tcBorders>
            <w:vAlign w:val="center"/>
          </w:tcPr>
          <w:p w14:paraId="43E82764" w14:textId="77777777" w:rsidR="009638F0" w:rsidRPr="00D60F63" w:rsidRDefault="009638F0" w:rsidP="009638F0">
            <w:pPr>
              <w:spacing w:line="240" w:lineRule="exact"/>
              <w:rPr>
                <w:rFonts w:ascii="ＭＳ ゴシック" w:eastAsia="ＭＳ ゴシック" w:hAnsi="ＭＳ ゴシック" w:cs="Times New Roman"/>
              </w:rPr>
            </w:pPr>
          </w:p>
        </w:tc>
        <w:tc>
          <w:tcPr>
            <w:tcW w:w="1194" w:type="dxa"/>
            <w:tcBorders>
              <w:left w:val="nil"/>
              <w:bottom w:val="single" w:sz="4" w:space="0" w:color="auto"/>
              <w:right w:val="nil"/>
            </w:tcBorders>
            <w:vAlign w:val="center"/>
          </w:tcPr>
          <w:p w14:paraId="3C3BEFA2" w14:textId="77777777" w:rsidR="009638F0" w:rsidRPr="00D60F63" w:rsidRDefault="009638F0" w:rsidP="009638F0">
            <w:pPr>
              <w:spacing w:line="240" w:lineRule="exact"/>
              <w:rPr>
                <w:rFonts w:ascii="ＭＳ ゴシック" w:eastAsia="ＭＳ ゴシック" w:hAnsi="ＭＳ ゴシック" w:cs="Times New Roman"/>
              </w:rPr>
            </w:pPr>
          </w:p>
        </w:tc>
        <w:tc>
          <w:tcPr>
            <w:tcW w:w="1212" w:type="dxa"/>
            <w:tcBorders>
              <w:left w:val="nil"/>
              <w:bottom w:val="single" w:sz="4" w:space="0" w:color="auto"/>
              <w:right w:val="nil"/>
            </w:tcBorders>
            <w:vAlign w:val="center"/>
          </w:tcPr>
          <w:p w14:paraId="6264FE8E" w14:textId="77777777" w:rsidR="009638F0" w:rsidRPr="00D60F63" w:rsidRDefault="009638F0" w:rsidP="009638F0">
            <w:pPr>
              <w:spacing w:line="240" w:lineRule="exact"/>
              <w:rPr>
                <w:rFonts w:ascii="ＭＳ ゴシック" w:eastAsia="ＭＳ ゴシック" w:hAnsi="ＭＳ ゴシック" w:cs="Times New Roman"/>
              </w:rPr>
            </w:pPr>
          </w:p>
        </w:tc>
        <w:tc>
          <w:tcPr>
            <w:tcW w:w="1175" w:type="dxa"/>
            <w:tcBorders>
              <w:left w:val="nil"/>
              <w:bottom w:val="single" w:sz="4" w:space="0" w:color="auto"/>
              <w:right w:val="single" w:sz="4" w:space="0" w:color="auto"/>
            </w:tcBorders>
            <w:vAlign w:val="center"/>
          </w:tcPr>
          <w:p w14:paraId="57866C38" w14:textId="77777777" w:rsidR="009638F0" w:rsidRPr="00D60F63" w:rsidRDefault="009638F0" w:rsidP="009638F0">
            <w:pPr>
              <w:spacing w:line="240" w:lineRule="exact"/>
              <w:rPr>
                <w:rFonts w:ascii="ＭＳ ゴシック" w:eastAsia="ＭＳ ゴシック" w:hAnsi="ＭＳ ゴシック" w:cs="Times New Roman"/>
              </w:rPr>
            </w:pPr>
          </w:p>
        </w:tc>
        <w:tc>
          <w:tcPr>
            <w:tcW w:w="1050" w:type="dxa"/>
            <w:tcBorders>
              <w:left w:val="single" w:sz="4" w:space="0" w:color="auto"/>
              <w:bottom w:val="single" w:sz="4" w:space="0" w:color="auto"/>
            </w:tcBorders>
            <w:vAlign w:val="center"/>
          </w:tcPr>
          <w:p w14:paraId="5AF289FE"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チェック</w:t>
            </w:r>
          </w:p>
        </w:tc>
      </w:tr>
      <w:tr w:rsidR="00D60F63" w:rsidRPr="00D60F63" w14:paraId="714C876C" w14:textId="77777777" w:rsidTr="00D60F63">
        <w:trPr>
          <w:trHeight w:hRule="exact" w:val="284"/>
        </w:trPr>
        <w:tc>
          <w:tcPr>
            <w:tcW w:w="1456" w:type="dxa"/>
            <w:tcBorders>
              <w:bottom w:val="nil"/>
              <w:right w:val="single" w:sz="4" w:space="0" w:color="auto"/>
            </w:tcBorders>
            <w:vAlign w:val="center"/>
          </w:tcPr>
          <w:p w14:paraId="3A8575B5" w14:textId="77777777" w:rsidR="009638F0" w:rsidRPr="00D60F63" w:rsidRDefault="009638F0" w:rsidP="009638F0">
            <w:pPr>
              <w:numPr>
                <w:ilvl w:val="1"/>
                <w:numId w:val="23"/>
              </w:num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会場名</w:t>
            </w:r>
          </w:p>
        </w:tc>
        <w:tc>
          <w:tcPr>
            <w:tcW w:w="4700" w:type="dxa"/>
            <w:gridSpan w:val="4"/>
            <w:tcBorders>
              <w:top w:val="single" w:sz="4" w:space="0" w:color="auto"/>
              <w:left w:val="single" w:sz="4" w:space="0" w:color="auto"/>
              <w:bottom w:val="dotted" w:sz="4" w:space="0" w:color="auto"/>
              <w:right w:val="dotted" w:sz="4" w:space="0" w:color="auto"/>
            </w:tcBorders>
            <w:vAlign w:val="center"/>
          </w:tcPr>
          <w:p w14:paraId="2D01714E"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2387" w:type="dxa"/>
            <w:gridSpan w:val="2"/>
            <w:tcBorders>
              <w:top w:val="single" w:sz="4" w:space="0" w:color="auto"/>
              <w:left w:val="dotted" w:sz="4" w:space="0" w:color="auto"/>
              <w:bottom w:val="dotted" w:sz="4" w:space="0" w:color="auto"/>
              <w:right w:val="single" w:sz="4" w:space="0" w:color="auto"/>
            </w:tcBorders>
            <w:vAlign w:val="center"/>
          </w:tcPr>
          <w:p w14:paraId="2B647AEE"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TEL</w:t>
            </w:r>
          </w:p>
        </w:tc>
        <w:tc>
          <w:tcPr>
            <w:tcW w:w="1050" w:type="dxa"/>
            <w:tcBorders>
              <w:left w:val="single" w:sz="4" w:space="0" w:color="auto"/>
              <w:bottom w:val="dotted" w:sz="4" w:space="0" w:color="auto"/>
            </w:tcBorders>
            <w:vAlign w:val="center"/>
          </w:tcPr>
          <w:p w14:paraId="48CCBBC6" w14:textId="77777777" w:rsidR="009638F0" w:rsidRPr="00D60F63" w:rsidRDefault="009638F0" w:rsidP="009638F0">
            <w:pPr>
              <w:spacing w:line="240" w:lineRule="exact"/>
              <w:rPr>
                <w:rFonts w:ascii="ＭＳ ゴシック" w:eastAsia="ＭＳ ゴシック" w:hAnsi="ＭＳ ゴシック" w:cs="Times New Roman"/>
                <w:lang w:eastAsia="zh-CN"/>
              </w:rPr>
            </w:pPr>
          </w:p>
        </w:tc>
      </w:tr>
      <w:tr w:rsidR="00D60F63" w:rsidRPr="00D60F63" w14:paraId="3893DF1B" w14:textId="77777777" w:rsidTr="00D60F63">
        <w:trPr>
          <w:trHeight w:hRule="exact" w:val="284"/>
        </w:trPr>
        <w:tc>
          <w:tcPr>
            <w:tcW w:w="1456" w:type="dxa"/>
            <w:tcBorders>
              <w:top w:val="nil"/>
              <w:bottom w:val="nil"/>
              <w:right w:val="single" w:sz="4" w:space="0" w:color="auto"/>
            </w:tcBorders>
            <w:vAlign w:val="center"/>
          </w:tcPr>
          <w:p w14:paraId="1FF43B0A" w14:textId="77777777" w:rsidR="009638F0" w:rsidRPr="00D60F63" w:rsidRDefault="009638F0" w:rsidP="009638F0">
            <w:pPr>
              <w:spacing w:line="240" w:lineRule="exact"/>
              <w:ind w:firstLine="210"/>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所在地</w:t>
            </w:r>
          </w:p>
        </w:tc>
        <w:tc>
          <w:tcPr>
            <w:tcW w:w="4700" w:type="dxa"/>
            <w:gridSpan w:val="4"/>
            <w:tcBorders>
              <w:top w:val="dotted" w:sz="4" w:space="0" w:color="auto"/>
              <w:left w:val="single" w:sz="4" w:space="0" w:color="auto"/>
              <w:bottom w:val="dotted" w:sz="4" w:space="0" w:color="auto"/>
              <w:right w:val="dotted" w:sz="4" w:space="0" w:color="auto"/>
            </w:tcBorders>
            <w:vAlign w:val="center"/>
          </w:tcPr>
          <w:p w14:paraId="7789AB66"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w:t>
            </w:r>
          </w:p>
        </w:tc>
        <w:tc>
          <w:tcPr>
            <w:tcW w:w="2387" w:type="dxa"/>
            <w:gridSpan w:val="2"/>
            <w:tcBorders>
              <w:top w:val="dotted" w:sz="4" w:space="0" w:color="auto"/>
              <w:left w:val="dotted" w:sz="4" w:space="0" w:color="auto"/>
              <w:bottom w:val="dotted" w:sz="4" w:space="0" w:color="auto"/>
              <w:right w:val="single" w:sz="4" w:space="0" w:color="auto"/>
            </w:tcBorders>
            <w:vAlign w:val="center"/>
          </w:tcPr>
          <w:p w14:paraId="77814DCE"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FAX</w:t>
            </w:r>
          </w:p>
        </w:tc>
        <w:tc>
          <w:tcPr>
            <w:tcW w:w="1050" w:type="dxa"/>
            <w:tcBorders>
              <w:top w:val="dotted" w:sz="4" w:space="0" w:color="auto"/>
              <w:left w:val="single" w:sz="4" w:space="0" w:color="auto"/>
              <w:bottom w:val="dotted" w:sz="4" w:space="0" w:color="auto"/>
            </w:tcBorders>
            <w:vAlign w:val="center"/>
          </w:tcPr>
          <w:p w14:paraId="3692CB74" w14:textId="77777777" w:rsidR="009638F0" w:rsidRPr="00D60F63" w:rsidRDefault="009638F0" w:rsidP="009638F0">
            <w:pPr>
              <w:spacing w:line="240" w:lineRule="exact"/>
              <w:rPr>
                <w:rFonts w:ascii="ＭＳ ゴシック" w:eastAsia="ＭＳ ゴシック" w:hAnsi="ＭＳ ゴシック" w:cs="Times New Roman"/>
                <w:lang w:eastAsia="zh-CN"/>
              </w:rPr>
            </w:pPr>
          </w:p>
        </w:tc>
      </w:tr>
      <w:tr w:rsidR="00D60F63" w:rsidRPr="00D60F63" w14:paraId="07AC6A2F" w14:textId="77777777" w:rsidTr="00D60F63">
        <w:trPr>
          <w:trHeight w:hRule="exact" w:val="284"/>
        </w:trPr>
        <w:tc>
          <w:tcPr>
            <w:tcW w:w="1456" w:type="dxa"/>
            <w:tcBorders>
              <w:top w:val="nil"/>
              <w:bottom w:val="single" w:sz="4" w:space="0" w:color="auto"/>
              <w:right w:val="single" w:sz="4" w:space="0" w:color="auto"/>
            </w:tcBorders>
            <w:vAlign w:val="center"/>
          </w:tcPr>
          <w:p w14:paraId="1BE2F0F8" w14:textId="77777777" w:rsidR="009638F0" w:rsidRPr="00D60F63" w:rsidRDefault="009638F0" w:rsidP="009638F0">
            <w:pPr>
              <w:spacing w:line="240" w:lineRule="exact"/>
              <w:ind w:firstLine="210"/>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担当者名</w:t>
            </w:r>
          </w:p>
        </w:tc>
        <w:tc>
          <w:tcPr>
            <w:tcW w:w="4700" w:type="dxa"/>
            <w:gridSpan w:val="4"/>
            <w:tcBorders>
              <w:top w:val="dotted" w:sz="4" w:space="0" w:color="auto"/>
              <w:left w:val="single" w:sz="4" w:space="0" w:color="auto"/>
              <w:bottom w:val="single" w:sz="4" w:space="0" w:color="auto"/>
              <w:right w:val="dotted" w:sz="4" w:space="0" w:color="auto"/>
            </w:tcBorders>
            <w:vAlign w:val="center"/>
          </w:tcPr>
          <w:p w14:paraId="6C430B9E"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2387" w:type="dxa"/>
            <w:gridSpan w:val="2"/>
            <w:tcBorders>
              <w:top w:val="dotted" w:sz="4" w:space="0" w:color="auto"/>
              <w:left w:val="dotted" w:sz="4" w:space="0" w:color="auto"/>
              <w:bottom w:val="single" w:sz="4" w:space="0" w:color="auto"/>
              <w:right w:val="single" w:sz="4" w:space="0" w:color="auto"/>
            </w:tcBorders>
            <w:vAlign w:val="center"/>
          </w:tcPr>
          <w:p w14:paraId="6321AF12"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1050" w:type="dxa"/>
            <w:tcBorders>
              <w:top w:val="dotted" w:sz="4" w:space="0" w:color="auto"/>
              <w:left w:val="single" w:sz="4" w:space="0" w:color="auto"/>
              <w:bottom w:val="dotted" w:sz="4" w:space="0" w:color="auto"/>
            </w:tcBorders>
            <w:vAlign w:val="center"/>
          </w:tcPr>
          <w:p w14:paraId="1E463D5A" w14:textId="77777777" w:rsidR="009638F0" w:rsidRPr="00D60F63" w:rsidRDefault="009638F0" w:rsidP="009638F0">
            <w:pPr>
              <w:spacing w:line="240" w:lineRule="exact"/>
              <w:rPr>
                <w:rFonts w:ascii="ＭＳ ゴシック" w:eastAsia="ＭＳ ゴシック" w:hAnsi="ＭＳ ゴシック" w:cs="Times New Roman"/>
                <w:lang w:eastAsia="zh-CN"/>
              </w:rPr>
            </w:pPr>
          </w:p>
        </w:tc>
      </w:tr>
      <w:tr w:rsidR="00D60F63" w:rsidRPr="00D60F63" w14:paraId="134E9F49" w14:textId="77777777" w:rsidTr="00D60F63">
        <w:trPr>
          <w:trHeight w:hRule="exact" w:val="284"/>
        </w:trPr>
        <w:tc>
          <w:tcPr>
            <w:tcW w:w="1456" w:type="dxa"/>
            <w:tcBorders>
              <w:top w:val="single" w:sz="4" w:space="0" w:color="auto"/>
              <w:bottom w:val="nil"/>
            </w:tcBorders>
            <w:vAlign w:val="center"/>
          </w:tcPr>
          <w:p w14:paraId="7C72414C" w14:textId="77777777" w:rsidR="009638F0" w:rsidRPr="00D60F63" w:rsidRDefault="009638F0" w:rsidP="009638F0">
            <w:pPr>
              <w:numPr>
                <w:ilvl w:val="1"/>
                <w:numId w:val="23"/>
              </w:num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収容人員</w:t>
            </w:r>
          </w:p>
        </w:tc>
        <w:tc>
          <w:tcPr>
            <w:tcW w:w="1134" w:type="dxa"/>
            <w:tcBorders>
              <w:top w:val="single" w:sz="4" w:space="0" w:color="auto"/>
              <w:bottom w:val="dotted" w:sz="4" w:space="0" w:color="auto"/>
              <w:right w:val="nil"/>
            </w:tcBorders>
            <w:vAlign w:val="center"/>
          </w:tcPr>
          <w:p w14:paraId="463FF19A"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部屋名</w:t>
            </w:r>
          </w:p>
        </w:tc>
        <w:tc>
          <w:tcPr>
            <w:tcW w:w="1158" w:type="dxa"/>
            <w:tcBorders>
              <w:top w:val="single" w:sz="4" w:space="0" w:color="auto"/>
              <w:left w:val="nil"/>
              <w:bottom w:val="dotted" w:sz="4" w:space="0" w:color="auto"/>
              <w:right w:val="dotted" w:sz="4" w:space="0" w:color="auto"/>
            </w:tcBorders>
            <w:vAlign w:val="center"/>
          </w:tcPr>
          <w:p w14:paraId="1E24777D"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1214" w:type="dxa"/>
            <w:tcBorders>
              <w:top w:val="single" w:sz="4" w:space="0" w:color="auto"/>
              <w:left w:val="dotted" w:sz="4" w:space="0" w:color="auto"/>
              <w:bottom w:val="dotted" w:sz="4" w:space="0" w:color="auto"/>
              <w:right w:val="dotted" w:sz="4" w:space="0" w:color="auto"/>
            </w:tcBorders>
            <w:vAlign w:val="center"/>
          </w:tcPr>
          <w:p w14:paraId="7808C861" w14:textId="77777777" w:rsidR="009638F0" w:rsidRPr="00D60F63" w:rsidRDefault="009638F0" w:rsidP="009638F0">
            <w:pPr>
              <w:spacing w:line="240" w:lineRule="exact"/>
              <w:jc w:val="center"/>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予定人数</w:t>
            </w:r>
          </w:p>
        </w:tc>
        <w:tc>
          <w:tcPr>
            <w:tcW w:w="1194" w:type="dxa"/>
            <w:tcBorders>
              <w:top w:val="single" w:sz="4" w:space="0" w:color="auto"/>
              <w:left w:val="dotted" w:sz="4" w:space="0" w:color="auto"/>
              <w:bottom w:val="dotted" w:sz="4" w:space="0" w:color="auto"/>
              <w:right w:val="dotted" w:sz="4" w:space="0" w:color="auto"/>
            </w:tcBorders>
            <w:vAlign w:val="center"/>
          </w:tcPr>
          <w:p w14:paraId="03FC2681" w14:textId="77777777" w:rsidR="009638F0" w:rsidRPr="00D60F63" w:rsidRDefault="009638F0" w:rsidP="009638F0">
            <w:pPr>
              <w:spacing w:line="240" w:lineRule="exact"/>
              <w:jc w:val="center"/>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ＭＡＸ</w:t>
            </w:r>
          </w:p>
        </w:tc>
        <w:tc>
          <w:tcPr>
            <w:tcW w:w="1212" w:type="dxa"/>
            <w:tcBorders>
              <w:top w:val="single" w:sz="4" w:space="0" w:color="auto"/>
              <w:left w:val="dotted" w:sz="4" w:space="0" w:color="auto"/>
              <w:bottom w:val="dotted" w:sz="4" w:space="0" w:color="auto"/>
              <w:right w:val="dotted" w:sz="4" w:space="0" w:color="auto"/>
            </w:tcBorders>
            <w:vAlign w:val="center"/>
          </w:tcPr>
          <w:p w14:paraId="7B5DE0AD" w14:textId="77777777" w:rsidR="009638F0" w:rsidRPr="00D60F63" w:rsidRDefault="009638F0" w:rsidP="009638F0">
            <w:pPr>
              <w:spacing w:line="240" w:lineRule="exact"/>
              <w:jc w:val="center"/>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固定席</w:t>
            </w:r>
          </w:p>
        </w:tc>
        <w:tc>
          <w:tcPr>
            <w:tcW w:w="1175" w:type="dxa"/>
            <w:tcBorders>
              <w:top w:val="single" w:sz="4" w:space="0" w:color="auto"/>
              <w:left w:val="dotted" w:sz="4" w:space="0" w:color="auto"/>
              <w:bottom w:val="dotted" w:sz="4" w:space="0" w:color="auto"/>
            </w:tcBorders>
            <w:vAlign w:val="center"/>
          </w:tcPr>
          <w:p w14:paraId="5B81476E" w14:textId="77777777" w:rsidR="009638F0" w:rsidRPr="00D60F63" w:rsidRDefault="009638F0" w:rsidP="009638F0">
            <w:pPr>
              <w:spacing w:line="240" w:lineRule="exact"/>
              <w:jc w:val="center"/>
              <w:rPr>
                <w:rFonts w:ascii="ＭＳ ゴシック" w:eastAsia="ＭＳ ゴシック" w:hAnsi="ＭＳ ゴシック" w:cs="Times New Roman"/>
                <w:lang w:eastAsia="zh-CN"/>
              </w:rPr>
            </w:pPr>
          </w:p>
        </w:tc>
        <w:tc>
          <w:tcPr>
            <w:tcW w:w="1050" w:type="dxa"/>
            <w:tcBorders>
              <w:bottom w:val="dotted" w:sz="4" w:space="0" w:color="auto"/>
            </w:tcBorders>
            <w:vAlign w:val="center"/>
          </w:tcPr>
          <w:p w14:paraId="099E2719" w14:textId="77777777" w:rsidR="009638F0" w:rsidRPr="00D60F63" w:rsidRDefault="009638F0" w:rsidP="009638F0">
            <w:pPr>
              <w:spacing w:line="240" w:lineRule="exact"/>
              <w:rPr>
                <w:rFonts w:ascii="ＭＳ ゴシック" w:eastAsia="ＭＳ ゴシック" w:hAnsi="ＭＳ ゴシック" w:cs="Times New Roman"/>
                <w:lang w:eastAsia="zh-CN"/>
              </w:rPr>
            </w:pPr>
          </w:p>
        </w:tc>
      </w:tr>
      <w:tr w:rsidR="00D60F63" w:rsidRPr="00D60F63" w14:paraId="245B3302" w14:textId="77777777" w:rsidTr="00D60F63">
        <w:trPr>
          <w:trHeight w:hRule="exact" w:val="284"/>
        </w:trPr>
        <w:tc>
          <w:tcPr>
            <w:tcW w:w="1456" w:type="dxa"/>
            <w:tcBorders>
              <w:top w:val="nil"/>
              <w:bottom w:val="dotted" w:sz="4" w:space="0" w:color="auto"/>
            </w:tcBorders>
            <w:vAlign w:val="center"/>
          </w:tcPr>
          <w:p w14:paraId="4A4165A5"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2292" w:type="dxa"/>
            <w:gridSpan w:val="2"/>
            <w:tcBorders>
              <w:top w:val="dotted" w:sz="4" w:space="0" w:color="auto"/>
              <w:bottom w:val="single" w:sz="4" w:space="0" w:color="auto"/>
              <w:right w:val="dotted" w:sz="4" w:space="0" w:color="auto"/>
            </w:tcBorders>
            <w:vAlign w:val="center"/>
          </w:tcPr>
          <w:p w14:paraId="49E558A3"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1214" w:type="dxa"/>
            <w:tcBorders>
              <w:top w:val="dotted" w:sz="4" w:space="0" w:color="auto"/>
              <w:left w:val="dotted" w:sz="4" w:space="0" w:color="auto"/>
              <w:bottom w:val="dotted" w:sz="4" w:space="0" w:color="auto"/>
              <w:right w:val="dotted" w:sz="4" w:space="0" w:color="auto"/>
            </w:tcBorders>
            <w:vAlign w:val="center"/>
          </w:tcPr>
          <w:p w14:paraId="7E863C0E" w14:textId="77777777" w:rsidR="009638F0" w:rsidRPr="00D60F63" w:rsidRDefault="009638F0" w:rsidP="009638F0">
            <w:pPr>
              <w:spacing w:line="240" w:lineRule="exact"/>
              <w:jc w:val="center"/>
              <w:rPr>
                <w:rFonts w:ascii="ＭＳ ゴシック" w:eastAsia="ＭＳ ゴシック" w:hAnsi="ＭＳ ゴシック" w:cs="Times New Roman"/>
                <w:spacing w:val="-12"/>
                <w:lang w:eastAsia="zh-CN"/>
              </w:rPr>
            </w:pPr>
            <w:r w:rsidRPr="00D60F63">
              <w:rPr>
                <w:rFonts w:ascii="ＭＳ ゴシック" w:eastAsia="ＭＳ ゴシック" w:hAnsi="ＭＳ ゴシック" w:cs="Times New Roman" w:hint="eastAsia"/>
                <w:spacing w:val="-12"/>
                <w:lang w:eastAsia="zh-CN"/>
              </w:rPr>
              <w:t>登録予定数</w:t>
            </w:r>
          </w:p>
        </w:tc>
        <w:tc>
          <w:tcPr>
            <w:tcW w:w="1194" w:type="dxa"/>
            <w:tcBorders>
              <w:top w:val="dotted" w:sz="4" w:space="0" w:color="auto"/>
              <w:left w:val="dotted" w:sz="4" w:space="0" w:color="auto"/>
              <w:bottom w:val="dotted" w:sz="4" w:space="0" w:color="auto"/>
              <w:right w:val="dotted" w:sz="4" w:space="0" w:color="auto"/>
            </w:tcBorders>
            <w:vAlign w:val="center"/>
          </w:tcPr>
          <w:p w14:paraId="7EBAD2ED" w14:textId="77777777" w:rsidR="009638F0" w:rsidRPr="00D60F63" w:rsidRDefault="009638F0" w:rsidP="009638F0">
            <w:pPr>
              <w:spacing w:line="240" w:lineRule="exact"/>
              <w:jc w:val="center"/>
              <w:rPr>
                <w:rFonts w:ascii="ＭＳ ゴシック" w:eastAsia="ＭＳ ゴシック" w:hAnsi="ＭＳ ゴシック" w:cs="Times New Roman"/>
                <w:lang w:eastAsia="zh-CN"/>
              </w:rPr>
            </w:pPr>
          </w:p>
        </w:tc>
        <w:tc>
          <w:tcPr>
            <w:tcW w:w="1212" w:type="dxa"/>
            <w:tcBorders>
              <w:top w:val="dotted" w:sz="4" w:space="0" w:color="auto"/>
              <w:left w:val="dotted" w:sz="4" w:space="0" w:color="auto"/>
              <w:bottom w:val="single" w:sz="4" w:space="0" w:color="auto"/>
              <w:right w:val="dotted" w:sz="4" w:space="0" w:color="auto"/>
            </w:tcBorders>
            <w:vAlign w:val="center"/>
          </w:tcPr>
          <w:p w14:paraId="603AD963"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1175" w:type="dxa"/>
            <w:tcBorders>
              <w:top w:val="dotted" w:sz="4" w:space="0" w:color="auto"/>
              <w:left w:val="dotted" w:sz="4" w:space="0" w:color="auto"/>
              <w:bottom w:val="single" w:sz="4" w:space="0" w:color="auto"/>
            </w:tcBorders>
            <w:vAlign w:val="center"/>
          </w:tcPr>
          <w:p w14:paraId="4CB29E94"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1050" w:type="dxa"/>
            <w:tcBorders>
              <w:top w:val="dotted" w:sz="4" w:space="0" w:color="auto"/>
              <w:bottom w:val="dotted" w:sz="4" w:space="0" w:color="auto"/>
            </w:tcBorders>
            <w:vAlign w:val="center"/>
          </w:tcPr>
          <w:p w14:paraId="7B7A7804" w14:textId="77777777" w:rsidR="009638F0" w:rsidRPr="00D60F63" w:rsidRDefault="009638F0" w:rsidP="009638F0">
            <w:pPr>
              <w:spacing w:line="240" w:lineRule="exact"/>
              <w:rPr>
                <w:rFonts w:ascii="ＭＳ ゴシック" w:eastAsia="ＭＳ ゴシック" w:hAnsi="ＭＳ ゴシック" w:cs="Times New Roman"/>
                <w:lang w:eastAsia="zh-CN"/>
              </w:rPr>
            </w:pPr>
          </w:p>
        </w:tc>
      </w:tr>
      <w:tr w:rsidR="00D60F63" w:rsidRPr="00D60F63" w14:paraId="7A2D7A01" w14:textId="77777777" w:rsidTr="00D60F63">
        <w:trPr>
          <w:trHeight w:hRule="exact" w:val="284"/>
        </w:trPr>
        <w:tc>
          <w:tcPr>
            <w:tcW w:w="1456" w:type="dxa"/>
            <w:tcBorders>
              <w:bottom w:val="nil"/>
            </w:tcBorders>
            <w:vAlign w:val="center"/>
          </w:tcPr>
          <w:p w14:paraId="59C08973" w14:textId="77777777" w:rsidR="009638F0" w:rsidRPr="00D60F63" w:rsidRDefault="009638F0" w:rsidP="009638F0">
            <w:pPr>
              <w:numPr>
                <w:ilvl w:val="1"/>
                <w:numId w:val="23"/>
              </w:num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控室</w:t>
            </w:r>
          </w:p>
        </w:tc>
        <w:tc>
          <w:tcPr>
            <w:tcW w:w="1134" w:type="dxa"/>
            <w:tcBorders>
              <w:bottom w:val="dotted" w:sz="4" w:space="0" w:color="auto"/>
              <w:right w:val="dotted" w:sz="4" w:space="0" w:color="auto"/>
            </w:tcBorders>
            <w:vAlign w:val="center"/>
          </w:tcPr>
          <w:p w14:paraId="4A65E3AF"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1158" w:type="dxa"/>
            <w:tcBorders>
              <w:left w:val="dotted" w:sz="4" w:space="0" w:color="auto"/>
              <w:bottom w:val="dotted" w:sz="4" w:space="0" w:color="auto"/>
              <w:right w:val="dotted" w:sz="4" w:space="0" w:color="auto"/>
            </w:tcBorders>
            <w:vAlign w:val="center"/>
          </w:tcPr>
          <w:p w14:paraId="41DC816C"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部屋名</w:t>
            </w:r>
          </w:p>
        </w:tc>
        <w:tc>
          <w:tcPr>
            <w:tcW w:w="1214" w:type="dxa"/>
            <w:tcBorders>
              <w:left w:val="dotted" w:sz="4" w:space="0" w:color="auto"/>
              <w:bottom w:val="dotted" w:sz="4" w:space="0" w:color="auto"/>
              <w:right w:val="dotted" w:sz="4" w:space="0" w:color="auto"/>
            </w:tcBorders>
            <w:vAlign w:val="center"/>
          </w:tcPr>
          <w:p w14:paraId="435DE5B3" w14:textId="77777777" w:rsidR="009638F0" w:rsidRPr="00D60F63" w:rsidRDefault="009638F0" w:rsidP="009638F0">
            <w:pPr>
              <w:spacing w:line="240" w:lineRule="exact"/>
              <w:jc w:val="center"/>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予定人数</w:t>
            </w:r>
          </w:p>
        </w:tc>
        <w:tc>
          <w:tcPr>
            <w:tcW w:w="1194" w:type="dxa"/>
            <w:tcBorders>
              <w:left w:val="dotted" w:sz="4" w:space="0" w:color="auto"/>
              <w:bottom w:val="dotted" w:sz="4" w:space="0" w:color="auto"/>
              <w:right w:val="dotted" w:sz="4" w:space="0" w:color="auto"/>
            </w:tcBorders>
            <w:vAlign w:val="center"/>
          </w:tcPr>
          <w:p w14:paraId="0441D93A" w14:textId="77777777" w:rsidR="009638F0" w:rsidRPr="00D60F63" w:rsidRDefault="009638F0" w:rsidP="009638F0">
            <w:pPr>
              <w:spacing w:line="240" w:lineRule="exact"/>
              <w:jc w:val="center"/>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実　数</w:t>
            </w:r>
          </w:p>
        </w:tc>
        <w:tc>
          <w:tcPr>
            <w:tcW w:w="1212" w:type="dxa"/>
            <w:tcBorders>
              <w:top w:val="single" w:sz="4" w:space="0" w:color="auto"/>
              <w:left w:val="dotted" w:sz="4" w:space="0" w:color="auto"/>
              <w:bottom w:val="dotted" w:sz="4" w:space="0" w:color="auto"/>
              <w:right w:val="dotted" w:sz="4" w:space="0" w:color="auto"/>
            </w:tcBorders>
            <w:vAlign w:val="center"/>
          </w:tcPr>
          <w:p w14:paraId="6D372756" w14:textId="77777777" w:rsidR="009638F0" w:rsidRPr="00D60F63" w:rsidRDefault="009638F0" w:rsidP="009638F0">
            <w:pPr>
              <w:spacing w:line="240" w:lineRule="exact"/>
              <w:jc w:val="center"/>
              <w:rPr>
                <w:rFonts w:ascii="ＭＳ ゴシック" w:eastAsia="ＭＳ ゴシック" w:hAnsi="ＭＳ ゴシック" w:cs="Times New Roman"/>
                <w:lang w:eastAsia="zh-CN"/>
              </w:rPr>
            </w:pPr>
          </w:p>
        </w:tc>
        <w:tc>
          <w:tcPr>
            <w:tcW w:w="1175" w:type="dxa"/>
            <w:tcBorders>
              <w:top w:val="single" w:sz="4" w:space="0" w:color="auto"/>
              <w:left w:val="dotted" w:sz="4" w:space="0" w:color="auto"/>
              <w:bottom w:val="dotted" w:sz="4" w:space="0" w:color="auto"/>
            </w:tcBorders>
            <w:vAlign w:val="center"/>
          </w:tcPr>
          <w:p w14:paraId="77ED00F4" w14:textId="77777777" w:rsidR="009638F0" w:rsidRPr="00D60F63" w:rsidRDefault="009638F0" w:rsidP="009638F0">
            <w:pPr>
              <w:spacing w:line="240" w:lineRule="exact"/>
              <w:jc w:val="center"/>
              <w:rPr>
                <w:rFonts w:ascii="ＭＳ ゴシック" w:eastAsia="ＭＳ ゴシック" w:hAnsi="ＭＳ ゴシック" w:cs="Times New Roman"/>
                <w:lang w:eastAsia="zh-CN"/>
              </w:rPr>
            </w:pPr>
          </w:p>
        </w:tc>
        <w:tc>
          <w:tcPr>
            <w:tcW w:w="1050" w:type="dxa"/>
            <w:tcBorders>
              <w:bottom w:val="dotted" w:sz="4" w:space="0" w:color="auto"/>
            </w:tcBorders>
            <w:vAlign w:val="center"/>
          </w:tcPr>
          <w:p w14:paraId="5A4A9470" w14:textId="77777777" w:rsidR="009638F0" w:rsidRPr="00D60F63" w:rsidRDefault="009638F0" w:rsidP="009638F0">
            <w:pPr>
              <w:spacing w:line="240" w:lineRule="exact"/>
              <w:rPr>
                <w:rFonts w:ascii="ＭＳ ゴシック" w:eastAsia="ＭＳ ゴシック" w:hAnsi="ＭＳ ゴシック" w:cs="Times New Roman"/>
                <w:lang w:eastAsia="zh-CN"/>
              </w:rPr>
            </w:pPr>
          </w:p>
        </w:tc>
      </w:tr>
      <w:tr w:rsidR="00D60F63" w:rsidRPr="00D60F63" w14:paraId="773993D4" w14:textId="77777777" w:rsidTr="00D60F63">
        <w:trPr>
          <w:trHeight w:hRule="exact" w:val="588"/>
        </w:trPr>
        <w:tc>
          <w:tcPr>
            <w:tcW w:w="1456" w:type="dxa"/>
            <w:tcBorders>
              <w:top w:val="nil"/>
              <w:bottom w:val="nil"/>
            </w:tcBorders>
            <w:vAlign w:val="center"/>
          </w:tcPr>
          <w:p w14:paraId="739CAE66"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134" w:type="dxa"/>
            <w:tcBorders>
              <w:top w:val="dotted" w:sz="4" w:space="0" w:color="auto"/>
              <w:bottom w:val="dotted" w:sz="4" w:space="0" w:color="auto"/>
              <w:right w:val="dotted" w:sz="4" w:space="0" w:color="auto"/>
            </w:tcBorders>
            <w:vAlign w:val="center"/>
          </w:tcPr>
          <w:p w14:paraId="5CDB694D" w14:textId="335DCFB9" w:rsidR="009638F0" w:rsidRPr="00D60F63" w:rsidRDefault="009638F0" w:rsidP="009638F0">
            <w:pPr>
              <w:spacing w:line="240" w:lineRule="exact"/>
              <w:rPr>
                <w:rFonts w:ascii="ＭＳ ゴシック" w:eastAsia="ＭＳ ゴシック" w:hAnsi="ＭＳ ゴシック" w:cs="Times New Roman"/>
                <w:lang w:eastAsia="zh-TW"/>
              </w:rPr>
            </w:pPr>
            <w:r w:rsidRPr="00D60F63">
              <w:rPr>
                <w:rFonts w:ascii="ＭＳ ゴシック" w:eastAsia="ＭＳ ゴシック" w:hAnsi="ＭＳ ゴシック" w:cs="Times New Roman" w:hint="eastAsia"/>
                <w:lang w:eastAsia="zh-TW"/>
              </w:rPr>
              <w:t>来賓（登壇）</w:t>
            </w:r>
          </w:p>
          <w:p w14:paraId="68639EB0"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158" w:type="dxa"/>
            <w:tcBorders>
              <w:top w:val="dotted" w:sz="4" w:space="0" w:color="auto"/>
              <w:left w:val="dotted" w:sz="4" w:space="0" w:color="auto"/>
              <w:bottom w:val="dotted" w:sz="4" w:space="0" w:color="auto"/>
              <w:right w:val="dotted" w:sz="4" w:space="0" w:color="auto"/>
            </w:tcBorders>
            <w:vAlign w:val="center"/>
          </w:tcPr>
          <w:p w14:paraId="50CBBF78"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214" w:type="dxa"/>
            <w:tcBorders>
              <w:top w:val="dotted" w:sz="4" w:space="0" w:color="auto"/>
              <w:left w:val="dotted" w:sz="4" w:space="0" w:color="auto"/>
              <w:bottom w:val="dotted" w:sz="4" w:space="0" w:color="auto"/>
              <w:right w:val="dotted" w:sz="4" w:space="0" w:color="auto"/>
            </w:tcBorders>
            <w:vAlign w:val="center"/>
          </w:tcPr>
          <w:p w14:paraId="337D5043" w14:textId="77777777" w:rsidR="009638F0" w:rsidRPr="00D60F63" w:rsidRDefault="009638F0" w:rsidP="009638F0">
            <w:pPr>
              <w:spacing w:line="240" w:lineRule="exact"/>
              <w:jc w:val="right"/>
              <w:rPr>
                <w:rFonts w:ascii="ＭＳ ゴシック" w:eastAsia="ＭＳ ゴシック" w:hAnsi="ＭＳ ゴシック" w:cs="Times New Roman"/>
                <w:lang w:eastAsia="zh-TW"/>
              </w:rPr>
            </w:pPr>
            <w:r w:rsidRPr="00D60F63">
              <w:rPr>
                <w:rFonts w:ascii="ＭＳ ゴシック" w:eastAsia="ＭＳ ゴシック" w:hAnsi="ＭＳ ゴシック" w:cs="Times New Roman"/>
                <w:lang w:eastAsia="zh-TW"/>
              </w:rPr>
              <w:t>8</w:t>
            </w:r>
          </w:p>
        </w:tc>
        <w:tc>
          <w:tcPr>
            <w:tcW w:w="1194" w:type="dxa"/>
            <w:tcBorders>
              <w:top w:val="dotted" w:sz="4" w:space="0" w:color="auto"/>
              <w:left w:val="dotted" w:sz="4" w:space="0" w:color="auto"/>
              <w:bottom w:val="dotted" w:sz="4" w:space="0" w:color="auto"/>
              <w:right w:val="dotted" w:sz="4" w:space="0" w:color="auto"/>
            </w:tcBorders>
            <w:vAlign w:val="center"/>
          </w:tcPr>
          <w:p w14:paraId="697CE2DE" w14:textId="77777777" w:rsidR="009638F0" w:rsidRPr="00D60F63" w:rsidRDefault="009638F0" w:rsidP="009638F0">
            <w:pPr>
              <w:spacing w:line="240" w:lineRule="exact"/>
              <w:jc w:val="right"/>
              <w:rPr>
                <w:rFonts w:ascii="ＭＳ ゴシック" w:eastAsia="ＭＳ ゴシック" w:hAnsi="ＭＳ ゴシック" w:cs="Times New Roman"/>
                <w:lang w:eastAsia="zh-TW"/>
              </w:rPr>
            </w:pPr>
          </w:p>
        </w:tc>
        <w:tc>
          <w:tcPr>
            <w:tcW w:w="1212" w:type="dxa"/>
            <w:tcBorders>
              <w:top w:val="dotted" w:sz="4" w:space="0" w:color="auto"/>
              <w:left w:val="dotted" w:sz="4" w:space="0" w:color="auto"/>
              <w:bottom w:val="dotted" w:sz="4" w:space="0" w:color="auto"/>
              <w:right w:val="dotted" w:sz="4" w:space="0" w:color="auto"/>
            </w:tcBorders>
            <w:vAlign w:val="center"/>
          </w:tcPr>
          <w:p w14:paraId="77185841"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175" w:type="dxa"/>
            <w:tcBorders>
              <w:top w:val="dotted" w:sz="4" w:space="0" w:color="auto"/>
              <w:left w:val="dotted" w:sz="4" w:space="0" w:color="auto"/>
              <w:bottom w:val="dotted" w:sz="4" w:space="0" w:color="auto"/>
            </w:tcBorders>
            <w:vAlign w:val="center"/>
          </w:tcPr>
          <w:p w14:paraId="7BFEAE3F"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050" w:type="dxa"/>
            <w:tcBorders>
              <w:top w:val="dotted" w:sz="4" w:space="0" w:color="auto"/>
              <w:bottom w:val="dotted" w:sz="4" w:space="0" w:color="auto"/>
            </w:tcBorders>
            <w:vAlign w:val="center"/>
          </w:tcPr>
          <w:p w14:paraId="746F91CE" w14:textId="77777777" w:rsidR="009638F0" w:rsidRPr="00D60F63" w:rsidRDefault="009638F0" w:rsidP="009638F0">
            <w:pPr>
              <w:spacing w:line="240" w:lineRule="exact"/>
              <w:rPr>
                <w:rFonts w:ascii="ＭＳ ゴシック" w:eastAsia="ＭＳ ゴシック" w:hAnsi="ＭＳ ゴシック" w:cs="Times New Roman"/>
                <w:lang w:eastAsia="zh-TW"/>
              </w:rPr>
            </w:pPr>
          </w:p>
        </w:tc>
      </w:tr>
      <w:tr w:rsidR="00D60F63" w:rsidRPr="00D60F63" w14:paraId="461809E0" w14:textId="77777777" w:rsidTr="00D60F63">
        <w:trPr>
          <w:trHeight w:hRule="exact" w:val="284"/>
        </w:trPr>
        <w:tc>
          <w:tcPr>
            <w:tcW w:w="1456" w:type="dxa"/>
            <w:tcBorders>
              <w:top w:val="nil"/>
              <w:bottom w:val="nil"/>
            </w:tcBorders>
            <w:vAlign w:val="center"/>
          </w:tcPr>
          <w:p w14:paraId="76E91FED"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134" w:type="dxa"/>
            <w:tcBorders>
              <w:top w:val="dotted" w:sz="4" w:space="0" w:color="auto"/>
              <w:bottom w:val="dotted" w:sz="4" w:space="0" w:color="auto"/>
              <w:right w:val="dotted" w:sz="4" w:space="0" w:color="auto"/>
            </w:tcBorders>
            <w:vAlign w:val="center"/>
          </w:tcPr>
          <w:p w14:paraId="687AC74C" w14:textId="52B1812D" w:rsidR="009638F0" w:rsidRPr="00F24D8D" w:rsidRDefault="009638F0" w:rsidP="009638F0">
            <w:pPr>
              <w:spacing w:line="240" w:lineRule="exact"/>
              <w:rPr>
                <w:rFonts w:ascii="ＭＳ ゴシック" w:eastAsia="PMingLiU" w:hAnsi="ＭＳ ゴシック" w:cs="Times New Roman"/>
                <w:lang w:eastAsia="zh-TW"/>
              </w:rPr>
            </w:pPr>
            <w:r w:rsidRPr="00D60F63">
              <w:rPr>
                <w:rFonts w:ascii="ＭＳ ゴシック" w:eastAsia="ＭＳ ゴシック" w:hAnsi="ＭＳ ゴシック" w:cs="Times New Roman" w:hint="eastAsia"/>
                <w:lang w:eastAsia="zh-TW"/>
              </w:rPr>
              <w:t>来賓</w:t>
            </w:r>
          </w:p>
        </w:tc>
        <w:tc>
          <w:tcPr>
            <w:tcW w:w="1158" w:type="dxa"/>
            <w:tcBorders>
              <w:top w:val="dotted" w:sz="4" w:space="0" w:color="auto"/>
              <w:left w:val="dotted" w:sz="4" w:space="0" w:color="auto"/>
              <w:bottom w:val="dotted" w:sz="4" w:space="0" w:color="auto"/>
              <w:right w:val="dotted" w:sz="4" w:space="0" w:color="auto"/>
            </w:tcBorders>
            <w:vAlign w:val="center"/>
          </w:tcPr>
          <w:p w14:paraId="493CA6B8"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214" w:type="dxa"/>
            <w:tcBorders>
              <w:top w:val="dotted" w:sz="4" w:space="0" w:color="auto"/>
              <w:left w:val="dotted" w:sz="4" w:space="0" w:color="auto"/>
              <w:bottom w:val="dotted" w:sz="4" w:space="0" w:color="auto"/>
              <w:right w:val="dotted" w:sz="4" w:space="0" w:color="auto"/>
            </w:tcBorders>
            <w:vAlign w:val="center"/>
          </w:tcPr>
          <w:p w14:paraId="36D4C134" w14:textId="77777777" w:rsidR="009638F0" w:rsidRPr="00D60F63" w:rsidRDefault="009638F0" w:rsidP="009638F0">
            <w:pPr>
              <w:spacing w:line="240" w:lineRule="exact"/>
              <w:jc w:val="right"/>
              <w:rPr>
                <w:rFonts w:ascii="ＭＳ ゴシック" w:eastAsia="ＭＳ ゴシック" w:hAnsi="ＭＳ ゴシック" w:cs="Times New Roman"/>
                <w:lang w:eastAsia="zh-TW"/>
              </w:rPr>
            </w:pPr>
            <w:r w:rsidRPr="00D60F63">
              <w:rPr>
                <w:rFonts w:ascii="ＭＳ ゴシック" w:eastAsia="ＭＳ ゴシック" w:hAnsi="ＭＳ ゴシック" w:cs="Times New Roman" w:hint="eastAsia"/>
                <w:lang w:eastAsia="zh-TW"/>
              </w:rPr>
              <w:t>50</w:t>
            </w:r>
          </w:p>
        </w:tc>
        <w:tc>
          <w:tcPr>
            <w:tcW w:w="1194" w:type="dxa"/>
            <w:tcBorders>
              <w:top w:val="dotted" w:sz="4" w:space="0" w:color="auto"/>
              <w:left w:val="dotted" w:sz="4" w:space="0" w:color="auto"/>
              <w:bottom w:val="dotted" w:sz="4" w:space="0" w:color="auto"/>
              <w:right w:val="dotted" w:sz="4" w:space="0" w:color="auto"/>
            </w:tcBorders>
            <w:vAlign w:val="center"/>
          </w:tcPr>
          <w:p w14:paraId="1B04B1FF" w14:textId="77777777" w:rsidR="009638F0" w:rsidRPr="00D60F63" w:rsidRDefault="009638F0" w:rsidP="009638F0">
            <w:pPr>
              <w:spacing w:line="240" w:lineRule="exact"/>
              <w:jc w:val="right"/>
              <w:rPr>
                <w:rFonts w:ascii="ＭＳ ゴシック" w:eastAsia="ＭＳ ゴシック" w:hAnsi="ＭＳ ゴシック" w:cs="Times New Roman"/>
                <w:lang w:eastAsia="zh-TW"/>
              </w:rPr>
            </w:pPr>
          </w:p>
        </w:tc>
        <w:tc>
          <w:tcPr>
            <w:tcW w:w="1212" w:type="dxa"/>
            <w:tcBorders>
              <w:top w:val="dotted" w:sz="4" w:space="0" w:color="auto"/>
              <w:left w:val="dotted" w:sz="4" w:space="0" w:color="auto"/>
              <w:bottom w:val="dotted" w:sz="4" w:space="0" w:color="auto"/>
              <w:right w:val="dotted" w:sz="4" w:space="0" w:color="auto"/>
            </w:tcBorders>
            <w:vAlign w:val="center"/>
          </w:tcPr>
          <w:p w14:paraId="1E2D4FC4"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175" w:type="dxa"/>
            <w:tcBorders>
              <w:top w:val="dotted" w:sz="4" w:space="0" w:color="auto"/>
              <w:left w:val="dotted" w:sz="4" w:space="0" w:color="auto"/>
              <w:bottom w:val="dotted" w:sz="4" w:space="0" w:color="auto"/>
            </w:tcBorders>
            <w:vAlign w:val="center"/>
          </w:tcPr>
          <w:p w14:paraId="4B59DAA9"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050" w:type="dxa"/>
            <w:tcBorders>
              <w:top w:val="dotted" w:sz="4" w:space="0" w:color="auto"/>
              <w:bottom w:val="dotted" w:sz="4" w:space="0" w:color="auto"/>
            </w:tcBorders>
            <w:vAlign w:val="center"/>
          </w:tcPr>
          <w:p w14:paraId="512651AC" w14:textId="77777777" w:rsidR="009638F0" w:rsidRPr="00D60F63" w:rsidRDefault="009638F0" w:rsidP="009638F0">
            <w:pPr>
              <w:spacing w:line="240" w:lineRule="exact"/>
              <w:rPr>
                <w:rFonts w:ascii="ＭＳ ゴシック" w:eastAsia="ＭＳ ゴシック" w:hAnsi="ＭＳ ゴシック" w:cs="Times New Roman"/>
                <w:lang w:eastAsia="zh-TW"/>
              </w:rPr>
            </w:pPr>
          </w:p>
        </w:tc>
      </w:tr>
      <w:tr w:rsidR="00D60F63" w:rsidRPr="00D60F63" w14:paraId="4A186BF3" w14:textId="77777777" w:rsidTr="00D60F63">
        <w:trPr>
          <w:trHeight w:hRule="exact" w:val="284"/>
        </w:trPr>
        <w:tc>
          <w:tcPr>
            <w:tcW w:w="1456" w:type="dxa"/>
            <w:tcBorders>
              <w:top w:val="nil"/>
              <w:bottom w:val="nil"/>
            </w:tcBorders>
            <w:vAlign w:val="center"/>
          </w:tcPr>
          <w:p w14:paraId="233FC0C6"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134" w:type="dxa"/>
            <w:tcBorders>
              <w:top w:val="dotted" w:sz="4" w:space="0" w:color="auto"/>
              <w:bottom w:val="dotted" w:sz="4" w:space="0" w:color="auto"/>
              <w:right w:val="dotted" w:sz="4" w:space="0" w:color="auto"/>
            </w:tcBorders>
            <w:vAlign w:val="center"/>
          </w:tcPr>
          <w:p w14:paraId="5FD34312" w14:textId="77777777" w:rsidR="009638F0" w:rsidRPr="00D60F63" w:rsidRDefault="009638F0" w:rsidP="009638F0">
            <w:pPr>
              <w:spacing w:line="240" w:lineRule="exact"/>
              <w:rPr>
                <w:rFonts w:ascii="ＭＳ ゴシック" w:eastAsia="ＭＳ ゴシック" w:hAnsi="ＭＳ ゴシック" w:cs="Times New Roman"/>
                <w:lang w:eastAsia="zh-TW"/>
              </w:rPr>
            </w:pPr>
            <w:r w:rsidRPr="00D60F63">
              <w:rPr>
                <w:rFonts w:ascii="ＭＳ ゴシック" w:eastAsia="ＭＳ ゴシック" w:hAnsi="ＭＳ ゴシック" w:cs="Times New Roman" w:hint="eastAsia"/>
                <w:lang w:eastAsia="zh-TW"/>
              </w:rPr>
              <w:t>講師</w:t>
            </w:r>
          </w:p>
        </w:tc>
        <w:tc>
          <w:tcPr>
            <w:tcW w:w="1158" w:type="dxa"/>
            <w:tcBorders>
              <w:top w:val="dotted" w:sz="4" w:space="0" w:color="auto"/>
              <w:left w:val="dotted" w:sz="4" w:space="0" w:color="auto"/>
              <w:bottom w:val="dotted" w:sz="4" w:space="0" w:color="auto"/>
              <w:right w:val="dotted" w:sz="4" w:space="0" w:color="auto"/>
            </w:tcBorders>
            <w:vAlign w:val="center"/>
          </w:tcPr>
          <w:p w14:paraId="46C0ECE5"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214" w:type="dxa"/>
            <w:tcBorders>
              <w:top w:val="dotted" w:sz="4" w:space="0" w:color="auto"/>
              <w:left w:val="dotted" w:sz="4" w:space="0" w:color="auto"/>
              <w:bottom w:val="dotted" w:sz="4" w:space="0" w:color="auto"/>
              <w:right w:val="dotted" w:sz="4" w:space="0" w:color="auto"/>
            </w:tcBorders>
            <w:vAlign w:val="center"/>
          </w:tcPr>
          <w:p w14:paraId="724CE17C" w14:textId="77777777" w:rsidR="009638F0" w:rsidRPr="00D60F63" w:rsidRDefault="009638F0" w:rsidP="009638F0">
            <w:pPr>
              <w:spacing w:line="240" w:lineRule="exact"/>
              <w:jc w:val="right"/>
              <w:rPr>
                <w:rFonts w:ascii="ＭＳ ゴシック" w:eastAsia="ＭＳ ゴシック" w:hAnsi="ＭＳ ゴシック" w:cs="Times New Roman"/>
                <w:lang w:eastAsia="zh-TW"/>
              </w:rPr>
            </w:pPr>
            <w:r w:rsidRPr="00D60F63">
              <w:rPr>
                <w:rFonts w:ascii="ＭＳ ゴシック" w:eastAsia="ＭＳ ゴシック" w:hAnsi="ＭＳ ゴシック" w:cs="Times New Roman" w:hint="eastAsia"/>
              </w:rPr>
              <w:t>５</w:t>
            </w:r>
          </w:p>
        </w:tc>
        <w:tc>
          <w:tcPr>
            <w:tcW w:w="1194" w:type="dxa"/>
            <w:tcBorders>
              <w:top w:val="dotted" w:sz="4" w:space="0" w:color="auto"/>
              <w:left w:val="dotted" w:sz="4" w:space="0" w:color="auto"/>
              <w:bottom w:val="dotted" w:sz="4" w:space="0" w:color="auto"/>
              <w:right w:val="dotted" w:sz="4" w:space="0" w:color="auto"/>
            </w:tcBorders>
            <w:vAlign w:val="center"/>
          </w:tcPr>
          <w:p w14:paraId="0A733927" w14:textId="77777777" w:rsidR="009638F0" w:rsidRPr="00D60F63" w:rsidRDefault="009638F0" w:rsidP="009638F0">
            <w:pPr>
              <w:spacing w:line="240" w:lineRule="exact"/>
              <w:jc w:val="right"/>
              <w:rPr>
                <w:rFonts w:ascii="ＭＳ ゴシック" w:eastAsia="ＭＳ ゴシック" w:hAnsi="ＭＳ ゴシック" w:cs="Times New Roman"/>
                <w:lang w:eastAsia="zh-TW"/>
              </w:rPr>
            </w:pPr>
          </w:p>
        </w:tc>
        <w:tc>
          <w:tcPr>
            <w:tcW w:w="1212" w:type="dxa"/>
            <w:tcBorders>
              <w:top w:val="dotted" w:sz="4" w:space="0" w:color="auto"/>
              <w:left w:val="dotted" w:sz="4" w:space="0" w:color="auto"/>
              <w:bottom w:val="dotted" w:sz="4" w:space="0" w:color="auto"/>
              <w:right w:val="dotted" w:sz="4" w:space="0" w:color="auto"/>
            </w:tcBorders>
            <w:vAlign w:val="center"/>
          </w:tcPr>
          <w:p w14:paraId="01643E40"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175" w:type="dxa"/>
            <w:tcBorders>
              <w:top w:val="dotted" w:sz="4" w:space="0" w:color="auto"/>
              <w:left w:val="dotted" w:sz="4" w:space="0" w:color="auto"/>
              <w:bottom w:val="dotted" w:sz="4" w:space="0" w:color="auto"/>
            </w:tcBorders>
            <w:vAlign w:val="center"/>
          </w:tcPr>
          <w:p w14:paraId="7DB4CFC0"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050" w:type="dxa"/>
            <w:tcBorders>
              <w:top w:val="dotted" w:sz="4" w:space="0" w:color="auto"/>
              <w:bottom w:val="dotted" w:sz="4" w:space="0" w:color="auto"/>
            </w:tcBorders>
            <w:vAlign w:val="center"/>
          </w:tcPr>
          <w:p w14:paraId="1C92E2ED" w14:textId="77777777" w:rsidR="009638F0" w:rsidRPr="00D60F63" w:rsidRDefault="009638F0" w:rsidP="009638F0">
            <w:pPr>
              <w:spacing w:line="240" w:lineRule="exact"/>
              <w:rPr>
                <w:rFonts w:ascii="ＭＳ ゴシック" w:eastAsia="ＭＳ ゴシック" w:hAnsi="ＭＳ ゴシック" w:cs="Times New Roman"/>
                <w:lang w:eastAsia="zh-TW"/>
              </w:rPr>
            </w:pPr>
          </w:p>
        </w:tc>
      </w:tr>
      <w:tr w:rsidR="00D60F63" w:rsidRPr="00D60F63" w14:paraId="0BDB500A" w14:textId="77777777" w:rsidTr="00D60F63">
        <w:trPr>
          <w:trHeight w:hRule="exact" w:val="284"/>
        </w:trPr>
        <w:tc>
          <w:tcPr>
            <w:tcW w:w="1456" w:type="dxa"/>
            <w:tcBorders>
              <w:top w:val="nil"/>
              <w:bottom w:val="nil"/>
            </w:tcBorders>
            <w:vAlign w:val="center"/>
          </w:tcPr>
          <w:p w14:paraId="25F2188E"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134" w:type="dxa"/>
            <w:tcBorders>
              <w:top w:val="dotted" w:sz="4" w:space="0" w:color="auto"/>
              <w:bottom w:val="dotted" w:sz="4" w:space="0" w:color="auto"/>
              <w:right w:val="dotted" w:sz="4" w:space="0" w:color="auto"/>
            </w:tcBorders>
            <w:vAlign w:val="center"/>
          </w:tcPr>
          <w:p w14:paraId="53A4B9CE" w14:textId="77777777" w:rsidR="009638F0" w:rsidRPr="00D60F63" w:rsidRDefault="009638F0" w:rsidP="009638F0">
            <w:pPr>
              <w:spacing w:line="240" w:lineRule="exact"/>
              <w:rPr>
                <w:rFonts w:ascii="ＭＳ ゴシック" w:eastAsia="ＭＳ ゴシック" w:hAnsi="ＭＳ ゴシック" w:cs="Times New Roman"/>
                <w:sz w:val="16"/>
                <w:szCs w:val="16"/>
                <w:lang w:eastAsia="zh-TW"/>
              </w:rPr>
            </w:pPr>
            <w:r w:rsidRPr="00D60F63">
              <w:rPr>
                <w:rFonts w:ascii="ＭＳ ゴシック" w:eastAsia="ＭＳ ゴシック" w:hAnsi="ＭＳ ゴシック" w:cs="Times New Roman" w:hint="eastAsia"/>
                <w:sz w:val="16"/>
                <w:szCs w:val="16"/>
              </w:rPr>
              <w:t>日本YEG</w:t>
            </w:r>
            <w:r w:rsidRPr="00D60F63">
              <w:rPr>
                <w:rFonts w:ascii="ＭＳ ゴシック" w:eastAsia="ＭＳ ゴシック" w:hAnsi="ＭＳ ゴシック" w:cs="Times New Roman" w:hint="eastAsia"/>
                <w:sz w:val="16"/>
                <w:szCs w:val="16"/>
                <w:lang w:eastAsia="zh-TW"/>
              </w:rPr>
              <w:t>役員</w:t>
            </w:r>
          </w:p>
        </w:tc>
        <w:tc>
          <w:tcPr>
            <w:tcW w:w="1158" w:type="dxa"/>
            <w:tcBorders>
              <w:top w:val="dotted" w:sz="4" w:space="0" w:color="auto"/>
              <w:left w:val="dotted" w:sz="4" w:space="0" w:color="auto"/>
              <w:bottom w:val="dotted" w:sz="4" w:space="0" w:color="auto"/>
              <w:right w:val="dotted" w:sz="4" w:space="0" w:color="auto"/>
            </w:tcBorders>
            <w:vAlign w:val="center"/>
          </w:tcPr>
          <w:p w14:paraId="7178F2D8" w14:textId="77777777" w:rsidR="009638F0" w:rsidRPr="00D60F63" w:rsidRDefault="009638F0" w:rsidP="009638F0">
            <w:pPr>
              <w:spacing w:line="240" w:lineRule="exact"/>
              <w:jc w:val="center"/>
              <w:rPr>
                <w:rFonts w:ascii="ＭＳ ゴシック" w:eastAsia="ＭＳ ゴシック" w:hAnsi="ＭＳ ゴシック" w:cs="Times New Roman"/>
                <w:sz w:val="16"/>
                <w:szCs w:val="16"/>
                <w:lang w:eastAsia="zh-TW"/>
              </w:rPr>
            </w:pPr>
          </w:p>
        </w:tc>
        <w:tc>
          <w:tcPr>
            <w:tcW w:w="1214" w:type="dxa"/>
            <w:tcBorders>
              <w:top w:val="dotted" w:sz="4" w:space="0" w:color="auto"/>
              <w:left w:val="dotted" w:sz="4" w:space="0" w:color="auto"/>
              <w:bottom w:val="dotted" w:sz="4" w:space="0" w:color="auto"/>
              <w:right w:val="dotted" w:sz="4" w:space="0" w:color="auto"/>
            </w:tcBorders>
            <w:vAlign w:val="center"/>
          </w:tcPr>
          <w:p w14:paraId="48092E99" w14:textId="77777777" w:rsidR="009638F0" w:rsidRPr="00D60F63" w:rsidRDefault="009638F0" w:rsidP="009638F0">
            <w:pPr>
              <w:spacing w:line="240" w:lineRule="exact"/>
              <w:jc w:val="right"/>
              <w:rPr>
                <w:rFonts w:ascii="ＭＳ ゴシック" w:eastAsia="ＭＳ ゴシック" w:hAnsi="ＭＳ ゴシック" w:cs="Times New Roman"/>
                <w:lang w:eastAsia="zh-TW"/>
              </w:rPr>
            </w:pPr>
            <w:r w:rsidRPr="00D60F63">
              <w:rPr>
                <w:rFonts w:ascii="ＭＳ ゴシック" w:eastAsia="ＭＳ ゴシック" w:hAnsi="ＭＳ ゴシック" w:cs="Times New Roman" w:hint="eastAsia"/>
                <w:lang w:eastAsia="zh-TW"/>
              </w:rPr>
              <w:t>160</w:t>
            </w:r>
          </w:p>
        </w:tc>
        <w:tc>
          <w:tcPr>
            <w:tcW w:w="1194" w:type="dxa"/>
            <w:tcBorders>
              <w:top w:val="dotted" w:sz="4" w:space="0" w:color="auto"/>
              <w:left w:val="dotted" w:sz="4" w:space="0" w:color="auto"/>
              <w:bottom w:val="dotted" w:sz="4" w:space="0" w:color="auto"/>
              <w:right w:val="dotted" w:sz="4" w:space="0" w:color="auto"/>
            </w:tcBorders>
            <w:vAlign w:val="center"/>
          </w:tcPr>
          <w:p w14:paraId="234D6D3D" w14:textId="77777777" w:rsidR="009638F0" w:rsidRPr="00D60F63" w:rsidRDefault="009638F0" w:rsidP="009638F0">
            <w:pPr>
              <w:spacing w:line="240" w:lineRule="exact"/>
              <w:jc w:val="right"/>
              <w:rPr>
                <w:rFonts w:ascii="ＭＳ ゴシック" w:eastAsia="ＭＳ ゴシック" w:hAnsi="ＭＳ ゴシック" w:cs="Times New Roman"/>
                <w:lang w:eastAsia="zh-TW"/>
              </w:rPr>
            </w:pPr>
          </w:p>
        </w:tc>
        <w:tc>
          <w:tcPr>
            <w:tcW w:w="1212" w:type="dxa"/>
            <w:tcBorders>
              <w:top w:val="dotted" w:sz="4" w:space="0" w:color="auto"/>
              <w:left w:val="dotted" w:sz="4" w:space="0" w:color="auto"/>
              <w:bottom w:val="dotted" w:sz="4" w:space="0" w:color="auto"/>
              <w:right w:val="dotted" w:sz="4" w:space="0" w:color="auto"/>
            </w:tcBorders>
            <w:vAlign w:val="center"/>
          </w:tcPr>
          <w:p w14:paraId="6C6485D7"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175" w:type="dxa"/>
            <w:tcBorders>
              <w:top w:val="dotted" w:sz="4" w:space="0" w:color="auto"/>
              <w:left w:val="dotted" w:sz="4" w:space="0" w:color="auto"/>
              <w:bottom w:val="dotted" w:sz="4" w:space="0" w:color="auto"/>
            </w:tcBorders>
            <w:vAlign w:val="center"/>
          </w:tcPr>
          <w:p w14:paraId="676F6A49"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050" w:type="dxa"/>
            <w:tcBorders>
              <w:top w:val="dotted" w:sz="4" w:space="0" w:color="auto"/>
              <w:bottom w:val="dotted" w:sz="4" w:space="0" w:color="auto"/>
            </w:tcBorders>
            <w:vAlign w:val="center"/>
          </w:tcPr>
          <w:p w14:paraId="384D62FD" w14:textId="77777777" w:rsidR="009638F0" w:rsidRPr="00D60F63" w:rsidRDefault="009638F0" w:rsidP="009638F0">
            <w:pPr>
              <w:spacing w:line="240" w:lineRule="exact"/>
              <w:rPr>
                <w:rFonts w:ascii="ＭＳ ゴシック" w:eastAsia="ＭＳ ゴシック" w:hAnsi="ＭＳ ゴシック" w:cs="Times New Roman"/>
                <w:lang w:eastAsia="zh-TW"/>
              </w:rPr>
            </w:pPr>
          </w:p>
        </w:tc>
      </w:tr>
      <w:tr w:rsidR="00D60F63" w:rsidRPr="00D60F63" w14:paraId="722E540B" w14:textId="77777777" w:rsidTr="00D60F63">
        <w:trPr>
          <w:trHeight w:hRule="exact" w:val="284"/>
        </w:trPr>
        <w:tc>
          <w:tcPr>
            <w:tcW w:w="1456" w:type="dxa"/>
            <w:tcBorders>
              <w:top w:val="nil"/>
              <w:bottom w:val="nil"/>
            </w:tcBorders>
            <w:vAlign w:val="center"/>
          </w:tcPr>
          <w:p w14:paraId="779A5816"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134" w:type="dxa"/>
            <w:tcBorders>
              <w:top w:val="dotted" w:sz="4" w:space="0" w:color="auto"/>
              <w:bottom w:val="dotted" w:sz="4" w:space="0" w:color="auto"/>
              <w:right w:val="dotted" w:sz="4" w:space="0" w:color="auto"/>
            </w:tcBorders>
            <w:vAlign w:val="center"/>
          </w:tcPr>
          <w:p w14:paraId="773236A1"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158" w:type="dxa"/>
            <w:tcBorders>
              <w:top w:val="dotted" w:sz="4" w:space="0" w:color="auto"/>
              <w:left w:val="dotted" w:sz="4" w:space="0" w:color="auto"/>
              <w:bottom w:val="dotted" w:sz="4" w:space="0" w:color="auto"/>
              <w:right w:val="dotted" w:sz="4" w:space="0" w:color="auto"/>
            </w:tcBorders>
            <w:vAlign w:val="center"/>
          </w:tcPr>
          <w:p w14:paraId="5C66BB64"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214" w:type="dxa"/>
            <w:tcBorders>
              <w:top w:val="dotted" w:sz="4" w:space="0" w:color="auto"/>
              <w:left w:val="dotted" w:sz="4" w:space="0" w:color="auto"/>
              <w:bottom w:val="dotted" w:sz="4" w:space="0" w:color="auto"/>
              <w:right w:val="dotted" w:sz="4" w:space="0" w:color="auto"/>
            </w:tcBorders>
            <w:vAlign w:val="center"/>
          </w:tcPr>
          <w:p w14:paraId="6C2FE3BC"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194" w:type="dxa"/>
            <w:tcBorders>
              <w:top w:val="dotted" w:sz="4" w:space="0" w:color="auto"/>
              <w:left w:val="dotted" w:sz="4" w:space="0" w:color="auto"/>
              <w:bottom w:val="dotted" w:sz="4" w:space="0" w:color="auto"/>
              <w:right w:val="dotted" w:sz="4" w:space="0" w:color="auto"/>
            </w:tcBorders>
            <w:vAlign w:val="center"/>
          </w:tcPr>
          <w:p w14:paraId="04409F88"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212" w:type="dxa"/>
            <w:tcBorders>
              <w:top w:val="dotted" w:sz="4" w:space="0" w:color="auto"/>
              <w:left w:val="dotted" w:sz="4" w:space="0" w:color="auto"/>
              <w:bottom w:val="dotted" w:sz="4" w:space="0" w:color="auto"/>
              <w:right w:val="dotted" w:sz="4" w:space="0" w:color="auto"/>
            </w:tcBorders>
            <w:vAlign w:val="center"/>
          </w:tcPr>
          <w:p w14:paraId="3E34DE2D"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175" w:type="dxa"/>
            <w:tcBorders>
              <w:top w:val="dotted" w:sz="4" w:space="0" w:color="auto"/>
              <w:left w:val="dotted" w:sz="4" w:space="0" w:color="auto"/>
              <w:bottom w:val="dotted" w:sz="4" w:space="0" w:color="auto"/>
            </w:tcBorders>
            <w:vAlign w:val="center"/>
          </w:tcPr>
          <w:p w14:paraId="0D3C3FEA"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050" w:type="dxa"/>
            <w:tcBorders>
              <w:top w:val="dotted" w:sz="4" w:space="0" w:color="auto"/>
              <w:bottom w:val="dotted" w:sz="4" w:space="0" w:color="auto"/>
            </w:tcBorders>
            <w:vAlign w:val="center"/>
          </w:tcPr>
          <w:p w14:paraId="5B6CA622" w14:textId="77777777" w:rsidR="009638F0" w:rsidRPr="00D60F63" w:rsidRDefault="009638F0" w:rsidP="009638F0">
            <w:pPr>
              <w:spacing w:line="240" w:lineRule="exact"/>
              <w:rPr>
                <w:rFonts w:ascii="ＭＳ ゴシック" w:eastAsia="ＭＳ ゴシック" w:hAnsi="ＭＳ ゴシック" w:cs="Times New Roman"/>
                <w:lang w:eastAsia="zh-TW"/>
              </w:rPr>
            </w:pPr>
          </w:p>
        </w:tc>
      </w:tr>
      <w:tr w:rsidR="00D60F63" w:rsidRPr="00D60F63" w14:paraId="0AE995C3" w14:textId="77777777" w:rsidTr="00D60F63">
        <w:trPr>
          <w:trHeight w:hRule="exact" w:val="284"/>
        </w:trPr>
        <w:tc>
          <w:tcPr>
            <w:tcW w:w="1456" w:type="dxa"/>
            <w:tcBorders>
              <w:top w:val="nil"/>
              <w:bottom w:val="nil"/>
            </w:tcBorders>
            <w:vAlign w:val="center"/>
          </w:tcPr>
          <w:p w14:paraId="765B2733"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134" w:type="dxa"/>
            <w:tcBorders>
              <w:top w:val="dotted" w:sz="4" w:space="0" w:color="auto"/>
              <w:bottom w:val="dotted" w:sz="4" w:space="0" w:color="auto"/>
              <w:right w:val="dotted" w:sz="4" w:space="0" w:color="auto"/>
            </w:tcBorders>
            <w:vAlign w:val="center"/>
          </w:tcPr>
          <w:p w14:paraId="21FBBD73"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158" w:type="dxa"/>
            <w:tcBorders>
              <w:top w:val="dotted" w:sz="4" w:space="0" w:color="auto"/>
              <w:left w:val="dotted" w:sz="4" w:space="0" w:color="auto"/>
              <w:bottom w:val="dotted" w:sz="4" w:space="0" w:color="auto"/>
              <w:right w:val="dotted" w:sz="4" w:space="0" w:color="auto"/>
            </w:tcBorders>
            <w:vAlign w:val="center"/>
          </w:tcPr>
          <w:p w14:paraId="519FAA3C"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214" w:type="dxa"/>
            <w:tcBorders>
              <w:top w:val="dotted" w:sz="4" w:space="0" w:color="auto"/>
              <w:left w:val="dotted" w:sz="4" w:space="0" w:color="auto"/>
              <w:bottom w:val="dotted" w:sz="4" w:space="0" w:color="auto"/>
              <w:right w:val="dotted" w:sz="4" w:space="0" w:color="auto"/>
            </w:tcBorders>
            <w:vAlign w:val="center"/>
          </w:tcPr>
          <w:p w14:paraId="7552A83E"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194" w:type="dxa"/>
            <w:tcBorders>
              <w:top w:val="dotted" w:sz="4" w:space="0" w:color="auto"/>
              <w:left w:val="dotted" w:sz="4" w:space="0" w:color="auto"/>
              <w:bottom w:val="dotted" w:sz="4" w:space="0" w:color="auto"/>
              <w:right w:val="dotted" w:sz="4" w:space="0" w:color="auto"/>
            </w:tcBorders>
            <w:vAlign w:val="center"/>
          </w:tcPr>
          <w:p w14:paraId="7F0D5AAA"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212" w:type="dxa"/>
            <w:tcBorders>
              <w:top w:val="dotted" w:sz="4" w:space="0" w:color="auto"/>
              <w:left w:val="dotted" w:sz="4" w:space="0" w:color="auto"/>
              <w:bottom w:val="dotted" w:sz="4" w:space="0" w:color="auto"/>
              <w:right w:val="dotted" w:sz="4" w:space="0" w:color="auto"/>
            </w:tcBorders>
            <w:vAlign w:val="center"/>
          </w:tcPr>
          <w:p w14:paraId="3E5C2D9C"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175" w:type="dxa"/>
            <w:tcBorders>
              <w:top w:val="dotted" w:sz="4" w:space="0" w:color="auto"/>
              <w:left w:val="dotted" w:sz="4" w:space="0" w:color="auto"/>
              <w:bottom w:val="dotted" w:sz="4" w:space="0" w:color="auto"/>
            </w:tcBorders>
            <w:vAlign w:val="center"/>
          </w:tcPr>
          <w:p w14:paraId="714E8B44"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050" w:type="dxa"/>
            <w:tcBorders>
              <w:top w:val="dotted" w:sz="4" w:space="0" w:color="auto"/>
              <w:bottom w:val="dotted" w:sz="4" w:space="0" w:color="auto"/>
            </w:tcBorders>
            <w:vAlign w:val="center"/>
          </w:tcPr>
          <w:p w14:paraId="6D41A87C" w14:textId="77777777" w:rsidR="009638F0" w:rsidRPr="00D60F63" w:rsidRDefault="009638F0" w:rsidP="009638F0">
            <w:pPr>
              <w:spacing w:line="240" w:lineRule="exact"/>
              <w:rPr>
                <w:rFonts w:ascii="ＭＳ ゴシック" w:eastAsia="ＭＳ ゴシック" w:hAnsi="ＭＳ ゴシック" w:cs="Times New Roman"/>
                <w:lang w:eastAsia="zh-TW"/>
              </w:rPr>
            </w:pPr>
          </w:p>
        </w:tc>
      </w:tr>
      <w:tr w:rsidR="00D60F63" w:rsidRPr="00D60F63" w14:paraId="3FD2030E" w14:textId="77777777" w:rsidTr="00D60F63">
        <w:trPr>
          <w:trHeight w:hRule="exact" w:val="284"/>
        </w:trPr>
        <w:tc>
          <w:tcPr>
            <w:tcW w:w="1456" w:type="dxa"/>
            <w:tcBorders>
              <w:top w:val="nil"/>
              <w:bottom w:val="nil"/>
            </w:tcBorders>
            <w:vAlign w:val="center"/>
          </w:tcPr>
          <w:p w14:paraId="3E22FEEE"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134" w:type="dxa"/>
            <w:tcBorders>
              <w:top w:val="dotted" w:sz="4" w:space="0" w:color="auto"/>
              <w:bottom w:val="dotted" w:sz="4" w:space="0" w:color="auto"/>
              <w:right w:val="dotted" w:sz="4" w:space="0" w:color="auto"/>
            </w:tcBorders>
            <w:vAlign w:val="center"/>
          </w:tcPr>
          <w:p w14:paraId="5F9AC6ED"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158" w:type="dxa"/>
            <w:tcBorders>
              <w:top w:val="dotted" w:sz="4" w:space="0" w:color="auto"/>
              <w:left w:val="dotted" w:sz="4" w:space="0" w:color="auto"/>
              <w:bottom w:val="dotted" w:sz="4" w:space="0" w:color="auto"/>
              <w:right w:val="dotted" w:sz="4" w:space="0" w:color="auto"/>
            </w:tcBorders>
            <w:vAlign w:val="center"/>
          </w:tcPr>
          <w:p w14:paraId="4FCE6377"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214" w:type="dxa"/>
            <w:tcBorders>
              <w:top w:val="dotted" w:sz="4" w:space="0" w:color="auto"/>
              <w:left w:val="dotted" w:sz="4" w:space="0" w:color="auto"/>
              <w:bottom w:val="dotted" w:sz="4" w:space="0" w:color="auto"/>
              <w:right w:val="dotted" w:sz="4" w:space="0" w:color="auto"/>
            </w:tcBorders>
            <w:vAlign w:val="center"/>
          </w:tcPr>
          <w:p w14:paraId="3BCA9F40"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194" w:type="dxa"/>
            <w:tcBorders>
              <w:top w:val="dotted" w:sz="4" w:space="0" w:color="auto"/>
              <w:left w:val="dotted" w:sz="4" w:space="0" w:color="auto"/>
              <w:bottom w:val="dotted" w:sz="4" w:space="0" w:color="auto"/>
              <w:right w:val="dotted" w:sz="4" w:space="0" w:color="auto"/>
            </w:tcBorders>
            <w:vAlign w:val="center"/>
          </w:tcPr>
          <w:p w14:paraId="674C3DFA"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212" w:type="dxa"/>
            <w:tcBorders>
              <w:top w:val="dotted" w:sz="4" w:space="0" w:color="auto"/>
              <w:left w:val="dotted" w:sz="4" w:space="0" w:color="auto"/>
              <w:bottom w:val="dotted" w:sz="4" w:space="0" w:color="auto"/>
              <w:right w:val="dotted" w:sz="4" w:space="0" w:color="auto"/>
            </w:tcBorders>
            <w:vAlign w:val="center"/>
          </w:tcPr>
          <w:p w14:paraId="72F296F4"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175" w:type="dxa"/>
            <w:tcBorders>
              <w:top w:val="dotted" w:sz="4" w:space="0" w:color="auto"/>
              <w:left w:val="dotted" w:sz="4" w:space="0" w:color="auto"/>
              <w:bottom w:val="dotted" w:sz="4" w:space="0" w:color="auto"/>
            </w:tcBorders>
            <w:vAlign w:val="center"/>
          </w:tcPr>
          <w:p w14:paraId="5F960780"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050" w:type="dxa"/>
            <w:tcBorders>
              <w:top w:val="dotted" w:sz="4" w:space="0" w:color="auto"/>
              <w:bottom w:val="dotted" w:sz="4" w:space="0" w:color="auto"/>
            </w:tcBorders>
            <w:vAlign w:val="center"/>
          </w:tcPr>
          <w:p w14:paraId="19AA92E4" w14:textId="77777777" w:rsidR="009638F0" w:rsidRPr="00D60F63" w:rsidRDefault="009638F0" w:rsidP="009638F0">
            <w:pPr>
              <w:spacing w:line="240" w:lineRule="exact"/>
              <w:rPr>
                <w:rFonts w:ascii="ＭＳ ゴシック" w:eastAsia="ＭＳ ゴシック" w:hAnsi="ＭＳ ゴシック" w:cs="Times New Roman"/>
                <w:lang w:eastAsia="zh-TW"/>
              </w:rPr>
            </w:pPr>
          </w:p>
        </w:tc>
      </w:tr>
      <w:tr w:rsidR="00D60F63" w:rsidRPr="00D60F63" w14:paraId="085F0900" w14:textId="77777777" w:rsidTr="00D60F63">
        <w:trPr>
          <w:trHeight w:hRule="exact" w:val="284"/>
        </w:trPr>
        <w:tc>
          <w:tcPr>
            <w:tcW w:w="1456" w:type="dxa"/>
            <w:tcBorders>
              <w:top w:val="nil"/>
              <w:bottom w:val="single" w:sz="4" w:space="0" w:color="auto"/>
            </w:tcBorders>
            <w:vAlign w:val="center"/>
          </w:tcPr>
          <w:p w14:paraId="76CBFBD6"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134" w:type="dxa"/>
            <w:tcBorders>
              <w:top w:val="dotted" w:sz="4" w:space="0" w:color="auto"/>
              <w:bottom w:val="single" w:sz="4" w:space="0" w:color="auto"/>
              <w:right w:val="dotted" w:sz="4" w:space="0" w:color="auto"/>
            </w:tcBorders>
            <w:vAlign w:val="center"/>
          </w:tcPr>
          <w:p w14:paraId="0A893316"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158" w:type="dxa"/>
            <w:tcBorders>
              <w:top w:val="dotted" w:sz="4" w:space="0" w:color="auto"/>
              <w:left w:val="dotted" w:sz="4" w:space="0" w:color="auto"/>
              <w:bottom w:val="single" w:sz="4" w:space="0" w:color="auto"/>
              <w:right w:val="dotted" w:sz="4" w:space="0" w:color="auto"/>
            </w:tcBorders>
            <w:vAlign w:val="center"/>
          </w:tcPr>
          <w:p w14:paraId="4C798DA9"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214" w:type="dxa"/>
            <w:tcBorders>
              <w:top w:val="dotted" w:sz="4" w:space="0" w:color="auto"/>
              <w:left w:val="dotted" w:sz="4" w:space="0" w:color="auto"/>
              <w:bottom w:val="single" w:sz="4" w:space="0" w:color="auto"/>
              <w:right w:val="dotted" w:sz="4" w:space="0" w:color="auto"/>
            </w:tcBorders>
            <w:vAlign w:val="center"/>
          </w:tcPr>
          <w:p w14:paraId="6E3C6ED9"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194" w:type="dxa"/>
            <w:tcBorders>
              <w:top w:val="dotted" w:sz="4" w:space="0" w:color="auto"/>
              <w:left w:val="dotted" w:sz="4" w:space="0" w:color="auto"/>
              <w:bottom w:val="single" w:sz="4" w:space="0" w:color="auto"/>
              <w:right w:val="dotted" w:sz="4" w:space="0" w:color="auto"/>
            </w:tcBorders>
            <w:vAlign w:val="center"/>
          </w:tcPr>
          <w:p w14:paraId="1F756E99"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212" w:type="dxa"/>
            <w:tcBorders>
              <w:top w:val="dotted" w:sz="4" w:space="0" w:color="auto"/>
              <w:left w:val="dotted" w:sz="4" w:space="0" w:color="auto"/>
              <w:bottom w:val="single" w:sz="4" w:space="0" w:color="auto"/>
              <w:right w:val="dotted" w:sz="4" w:space="0" w:color="auto"/>
            </w:tcBorders>
            <w:vAlign w:val="center"/>
          </w:tcPr>
          <w:p w14:paraId="7720AF7B"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175" w:type="dxa"/>
            <w:tcBorders>
              <w:top w:val="dotted" w:sz="4" w:space="0" w:color="auto"/>
              <w:left w:val="dotted" w:sz="4" w:space="0" w:color="auto"/>
              <w:bottom w:val="single" w:sz="4" w:space="0" w:color="auto"/>
            </w:tcBorders>
            <w:vAlign w:val="center"/>
          </w:tcPr>
          <w:p w14:paraId="3BF901F6"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050" w:type="dxa"/>
            <w:tcBorders>
              <w:top w:val="dotted" w:sz="4" w:space="0" w:color="auto"/>
              <w:bottom w:val="dotted" w:sz="4" w:space="0" w:color="auto"/>
            </w:tcBorders>
            <w:vAlign w:val="center"/>
          </w:tcPr>
          <w:p w14:paraId="5ACD1302" w14:textId="77777777" w:rsidR="009638F0" w:rsidRPr="00D60F63" w:rsidRDefault="009638F0" w:rsidP="009638F0">
            <w:pPr>
              <w:spacing w:line="240" w:lineRule="exact"/>
              <w:rPr>
                <w:rFonts w:ascii="ＭＳ ゴシック" w:eastAsia="ＭＳ ゴシック" w:hAnsi="ＭＳ ゴシック" w:cs="Times New Roman"/>
                <w:lang w:eastAsia="zh-TW"/>
              </w:rPr>
            </w:pPr>
          </w:p>
        </w:tc>
      </w:tr>
      <w:tr w:rsidR="00D60F63" w:rsidRPr="00D60F63" w14:paraId="6423836D" w14:textId="77777777" w:rsidTr="00D60F63">
        <w:trPr>
          <w:trHeight w:hRule="exact" w:val="284"/>
        </w:trPr>
        <w:tc>
          <w:tcPr>
            <w:tcW w:w="1456" w:type="dxa"/>
            <w:tcBorders>
              <w:bottom w:val="nil"/>
            </w:tcBorders>
            <w:vAlign w:val="center"/>
          </w:tcPr>
          <w:p w14:paraId="40E8ED3D" w14:textId="77777777" w:rsidR="009638F0" w:rsidRPr="00D60F63" w:rsidRDefault="009638F0" w:rsidP="009638F0">
            <w:pPr>
              <w:numPr>
                <w:ilvl w:val="1"/>
                <w:numId w:val="23"/>
              </w:numPr>
              <w:spacing w:line="240" w:lineRule="exact"/>
              <w:rPr>
                <w:rFonts w:ascii="ＭＳ ゴシック" w:eastAsia="ＭＳ ゴシック" w:hAnsi="ＭＳ ゴシック" w:cs="Times New Roman"/>
                <w:lang w:eastAsia="zh-TW"/>
              </w:rPr>
            </w:pPr>
            <w:r w:rsidRPr="00D60F63">
              <w:rPr>
                <w:rFonts w:ascii="ＭＳ ゴシック" w:eastAsia="ＭＳ ゴシック" w:hAnsi="ＭＳ ゴシック" w:cs="Times New Roman" w:hint="eastAsia"/>
                <w:lang w:eastAsia="zh-TW"/>
              </w:rPr>
              <w:t>駐車場</w:t>
            </w:r>
          </w:p>
        </w:tc>
        <w:tc>
          <w:tcPr>
            <w:tcW w:w="2292" w:type="dxa"/>
            <w:gridSpan w:val="2"/>
            <w:tcBorders>
              <w:bottom w:val="dotted" w:sz="4" w:space="0" w:color="auto"/>
              <w:right w:val="dotted" w:sz="4" w:space="0" w:color="auto"/>
            </w:tcBorders>
            <w:vAlign w:val="center"/>
          </w:tcPr>
          <w:p w14:paraId="42E20564"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lang w:eastAsia="zh-TW"/>
              </w:rPr>
            </w:pPr>
            <w:r w:rsidRPr="00D60F63">
              <w:rPr>
                <w:rFonts w:ascii="ＭＳ ゴシック" w:eastAsia="ＭＳ ゴシック" w:hAnsi="ＭＳ ゴシック" w:cs="Times New Roman" w:hint="eastAsia"/>
                <w:lang w:eastAsia="zh-TW"/>
              </w:rPr>
              <w:t>場所名</w:t>
            </w:r>
          </w:p>
        </w:tc>
        <w:tc>
          <w:tcPr>
            <w:tcW w:w="1214" w:type="dxa"/>
            <w:tcBorders>
              <w:left w:val="dotted" w:sz="4" w:space="0" w:color="auto"/>
              <w:bottom w:val="dotted" w:sz="4" w:space="0" w:color="auto"/>
              <w:right w:val="dotted" w:sz="4" w:space="0" w:color="auto"/>
            </w:tcBorders>
            <w:vAlign w:val="center"/>
          </w:tcPr>
          <w:p w14:paraId="73F5AB10"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バス</w:t>
            </w:r>
          </w:p>
        </w:tc>
        <w:tc>
          <w:tcPr>
            <w:tcW w:w="1194" w:type="dxa"/>
            <w:tcBorders>
              <w:left w:val="dotted" w:sz="4" w:space="0" w:color="auto"/>
              <w:bottom w:val="dotted" w:sz="4" w:space="0" w:color="auto"/>
              <w:right w:val="dotted" w:sz="4" w:space="0" w:color="auto"/>
            </w:tcBorders>
            <w:vAlign w:val="center"/>
          </w:tcPr>
          <w:p w14:paraId="32B06792"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自動車</w:t>
            </w:r>
          </w:p>
        </w:tc>
        <w:tc>
          <w:tcPr>
            <w:tcW w:w="1212" w:type="dxa"/>
            <w:tcBorders>
              <w:left w:val="dotted" w:sz="4" w:space="0" w:color="auto"/>
              <w:bottom w:val="dotted" w:sz="4" w:space="0" w:color="auto"/>
              <w:right w:val="dotted" w:sz="4" w:space="0" w:color="auto"/>
            </w:tcBorders>
            <w:vAlign w:val="center"/>
          </w:tcPr>
          <w:p w14:paraId="34820F1A" w14:textId="77777777" w:rsidR="009638F0" w:rsidRPr="00D60F63" w:rsidRDefault="009638F0" w:rsidP="009638F0">
            <w:pPr>
              <w:spacing w:line="240" w:lineRule="exact"/>
              <w:rPr>
                <w:rFonts w:ascii="ＭＳ ゴシック" w:eastAsia="ＭＳ ゴシック" w:hAnsi="ＭＳ ゴシック" w:cs="Times New Roman"/>
              </w:rPr>
            </w:pPr>
          </w:p>
        </w:tc>
        <w:tc>
          <w:tcPr>
            <w:tcW w:w="1175" w:type="dxa"/>
            <w:tcBorders>
              <w:left w:val="dotted" w:sz="4" w:space="0" w:color="auto"/>
              <w:bottom w:val="dotted" w:sz="4" w:space="0" w:color="auto"/>
            </w:tcBorders>
            <w:vAlign w:val="center"/>
          </w:tcPr>
          <w:p w14:paraId="7C8A21B9" w14:textId="77777777" w:rsidR="009638F0" w:rsidRPr="00D60F63" w:rsidRDefault="009638F0" w:rsidP="009638F0">
            <w:pPr>
              <w:spacing w:line="240" w:lineRule="exact"/>
              <w:rPr>
                <w:rFonts w:ascii="ＭＳ ゴシック" w:eastAsia="ＭＳ ゴシック" w:hAnsi="ＭＳ ゴシック" w:cs="Times New Roman"/>
              </w:rPr>
            </w:pPr>
          </w:p>
        </w:tc>
        <w:tc>
          <w:tcPr>
            <w:tcW w:w="1050" w:type="dxa"/>
            <w:tcBorders>
              <w:bottom w:val="dotted" w:sz="4" w:space="0" w:color="auto"/>
            </w:tcBorders>
            <w:vAlign w:val="center"/>
          </w:tcPr>
          <w:p w14:paraId="5A3CA8C5"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6A6E4537" w14:textId="77777777" w:rsidTr="00D60F63">
        <w:trPr>
          <w:trHeight w:hRule="exact" w:val="284"/>
        </w:trPr>
        <w:tc>
          <w:tcPr>
            <w:tcW w:w="1456" w:type="dxa"/>
            <w:tcBorders>
              <w:top w:val="nil"/>
              <w:bottom w:val="nil"/>
            </w:tcBorders>
            <w:vAlign w:val="center"/>
          </w:tcPr>
          <w:p w14:paraId="4175E216" w14:textId="77777777" w:rsidR="009638F0" w:rsidRPr="00D60F63" w:rsidRDefault="009638F0" w:rsidP="009638F0">
            <w:pPr>
              <w:spacing w:line="240" w:lineRule="exact"/>
              <w:rPr>
                <w:rFonts w:ascii="ＭＳ ゴシック" w:eastAsia="ＭＳ ゴシック" w:hAnsi="ＭＳ ゴシック" w:cs="Times New Roman"/>
              </w:rPr>
            </w:pPr>
          </w:p>
        </w:tc>
        <w:tc>
          <w:tcPr>
            <w:tcW w:w="2292" w:type="dxa"/>
            <w:gridSpan w:val="2"/>
            <w:tcBorders>
              <w:top w:val="dotted" w:sz="4" w:space="0" w:color="auto"/>
              <w:bottom w:val="dotted" w:sz="4" w:space="0" w:color="auto"/>
              <w:right w:val="dotted" w:sz="4" w:space="0" w:color="auto"/>
            </w:tcBorders>
            <w:vAlign w:val="center"/>
          </w:tcPr>
          <w:p w14:paraId="626F38A3" w14:textId="77777777" w:rsidR="009638F0" w:rsidRPr="00D60F63" w:rsidRDefault="009638F0" w:rsidP="009638F0">
            <w:pPr>
              <w:spacing w:line="240" w:lineRule="exact"/>
              <w:rPr>
                <w:rFonts w:ascii="ＭＳ ゴシック" w:eastAsia="ＭＳ ゴシック" w:hAnsi="ＭＳ ゴシック" w:cs="Times New Roman"/>
              </w:rPr>
            </w:pPr>
          </w:p>
        </w:tc>
        <w:tc>
          <w:tcPr>
            <w:tcW w:w="1214" w:type="dxa"/>
            <w:tcBorders>
              <w:top w:val="dotted" w:sz="4" w:space="0" w:color="auto"/>
              <w:left w:val="dotted" w:sz="4" w:space="0" w:color="auto"/>
              <w:bottom w:val="dotted" w:sz="4" w:space="0" w:color="auto"/>
              <w:right w:val="dotted" w:sz="4" w:space="0" w:color="auto"/>
            </w:tcBorders>
            <w:vAlign w:val="center"/>
          </w:tcPr>
          <w:p w14:paraId="5FDCAC77" w14:textId="77777777" w:rsidR="009638F0" w:rsidRPr="00D60F63" w:rsidRDefault="009638F0" w:rsidP="009638F0">
            <w:pPr>
              <w:spacing w:line="240" w:lineRule="exact"/>
              <w:rPr>
                <w:rFonts w:ascii="ＭＳ ゴシック" w:eastAsia="ＭＳ ゴシック" w:hAnsi="ＭＳ ゴシック" w:cs="Times New Roman"/>
              </w:rPr>
            </w:pPr>
          </w:p>
        </w:tc>
        <w:tc>
          <w:tcPr>
            <w:tcW w:w="1194" w:type="dxa"/>
            <w:tcBorders>
              <w:top w:val="dotted" w:sz="4" w:space="0" w:color="auto"/>
              <w:left w:val="dotted" w:sz="4" w:space="0" w:color="auto"/>
              <w:bottom w:val="dotted" w:sz="4" w:space="0" w:color="auto"/>
              <w:right w:val="dotted" w:sz="4" w:space="0" w:color="auto"/>
            </w:tcBorders>
            <w:vAlign w:val="center"/>
          </w:tcPr>
          <w:p w14:paraId="2FD1369C" w14:textId="77777777" w:rsidR="009638F0" w:rsidRPr="00D60F63" w:rsidRDefault="009638F0" w:rsidP="009638F0">
            <w:pPr>
              <w:spacing w:line="240" w:lineRule="exact"/>
              <w:rPr>
                <w:rFonts w:ascii="ＭＳ ゴシック" w:eastAsia="ＭＳ ゴシック" w:hAnsi="ＭＳ ゴシック" w:cs="Times New Roman"/>
              </w:rPr>
            </w:pPr>
          </w:p>
        </w:tc>
        <w:tc>
          <w:tcPr>
            <w:tcW w:w="1212" w:type="dxa"/>
            <w:tcBorders>
              <w:top w:val="dotted" w:sz="4" w:space="0" w:color="auto"/>
              <w:left w:val="dotted" w:sz="4" w:space="0" w:color="auto"/>
              <w:bottom w:val="dotted" w:sz="4" w:space="0" w:color="auto"/>
              <w:right w:val="dotted" w:sz="4" w:space="0" w:color="auto"/>
            </w:tcBorders>
            <w:vAlign w:val="center"/>
          </w:tcPr>
          <w:p w14:paraId="0828CF4C" w14:textId="77777777" w:rsidR="009638F0" w:rsidRPr="00D60F63" w:rsidRDefault="009638F0" w:rsidP="009638F0">
            <w:pPr>
              <w:spacing w:line="240" w:lineRule="exact"/>
              <w:rPr>
                <w:rFonts w:ascii="ＭＳ ゴシック" w:eastAsia="ＭＳ ゴシック" w:hAnsi="ＭＳ ゴシック" w:cs="Times New Roman"/>
              </w:rPr>
            </w:pPr>
          </w:p>
        </w:tc>
        <w:tc>
          <w:tcPr>
            <w:tcW w:w="1175" w:type="dxa"/>
            <w:tcBorders>
              <w:top w:val="dotted" w:sz="4" w:space="0" w:color="auto"/>
              <w:left w:val="dotted" w:sz="4" w:space="0" w:color="auto"/>
              <w:bottom w:val="dotted" w:sz="4" w:space="0" w:color="auto"/>
            </w:tcBorders>
            <w:vAlign w:val="center"/>
          </w:tcPr>
          <w:p w14:paraId="20A55B2C" w14:textId="77777777" w:rsidR="009638F0" w:rsidRPr="00D60F63" w:rsidRDefault="009638F0" w:rsidP="009638F0">
            <w:pPr>
              <w:spacing w:line="240" w:lineRule="exact"/>
              <w:rPr>
                <w:rFonts w:ascii="ＭＳ ゴシック" w:eastAsia="ＭＳ ゴシック" w:hAnsi="ＭＳ ゴシック" w:cs="Times New Roman"/>
              </w:rPr>
            </w:pPr>
          </w:p>
        </w:tc>
        <w:tc>
          <w:tcPr>
            <w:tcW w:w="1050" w:type="dxa"/>
            <w:tcBorders>
              <w:top w:val="dotted" w:sz="4" w:space="0" w:color="auto"/>
              <w:bottom w:val="dotted" w:sz="4" w:space="0" w:color="auto"/>
            </w:tcBorders>
            <w:vAlign w:val="center"/>
          </w:tcPr>
          <w:p w14:paraId="02A7622F"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606F44C0" w14:textId="77777777" w:rsidTr="00D60F63">
        <w:trPr>
          <w:trHeight w:hRule="exact" w:val="284"/>
        </w:trPr>
        <w:tc>
          <w:tcPr>
            <w:tcW w:w="1456" w:type="dxa"/>
            <w:tcBorders>
              <w:top w:val="nil"/>
              <w:bottom w:val="nil"/>
            </w:tcBorders>
            <w:vAlign w:val="center"/>
          </w:tcPr>
          <w:p w14:paraId="23624C44" w14:textId="77777777" w:rsidR="009638F0" w:rsidRPr="00D60F63" w:rsidRDefault="009638F0" w:rsidP="009638F0">
            <w:pPr>
              <w:spacing w:line="240" w:lineRule="exact"/>
              <w:rPr>
                <w:rFonts w:ascii="ＭＳ ゴシック" w:eastAsia="ＭＳ ゴシック" w:hAnsi="ＭＳ ゴシック" w:cs="Times New Roman"/>
              </w:rPr>
            </w:pPr>
          </w:p>
        </w:tc>
        <w:tc>
          <w:tcPr>
            <w:tcW w:w="2292" w:type="dxa"/>
            <w:gridSpan w:val="2"/>
            <w:tcBorders>
              <w:top w:val="dotted" w:sz="4" w:space="0" w:color="auto"/>
              <w:bottom w:val="dotted" w:sz="4" w:space="0" w:color="auto"/>
              <w:right w:val="dotted" w:sz="4" w:space="0" w:color="auto"/>
            </w:tcBorders>
            <w:vAlign w:val="center"/>
          </w:tcPr>
          <w:p w14:paraId="0D148BCC" w14:textId="77777777" w:rsidR="009638F0" w:rsidRPr="00D60F63" w:rsidRDefault="009638F0" w:rsidP="009638F0">
            <w:pPr>
              <w:spacing w:line="240" w:lineRule="exact"/>
              <w:rPr>
                <w:rFonts w:ascii="ＭＳ ゴシック" w:eastAsia="ＭＳ ゴシック" w:hAnsi="ＭＳ ゴシック" w:cs="Times New Roman"/>
              </w:rPr>
            </w:pPr>
          </w:p>
        </w:tc>
        <w:tc>
          <w:tcPr>
            <w:tcW w:w="1214" w:type="dxa"/>
            <w:tcBorders>
              <w:top w:val="dotted" w:sz="4" w:space="0" w:color="auto"/>
              <w:left w:val="dotted" w:sz="4" w:space="0" w:color="auto"/>
              <w:bottom w:val="dotted" w:sz="4" w:space="0" w:color="auto"/>
              <w:right w:val="dotted" w:sz="4" w:space="0" w:color="auto"/>
            </w:tcBorders>
            <w:vAlign w:val="center"/>
          </w:tcPr>
          <w:p w14:paraId="6843C256" w14:textId="77777777" w:rsidR="009638F0" w:rsidRPr="00D60F63" w:rsidRDefault="009638F0" w:rsidP="009638F0">
            <w:pPr>
              <w:spacing w:line="240" w:lineRule="exact"/>
              <w:rPr>
                <w:rFonts w:ascii="ＭＳ ゴシック" w:eastAsia="ＭＳ ゴシック" w:hAnsi="ＭＳ ゴシック" w:cs="Times New Roman"/>
              </w:rPr>
            </w:pPr>
          </w:p>
        </w:tc>
        <w:tc>
          <w:tcPr>
            <w:tcW w:w="1194" w:type="dxa"/>
            <w:tcBorders>
              <w:top w:val="dotted" w:sz="4" w:space="0" w:color="auto"/>
              <w:left w:val="dotted" w:sz="4" w:space="0" w:color="auto"/>
              <w:bottom w:val="dotted" w:sz="4" w:space="0" w:color="auto"/>
              <w:right w:val="dotted" w:sz="4" w:space="0" w:color="auto"/>
            </w:tcBorders>
            <w:vAlign w:val="center"/>
          </w:tcPr>
          <w:p w14:paraId="0A83440C" w14:textId="77777777" w:rsidR="009638F0" w:rsidRPr="00D60F63" w:rsidRDefault="009638F0" w:rsidP="009638F0">
            <w:pPr>
              <w:spacing w:line="240" w:lineRule="exact"/>
              <w:rPr>
                <w:rFonts w:ascii="ＭＳ ゴシック" w:eastAsia="ＭＳ ゴシック" w:hAnsi="ＭＳ ゴシック" w:cs="Times New Roman"/>
              </w:rPr>
            </w:pPr>
          </w:p>
        </w:tc>
        <w:tc>
          <w:tcPr>
            <w:tcW w:w="1212" w:type="dxa"/>
            <w:tcBorders>
              <w:top w:val="dotted" w:sz="4" w:space="0" w:color="auto"/>
              <w:left w:val="dotted" w:sz="4" w:space="0" w:color="auto"/>
              <w:bottom w:val="dotted" w:sz="4" w:space="0" w:color="auto"/>
              <w:right w:val="dotted" w:sz="4" w:space="0" w:color="auto"/>
            </w:tcBorders>
            <w:vAlign w:val="center"/>
          </w:tcPr>
          <w:p w14:paraId="68D63BED" w14:textId="77777777" w:rsidR="009638F0" w:rsidRPr="00D60F63" w:rsidRDefault="009638F0" w:rsidP="009638F0">
            <w:pPr>
              <w:spacing w:line="240" w:lineRule="exact"/>
              <w:rPr>
                <w:rFonts w:ascii="ＭＳ ゴシック" w:eastAsia="ＭＳ ゴシック" w:hAnsi="ＭＳ ゴシック" w:cs="Times New Roman"/>
              </w:rPr>
            </w:pPr>
          </w:p>
        </w:tc>
        <w:tc>
          <w:tcPr>
            <w:tcW w:w="1175" w:type="dxa"/>
            <w:tcBorders>
              <w:top w:val="dotted" w:sz="4" w:space="0" w:color="auto"/>
              <w:left w:val="dotted" w:sz="4" w:space="0" w:color="auto"/>
              <w:bottom w:val="dotted" w:sz="4" w:space="0" w:color="auto"/>
            </w:tcBorders>
            <w:vAlign w:val="center"/>
          </w:tcPr>
          <w:p w14:paraId="7DC5DC72" w14:textId="77777777" w:rsidR="009638F0" w:rsidRPr="00D60F63" w:rsidRDefault="009638F0" w:rsidP="009638F0">
            <w:pPr>
              <w:spacing w:line="240" w:lineRule="exact"/>
              <w:rPr>
                <w:rFonts w:ascii="ＭＳ ゴシック" w:eastAsia="ＭＳ ゴシック" w:hAnsi="ＭＳ ゴシック" w:cs="Times New Roman"/>
              </w:rPr>
            </w:pPr>
          </w:p>
        </w:tc>
        <w:tc>
          <w:tcPr>
            <w:tcW w:w="1050" w:type="dxa"/>
            <w:tcBorders>
              <w:top w:val="dotted" w:sz="4" w:space="0" w:color="auto"/>
              <w:bottom w:val="dotted" w:sz="4" w:space="0" w:color="auto"/>
            </w:tcBorders>
            <w:vAlign w:val="center"/>
          </w:tcPr>
          <w:p w14:paraId="2AA6EA17"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3DAE0758" w14:textId="77777777" w:rsidTr="00D60F63">
        <w:trPr>
          <w:trHeight w:hRule="exact" w:val="284"/>
        </w:trPr>
        <w:tc>
          <w:tcPr>
            <w:tcW w:w="1456" w:type="dxa"/>
            <w:tcBorders>
              <w:top w:val="nil"/>
              <w:bottom w:val="nil"/>
            </w:tcBorders>
            <w:vAlign w:val="center"/>
          </w:tcPr>
          <w:p w14:paraId="27AD7622" w14:textId="77777777" w:rsidR="009638F0" w:rsidRPr="00D60F63" w:rsidRDefault="009638F0" w:rsidP="009638F0">
            <w:pPr>
              <w:spacing w:line="240" w:lineRule="exact"/>
              <w:rPr>
                <w:rFonts w:ascii="ＭＳ ゴシック" w:eastAsia="ＭＳ ゴシック" w:hAnsi="ＭＳ ゴシック" w:cs="Times New Roman"/>
              </w:rPr>
            </w:pPr>
          </w:p>
        </w:tc>
        <w:tc>
          <w:tcPr>
            <w:tcW w:w="2292" w:type="dxa"/>
            <w:gridSpan w:val="2"/>
            <w:tcBorders>
              <w:top w:val="dotted" w:sz="4" w:space="0" w:color="auto"/>
              <w:bottom w:val="dotted" w:sz="4" w:space="0" w:color="auto"/>
              <w:right w:val="dotted" w:sz="4" w:space="0" w:color="auto"/>
            </w:tcBorders>
            <w:vAlign w:val="center"/>
          </w:tcPr>
          <w:p w14:paraId="4499BDE8" w14:textId="77777777" w:rsidR="009638F0" w:rsidRPr="00D60F63" w:rsidRDefault="009638F0" w:rsidP="009638F0">
            <w:pPr>
              <w:spacing w:line="240" w:lineRule="exact"/>
              <w:rPr>
                <w:rFonts w:ascii="ＭＳ ゴシック" w:eastAsia="ＭＳ ゴシック" w:hAnsi="ＭＳ ゴシック" w:cs="Times New Roman"/>
              </w:rPr>
            </w:pPr>
          </w:p>
        </w:tc>
        <w:tc>
          <w:tcPr>
            <w:tcW w:w="1214" w:type="dxa"/>
            <w:tcBorders>
              <w:top w:val="dotted" w:sz="4" w:space="0" w:color="auto"/>
              <w:left w:val="dotted" w:sz="4" w:space="0" w:color="auto"/>
              <w:bottom w:val="dotted" w:sz="4" w:space="0" w:color="auto"/>
              <w:right w:val="dotted" w:sz="4" w:space="0" w:color="auto"/>
            </w:tcBorders>
            <w:vAlign w:val="center"/>
          </w:tcPr>
          <w:p w14:paraId="59175907" w14:textId="77777777" w:rsidR="009638F0" w:rsidRPr="00D60F63" w:rsidRDefault="009638F0" w:rsidP="009638F0">
            <w:pPr>
              <w:spacing w:line="240" w:lineRule="exact"/>
              <w:rPr>
                <w:rFonts w:ascii="ＭＳ ゴシック" w:eastAsia="ＭＳ ゴシック" w:hAnsi="ＭＳ ゴシック" w:cs="Times New Roman"/>
              </w:rPr>
            </w:pPr>
          </w:p>
        </w:tc>
        <w:tc>
          <w:tcPr>
            <w:tcW w:w="1194" w:type="dxa"/>
            <w:tcBorders>
              <w:top w:val="dotted" w:sz="4" w:space="0" w:color="auto"/>
              <w:left w:val="dotted" w:sz="4" w:space="0" w:color="auto"/>
              <w:bottom w:val="dotted" w:sz="4" w:space="0" w:color="auto"/>
              <w:right w:val="dotted" w:sz="4" w:space="0" w:color="auto"/>
            </w:tcBorders>
            <w:vAlign w:val="center"/>
          </w:tcPr>
          <w:p w14:paraId="6FBF4306" w14:textId="77777777" w:rsidR="009638F0" w:rsidRPr="00D60F63" w:rsidRDefault="009638F0" w:rsidP="009638F0">
            <w:pPr>
              <w:spacing w:line="240" w:lineRule="exact"/>
              <w:rPr>
                <w:rFonts w:ascii="ＭＳ ゴシック" w:eastAsia="ＭＳ ゴシック" w:hAnsi="ＭＳ ゴシック" w:cs="Times New Roman"/>
              </w:rPr>
            </w:pPr>
          </w:p>
        </w:tc>
        <w:tc>
          <w:tcPr>
            <w:tcW w:w="1212" w:type="dxa"/>
            <w:tcBorders>
              <w:top w:val="dotted" w:sz="4" w:space="0" w:color="auto"/>
              <w:left w:val="dotted" w:sz="4" w:space="0" w:color="auto"/>
              <w:bottom w:val="dotted" w:sz="4" w:space="0" w:color="auto"/>
              <w:right w:val="dotted" w:sz="4" w:space="0" w:color="auto"/>
            </w:tcBorders>
            <w:vAlign w:val="center"/>
          </w:tcPr>
          <w:p w14:paraId="177B2316" w14:textId="77777777" w:rsidR="009638F0" w:rsidRPr="00D60F63" w:rsidRDefault="009638F0" w:rsidP="009638F0">
            <w:pPr>
              <w:spacing w:line="240" w:lineRule="exact"/>
              <w:rPr>
                <w:rFonts w:ascii="ＭＳ ゴシック" w:eastAsia="ＭＳ ゴシック" w:hAnsi="ＭＳ ゴシック" w:cs="Times New Roman"/>
              </w:rPr>
            </w:pPr>
          </w:p>
        </w:tc>
        <w:tc>
          <w:tcPr>
            <w:tcW w:w="1175" w:type="dxa"/>
            <w:tcBorders>
              <w:top w:val="dotted" w:sz="4" w:space="0" w:color="auto"/>
              <w:left w:val="dotted" w:sz="4" w:space="0" w:color="auto"/>
              <w:bottom w:val="dotted" w:sz="4" w:space="0" w:color="auto"/>
            </w:tcBorders>
            <w:vAlign w:val="center"/>
          </w:tcPr>
          <w:p w14:paraId="69FDB7AA" w14:textId="77777777" w:rsidR="009638F0" w:rsidRPr="00D60F63" w:rsidRDefault="009638F0" w:rsidP="009638F0">
            <w:pPr>
              <w:spacing w:line="240" w:lineRule="exact"/>
              <w:rPr>
                <w:rFonts w:ascii="ＭＳ ゴシック" w:eastAsia="ＭＳ ゴシック" w:hAnsi="ＭＳ ゴシック" w:cs="Times New Roman"/>
              </w:rPr>
            </w:pPr>
          </w:p>
        </w:tc>
        <w:tc>
          <w:tcPr>
            <w:tcW w:w="1050" w:type="dxa"/>
            <w:tcBorders>
              <w:top w:val="dotted" w:sz="4" w:space="0" w:color="auto"/>
              <w:bottom w:val="dotted" w:sz="4" w:space="0" w:color="auto"/>
            </w:tcBorders>
            <w:vAlign w:val="center"/>
          </w:tcPr>
          <w:p w14:paraId="457BE932"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49A128C4" w14:textId="77777777" w:rsidTr="00D60F63">
        <w:trPr>
          <w:trHeight w:hRule="exact" w:val="284"/>
        </w:trPr>
        <w:tc>
          <w:tcPr>
            <w:tcW w:w="1456" w:type="dxa"/>
            <w:tcBorders>
              <w:top w:val="nil"/>
              <w:bottom w:val="nil"/>
            </w:tcBorders>
            <w:vAlign w:val="center"/>
          </w:tcPr>
          <w:p w14:paraId="585C8F30" w14:textId="77777777" w:rsidR="009638F0" w:rsidRPr="00D60F63" w:rsidRDefault="009638F0" w:rsidP="009638F0">
            <w:pPr>
              <w:spacing w:line="240" w:lineRule="exact"/>
              <w:rPr>
                <w:rFonts w:ascii="ＭＳ ゴシック" w:eastAsia="ＭＳ ゴシック" w:hAnsi="ＭＳ ゴシック" w:cs="Times New Roman"/>
              </w:rPr>
            </w:pPr>
          </w:p>
        </w:tc>
        <w:tc>
          <w:tcPr>
            <w:tcW w:w="2292" w:type="dxa"/>
            <w:gridSpan w:val="2"/>
            <w:tcBorders>
              <w:top w:val="dotted" w:sz="4" w:space="0" w:color="auto"/>
              <w:bottom w:val="dotted" w:sz="4" w:space="0" w:color="auto"/>
              <w:right w:val="dotted" w:sz="4" w:space="0" w:color="auto"/>
            </w:tcBorders>
            <w:vAlign w:val="center"/>
          </w:tcPr>
          <w:p w14:paraId="71EE0491" w14:textId="77777777" w:rsidR="009638F0" w:rsidRPr="00D60F63" w:rsidRDefault="009638F0" w:rsidP="009638F0">
            <w:pPr>
              <w:spacing w:line="240" w:lineRule="exact"/>
              <w:rPr>
                <w:rFonts w:ascii="ＭＳ ゴシック" w:eastAsia="ＭＳ ゴシック" w:hAnsi="ＭＳ ゴシック" w:cs="Times New Roman"/>
              </w:rPr>
            </w:pPr>
          </w:p>
        </w:tc>
        <w:tc>
          <w:tcPr>
            <w:tcW w:w="1214" w:type="dxa"/>
            <w:tcBorders>
              <w:top w:val="dotted" w:sz="4" w:space="0" w:color="auto"/>
              <w:left w:val="dotted" w:sz="4" w:space="0" w:color="auto"/>
              <w:bottom w:val="dotted" w:sz="4" w:space="0" w:color="auto"/>
              <w:right w:val="dotted" w:sz="4" w:space="0" w:color="auto"/>
            </w:tcBorders>
            <w:vAlign w:val="center"/>
          </w:tcPr>
          <w:p w14:paraId="5332309A" w14:textId="77777777" w:rsidR="009638F0" w:rsidRPr="00D60F63" w:rsidRDefault="009638F0" w:rsidP="009638F0">
            <w:pPr>
              <w:spacing w:line="240" w:lineRule="exact"/>
              <w:rPr>
                <w:rFonts w:ascii="ＭＳ ゴシック" w:eastAsia="ＭＳ ゴシック" w:hAnsi="ＭＳ ゴシック" w:cs="Times New Roman"/>
              </w:rPr>
            </w:pPr>
          </w:p>
        </w:tc>
        <w:tc>
          <w:tcPr>
            <w:tcW w:w="1194" w:type="dxa"/>
            <w:tcBorders>
              <w:top w:val="dotted" w:sz="4" w:space="0" w:color="auto"/>
              <w:left w:val="dotted" w:sz="4" w:space="0" w:color="auto"/>
              <w:bottom w:val="dotted" w:sz="4" w:space="0" w:color="auto"/>
              <w:right w:val="dotted" w:sz="4" w:space="0" w:color="auto"/>
            </w:tcBorders>
            <w:vAlign w:val="center"/>
          </w:tcPr>
          <w:p w14:paraId="477F5C96" w14:textId="77777777" w:rsidR="009638F0" w:rsidRPr="00D60F63" w:rsidRDefault="009638F0" w:rsidP="009638F0">
            <w:pPr>
              <w:spacing w:line="240" w:lineRule="exact"/>
              <w:rPr>
                <w:rFonts w:ascii="ＭＳ ゴシック" w:eastAsia="ＭＳ ゴシック" w:hAnsi="ＭＳ ゴシック" w:cs="Times New Roman"/>
              </w:rPr>
            </w:pPr>
          </w:p>
        </w:tc>
        <w:tc>
          <w:tcPr>
            <w:tcW w:w="1212" w:type="dxa"/>
            <w:tcBorders>
              <w:top w:val="dotted" w:sz="4" w:space="0" w:color="auto"/>
              <w:left w:val="dotted" w:sz="4" w:space="0" w:color="auto"/>
              <w:bottom w:val="dotted" w:sz="4" w:space="0" w:color="auto"/>
              <w:right w:val="dotted" w:sz="4" w:space="0" w:color="auto"/>
            </w:tcBorders>
            <w:vAlign w:val="center"/>
          </w:tcPr>
          <w:p w14:paraId="7C0FBBC2" w14:textId="77777777" w:rsidR="009638F0" w:rsidRPr="00D60F63" w:rsidRDefault="009638F0" w:rsidP="009638F0">
            <w:pPr>
              <w:spacing w:line="240" w:lineRule="exact"/>
              <w:rPr>
                <w:rFonts w:ascii="ＭＳ ゴシック" w:eastAsia="ＭＳ ゴシック" w:hAnsi="ＭＳ ゴシック" w:cs="Times New Roman"/>
              </w:rPr>
            </w:pPr>
          </w:p>
        </w:tc>
        <w:tc>
          <w:tcPr>
            <w:tcW w:w="1175" w:type="dxa"/>
            <w:tcBorders>
              <w:top w:val="dotted" w:sz="4" w:space="0" w:color="auto"/>
              <w:left w:val="dotted" w:sz="4" w:space="0" w:color="auto"/>
              <w:bottom w:val="dotted" w:sz="4" w:space="0" w:color="auto"/>
            </w:tcBorders>
            <w:vAlign w:val="center"/>
          </w:tcPr>
          <w:p w14:paraId="02A2F672" w14:textId="77777777" w:rsidR="009638F0" w:rsidRPr="00D60F63" w:rsidRDefault="009638F0" w:rsidP="009638F0">
            <w:pPr>
              <w:spacing w:line="240" w:lineRule="exact"/>
              <w:rPr>
                <w:rFonts w:ascii="ＭＳ ゴシック" w:eastAsia="ＭＳ ゴシック" w:hAnsi="ＭＳ ゴシック" w:cs="Times New Roman"/>
              </w:rPr>
            </w:pPr>
          </w:p>
        </w:tc>
        <w:tc>
          <w:tcPr>
            <w:tcW w:w="1050" w:type="dxa"/>
            <w:tcBorders>
              <w:top w:val="dotted" w:sz="4" w:space="0" w:color="auto"/>
              <w:bottom w:val="dotted" w:sz="4" w:space="0" w:color="auto"/>
            </w:tcBorders>
            <w:vAlign w:val="center"/>
          </w:tcPr>
          <w:p w14:paraId="40D5155B"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3CF92A27" w14:textId="77777777" w:rsidTr="00D60F63">
        <w:trPr>
          <w:trHeight w:hRule="exact" w:val="284"/>
        </w:trPr>
        <w:tc>
          <w:tcPr>
            <w:tcW w:w="1456" w:type="dxa"/>
            <w:tcBorders>
              <w:top w:val="nil"/>
              <w:bottom w:val="nil"/>
            </w:tcBorders>
            <w:vAlign w:val="center"/>
          </w:tcPr>
          <w:p w14:paraId="46A5B67A" w14:textId="77777777" w:rsidR="009638F0" w:rsidRPr="00D60F63" w:rsidRDefault="009638F0" w:rsidP="009638F0">
            <w:pPr>
              <w:spacing w:line="240" w:lineRule="exact"/>
              <w:rPr>
                <w:rFonts w:ascii="ＭＳ ゴシック" w:eastAsia="ＭＳ ゴシック" w:hAnsi="ＭＳ ゴシック" w:cs="Times New Roman"/>
              </w:rPr>
            </w:pPr>
          </w:p>
        </w:tc>
        <w:tc>
          <w:tcPr>
            <w:tcW w:w="2292" w:type="dxa"/>
            <w:gridSpan w:val="2"/>
            <w:tcBorders>
              <w:top w:val="dotted" w:sz="4" w:space="0" w:color="auto"/>
              <w:bottom w:val="dotted" w:sz="4" w:space="0" w:color="auto"/>
              <w:right w:val="dotted" w:sz="4" w:space="0" w:color="auto"/>
            </w:tcBorders>
            <w:vAlign w:val="center"/>
          </w:tcPr>
          <w:p w14:paraId="5E5646E7"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tc>
        <w:tc>
          <w:tcPr>
            <w:tcW w:w="1214" w:type="dxa"/>
            <w:tcBorders>
              <w:top w:val="dotted" w:sz="4" w:space="0" w:color="auto"/>
              <w:left w:val="dotted" w:sz="4" w:space="0" w:color="auto"/>
              <w:bottom w:val="dotted" w:sz="4" w:space="0" w:color="auto"/>
              <w:right w:val="dotted" w:sz="4" w:space="0" w:color="auto"/>
            </w:tcBorders>
            <w:vAlign w:val="center"/>
          </w:tcPr>
          <w:p w14:paraId="2EEAEAEE" w14:textId="77777777" w:rsidR="009638F0" w:rsidRPr="00D60F63" w:rsidRDefault="009638F0" w:rsidP="009638F0">
            <w:pPr>
              <w:spacing w:line="240" w:lineRule="exact"/>
              <w:rPr>
                <w:rFonts w:ascii="ＭＳ ゴシック" w:eastAsia="ＭＳ ゴシック" w:hAnsi="ＭＳ ゴシック" w:cs="Times New Roman"/>
              </w:rPr>
            </w:pPr>
          </w:p>
        </w:tc>
        <w:tc>
          <w:tcPr>
            <w:tcW w:w="1194" w:type="dxa"/>
            <w:tcBorders>
              <w:top w:val="dotted" w:sz="4" w:space="0" w:color="auto"/>
              <w:left w:val="dotted" w:sz="4" w:space="0" w:color="auto"/>
              <w:bottom w:val="dotted" w:sz="4" w:space="0" w:color="auto"/>
              <w:right w:val="dotted" w:sz="4" w:space="0" w:color="auto"/>
            </w:tcBorders>
            <w:vAlign w:val="center"/>
          </w:tcPr>
          <w:p w14:paraId="05436C3B" w14:textId="77777777" w:rsidR="009638F0" w:rsidRPr="00D60F63" w:rsidRDefault="009638F0" w:rsidP="009638F0">
            <w:pPr>
              <w:spacing w:line="240" w:lineRule="exact"/>
              <w:rPr>
                <w:rFonts w:ascii="ＭＳ ゴシック" w:eastAsia="ＭＳ ゴシック" w:hAnsi="ＭＳ ゴシック" w:cs="Times New Roman"/>
              </w:rPr>
            </w:pPr>
          </w:p>
        </w:tc>
        <w:tc>
          <w:tcPr>
            <w:tcW w:w="1212" w:type="dxa"/>
            <w:tcBorders>
              <w:top w:val="dotted" w:sz="4" w:space="0" w:color="auto"/>
              <w:left w:val="dotted" w:sz="4" w:space="0" w:color="auto"/>
              <w:bottom w:val="dotted" w:sz="4" w:space="0" w:color="auto"/>
              <w:right w:val="dotted" w:sz="4" w:space="0" w:color="auto"/>
            </w:tcBorders>
            <w:vAlign w:val="center"/>
          </w:tcPr>
          <w:p w14:paraId="069BB6A7" w14:textId="77777777" w:rsidR="009638F0" w:rsidRPr="00D60F63" w:rsidRDefault="009638F0" w:rsidP="009638F0">
            <w:pPr>
              <w:spacing w:line="240" w:lineRule="exact"/>
              <w:rPr>
                <w:rFonts w:ascii="ＭＳ ゴシック" w:eastAsia="ＭＳ ゴシック" w:hAnsi="ＭＳ ゴシック" w:cs="Times New Roman"/>
              </w:rPr>
            </w:pPr>
          </w:p>
        </w:tc>
        <w:tc>
          <w:tcPr>
            <w:tcW w:w="1175" w:type="dxa"/>
            <w:tcBorders>
              <w:top w:val="dotted" w:sz="4" w:space="0" w:color="auto"/>
              <w:left w:val="dotted" w:sz="4" w:space="0" w:color="auto"/>
              <w:bottom w:val="dotted" w:sz="4" w:space="0" w:color="auto"/>
            </w:tcBorders>
            <w:vAlign w:val="center"/>
          </w:tcPr>
          <w:p w14:paraId="1EBAE662" w14:textId="77777777" w:rsidR="009638F0" w:rsidRPr="00D60F63" w:rsidRDefault="009638F0" w:rsidP="009638F0">
            <w:pPr>
              <w:spacing w:line="240" w:lineRule="exact"/>
              <w:rPr>
                <w:rFonts w:ascii="ＭＳ ゴシック" w:eastAsia="ＭＳ ゴシック" w:hAnsi="ＭＳ ゴシック" w:cs="Times New Roman"/>
              </w:rPr>
            </w:pPr>
          </w:p>
        </w:tc>
        <w:tc>
          <w:tcPr>
            <w:tcW w:w="1050" w:type="dxa"/>
            <w:tcBorders>
              <w:top w:val="dotted" w:sz="4" w:space="0" w:color="auto"/>
              <w:bottom w:val="dotted" w:sz="4" w:space="0" w:color="auto"/>
            </w:tcBorders>
            <w:vAlign w:val="center"/>
          </w:tcPr>
          <w:p w14:paraId="0324FC8C"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4D678F99" w14:textId="77777777" w:rsidTr="00D60F63">
        <w:trPr>
          <w:trHeight w:hRule="exact" w:val="284"/>
        </w:trPr>
        <w:tc>
          <w:tcPr>
            <w:tcW w:w="1456" w:type="dxa"/>
            <w:tcBorders>
              <w:top w:val="nil"/>
              <w:bottom w:val="single" w:sz="4" w:space="0" w:color="auto"/>
            </w:tcBorders>
            <w:vAlign w:val="center"/>
          </w:tcPr>
          <w:p w14:paraId="3DD2E2DA" w14:textId="77777777" w:rsidR="009638F0" w:rsidRPr="00D60F63" w:rsidRDefault="009638F0" w:rsidP="009638F0">
            <w:pPr>
              <w:spacing w:line="240" w:lineRule="exact"/>
              <w:rPr>
                <w:rFonts w:ascii="ＭＳ ゴシック" w:eastAsia="ＭＳ ゴシック" w:hAnsi="ＭＳ ゴシック" w:cs="Times New Roman"/>
              </w:rPr>
            </w:pPr>
          </w:p>
        </w:tc>
        <w:tc>
          <w:tcPr>
            <w:tcW w:w="2292" w:type="dxa"/>
            <w:gridSpan w:val="2"/>
            <w:tcBorders>
              <w:top w:val="dotted" w:sz="4" w:space="0" w:color="auto"/>
              <w:bottom w:val="single" w:sz="4" w:space="0" w:color="auto"/>
              <w:right w:val="dotted" w:sz="4" w:space="0" w:color="auto"/>
            </w:tcBorders>
            <w:vAlign w:val="center"/>
          </w:tcPr>
          <w:p w14:paraId="5E559704" w14:textId="77777777" w:rsidR="009638F0" w:rsidRPr="00D60F63" w:rsidRDefault="009638F0" w:rsidP="009638F0">
            <w:pPr>
              <w:spacing w:line="240" w:lineRule="exact"/>
              <w:rPr>
                <w:rFonts w:ascii="ＭＳ ゴシック" w:eastAsia="ＭＳ ゴシック" w:hAnsi="ＭＳ ゴシック" w:cs="Times New Roman"/>
              </w:rPr>
            </w:pPr>
          </w:p>
        </w:tc>
        <w:tc>
          <w:tcPr>
            <w:tcW w:w="1214" w:type="dxa"/>
            <w:tcBorders>
              <w:top w:val="dotted" w:sz="4" w:space="0" w:color="auto"/>
              <w:left w:val="dotted" w:sz="4" w:space="0" w:color="auto"/>
              <w:bottom w:val="single" w:sz="4" w:space="0" w:color="auto"/>
              <w:right w:val="dotted" w:sz="4" w:space="0" w:color="auto"/>
            </w:tcBorders>
            <w:vAlign w:val="center"/>
          </w:tcPr>
          <w:p w14:paraId="148F5BC8" w14:textId="77777777" w:rsidR="009638F0" w:rsidRPr="00D60F63" w:rsidRDefault="009638F0" w:rsidP="009638F0">
            <w:pPr>
              <w:spacing w:line="240" w:lineRule="exact"/>
              <w:rPr>
                <w:rFonts w:ascii="ＭＳ ゴシック" w:eastAsia="ＭＳ ゴシック" w:hAnsi="ＭＳ ゴシック" w:cs="Times New Roman"/>
              </w:rPr>
            </w:pPr>
          </w:p>
        </w:tc>
        <w:tc>
          <w:tcPr>
            <w:tcW w:w="1194" w:type="dxa"/>
            <w:tcBorders>
              <w:top w:val="dotted" w:sz="4" w:space="0" w:color="auto"/>
              <w:left w:val="dotted" w:sz="4" w:space="0" w:color="auto"/>
              <w:bottom w:val="single" w:sz="4" w:space="0" w:color="auto"/>
              <w:right w:val="dotted" w:sz="4" w:space="0" w:color="auto"/>
            </w:tcBorders>
            <w:vAlign w:val="center"/>
          </w:tcPr>
          <w:p w14:paraId="5AC0CDA3" w14:textId="77777777" w:rsidR="009638F0" w:rsidRPr="00D60F63" w:rsidRDefault="009638F0" w:rsidP="009638F0">
            <w:pPr>
              <w:spacing w:line="240" w:lineRule="exact"/>
              <w:rPr>
                <w:rFonts w:ascii="ＭＳ ゴシック" w:eastAsia="ＭＳ ゴシック" w:hAnsi="ＭＳ ゴシック" w:cs="Times New Roman"/>
              </w:rPr>
            </w:pPr>
          </w:p>
        </w:tc>
        <w:tc>
          <w:tcPr>
            <w:tcW w:w="1212" w:type="dxa"/>
            <w:tcBorders>
              <w:top w:val="dotted" w:sz="4" w:space="0" w:color="auto"/>
              <w:left w:val="dotted" w:sz="4" w:space="0" w:color="auto"/>
              <w:bottom w:val="single" w:sz="4" w:space="0" w:color="auto"/>
              <w:right w:val="dotted" w:sz="4" w:space="0" w:color="auto"/>
            </w:tcBorders>
            <w:vAlign w:val="center"/>
          </w:tcPr>
          <w:p w14:paraId="319DD915" w14:textId="77777777" w:rsidR="009638F0" w:rsidRPr="00D60F63" w:rsidRDefault="009638F0" w:rsidP="009638F0">
            <w:pPr>
              <w:spacing w:line="240" w:lineRule="exact"/>
              <w:rPr>
                <w:rFonts w:ascii="ＭＳ ゴシック" w:eastAsia="ＭＳ ゴシック" w:hAnsi="ＭＳ ゴシック" w:cs="Times New Roman"/>
              </w:rPr>
            </w:pPr>
          </w:p>
        </w:tc>
        <w:tc>
          <w:tcPr>
            <w:tcW w:w="1175" w:type="dxa"/>
            <w:tcBorders>
              <w:top w:val="dotted" w:sz="4" w:space="0" w:color="auto"/>
              <w:left w:val="dotted" w:sz="4" w:space="0" w:color="auto"/>
              <w:bottom w:val="single" w:sz="4" w:space="0" w:color="auto"/>
            </w:tcBorders>
            <w:vAlign w:val="center"/>
          </w:tcPr>
          <w:p w14:paraId="0F9DBF91" w14:textId="77777777" w:rsidR="009638F0" w:rsidRPr="00D60F63" w:rsidRDefault="009638F0" w:rsidP="009638F0">
            <w:pPr>
              <w:spacing w:line="240" w:lineRule="exact"/>
              <w:rPr>
                <w:rFonts w:ascii="ＭＳ ゴシック" w:eastAsia="ＭＳ ゴシック" w:hAnsi="ＭＳ ゴシック" w:cs="Times New Roman"/>
              </w:rPr>
            </w:pPr>
          </w:p>
        </w:tc>
        <w:tc>
          <w:tcPr>
            <w:tcW w:w="1050" w:type="dxa"/>
            <w:tcBorders>
              <w:top w:val="dotted" w:sz="4" w:space="0" w:color="auto"/>
              <w:bottom w:val="single" w:sz="4" w:space="0" w:color="auto"/>
            </w:tcBorders>
            <w:vAlign w:val="center"/>
          </w:tcPr>
          <w:p w14:paraId="31CAD559"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70BE912D" w14:textId="77777777" w:rsidTr="00D60F63">
        <w:trPr>
          <w:trHeight w:hRule="exact" w:val="284"/>
        </w:trPr>
        <w:tc>
          <w:tcPr>
            <w:tcW w:w="1456" w:type="dxa"/>
            <w:tcBorders>
              <w:bottom w:val="nil"/>
            </w:tcBorders>
            <w:vAlign w:val="center"/>
          </w:tcPr>
          <w:p w14:paraId="18FCB960" w14:textId="77777777" w:rsidR="009638F0" w:rsidRPr="00D60F63" w:rsidRDefault="009638F0" w:rsidP="009638F0">
            <w:pPr>
              <w:numPr>
                <w:ilvl w:val="1"/>
                <w:numId w:val="23"/>
              </w:num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その他</w:t>
            </w:r>
          </w:p>
        </w:tc>
        <w:tc>
          <w:tcPr>
            <w:tcW w:w="1134" w:type="dxa"/>
            <w:tcBorders>
              <w:bottom w:val="nil"/>
              <w:right w:val="nil"/>
            </w:tcBorders>
            <w:vAlign w:val="center"/>
          </w:tcPr>
          <w:p w14:paraId="326054B8" w14:textId="77777777" w:rsidR="009638F0" w:rsidRPr="00D60F63" w:rsidRDefault="009638F0" w:rsidP="009638F0">
            <w:pPr>
              <w:spacing w:line="240" w:lineRule="exact"/>
              <w:rPr>
                <w:rFonts w:ascii="ＭＳ ゴシック" w:eastAsia="ＭＳ ゴシック" w:hAnsi="ＭＳ ゴシック" w:cs="Times New Roman"/>
              </w:rPr>
            </w:pPr>
          </w:p>
        </w:tc>
        <w:tc>
          <w:tcPr>
            <w:tcW w:w="1158" w:type="dxa"/>
            <w:tcBorders>
              <w:left w:val="nil"/>
              <w:bottom w:val="nil"/>
              <w:right w:val="nil"/>
            </w:tcBorders>
            <w:vAlign w:val="center"/>
          </w:tcPr>
          <w:p w14:paraId="349EDD34" w14:textId="77777777" w:rsidR="009638F0" w:rsidRPr="00D60F63" w:rsidRDefault="009638F0" w:rsidP="009638F0">
            <w:pPr>
              <w:spacing w:line="240" w:lineRule="exact"/>
              <w:rPr>
                <w:rFonts w:ascii="ＭＳ ゴシック" w:eastAsia="ＭＳ ゴシック" w:hAnsi="ＭＳ ゴシック" w:cs="Times New Roman"/>
              </w:rPr>
            </w:pPr>
          </w:p>
        </w:tc>
        <w:tc>
          <w:tcPr>
            <w:tcW w:w="1214" w:type="dxa"/>
            <w:tcBorders>
              <w:left w:val="nil"/>
              <w:bottom w:val="nil"/>
              <w:right w:val="nil"/>
            </w:tcBorders>
            <w:vAlign w:val="center"/>
          </w:tcPr>
          <w:p w14:paraId="4D98DCDF" w14:textId="77777777" w:rsidR="009638F0" w:rsidRPr="00D60F63" w:rsidRDefault="009638F0" w:rsidP="009638F0">
            <w:pPr>
              <w:spacing w:line="240" w:lineRule="exact"/>
              <w:rPr>
                <w:rFonts w:ascii="ＭＳ ゴシック" w:eastAsia="ＭＳ ゴシック" w:hAnsi="ＭＳ ゴシック" w:cs="Times New Roman"/>
              </w:rPr>
            </w:pPr>
          </w:p>
        </w:tc>
        <w:tc>
          <w:tcPr>
            <w:tcW w:w="1194" w:type="dxa"/>
            <w:tcBorders>
              <w:left w:val="nil"/>
              <w:bottom w:val="nil"/>
              <w:right w:val="nil"/>
            </w:tcBorders>
            <w:vAlign w:val="center"/>
          </w:tcPr>
          <w:p w14:paraId="7C5E2DB3" w14:textId="77777777" w:rsidR="009638F0" w:rsidRPr="00D60F63" w:rsidRDefault="009638F0" w:rsidP="009638F0">
            <w:pPr>
              <w:spacing w:line="240" w:lineRule="exact"/>
              <w:rPr>
                <w:rFonts w:ascii="ＭＳ ゴシック" w:eastAsia="ＭＳ ゴシック" w:hAnsi="ＭＳ ゴシック" w:cs="Times New Roman"/>
              </w:rPr>
            </w:pPr>
          </w:p>
        </w:tc>
        <w:tc>
          <w:tcPr>
            <w:tcW w:w="1212" w:type="dxa"/>
            <w:tcBorders>
              <w:left w:val="nil"/>
              <w:bottom w:val="nil"/>
              <w:right w:val="nil"/>
            </w:tcBorders>
            <w:vAlign w:val="center"/>
          </w:tcPr>
          <w:p w14:paraId="440C324D" w14:textId="77777777" w:rsidR="009638F0" w:rsidRPr="00D60F63" w:rsidRDefault="009638F0" w:rsidP="009638F0">
            <w:pPr>
              <w:spacing w:line="240" w:lineRule="exact"/>
              <w:rPr>
                <w:rFonts w:ascii="ＭＳ ゴシック" w:eastAsia="ＭＳ ゴシック" w:hAnsi="ＭＳ ゴシック" w:cs="Times New Roman"/>
              </w:rPr>
            </w:pPr>
          </w:p>
        </w:tc>
        <w:tc>
          <w:tcPr>
            <w:tcW w:w="1175" w:type="dxa"/>
            <w:tcBorders>
              <w:left w:val="nil"/>
              <w:bottom w:val="nil"/>
            </w:tcBorders>
            <w:vAlign w:val="center"/>
          </w:tcPr>
          <w:p w14:paraId="22F27AA2" w14:textId="77777777" w:rsidR="009638F0" w:rsidRPr="00D60F63" w:rsidRDefault="009638F0" w:rsidP="009638F0">
            <w:pPr>
              <w:spacing w:line="240" w:lineRule="exact"/>
              <w:rPr>
                <w:rFonts w:ascii="ＭＳ ゴシック" w:eastAsia="ＭＳ ゴシック" w:hAnsi="ＭＳ ゴシック" w:cs="Times New Roman"/>
              </w:rPr>
            </w:pPr>
          </w:p>
        </w:tc>
        <w:tc>
          <w:tcPr>
            <w:tcW w:w="1050" w:type="dxa"/>
            <w:tcBorders>
              <w:bottom w:val="nil"/>
            </w:tcBorders>
            <w:vAlign w:val="center"/>
          </w:tcPr>
          <w:p w14:paraId="4B575757"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6956BA76" w14:textId="77777777" w:rsidTr="00D60F63">
        <w:trPr>
          <w:trHeight w:hRule="exact" w:val="284"/>
        </w:trPr>
        <w:tc>
          <w:tcPr>
            <w:tcW w:w="1456" w:type="dxa"/>
            <w:tcBorders>
              <w:top w:val="nil"/>
              <w:bottom w:val="nil"/>
            </w:tcBorders>
            <w:vAlign w:val="center"/>
          </w:tcPr>
          <w:p w14:paraId="59D44CC1" w14:textId="77777777" w:rsidR="009638F0" w:rsidRPr="00D60F63" w:rsidRDefault="009638F0" w:rsidP="009638F0">
            <w:pPr>
              <w:spacing w:line="240" w:lineRule="exact"/>
              <w:rPr>
                <w:rFonts w:ascii="ＭＳ ゴシック" w:eastAsia="ＭＳ ゴシック" w:hAnsi="ＭＳ ゴシック" w:cs="Times New Roman"/>
              </w:rPr>
            </w:pPr>
          </w:p>
        </w:tc>
        <w:tc>
          <w:tcPr>
            <w:tcW w:w="1134" w:type="dxa"/>
            <w:tcBorders>
              <w:top w:val="nil"/>
              <w:bottom w:val="nil"/>
              <w:right w:val="nil"/>
            </w:tcBorders>
            <w:vAlign w:val="center"/>
          </w:tcPr>
          <w:p w14:paraId="4091670C" w14:textId="77777777" w:rsidR="009638F0" w:rsidRPr="00D60F63" w:rsidRDefault="009638F0" w:rsidP="009638F0">
            <w:pPr>
              <w:spacing w:line="240" w:lineRule="exact"/>
              <w:rPr>
                <w:rFonts w:ascii="ＭＳ ゴシック" w:eastAsia="ＭＳ ゴシック" w:hAnsi="ＭＳ ゴシック" w:cs="Times New Roman"/>
              </w:rPr>
            </w:pPr>
          </w:p>
        </w:tc>
        <w:tc>
          <w:tcPr>
            <w:tcW w:w="1158" w:type="dxa"/>
            <w:tcBorders>
              <w:top w:val="nil"/>
              <w:left w:val="nil"/>
              <w:bottom w:val="nil"/>
              <w:right w:val="nil"/>
            </w:tcBorders>
            <w:vAlign w:val="center"/>
          </w:tcPr>
          <w:p w14:paraId="252B1685" w14:textId="77777777" w:rsidR="009638F0" w:rsidRPr="00D60F63" w:rsidRDefault="009638F0" w:rsidP="009638F0">
            <w:pPr>
              <w:spacing w:line="240" w:lineRule="exact"/>
              <w:rPr>
                <w:rFonts w:ascii="ＭＳ ゴシック" w:eastAsia="ＭＳ ゴシック" w:hAnsi="ＭＳ ゴシック" w:cs="Times New Roman"/>
              </w:rPr>
            </w:pPr>
          </w:p>
        </w:tc>
        <w:tc>
          <w:tcPr>
            <w:tcW w:w="1214" w:type="dxa"/>
            <w:tcBorders>
              <w:top w:val="nil"/>
              <w:left w:val="nil"/>
              <w:bottom w:val="nil"/>
              <w:right w:val="nil"/>
            </w:tcBorders>
            <w:vAlign w:val="center"/>
          </w:tcPr>
          <w:p w14:paraId="010BBA05" w14:textId="77777777" w:rsidR="009638F0" w:rsidRPr="00D60F63" w:rsidRDefault="009638F0" w:rsidP="009638F0">
            <w:pPr>
              <w:spacing w:line="240" w:lineRule="exact"/>
              <w:rPr>
                <w:rFonts w:ascii="ＭＳ ゴシック" w:eastAsia="ＭＳ ゴシック" w:hAnsi="ＭＳ ゴシック" w:cs="Times New Roman"/>
              </w:rPr>
            </w:pPr>
          </w:p>
        </w:tc>
        <w:tc>
          <w:tcPr>
            <w:tcW w:w="1194" w:type="dxa"/>
            <w:tcBorders>
              <w:top w:val="nil"/>
              <w:left w:val="nil"/>
              <w:bottom w:val="nil"/>
              <w:right w:val="nil"/>
            </w:tcBorders>
            <w:vAlign w:val="center"/>
          </w:tcPr>
          <w:p w14:paraId="39EC1328" w14:textId="77777777" w:rsidR="009638F0" w:rsidRPr="00D60F63" w:rsidRDefault="009638F0" w:rsidP="009638F0">
            <w:pPr>
              <w:spacing w:line="240" w:lineRule="exact"/>
              <w:rPr>
                <w:rFonts w:ascii="ＭＳ ゴシック" w:eastAsia="ＭＳ ゴシック" w:hAnsi="ＭＳ ゴシック" w:cs="Times New Roman"/>
              </w:rPr>
            </w:pPr>
          </w:p>
        </w:tc>
        <w:tc>
          <w:tcPr>
            <w:tcW w:w="1212" w:type="dxa"/>
            <w:tcBorders>
              <w:top w:val="nil"/>
              <w:left w:val="nil"/>
              <w:bottom w:val="nil"/>
              <w:right w:val="nil"/>
            </w:tcBorders>
            <w:vAlign w:val="center"/>
          </w:tcPr>
          <w:p w14:paraId="30A7A7FF" w14:textId="77777777" w:rsidR="009638F0" w:rsidRPr="00D60F63" w:rsidRDefault="009638F0" w:rsidP="009638F0">
            <w:pPr>
              <w:spacing w:line="240" w:lineRule="exact"/>
              <w:rPr>
                <w:rFonts w:ascii="ＭＳ ゴシック" w:eastAsia="ＭＳ ゴシック" w:hAnsi="ＭＳ ゴシック" w:cs="Times New Roman"/>
              </w:rPr>
            </w:pPr>
          </w:p>
        </w:tc>
        <w:tc>
          <w:tcPr>
            <w:tcW w:w="1175" w:type="dxa"/>
            <w:tcBorders>
              <w:top w:val="nil"/>
              <w:left w:val="nil"/>
              <w:bottom w:val="nil"/>
            </w:tcBorders>
            <w:vAlign w:val="center"/>
          </w:tcPr>
          <w:p w14:paraId="2AE4A500" w14:textId="77777777" w:rsidR="009638F0" w:rsidRPr="00D60F63" w:rsidRDefault="009638F0" w:rsidP="009638F0">
            <w:pPr>
              <w:spacing w:line="240" w:lineRule="exact"/>
              <w:rPr>
                <w:rFonts w:ascii="ＭＳ ゴシック" w:eastAsia="ＭＳ ゴシック" w:hAnsi="ＭＳ ゴシック" w:cs="Times New Roman"/>
              </w:rPr>
            </w:pPr>
          </w:p>
        </w:tc>
        <w:tc>
          <w:tcPr>
            <w:tcW w:w="1050" w:type="dxa"/>
            <w:tcBorders>
              <w:top w:val="nil"/>
              <w:bottom w:val="nil"/>
            </w:tcBorders>
            <w:vAlign w:val="center"/>
          </w:tcPr>
          <w:p w14:paraId="209AAFCB"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03EA0ECF" w14:textId="77777777" w:rsidTr="00D60F63">
        <w:trPr>
          <w:trHeight w:hRule="exact" w:val="284"/>
        </w:trPr>
        <w:tc>
          <w:tcPr>
            <w:tcW w:w="1456" w:type="dxa"/>
            <w:tcBorders>
              <w:top w:val="nil"/>
              <w:bottom w:val="nil"/>
            </w:tcBorders>
            <w:vAlign w:val="center"/>
          </w:tcPr>
          <w:p w14:paraId="3F3C3827" w14:textId="77777777" w:rsidR="009638F0" w:rsidRPr="00D60F63" w:rsidRDefault="009638F0" w:rsidP="009638F0">
            <w:pPr>
              <w:spacing w:line="240" w:lineRule="exact"/>
              <w:rPr>
                <w:rFonts w:ascii="ＭＳ ゴシック" w:eastAsia="ＭＳ ゴシック" w:hAnsi="ＭＳ ゴシック" w:cs="Times New Roman"/>
              </w:rPr>
            </w:pPr>
          </w:p>
        </w:tc>
        <w:tc>
          <w:tcPr>
            <w:tcW w:w="1134" w:type="dxa"/>
            <w:tcBorders>
              <w:top w:val="nil"/>
              <w:bottom w:val="nil"/>
              <w:right w:val="nil"/>
            </w:tcBorders>
            <w:vAlign w:val="center"/>
          </w:tcPr>
          <w:p w14:paraId="0443109B" w14:textId="77777777" w:rsidR="009638F0" w:rsidRPr="00D60F63" w:rsidRDefault="009638F0" w:rsidP="009638F0">
            <w:pPr>
              <w:spacing w:line="240" w:lineRule="exact"/>
              <w:rPr>
                <w:rFonts w:ascii="ＭＳ ゴシック" w:eastAsia="ＭＳ ゴシック" w:hAnsi="ＭＳ ゴシック" w:cs="Times New Roman"/>
              </w:rPr>
            </w:pPr>
          </w:p>
        </w:tc>
        <w:tc>
          <w:tcPr>
            <w:tcW w:w="1158" w:type="dxa"/>
            <w:tcBorders>
              <w:top w:val="nil"/>
              <w:left w:val="nil"/>
              <w:bottom w:val="nil"/>
              <w:right w:val="nil"/>
            </w:tcBorders>
            <w:vAlign w:val="center"/>
          </w:tcPr>
          <w:p w14:paraId="1BE0B505" w14:textId="77777777" w:rsidR="009638F0" w:rsidRPr="00D60F63" w:rsidRDefault="009638F0" w:rsidP="009638F0">
            <w:pPr>
              <w:spacing w:line="240" w:lineRule="exact"/>
              <w:rPr>
                <w:rFonts w:ascii="ＭＳ ゴシック" w:eastAsia="ＭＳ ゴシック" w:hAnsi="ＭＳ ゴシック" w:cs="Times New Roman"/>
              </w:rPr>
            </w:pPr>
          </w:p>
        </w:tc>
        <w:tc>
          <w:tcPr>
            <w:tcW w:w="1214" w:type="dxa"/>
            <w:tcBorders>
              <w:top w:val="nil"/>
              <w:left w:val="nil"/>
              <w:bottom w:val="nil"/>
              <w:right w:val="nil"/>
            </w:tcBorders>
            <w:vAlign w:val="center"/>
          </w:tcPr>
          <w:p w14:paraId="168D48D3" w14:textId="77777777" w:rsidR="009638F0" w:rsidRPr="00D60F63" w:rsidRDefault="009638F0" w:rsidP="009638F0">
            <w:pPr>
              <w:spacing w:line="240" w:lineRule="exact"/>
              <w:rPr>
                <w:rFonts w:ascii="ＭＳ ゴシック" w:eastAsia="ＭＳ ゴシック" w:hAnsi="ＭＳ ゴシック" w:cs="Times New Roman"/>
              </w:rPr>
            </w:pPr>
          </w:p>
        </w:tc>
        <w:tc>
          <w:tcPr>
            <w:tcW w:w="1194" w:type="dxa"/>
            <w:tcBorders>
              <w:top w:val="nil"/>
              <w:left w:val="nil"/>
              <w:bottom w:val="nil"/>
              <w:right w:val="nil"/>
            </w:tcBorders>
            <w:vAlign w:val="center"/>
          </w:tcPr>
          <w:p w14:paraId="452F8F7C" w14:textId="77777777" w:rsidR="009638F0" w:rsidRPr="00D60F63" w:rsidRDefault="009638F0" w:rsidP="009638F0">
            <w:pPr>
              <w:spacing w:line="240" w:lineRule="exact"/>
              <w:rPr>
                <w:rFonts w:ascii="ＭＳ ゴシック" w:eastAsia="ＭＳ ゴシック" w:hAnsi="ＭＳ ゴシック" w:cs="Times New Roman"/>
              </w:rPr>
            </w:pPr>
          </w:p>
        </w:tc>
        <w:tc>
          <w:tcPr>
            <w:tcW w:w="1212" w:type="dxa"/>
            <w:tcBorders>
              <w:top w:val="nil"/>
              <w:left w:val="nil"/>
              <w:bottom w:val="nil"/>
              <w:right w:val="nil"/>
            </w:tcBorders>
            <w:vAlign w:val="center"/>
          </w:tcPr>
          <w:p w14:paraId="4CA050CD" w14:textId="77777777" w:rsidR="009638F0" w:rsidRPr="00D60F63" w:rsidRDefault="009638F0" w:rsidP="009638F0">
            <w:pPr>
              <w:spacing w:line="240" w:lineRule="exact"/>
              <w:rPr>
                <w:rFonts w:ascii="ＭＳ ゴシック" w:eastAsia="ＭＳ ゴシック" w:hAnsi="ＭＳ ゴシック" w:cs="Times New Roman"/>
              </w:rPr>
            </w:pPr>
          </w:p>
        </w:tc>
        <w:tc>
          <w:tcPr>
            <w:tcW w:w="1175" w:type="dxa"/>
            <w:tcBorders>
              <w:top w:val="nil"/>
              <w:left w:val="nil"/>
              <w:bottom w:val="nil"/>
            </w:tcBorders>
            <w:vAlign w:val="center"/>
          </w:tcPr>
          <w:p w14:paraId="3D48B0A0" w14:textId="77777777" w:rsidR="009638F0" w:rsidRPr="00D60F63" w:rsidRDefault="009638F0" w:rsidP="009638F0">
            <w:pPr>
              <w:spacing w:line="240" w:lineRule="exact"/>
              <w:rPr>
                <w:rFonts w:ascii="ＭＳ ゴシック" w:eastAsia="ＭＳ ゴシック" w:hAnsi="ＭＳ ゴシック" w:cs="Times New Roman"/>
              </w:rPr>
            </w:pPr>
          </w:p>
        </w:tc>
        <w:tc>
          <w:tcPr>
            <w:tcW w:w="1050" w:type="dxa"/>
            <w:tcBorders>
              <w:top w:val="nil"/>
              <w:bottom w:val="nil"/>
            </w:tcBorders>
            <w:vAlign w:val="center"/>
          </w:tcPr>
          <w:p w14:paraId="28ACB009"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39D0A483" w14:textId="77777777" w:rsidTr="00D60F63">
        <w:trPr>
          <w:trHeight w:hRule="exact" w:val="284"/>
        </w:trPr>
        <w:tc>
          <w:tcPr>
            <w:tcW w:w="1456" w:type="dxa"/>
            <w:tcBorders>
              <w:top w:val="nil"/>
              <w:bottom w:val="nil"/>
            </w:tcBorders>
            <w:vAlign w:val="center"/>
          </w:tcPr>
          <w:p w14:paraId="4546BDE4" w14:textId="77777777" w:rsidR="009638F0" w:rsidRPr="00D60F63" w:rsidRDefault="009638F0" w:rsidP="009638F0">
            <w:pPr>
              <w:spacing w:line="240" w:lineRule="exact"/>
              <w:rPr>
                <w:rFonts w:ascii="ＭＳ ゴシック" w:eastAsia="ＭＳ ゴシック" w:hAnsi="ＭＳ ゴシック" w:cs="Times New Roman"/>
              </w:rPr>
            </w:pPr>
          </w:p>
        </w:tc>
        <w:tc>
          <w:tcPr>
            <w:tcW w:w="1134" w:type="dxa"/>
            <w:tcBorders>
              <w:top w:val="nil"/>
              <w:bottom w:val="nil"/>
              <w:right w:val="nil"/>
            </w:tcBorders>
            <w:vAlign w:val="center"/>
          </w:tcPr>
          <w:p w14:paraId="45EFB17D" w14:textId="77777777" w:rsidR="009638F0" w:rsidRPr="00D60F63" w:rsidRDefault="009638F0" w:rsidP="009638F0">
            <w:pPr>
              <w:spacing w:line="240" w:lineRule="exact"/>
              <w:rPr>
                <w:rFonts w:ascii="ＭＳ ゴシック" w:eastAsia="ＭＳ ゴシック" w:hAnsi="ＭＳ ゴシック" w:cs="Times New Roman"/>
              </w:rPr>
            </w:pPr>
          </w:p>
        </w:tc>
        <w:tc>
          <w:tcPr>
            <w:tcW w:w="1158" w:type="dxa"/>
            <w:tcBorders>
              <w:top w:val="nil"/>
              <w:left w:val="nil"/>
              <w:bottom w:val="nil"/>
              <w:right w:val="nil"/>
            </w:tcBorders>
            <w:vAlign w:val="center"/>
          </w:tcPr>
          <w:p w14:paraId="1778E433" w14:textId="77777777" w:rsidR="009638F0" w:rsidRPr="00D60F63" w:rsidRDefault="009638F0" w:rsidP="009638F0">
            <w:pPr>
              <w:spacing w:line="240" w:lineRule="exact"/>
              <w:rPr>
                <w:rFonts w:ascii="ＭＳ ゴシック" w:eastAsia="ＭＳ ゴシック" w:hAnsi="ＭＳ ゴシック" w:cs="Times New Roman"/>
              </w:rPr>
            </w:pPr>
          </w:p>
        </w:tc>
        <w:tc>
          <w:tcPr>
            <w:tcW w:w="1214" w:type="dxa"/>
            <w:tcBorders>
              <w:top w:val="nil"/>
              <w:left w:val="nil"/>
              <w:bottom w:val="nil"/>
              <w:right w:val="nil"/>
            </w:tcBorders>
            <w:vAlign w:val="center"/>
          </w:tcPr>
          <w:p w14:paraId="13D73F90" w14:textId="77777777" w:rsidR="009638F0" w:rsidRPr="00D60F63" w:rsidRDefault="009638F0" w:rsidP="009638F0">
            <w:pPr>
              <w:spacing w:line="240" w:lineRule="exact"/>
              <w:rPr>
                <w:rFonts w:ascii="ＭＳ ゴシック" w:eastAsia="ＭＳ ゴシック" w:hAnsi="ＭＳ ゴシック" w:cs="Times New Roman"/>
              </w:rPr>
            </w:pPr>
          </w:p>
        </w:tc>
        <w:tc>
          <w:tcPr>
            <w:tcW w:w="1194" w:type="dxa"/>
            <w:tcBorders>
              <w:top w:val="nil"/>
              <w:left w:val="nil"/>
              <w:bottom w:val="nil"/>
              <w:right w:val="nil"/>
            </w:tcBorders>
            <w:vAlign w:val="center"/>
          </w:tcPr>
          <w:p w14:paraId="43AE3248" w14:textId="77777777" w:rsidR="009638F0" w:rsidRPr="00D60F63" w:rsidRDefault="009638F0" w:rsidP="009638F0">
            <w:pPr>
              <w:spacing w:line="240" w:lineRule="exact"/>
              <w:rPr>
                <w:rFonts w:ascii="ＭＳ ゴシック" w:eastAsia="ＭＳ ゴシック" w:hAnsi="ＭＳ ゴシック" w:cs="Times New Roman"/>
              </w:rPr>
            </w:pPr>
          </w:p>
        </w:tc>
        <w:tc>
          <w:tcPr>
            <w:tcW w:w="1212" w:type="dxa"/>
            <w:tcBorders>
              <w:top w:val="nil"/>
              <w:left w:val="nil"/>
              <w:bottom w:val="nil"/>
              <w:right w:val="nil"/>
            </w:tcBorders>
            <w:vAlign w:val="center"/>
          </w:tcPr>
          <w:p w14:paraId="0CCBCC20" w14:textId="77777777" w:rsidR="009638F0" w:rsidRPr="00D60F63" w:rsidRDefault="009638F0" w:rsidP="009638F0">
            <w:pPr>
              <w:spacing w:line="240" w:lineRule="exact"/>
              <w:rPr>
                <w:rFonts w:ascii="ＭＳ ゴシック" w:eastAsia="ＭＳ ゴシック" w:hAnsi="ＭＳ ゴシック" w:cs="Times New Roman"/>
              </w:rPr>
            </w:pPr>
          </w:p>
        </w:tc>
        <w:tc>
          <w:tcPr>
            <w:tcW w:w="1175" w:type="dxa"/>
            <w:tcBorders>
              <w:top w:val="nil"/>
              <w:left w:val="nil"/>
              <w:bottom w:val="nil"/>
            </w:tcBorders>
            <w:vAlign w:val="center"/>
          </w:tcPr>
          <w:p w14:paraId="0162A48C" w14:textId="77777777" w:rsidR="009638F0" w:rsidRPr="00D60F63" w:rsidRDefault="009638F0" w:rsidP="009638F0">
            <w:pPr>
              <w:spacing w:line="240" w:lineRule="exact"/>
              <w:rPr>
                <w:rFonts w:ascii="ＭＳ ゴシック" w:eastAsia="ＭＳ ゴシック" w:hAnsi="ＭＳ ゴシック" w:cs="Times New Roman"/>
              </w:rPr>
            </w:pPr>
          </w:p>
        </w:tc>
        <w:tc>
          <w:tcPr>
            <w:tcW w:w="1050" w:type="dxa"/>
            <w:tcBorders>
              <w:top w:val="nil"/>
              <w:bottom w:val="nil"/>
            </w:tcBorders>
            <w:vAlign w:val="center"/>
          </w:tcPr>
          <w:p w14:paraId="404F35D3"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53336927" w14:textId="77777777" w:rsidTr="00D60F63">
        <w:trPr>
          <w:trHeight w:hRule="exact" w:val="284"/>
        </w:trPr>
        <w:tc>
          <w:tcPr>
            <w:tcW w:w="1456" w:type="dxa"/>
            <w:tcBorders>
              <w:top w:val="nil"/>
              <w:bottom w:val="nil"/>
            </w:tcBorders>
            <w:vAlign w:val="center"/>
          </w:tcPr>
          <w:p w14:paraId="14441820" w14:textId="77777777" w:rsidR="009638F0" w:rsidRPr="00D60F63" w:rsidRDefault="009638F0" w:rsidP="009638F0">
            <w:pPr>
              <w:spacing w:line="240" w:lineRule="exact"/>
              <w:rPr>
                <w:rFonts w:ascii="ＭＳ ゴシック" w:eastAsia="ＭＳ ゴシック" w:hAnsi="ＭＳ ゴシック" w:cs="Times New Roman"/>
              </w:rPr>
            </w:pPr>
          </w:p>
        </w:tc>
        <w:tc>
          <w:tcPr>
            <w:tcW w:w="1134" w:type="dxa"/>
            <w:tcBorders>
              <w:top w:val="nil"/>
              <w:bottom w:val="nil"/>
              <w:right w:val="nil"/>
            </w:tcBorders>
            <w:vAlign w:val="center"/>
          </w:tcPr>
          <w:p w14:paraId="135E31A2" w14:textId="77777777" w:rsidR="009638F0" w:rsidRPr="00D60F63" w:rsidRDefault="009638F0" w:rsidP="009638F0">
            <w:pPr>
              <w:spacing w:line="240" w:lineRule="exact"/>
              <w:rPr>
                <w:rFonts w:ascii="ＭＳ ゴシック" w:eastAsia="ＭＳ ゴシック" w:hAnsi="ＭＳ ゴシック" w:cs="Times New Roman"/>
              </w:rPr>
            </w:pPr>
          </w:p>
        </w:tc>
        <w:tc>
          <w:tcPr>
            <w:tcW w:w="1158" w:type="dxa"/>
            <w:tcBorders>
              <w:top w:val="nil"/>
              <w:left w:val="nil"/>
              <w:bottom w:val="nil"/>
              <w:right w:val="nil"/>
            </w:tcBorders>
            <w:vAlign w:val="center"/>
          </w:tcPr>
          <w:p w14:paraId="1FA2DB8F" w14:textId="77777777" w:rsidR="009638F0" w:rsidRPr="00D60F63" w:rsidRDefault="009638F0" w:rsidP="009638F0">
            <w:pPr>
              <w:spacing w:line="240" w:lineRule="exact"/>
              <w:rPr>
                <w:rFonts w:ascii="ＭＳ ゴシック" w:eastAsia="ＭＳ ゴシック" w:hAnsi="ＭＳ ゴシック" w:cs="Times New Roman"/>
              </w:rPr>
            </w:pPr>
          </w:p>
        </w:tc>
        <w:tc>
          <w:tcPr>
            <w:tcW w:w="1214" w:type="dxa"/>
            <w:tcBorders>
              <w:top w:val="nil"/>
              <w:left w:val="nil"/>
              <w:bottom w:val="nil"/>
              <w:right w:val="nil"/>
            </w:tcBorders>
            <w:vAlign w:val="center"/>
          </w:tcPr>
          <w:p w14:paraId="45CDD045" w14:textId="77777777" w:rsidR="009638F0" w:rsidRPr="00D60F63" w:rsidRDefault="009638F0" w:rsidP="009638F0">
            <w:pPr>
              <w:spacing w:line="240" w:lineRule="exact"/>
              <w:rPr>
                <w:rFonts w:ascii="ＭＳ ゴシック" w:eastAsia="ＭＳ ゴシック" w:hAnsi="ＭＳ ゴシック" w:cs="Times New Roman"/>
              </w:rPr>
            </w:pPr>
          </w:p>
        </w:tc>
        <w:tc>
          <w:tcPr>
            <w:tcW w:w="1194" w:type="dxa"/>
            <w:tcBorders>
              <w:top w:val="nil"/>
              <w:left w:val="nil"/>
              <w:bottom w:val="nil"/>
              <w:right w:val="nil"/>
            </w:tcBorders>
            <w:vAlign w:val="center"/>
          </w:tcPr>
          <w:p w14:paraId="03BBC04F" w14:textId="77777777" w:rsidR="009638F0" w:rsidRPr="00D60F63" w:rsidRDefault="009638F0" w:rsidP="009638F0">
            <w:pPr>
              <w:spacing w:line="240" w:lineRule="exact"/>
              <w:rPr>
                <w:rFonts w:ascii="ＭＳ ゴシック" w:eastAsia="ＭＳ ゴシック" w:hAnsi="ＭＳ ゴシック" w:cs="Times New Roman"/>
              </w:rPr>
            </w:pPr>
          </w:p>
        </w:tc>
        <w:tc>
          <w:tcPr>
            <w:tcW w:w="1212" w:type="dxa"/>
            <w:tcBorders>
              <w:top w:val="nil"/>
              <w:left w:val="nil"/>
              <w:bottom w:val="nil"/>
              <w:right w:val="nil"/>
            </w:tcBorders>
            <w:vAlign w:val="center"/>
          </w:tcPr>
          <w:p w14:paraId="54CD56FD" w14:textId="77777777" w:rsidR="009638F0" w:rsidRPr="00D60F63" w:rsidRDefault="009638F0" w:rsidP="009638F0">
            <w:pPr>
              <w:spacing w:line="240" w:lineRule="exact"/>
              <w:rPr>
                <w:rFonts w:ascii="ＭＳ ゴシック" w:eastAsia="ＭＳ ゴシック" w:hAnsi="ＭＳ ゴシック" w:cs="Times New Roman"/>
              </w:rPr>
            </w:pPr>
          </w:p>
        </w:tc>
        <w:tc>
          <w:tcPr>
            <w:tcW w:w="1175" w:type="dxa"/>
            <w:tcBorders>
              <w:top w:val="nil"/>
              <w:left w:val="nil"/>
              <w:bottom w:val="nil"/>
            </w:tcBorders>
            <w:vAlign w:val="center"/>
          </w:tcPr>
          <w:p w14:paraId="648EFBE7" w14:textId="77777777" w:rsidR="009638F0" w:rsidRPr="00D60F63" w:rsidRDefault="009638F0" w:rsidP="009638F0">
            <w:pPr>
              <w:spacing w:line="240" w:lineRule="exact"/>
              <w:rPr>
                <w:rFonts w:ascii="ＭＳ ゴシック" w:eastAsia="ＭＳ ゴシック" w:hAnsi="ＭＳ ゴシック" w:cs="Times New Roman"/>
              </w:rPr>
            </w:pPr>
          </w:p>
        </w:tc>
        <w:tc>
          <w:tcPr>
            <w:tcW w:w="1050" w:type="dxa"/>
            <w:tcBorders>
              <w:top w:val="nil"/>
              <w:bottom w:val="nil"/>
            </w:tcBorders>
            <w:vAlign w:val="center"/>
          </w:tcPr>
          <w:p w14:paraId="5C62BE82"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1C3DCD83" w14:textId="77777777" w:rsidTr="00D60F63">
        <w:trPr>
          <w:trHeight w:hRule="exact" w:val="284"/>
        </w:trPr>
        <w:tc>
          <w:tcPr>
            <w:tcW w:w="1456" w:type="dxa"/>
            <w:tcBorders>
              <w:top w:val="nil"/>
              <w:bottom w:val="nil"/>
            </w:tcBorders>
            <w:vAlign w:val="center"/>
          </w:tcPr>
          <w:p w14:paraId="7655D488" w14:textId="77777777" w:rsidR="009638F0" w:rsidRPr="00D60F63" w:rsidRDefault="009638F0" w:rsidP="009638F0">
            <w:pPr>
              <w:spacing w:line="240" w:lineRule="exact"/>
              <w:rPr>
                <w:rFonts w:ascii="ＭＳ ゴシック" w:eastAsia="ＭＳ ゴシック" w:hAnsi="ＭＳ ゴシック" w:cs="Times New Roman"/>
              </w:rPr>
            </w:pPr>
          </w:p>
        </w:tc>
        <w:tc>
          <w:tcPr>
            <w:tcW w:w="1134" w:type="dxa"/>
            <w:tcBorders>
              <w:top w:val="nil"/>
              <w:bottom w:val="nil"/>
              <w:right w:val="nil"/>
            </w:tcBorders>
            <w:vAlign w:val="center"/>
          </w:tcPr>
          <w:p w14:paraId="55C75DAA" w14:textId="77777777" w:rsidR="009638F0" w:rsidRPr="00D60F63" w:rsidRDefault="009638F0" w:rsidP="009638F0">
            <w:pPr>
              <w:spacing w:line="240" w:lineRule="exact"/>
              <w:rPr>
                <w:rFonts w:ascii="ＭＳ ゴシック" w:eastAsia="ＭＳ ゴシック" w:hAnsi="ＭＳ ゴシック" w:cs="Times New Roman"/>
              </w:rPr>
            </w:pPr>
          </w:p>
        </w:tc>
        <w:tc>
          <w:tcPr>
            <w:tcW w:w="1158" w:type="dxa"/>
            <w:tcBorders>
              <w:top w:val="nil"/>
              <w:left w:val="nil"/>
              <w:bottom w:val="nil"/>
              <w:right w:val="nil"/>
            </w:tcBorders>
            <w:vAlign w:val="center"/>
          </w:tcPr>
          <w:p w14:paraId="5C613120" w14:textId="77777777" w:rsidR="009638F0" w:rsidRPr="00D60F63" w:rsidRDefault="009638F0" w:rsidP="009638F0">
            <w:pPr>
              <w:spacing w:line="240" w:lineRule="exact"/>
              <w:rPr>
                <w:rFonts w:ascii="ＭＳ ゴシック" w:eastAsia="ＭＳ ゴシック" w:hAnsi="ＭＳ ゴシック" w:cs="Times New Roman"/>
              </w:rPr>
            </w:pPr>
          </w:p>
        </w:tc>
        <w:tc>
          <w:tcPr>
            <w:tcW w:w="1214" w:type="dxa"/>
            <w:tcBorders>
              <w:top w:val="nil"/>
              <w:left w:val="nil"/>
              <w:bottom w:val="nil"/>
              <w:right w:val="nil"/>
            </w:tcBorders>
            <w:vAlign w:val="center"/>
          </w:tcPr>
          <w:p w14:paraId="17A687D2" w14:textId="77777777" w:rsidR="009638F0" w:rsidRPr="00D60F63" w:rsidRDefault="009638F0" w:rsidP="009638F0">
            <w:pPr>
              <w:spacing w:line="240" w:lineRule="exact"/>
              <w:rPr>
                <w:rFonts w:ascii="ＭＳ ゴシック" w:eastAsia="ＭＳ ゴシック" w:hAnsi="ＭＳ ゴシック" w:cs="Times New Roman"/>
              </w:rPr>
            </w:pPr>
          </w:p>
        </w:tc>
        <w:tc>
          <w:tcPr>
            <w:tcW w:w="1194" w:type="dxa"/>
            <w:tcBorders>
              <w:top w:val="nil"/>
              <w:left w:val="nil"/>
              <w:bottom w:val="nil"/>
              <w:right w:val="nil"/>
            </w:tcBorders>
            <w:vAlign w:val="center"/>
          </w:tcPr>
          <w:p w14:paraId="6AB54C0B" w14:textId="77777777" w:rsidR="009638F0" w:rsidRPr="00D60F63" w:rsidRDefault="009638F0" w:rsidP="009638F0">
            <w:pPr>
              <w:spacing w:line="240" w:lineRule="exact"/>
              <w:rPr>
                <w:rFonts w:ascii="ＭＳ ゴシック" w:eastAsia="ＭＳ ゴシック" w:hAnsi="ＭＳ ゴシック" w:cs="Times New Roman"/>
              </w:rPr>
            </w:pPr>
          </w:p>
        </w:tc>
        <w:tc>
          <w:tcPr>
            <w:tcW w:w="1212" w:type="dxa"/>
            <w:tcBorders>
              <w:top w:val="nil"/>
              <w:left w:val="nil"/>
              <w:bottom w:val="nil"/>
              <w:right w:val="nil"/>
            </w:tcBorders>
            <w:vAlign w:val="center"/>
          </w:tcPr>
          <w:p w14:paraId="48332A25" w14:textId="77777777" w:rsidR="009638F0" w:rsidRPr="00D60F63" w:rsidRDefault="009638F0" w:rsidP="009638F0">
            <w:pPr>
              <w:spacing w:line="240" w:lineRule="exact"/>
              <w:rPr>
                <w:rFonts w:ascii="ＭＳ ゴシック" w:eastAsia="ＭＳ ゴシック" w:hAnsi="ＭＳ ゴシック" w:cs="Times New Roman"/>
              </w:rPr>
            </w:pPr>
          </w:p>
        </w:tc>
        <w:tc>
          <w:tcPr>
            <w:tcW w:w="1175" w:type="dxa"/>
            <w:tcBorders>
              <w:top w:val="nil"/>
              <w:left w:val="nil"/>
              <w:bottom w:val="nil"/>
            </w:tcBorders>
            <w:vAlign w:val="center"/>
          </w:tcPr>
          <w:p w14:paraId="6DE4B9B6" w14:textId="77777777" w:rsidR="009638F0" w:rsidRPr="00D60F63" w:rsidRDefault="009638F0" w:rsidP="009638F0">
            <w:pPr>
              <w:spacing w:line="240" w:lineRule="exact"/>
              <w:rPr>
                <w:rFonts w:ascii="ＭＳ ゴシック" w:eastAsia="ＭＳ ゴシック" w:hAnsi="ＭＳ ゴシック" w:cs="Times New Roman"/>
              </w:rPr>
            </w:pPr>
          </w:p>
        </w:tc>
        <w:tc>
          <w:tcPr>
            <w:tcW w:w="1050" w:type="dxa"/>
            <w:tcBorders>
              <w:top w:val="nil"/>
              <w:bottom w:val="nil"/>
            </w:tcBorders>
            <w:vAlign w:val="center"/>
          </w:tcPr>
          <w:p w14:paraId="7AB56703"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73654537" w14:textId="77777777" w:rsidTr="00D60F63">
        <w:trPr>
          <w:trHeight w:hRule="exact" w:val="284"/>
        </w:trPr>
        <w:tc>
          <w:tcPr>
            <w:tcW w:w="1456" w:type="dxa"/>
            <w:tcBorders>
              <w:top w:val="nil"/>
              <w:bottom w:val="nil"/>
            </w:tcBorders>
            <w:vAlign w:val="center"/>
          </w:tcPr>
          <w:p w14:paraId="0A01D1F7" w14:textId="77777777" w:rsidR="009638F0" w:rsidRPr="00D60F63" w:rsidRDefault="009638F0" w:rsidP="009638F0">
            <w:pPr>
              <w:spacing w:line="240" w:lineRule="exact"/>
              <w:rPr>
                <w:rFonts w:ascii="ＭＳ ゴシック" w:eastAsia="ＭＳ ゴシック" w:hAnsi="ＭＳ ゴシック" w:cs="Times New Roman"/>
              </w:rPr>
            </w:pPr>
          </w:p>
        </w:tc>
        <w:tc>
          <w:tcPr>
            <w:tcW w:w="1134" w:type="dxa"/>
            <w:tcBorders>
              <w:top w:val="nil"/>
              <w:bottom w:val="nil"/>
              <w:right w:val="nil"/>
            </w:tcBorders>
            <w:vAlign w:val="center"/>
          </w:tcPr>
          <w:p w14:paraId="02E0AD20" w14:textId="77777777" w:rsidR="009638F0" w:rsidRPr="00D60F63" w:rsidRDefault="009638F0" w:rsidP="009638F0">
            <w:pPr>
              <w:spacing w:line="240" w:lineRule="exact"/>
              <w:rPr>
                <w:rFonts w:ascii="ＭＳ ゴシック" w:eastAsia="ＭＳ ゴシック" w:hAnsi="ＭＳ ゴシック" w:cs="Times New Roman"/>
              </w:rPr>
            </w:pPr>
          </w:p>
        </w:tc>
        <w:tc>
          <w:tcPr>
            <w:tcW w:w="1158" w:type="dxa"/>
            <w:tcBorders>
              <w:top w:val="nil"/>
              <w:left w:val="nil"/>
              <w:bottom w:val="nil"/>
              <w:right w:val="nil"/>
            </w:tcBorders>
            <w:vAlign w:val="center"/>
          </w:tcPr>
          <w:p w14:paraId="005E678A" w14:textId="77777777" w:rsidR="009638F0" w:rsidRPr="00D60F63" w:rsidRDefault="009638F0" w:rsidP="009638F0">
            <w:pPr>
              <w:spacing w:line="240" w:lineRule="exact"/>
              <w:rPr>
                <w:rFonts w:ascii="ＭＳ ゴシック" w:eastAsia="ＭＳ ゴシック" w:hAnsi="ＭＳ ゴシック" w:cs="Times New Roman"/>
              </w:rPr>
            </w:pPr>
          </w:p>
        </w:tc>
        <w:tc>
          <w:tcPr>
            <w:tcW w:w="1214" w:type="dxa"/>
            <w:tcBorders>
              <w:top w:val="nil"/>
              <w:left w:val="nil"/>
              <w:bottom w:val="nil"/>
              <w:right w:val="nil"/>
            </w:tcBorders>
            <w:vAlign w:val="center"/>
          </w:tcPr>
          <w:p w14:paraId="40B6D47B" w14:textId="77777777" w:rsidR="009638F0" w:rsidRPr="00D60F63" w:rsidRDefault="009638F0" w:rsidP="009638F0">
            <w:pPr>
              <w:spacing w:line="240" w:lineRule="exact"/>
              <w:rPr>
                <w:rFonts w:ascii="ＭＳ ゴシック" w:eastAsia="ＭＳ ゴシック" w:hAnsi="ＭＳ ゴシック" w:cs="Times New Roman"/>
              </w:rPr>
            </w:pPr>
          </w:p>
        </w:tc>
        <w:tc>
          <w:tcPr>
            <w:tcW w:w="1194" w:type="dxa"/>
            <w:tcBorders>
              <w:top w:val="nil"/>
              <w:left w:val="nil"/>
              <w:bottom w:val="nil"/>
              <w:right w:val="nil"/>
            </w:tcBorders>
            <w:vAlign w:val="center"/>
          </w:tcPr>
          <w:p w14:paraId="410237C3" w14:textId="77777777" w:rsidR="009638F0" w:rsidRPr="00D60F63" w:rsidRDefault="009638F0" w:rsidP="009638F0">
            <w:pPr>
              <w:spacing w:line="240" w:lineRule="exact"/>
              <w:rPr>
                <w:rFonts w:ascii="ＭＳ ゴシック" w:eastAsia="ＭＳ ゴシック" w:hAnsi="ＭＳ ゴシック" w:cs="Times New Roman"/>
              </w:rPr>
            </w:pPr>
          </w:p>
        </w:tc>
        <w:tc>
          <w:tcPr>
            <w:tcW w:w="1212" w:type="dxa"/>
            <w:tcBorders>
              <w:top w:val="nil"/>
              <w:left w:val="nil"/>
              <w:bottom w:val="nil"/>
              <w:right w:val="nil"/>
            </w:tcBorders>
            <w:vAlign w:val="center"/>
          </w:tcPr>
          <w:p w14:paraId="0D220F8E" w14:textId="77777777" w:rsidR="009638F0" w:rsidRPr="00D60F63" w:rsidRDefault="009638F0" w:rsidP="009638F0">
            <w:pPr>
              <w:spacing w:line="240" w:lineRule="exact"/>
              <w:rPr>
                <w:rFonts w:ascii="ＭＳ ゴシック" w:eastAsia="ＭＳ ゴシック" w:hAnsi="ＭＳ ゴシック" w:cs="Times New Roman"/>
              </w:rPr>
            </w:pPr>
          </w:p>
        </w:tc>
        <w:tc>
          <w:tcPr>
            <w:tcW w:w="1175" w:type="dxa"/>
            <w:tcBorders>
              <w:top w:val="nil"/>
              <w:left w:val="nil"/>
              <w:bottom w:val="nil"/>
            </w:tcBorders>
            <w:vAlign w:val="center"/>
          </w:tcPr>
          <w:p w14:paraId="6EBB7AA6" w14:textId="77777777" w:rsidR="009638F0" w:rsidRPr="00D60F63" w:rsidRDefault="009638F0" w:rsidP="009638F0">
            <w:pPr>
              <w:spacing w:line="240" w:lineRule="exact"/>
              <w:rPr>
                <w:rFonts w:ascii="ＭＳ ゴシック" w:eastAsia="ＭＳ ゴシック" w:hAnsi="ＭＳ ゴシック" w:cs="Times New Roman"/>
              </w:rPr>
            </w:pPr>
          </w:p>
        </w:tc>
        <w:tc>
          <w:tcPr>
            <w:tcW w:w="1050" w:type="dxa"/>
            <w:tcBorders>
              <w:top w:val="nil"/>
              <w:bottom w:val="nil"/>
            </w:tcBorders>
            <w:vAlign w:val="center"/>
          </w:tcPr>
          <w:p w14:paraId="295D17C2"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00A798F3" w14:textId="77777777" w:rsidTr="00D60F63">
        <w:trPr>
          <w:trHeight w:hRule="exact" w:val="284"/>
        </w:trPr>
        <w:tc>
          <w:tcPr>
            <w:tcW w:w="1456" w:type="dxa"/>
            <w:tcBorders>
              <w:top w:val="nil"/>
              <w:bottom w:val="nil"/>
            </w:tcBorders>
            <w:vAlign w:val="center"/>
          </w:tcPr>
          <w:p w14:paraId="0F1D43B9" w14:textId="77777777" w:rsidR="009638F0" w:rsidRPr="00D60F63" w:rsidRDefault="009638F0" w:rsidP="009638F0">
            <w:pPr>
              <w:spacing w:line="240" w:lineRule="exact"/>
              <w:rPr>
                <w:rFonts w:ascii="ＭＳ ゴシック" w:eastAsia="ＭＳ ゴシック" w:hAnsi="ＭＳ ゴシック" w:cs="Times New Roman"/>
              </w:rPr>
            </w:pPr>
          </w:p>
        </w:tc>
        <w:tc>
          <w:tcPr>
            <w:tcW w:w="1134" w:type="dxa"/>
            <w:tcBorders>
              <w:top w:val="nil"/>
              <w:bottom w:val="nil"/>
              <w:right w:val="nil"/>
            </w:tcBorders>
            <w:vAlign w:val="center"/>
          </w:tcPr>
          <w:p w14:paraId="70BBC3AE" w14:textId="77777777" w:rsidR="009638F0" w:rsidRPr="00D60F63" w:rsidRDefault="009638F0" w:rsidP="009638F0">
            <w:pPr>
              <w:spacing w:line="240" w:lineRule="exact"/>
              <w:rPr>
                <w:rFonts w:ascii="ＭＳ ゴシック" w:eastAsia="ＭＳ ゴシック" w:hAnsi="ＭＳ ゴシック" w:cs="Times New Roman"/>
              </w:rPr>
            </w:pPr>
          </w:p>
        </w:tc>
        <w:tc>
          <w:tcPr>
            <w:tcW w:w="1158" w:type="dxa"/>
            <w:tcBorders>
              <w:top w:val="nil"/>
              <w:left w:val="nil"/>
              <w:bottom w:val="nil"/>
              <w:right w:val="nil"/>
            </w:tcBorders>
            <w:vAlign w:val="center"/>
          </w:tcPr>
          <w:p w14:paraId="6E4EE23E" w14:textId="77777777" w:rsidR="009638F0" w:rsidRPr="00D60F63" w:rsidRDefault="009638F0" w:rsidP="009638F0">
            <w:pPr>
              <w:spacing w:line="240" w:lineRule="exact"/>
              <w:rPr>
                <w:rFonts w:ascii="ＭＳ ゴシック" w:eastAsia="ＭＳ ゴシック" w:hAnsi="ＭＳ ゴシック" w:cs="Times New Roman"/>
              </w:rPr>
            </w:pPr>
          </w:p>
        </w:tc>
        <w:tc>
          <w:tcPr>
            <w:tcW w:w="1214" w:type="dxa"/>
            <w:tcBorders>
              <w:top w:val="nil"/>
              <w:left w:val="nil"/>
              <w:bottom w:val="nil"/>
              <w:right w:val="nil"/>
            </w:tcBorders>
            <w:vAlign w:val="center"/>
          </w:tcPr>
          <w:p w14:paraId="634A646D" w14:textId="77777777" w:rsidR="009638F0" w:rsidRPr="00D60F63" w:rsidRDefault="009638F0" w:rsidP="009638F0">
            <w:pPr>
              <w:spacing w:line="240" w:lineRule="exact"/>
              <w:rPr>
                <w:rFonts w:ascii="ＭＳ ゴシック" w:eastAsia="ＭＳ ゴシック" w:hAnsi="ＭＳ ゴシック" w:cs="Times New Roman"/>
              </w:rPr>
            </w:pPr>
          </w:p>
        </w:tc>
        <w:tc>
          <w:tcPr>
            <w:tcW w:w="1194" w:type="dxa"/>
            <w:tcBorders>
              <w:top w:val="nil"/>
              <w:left w:val="nil"/>
              <w:bottom w:val="nil"/>
              <w:right w:val="nil"/>
            </w:tcBorders>
            <w:vAlign w:val="center"/>
          </w:tcPr>
          <w:p w14:paraId="37FB85D6" w14:textId="77777777" w:rsidR="009638F0" w:rsidRPr="00D60F63" w:rsidRDefault="009638F0" w:rsidP="009638F0">
            <w:pPr>
              <w:spacing w:line="240" w:lineRule="exact"/>
              <w:rPr>
                <w:rFonts w:ascii="ＭＳ ゴシック" w:eastAsia="ＭＳ ゴシック" w:hAnsi="ＭＳ ゴシック" w:cs="Times New Roman"/>
              </w:rPr>
            </w:pPr>
          </w:p>
        </w:tc>
        <w:tc>
          <w:tcPr>
            <w:tcW w:w="1212" w:type="dxa"/>
            <w:tcBorders>
              <w:top w:val="nil"/>
              <w:left w:val="nil"/>
              <w:bottom w:val="nil"/>
              <w:right w:val="nil"/>
            </w:tcBorders>
            <w:vAlign w:val="center"/>
          </w:tcPr>
          <w:p w14:paraId="474A2D39" w14:textId="77777777" w:rsidR="009638F0" w:rsidRPr="00D60F63" w:rsidRDefault="009638F0" w:rsidP="009638F0">
            <w:pPr>
              <w:spacing w:line="240" w:lineRule="exact"/>
              <w:rPr>
                <w:rFonts w:ascii="ＭＳ ゴシック" w:eastAsia="ＭＳ ゴシック" w:hAnsi="ＭＳ ゴシック" w:cs="Times New Roman"/>
              </w:rPr>
            </w:pPr>
          </w:p>
        </w:tc>
        <w:tc>
          <w:tcPr>
            <w:tcW w:w="1175" w:type="dxa"/>
            <w:tcBorders>
              <w:top w:val="nil"/>
              <w:left w:val="nil"/>
              <w:bottom w:val="nil"/>
            </w:tcBorders>
            <w:vAlign w:val="center"/>
          </w:tcPr>
          <w:p w14:paraId="03B5AC51" w14:textId="77777777" w:rsidR="009638F0" w:rsidRPr="00D60F63" w:rsidRDefault="009638F0" w:rsidP="009638F0">
            <w:pPr>
              <w:spacing w:line="240" w:lineRule="exact"/>
              <w:rPr>
                <w:rFonts w:ascii="ＭＳ ゴシック" w:eastAsia="ＭＳ ゴシック" w:hAnsi="ＭＳ ゴシック" w:cs="Times New Roman"/>
              </w:rPr>
            </w:pPr>
          </w:p>
        </w:tc>
        <w:tc>
          <w:tcPr>
            <w:tcW w:w="1050" w:type="dxa"/>
            <w:tcBorders>
              <w:top w:val="nil"/>
              <w:bottom w:val="nil"/>
            </w:tcBorders>
            <w:vAlign w:val="center"/>
          </w:tcPr>
          <w:p w14:paraId="6BA05346"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644974EF" w14:textId="77777777" w:rsidTr="00D60F63">
        <w:trPr>
          <w:trHeight w:hRule="exact" w:val="284"/>
        </w:trPr>
        <w:tc>
          <w:tcPr>
            <w:tcW w:w="1456" w:type="dxa"/>
            <w:tcBorders>
              <w:top w:val="nil"/>
              <w:bottom w:val="nil"/>
            </w:tcBorders>
            <w:vAlign w:val="center"/>
          </w:tcPr>
          <w:p w14:paraId="38A340C6" w14:textId="77777777" w:rsidR="009638F0" w:rsidRPr="00D60F63" w:rsidRDefault="009638F0" w:rsidP="009638F0">
            <w:pPr>
              <w:spacing w:line="240" w:lineRule="exact"/>
              <w:rPr>
                <w:rFonts w:ascii="ＭＳ ゴシック" w:eastAsia="ＭＳ ゴシック" w:hAnsi="ＭＳ ゴシック" w:cs="Times New Roman"/>
              </w:rPr>
            </w:pPr>
          </w:p>
        </w:tc>
        <w:tc>
          <w:tcPr>
            <w:tcW w:w="1134" w:type="dxa"/>
            <w:tcBorders>
              <w:top w:val="nil"/>
              <w:bottom w:val="nil"/>
              <w:right w:val="nil"/>
            </w:tcBorders>
            <w:vAlign w:val="center"/>
          </w:tcPr>
          <w:p w14:paraId="69F8C2FF" w14:textId="77777777" w:rsidR="009638F0" w:rsidRPr="00D60F63" w:rsidRDefault="009638F0" w:rsidP="009638F0">
            <w:pPr>
              <w:spacing w:line="240" w:lineRule="exact"/>
              <w:rPr>
                <w:rFonts w:ascii="ＭＳ ゴシック" w:eastAsia="ＭＳ ゴシック" w:hAnsi="ＭＳ ゴシック" w:cs="Times New Roman"/>
              </w:rPr>
            </w:pPr>
          </w:p>
        </w:tc>
        <w:tc>
          <w:tcPr>
            <w:tcW w:w="1158" w:type="dxa"/>
            <w:tcBorders>
              <w:top w:val="nil"/>
              <w:left w:val="nil"/>
              <w:bottom w:val="nil"/>
              <w:right w:val="nil"/>
            </w:tcBorders>
            <w:vAlign w:val="center"/>
          </w:tcPr>
          <w:p w14:paraId="075D987E" w14:textId="77777777" w:rsidR="009638F0" w:rsidRPr="00D60F63" w:rsidRDefault="009638F0" w:rsidP="009638F0">
            <w:pPr>
              <w:spacing w:line="240" w:lineRule="exact"/>
              <w:rPr>
                <w:rFonts w:ascii="ＭＳ ゴシック" w:eastAsia="ＭＳ ゴシック" w:hAnsi="ＭＳ ゴシック" w:cs="Times New Roman"/>
              </w:rPr>
            </w:pPr>
          </w:p>
        </w:tc>
        <w:tc>
          <w:tcPr>
            <w:tcW w:w="1214" w:type="dxa"/>
            <w:tcBorders>
              <w:top w:val="nil"/>
              <w:left w:val="nil"/>
              <w:bottom w:val="nil"/>
              <w:right w:val="nil"/>
            </w:tcBorders>
            <w:vAlign w:val="center"/>
          </w:tcPr>
          <w:p w14:paraId="2CAFC3CF" w14:textId="77777777" w:rsidR="009638F0" w:rsidRPr="00D60F63" w:rsidRDefault="009638F0" w:rsidP="009638F0">
            <w:pPr>
              <w:spacing w:line="240" w:lineRule="exact"/>
              <w:rPr>
                <w:rFonts w:ascii="ＭＳ ゴシック" w:eastAsia="ＭＳ ゴシック" w:hAnsi="ＭＳ ゴシック" w:cs="Times New Roman"/>
              </w:rPr>
            </w:pPr>
          </w:p>
        </w:tc>
        <w:tc>
          <w:tcPr>
            <w:tcW w:w="1194" w:type="dxa"/>
            <w:tcBorders>
              <w:top w:val="nil"/>
              <w:left w:val="nil"/>
              <w:bottom w:val="nil"/>
              <w:right w:val="nil"/>
            </w:tcBorders>
            <w:vAlign w:val="center"/>
          </w:tcPr>
          <w:p w14:paraId="6DF7B237" w14:textId="77777777" w:rsidR="009638F0" w:rsidRPr="00D60F63" w:rsidRDefault="009638F0" w:rsidP="009638F0">
            <w:pPr>
              <w:spacing w:line="240" w:lineRule="exact"/>
              <w:rPr>
                <w:rFonts w:ascii="ＭＳ ゴシック" w:eastAsia="ＭＳ ゴシック" w:hAnsi="ＭＳ ゴシック" w:cs="Times New Roman"/>
              </w:rPr>
            </w:pPr>
          </w:p>
        </w:tc>
        <w:tc>
          <w:tcPr>
            <w:tcW w:w="1212" w:type="dxa"/>
            <w:tcBorders>
              <w:top w:val="nil"/>
              <w:left w:val="nil"/>
              <w:bottom w:val="nil"/>
              <w:right w:val="nil"/>
            </w:tcBorders>
            <w:vAlign w:val="center"/>
          </w:tcPr>
          <w:p w14:paraId="527CD5E6" w14:textId="77777777" w:rsidR="009638F0" w:rsidRPr="00D60F63" w:rsidRDefault="009638F0" w:rsidP="009638F0">
            <w:pPr>
              <w:spacing w:line="240" w:lineRule="exact"/>
              <w:rPr>
                <w:rFonts w:ascii="ＭＳ ゴシック" w:eastAsia="ＭＳ ゴシック" w:hAnsi="ＭＳ ゴシック" w:cs="Times New Roman"/>
              </w:rPr>
            </w:pPr>
          </w:p>
        </w:tc>
        <w:tc>
          <w:tcPr>
            <w:tcW w:w="1175" w:type="dxa"/>
            <w:tcBorders>
              <w:top w:val="nil"/>
              <w:left w:val="nil"/>
              <w:bottom w:val="nil"/>
            </w:tcBorders>
            <w:vAlign w:val="center"/>
          </w:tcPr>
          <w:p w14:paraId="1A26C461" w14:textId="77777777" w:rsidR="009638F0" w:rsidRPr="00D60F63" w:rsidRDefault="009638F0" w:rsidP="009638F0">
            <w:pPr>
              <w:spacing w:line="240" w:lineRule="exact"/>
              <w:rPr>
                <w:rFonts w:ascii="ＭＳ ゴシック" w:eastAsia="ＭＳ ゴシック" w:hAnsi="ＭＳ ゴシック" w:cs="Times New Roman"/>
              </w:rPr>
            </w:pPr>
          </w:p>
        </w:tc>
        <w:tc>
          <w:tcPr>
            <w:tcW w:w="1050" w:type="dxa"/>
            <w:tcBorders>
              <w:top w:val="nil"/>
              <w:bottom w:val="nil"/>
            </w:tcBorders>
            <w:vAlign w:val="center"/>
          </w:tcPr>
          <w:p w14:paraId="5C487F53"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0E30C740" w14:textId="77777777" w:rsidTr="00D60F63">
        <w:trPr>
          <w:trHeight w:hRule="exact" w:val="284"/>
        </w:trPr>
        <w:tc>
          <w:tcPr>
            <w:tcW w:w="1456" w:type="dxa"/>
            <w:tcBorders>
              <w:top w:val="nil"/>
              <w:bottom w:val="nil"/>
            </w:tcBorders>
            <w:vAlign w:val="center"/>
          </w:tcPr>
          <w:p w14:paraId="7117D03C" w14:textId="77777777" w:rsidR="009638F0" w:rsidRPr="00D60F63" w:rsidRDefault="009638F0" w:rsidP="009638F0">
            <w:pPr>
              <w:spacing w:line="240" w:lineRule="exact"/>
              <w:rPr>
                <w:rFonts w:ascii="ＭＳ ゴシック" w:eastAsia="ＭＳ ゴシック" w:hAnsi="ＭＳ ゴシック" w:cs="Times New Roman"/>
              </w:rPr>
            </w:pPr>
          </w:p>
        </w:tc>
        <w:tc>
          <w:tcPr>
            <w:tcW w:w="1134" w:type="dxa"/>
            <w:tcBorders>
              <w:top w:val="nil"/>
              <w:bottom w:val="nil"/>
              <w:right w:val="nil"/>
            </w:tcBorders>
            <w:vAlign w:val="center"/>
          </w:tcPr>
          <w:p w14:paraId="399C7EB7" w14:textId="77777777" w:rsidR="009638F0" w:rsidRPr="00D60F63" w:rsidRDefault="009638F0" w:rsidP="009638F0">
            <w:pPr>
              <w:spacing w:line="240" w:lineRule="exact"/>
              <w:rPr>
                <w:rFonts w:ascii="ＭＳ ゴシック" w:eastAsia="ＭＳ ゴシック" w:hAnsi="ＭＳ ゴシック" w:cs="Times New Roman"/>
              </w:rPr>
            </w:pPr>
          </w:p>
        </w:tc>
        <w:tc>
          <w:tcPr>
            <w:tcW w:w="1158" w:type="dxa"/>
            <w:tcBorders>
              <w:top w:val="nil"/>
              <w:left w:val="nil"/>
              <w:bottom w:val="nil"/>
              <w:right w:val="nil"/>
            </w:tcBorders>
            <w:vAlign w:val="center"/>
          </w:tcPr>
          <w:p w14:paraId="43B60221" w14:textId="77777777" w:rsidR="009638F0" w:rsidRPr="00D60F63" w:rsidRDefault="009638F0" w:rsidP="009638F0">
            <w:pPr>
              <w:spacing w:line="240" w:lineRule="exact"/>
              <w:rPr>
                <w:rFonts w:ascii="ＭＳ ゴシック" w:eastAsia="ＭＳ ゴシック" w:hAnsi="ＭＳ ゴシック" w:cs="Times New Roman"/>
              </w:rPr>
            </w:pPr>
          </w:p>
        </w:tc>
        <w:tc>
          <w:tcPr>
            <w:tcW w:w="1214" w:type="dxa"/>
            <w:tcBorders>
              <w:top w:val="nil"/>
              <w:left w:val="nil"/>
              <w:bottom w:val="nil"/>
              <w:right w:val="nil"/>
            </w:tcBorders>
            <w:vAlign w:val="center"/>
          </w:tcPr>
          <w:p w14:paraId="387C890D" w14:textId="77777777" w:rsidR="009638F0" w:rsidRPr="00D60F63" w:rsidRDefault="009638F0" w:rsidP="009638F0">
            <w:pPr>
              <w:spacing w:line="240" w:lineRule="exact"/>
              <w:rPr>
                <w:rFonts w:ascii="ＭＳ ゴシック" w:eastAsia="ＭＳ ゴシック" w:hAnsi="ＭＳ ゴシック" w:cs="Times New Roman"/>
              </w:rPr>
            </w:pPr>
          </w:p>
        </w:tc>
        <w:tc>
          <w:tcPr>
            <w:tcW w:w="1194" w:type="dxa"/>
            <w:tcBorders>
              <w:top w:val="nil"/>
              <w:left w:val="nil"/>
              <w:bottom w:val="nil"/>
              <w:right w:val="nil"/>
            </w:tcBorders>
            <w:vAlign w:val="center"/>
          </w:tcPr>
          <w:p w14:paraId="1CA28221" w14:textId="77777777" w:rsidR="009638F0" w:rsidRPr="00D60F63" w:rsidRDefault="009638F0" w:rsidP="009638F0">
            <w:pPr>
              <w:spacing w:line="240" w:lineRule="exact"/>
              <w:rPr>
                <w:rFonts w:ascii="ＭＳ ゴシック" w:eastAsia="ＭＳ ゴシック" w:hAnsi="ＭＳ ゴシック" w:cs="Times New Roman"/>
              </w:rPr>
            </w:pPr>
          </w:p>
        </w:tc>
        <w:tc>
          <w:tcPr>
            <w:tcW w:w="1212" w:type="dxa"/>
            <w:tcBorders>
              <w:top w:val="nil"/>
              <w:left w:val="nil"/>
              <w:bottom w:val="nil"/>
              <w:right w:val="nil"/>
            </w:tcBorders>
            <w:vAlign w:val="center"/>
          </w:tcPr>
          <w:p w14:paraId="2166EDA1" w14:textId="77777777" w:rsidR="009638F0" w:rsidRPr="00D60F63" w:rsidRDefault="009638F0" w:rsidP="009638F0">
            <w:pPr>
              <w:spacing w:line="240" w:lineRule="exact"/>
              <w:rPr>
                <w:rFonts w:ascii="ＭＳ ゴシック" w:eastAsia="ＭＳ ゴシック" w:hAnsi="ＭＳ ゴシック" w:cs="Times New Roman"/>
              </w:rPr>
            </w:pPr>
          </w:p>
        </w:tc>
        <w:tc>
          <w:tcPr>
            <w:tcW w:w="1175" w:type="dxa"/>
            <w:tcBorders>
              <w:top w:val="nil"/>
              <w:left w:val="nil"/>
              <w:bottom w:val="nil"/>
            </w:tcBorders>
            <w:vAlign w:val="center"/>
          </w:tcPr>
          <w:p w14:paraId="04B6F177" w14:textId="77777777" w:rsidR="009638F0" w:rsidRPr="00D60F63" w:rsidRDefault="009638F0" w:rsidP="009638F0">
            <w:pPr>
              <w:spacing w:line="240" w:lineRule="exact"/>
              <w:rPr>
                <w:rFonts w:ascii="ＭＳ ゴシック" w:eastAsia="ＭＳ ゴシック" w:hAnsi="ＭＳ ゴシック" w:cs="Times New Roman"/>
              </w:rPr>
            </w:pPr>
          </w:p>
        </w:tc>
        <w:tc>
          <w:tcPr>
            <w:tcW w:w="1050" w:type="dxa"/>
            <w:tcBorders>
              <w:top w:val="nil"/>
              <w:bottom w:val="nil"/>
            </w:tcBorders>
            <w:vAlign w:val="center"/>
          </w:tcPr>
          <w:p w14:paraId="795A09A4"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296D1AEC" w14:textId="77777777" w:rsidTr="00D60F63">
        <w:trPr>
          <w:trHeight w:hRule="exact" w:val="284"/>
        </w:trPr>
        <w:tc>
          <w:tcPr>
            <w:tcW w:w="1456" w:type="dxa"/>
            <w:tcBorders>
              <w:top w:val="nil"/>
            </w:tcBorders>
            <w:vAlign w:val="center"/>
          </w:tcPr>
          <w:p w14:paraId="0058A0AB" w14:textId="77777777" w:rsidR="009638F0" w:rsidRPr="00D60F63" w:rsidRDefault="009638F0" w:rsidP="009638F0">
            <w:pPr>
              <w:spacing w:line="240" w:lineRule="exact"/>
              <w:rPr>
                <w:rFonts w:ascii="ＭＳ ゴシック" w:eastAsia="ＭＳ ゴシック" w:hAnsi="ＭＳ ゴシック" w:cs="Times New Roman"/>
              </w:rPr>
            </w:pPr>
          </w:p>
        </w:tc>
        <w:tc>
          <w:tcPr>
            <w:tcW w:w="1134" w:type="dxa"/>
            <w:tcBorders>
              <w:top w:val="nil"/>
              <w:right w:val="nil"/>
            </w:tcBorders>
            <w:vAlign w:val="center"/>
          </w:tcPr>
          <w:p w14:paraId="63187F5C" w14:textId="77777777" w:rsidR="009638F0" w:rsidRPr="00D60F63" w:rsidRDefault="009638F0" w:rsidP="009638F0">
            <w:pPr>
              <w:spacing w:line="240" w:lineRule="exact"/>
              <w:rPr>
                <w:rFonts w:ascii="ＭＳ ゴシック" w:eastAsia="ＭＳ ゴシック" w:hAnsi="ＭＳ ゴシック" w:cs="Times New Roman"/>
              </w:rPr>
            </w:pPr>
          </w:p>
        </w:tc>
        <w:tc>
          <w:tcPr>
            <w:tcW w:w="1158" w:type="dxa"/>
            <w:tcBorders>
              <w:top w:val="nil"/>
              <w:left w:val="nil"/>
              <w:right w:val="nil"/>
            </w:tcBorders>
            <w:vAlign w:val="center"/>
          </w:tcPr>
          <w:p w14:paraId="3DDAD1F4" w14:textId="77777777" w:rsidR="009638F0" w:rsidRPr="00D60F63" w:rsidRDefault="009638F0" w:rsidP="009638F0">
            <w:pPr>
              <w:spacing w:line="240" w:lineRule="exact"/>
              <w:rPr>
                <w:rFonts w:ascii="ＭＳ ゴシック" w:eastAsia="ＭＳ ゴシック" w:hAnsi="ＭＳ ゴシック" w:cs="Times New Roman"/>
              </w:rPr>
            </w:pPr>
          </w:p>
        </w:tc>
        <w:tc>
          <w:tcPr>
            <w:tcW w:w="1214" w:type="dxa"/>
            <w:tcBorders>
              <w:top w:val="nil"/>
              <w:left w:val="nil"/>
              <w:right w:val="nil"/>
            </w:tcBorders>
            <w:vAlign w:val="center"/>
          </w:tcPr>
          <w:p w14:paraId="0EB5443A" w14:textId="77777777" w:rsidR="009638F0" w:rsidRPr="00D60F63" w:rsidRDefault="009638F0" w:rsidP="009638F0">
            <w:pPr>
              <w:spacing w:line="240" w:lineRule="exact"/>
              <w:rPr>
                <w:rFonts w:ascii="ＭＳ ゴシック" w:eastAsia="ＭＳ ゴシック" w:hAnsi="ＭＳ ゴシック" w:cs="Times New Roman"/>
              </w:rPr>
            </w:pPr>
          </w:p>
        </w:tc>
        <w:tc>
          <w:tcPr>
            <w:tcW w:w="1194" w:type="dxa"/>
            <w:tcBorders>
              <w:top w:val="nil"/>
              <w:left w:val="nil"/>
              <w:right w:val="nil"/>
            </w:tcBorders>
            <w:vAlign w:val="center"/>
          </w:tcPr>
          <w:p w14:paraId="5B071C97" w14:textId="77777777" w:rsidR="009638F0" w:rsidRPr="00D60F63" w:rsidRDefault="009638F0" w:rsidP="009638F0">
            <w:pPr>
              <w:spacing w:line="240" w:lineRule="exact"/>
              <w:rPr>
                <w:rFonts w:ascii="ＭＳ ゴシック" w:eastAsia="ＭＳ ゴシック" w:hAnsi="ＭＳ ゴシック" w:cs="Times New Roman"/>
              </w:rPr>
            </w:pPr>
          </w:p>
        </w:tc>
        <w:tc>
          <w:tcPr>
            <w:tcW w:w="1212" w:type="dxa"/>
            <w:tcBorders>
              <w:top w:val="nil"/>
              <w:left w:val="nil"/>
              <w:right w:val="nil"/>
            </w:tcBorders>
            <w:vAlign w:val="center"/>
          </w:tcPr>
          <w:p w14:paraId="3AE0BD8C" w14:textId="77777777" w:rsidR="009638F0" w:rsidRPr="00D60F63" w:rsidRDefault="009638F0" w:rsidP="009638F0">
            <w:pPr>
              <w:spacing w:line="240" w:lineRule="exact"/>
              <w:rPr>
                <w:rFonts w:ascii="ＭＳ ゴシック" w:eastAsia="ＭＳ ゴシック" w:hAnsi="ＭＳ ゴシック" w:cs="Times New Roman"/>
              </w:rPr>
            </w:pPr>
          </w:p>
        </w:tc>
        <w:tc>
          <w:tcPr>
            <w:tcW w:w="1175" w:type="dxa"/>
            <w:tcBorders>
              <w:top w:val="nil"/>
              <w:left w:val="nil"/>
            </w:tcBorders>
            <w:vAlign w:val="center"/>
          </w:tcPr>
          <w:p w14:paraId="5AD484E4" w14:textId="77777777" w:rsidR="009638F0" w:rsidRPr="00D60F63" w:rsidRDefault="009638F0" w:rsidP="009638F0">
            <w:pPr>
              <w:spacing w:line="240" w:lineRule="exact"/>
              <w:rPr>
                <w:rFonts w:ascii="ＭＳ ゴシック" w:eastAsia="ＭＳ ゴシック" w:hAnsi="ＭＳ ゴシック" w:cs="Times New Roman"/>
              </w:rPr>
            </w:pPr>
          </w:p>
        </w:tc>
        <w:tc>
          <w:tcPr>
            <w:tcW w:w="1050" w:type="dxa"/>
            <w:tcBorders>
              <w:top w:val="nil"/>
            </w:tcBorders>
            <w:vAlign w:val="center"/>
          </w:tcPr>
          <w:p w14:paraId="25FB0149" w14:textId="77777777" w:rsidR="009638F0" w:rsidRPr="00D60F63" w:rsidRDefault="009638F0" w:rsidP="009638F0">
            <w:pPr>
              <w:spacing w:line="240" w:lineRule="exact"/>
              <w:rPr>
                <w:rFonts w:ascii="ＭＳ ゴシック" w:eastAsia="ＭＳ ゴシック" w:hAnsi="ＭＳ ゴシック" w:cs="Times New Roman"/>
              </w:rPr>
            </w:pPr>
          </w:p>
        </w:tc>
      </w:tr>
    </w:tbl>
    <w:p w14:paraId="59AE9B90" w14:textId="77777777" w:rsidR="009638F0" w:rsidRPr="00D60F63" w:rsidRDefault="009638F0" w:rsidP="009638F0">
      <w:pPr>
        <w:rPr>
          <w:rFonts w:ascii="ＭＳ ゴシック" w:eastAsia="ＭＳ ゴシック" w:hAnsi="ＭＳ ゴシック" w:cs="Times New Roman"/>
        </w:rPr>
      </w:pPr>
    </w:p>
    <w:p w14:paraId="1A92B643" w14:textId="77777777" w:rsidR="009638F0" w:rsidRPr="00D60F63" w:rsidRDefault="009638F0" w:rsidP="009638F0">
      <w:pPr>
        <w:outlineLvl w:val="0"/>
        <w:rPr>
          <w:rFonts w:ascii="ＭＳ ゴシック" w:eastAsia="ＭＳ ゴシック" w:hAnsi="ＭＳ ゴシック" w:cs="Times New Roman"/>
          <w:sz w:val="24"/>
        </w:rPr>
      </w:pPr>
      <w:r w:rsidRPr="00D60F63">
        <w:rPr>
          <w:rFonts w:ascii="ＭＳ ゴシック" w:eastAsia="ＭＳ ゴシック" w:hAnsi="ＭＳ ゴシック" w:cs="Times New Roman"/>
        </w:rPr>
        <w:br w:type="page"/>
      </w:r>
      <w:r w:rsidRPr="00D60F63">
        <w:rPr>
          <w:rFonts w:ascii="ＭＳ ゴシック" w:eastAsia="ＭＳ ゴシック" w:hAnsi="ＭＳ ゴシック" w:cs="Times New Roman" w:hint="eastAsia"/>
          <w:sz w:val="24"/>
        </w:rPr>
        <w:t>２．諸会議場</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84"/>
        <w:gridCol w:w="1187"/>
        <w:gridCol w:w="1208"/>
        <w:gridCol w:w="1223"/>
        <w:gridCol w:w="1205"/>
        <w:gridCol w:w="1221"/>
        <w:gridCol w:w="1380"/>
        <w:gridCol w:w="885"/>
      </w:tblGrid>
      <w:tr w:rsidR="00D60F63" w:rsidRPr="00D60F63" w14:paraId="12035CFC" w14:textId="77777777" w:rsidTr="007158CB">
        <w:trPr>
          <w:trHeight w:hRule="exact" w:val="284"/>
        </w:trPr>
        <w:tc>
          <w:tcPr>
            <w:tcW w:w="1284" w:type="dxa"/>
            <w:tcBorders>
              <w:bottom w:val="single" w:sz="4" w:space="0" w:color="auto"/>
              <w:right w:val="single" w:sz="4" w:space="0" w:color="auto"/>
            </w:tcBorders>
            <w:vAlign w:val="center"/>
          </w:tcPr>
          <w:p w14:paraId="0966DEBE"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項目</w:t>
            </w:r>
          </w:p>
        </w:tc>
        <w:tc>
          <w:tcPr>
            <w:tcW w:w="1187" w:type="dxa"/>
            <w:tcBorders>
              <w:bottom w:val="single" w:sz="4" w:space="0" w:color="auto"/>
              <w:right w:val="nil"/>
            </w:tcBorders>
            <w:vAlign w:val="center"/>
          </w:tcPr>
          <w:p w14:paraId="4A7BCD8E"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内訳</w:t>
            </w:r>
          </w:p>
        </w:tc>
        <w:tc>
          <w:tcPr>
            <w:tcW w:w="1208" w:type="dxa"/>
            <w:tcBorders>
              <w:left w:val="nil"/>
              <w:bottom w:val="single" w:sz="4" w:space="0" w:color="auto"/>
              <w:right w:val="nil"/>
            </w:tcBorders>
            <w:vAlign w:val="center"/>
          </w:tcPr>
          <w:p w14:paraId="0A8992B6" w14:textId="77777777" w:rsidR="009638F0" w:rsidRPr="00D60F63" w:rsidRDefault="009638F0" w:rsidP="009638F0">
            <w:pPr>
              <w:spacing w:line="240" w:lineRule="exact"/>
              <w:rPr>
                <w:rFonts w:ascii="ＭＳ ゴシック" w:eastAsia="ＭＳ ゴシック" w:hAnsi="ＭＳ ゴシック" w:cs="Times New Roman"/>
              </w:rPr>
            </w:pPr>
          </w:p>
        </w:tc>
        <w:tc>
          <w:tcPr>
            <w:tcW w:w="1223" w:type="dxa"/>
            <w:tcBorders>
              <w:left w:val="nil"/>
              <w:bottom w:val="single" w:sz="4" w:space="0" w:color="auto"/>
              <w:right w:val="nil"/>
            </w:tcBorders>
            <w:vAlign w:val="center"/>
          </w:tcPr>
          <w:p w14:paraId="5ACE0697" w14:textId="77777777" w:rsidR="009638F0" w:rsidRPr="00D60F63" w:rsidRDefault="009638F0" w:rsidP="009638F0">
            <w:pPr>
              <w:spacing w:line="240" w:lineRule="exact"/>
              <w:rPr>
                <w:rFonts w:ascii="ＭＳ ゴシック" w:eastAsia="ＭＳ ゴシック" w:hAnsi="ＭＳ ゴシック" w:cs="Times New Roman"/>
              </w:rPr>
            </w:pPr>
          </w:p>
        </w:tc>
        <w:tc>
          <w:tcPr>
            <w:tcW w:w="1205" w:type="dxa"/>
            <w:tcBorders>
              <w:left w:val="nil"/>
              <w:bottom w:val="single" w:sz="4" w:space="0" w:color="auto"/>
              <w:right w:val="nil"/>
            </w:tcBorders>
            <w:vAlign w:val="center"/>
          </w:tcPr>
          <w:p w14:paraId="2CDFAAB8" w14:textId="77777777" w:rsidR="009638F0" w:rsidRPr="00D60F63" w:rsidRDefault="009638F0" w:rsidP="009638F0">
            <w:pPr>
              <w:spacing w:line="240" w:lineRule="exact"/>
              <w:rPr>
                <w:rFonts w:ascii="ＭＳ ゴシック" w:eastAsia="ＭＳ ゴシック" w:hAnsi="ＭＳ ゴシック" w:cs="Times New Roman"/>
              </w:rPr>
            </w:pPr>
          </w:p>
        </w:tc>
        <w:tc>
          <w:tcPr>
            <w:tcW w:w="1221" w:type="dxa"/>
            <w:tcBorders>
              <w:left w:val="nil"/>
              <w:bottom w:val="single" w:sz="4" w:space="0" w:color="auto"/>
              <w:right w:val="nil"/>
            </w:tcBorders>
            <w:vAlign w:val="center"/>
          </w:tcPr>
          <w:p w14:paraId="1BA522D9" w14:textId="77777777" w:rsidR="009638F0" w:rsidRPr="00D60F63" w:rsidRDefault="009638F0" w:rsidP="009638F0">
            <w:pPr>
              <w:spacing w:line="240" w:lineRule="exact"/>
              <w:rPr>
                <w:rFonts w:ascii="ＭＳ ゴシック" w:eastAsia="ＭＳ ゴシック" w:hAnsi="ＭＳ ゴシック" w:cs="Times New Roman"/>
              </w:rPr>
            </w:pPr>
          </w:p>
        </w:tc>
        <w:tc>
          <w:tcPr>
            <w:tcW w:w="1380" w:type="dxa"/>
            <w:tcBorders>
              <w:left w:val="nil"/>
              <w:bottom w:val="single" w:sz="4" w:space="0" w:color="auto"/>
              <w:right w:val="single" w:sz="4" w:space="0" w:color="auto"/>
            </w:tcBorders>
            <w:vAlign w:val="center"/>
          </w:tcPr>
          <w:p w14:paraId="293695AE" w14:textId="77777777" w:rsidR="009638F0" w:rsidRPr="00D60F63" w:rsidRDefault="009638F0" w:rsidP="009638F0">
            <w:pPr>
              <w:spacing w:line="240" w:lineRule="exact"/>
              <w:rPr>
                <w:rFonts w:ascii="ＭＳ ゴシック" w:eastAsia="ＭＳ ゴシック" w:hAnsi="ＭＳ ゴシック" w:cs="Times New Roman"/>
              </w:rPr>
            </w:pPr>
          </w:p>
        </w:tc>
        <w:tc>
          <w:tcPr>
            <w:tcW w:w="885" w:type="dxa"/>
            <w:tcBorders>
              <w:left w:val="single" w:sz="4" w:space="0" w:color="auto"/>
              <w:bottom w:val="single" w:sz="4" w:space="0" w:color="auto"/>
            </w:tcBorders>
            <w:vAlign w:val="center"/>
          </w:tcPr>
          <w:p w14:paraId="2E190C8E" w14:textId="77777777" w:rsidR="009638F0" w:rsidRPr="00D60F63" w:rsidRDefault="009638F0" w:rsidP="009638F0">
            <w:pPr>
              <w:spacing w:line="240" w:lineRule="exact"/>
              <w:jc w:val="center"/>
              <w:rPr>
                <w:rFonts w:ascii="ＭＳ ゴシック" w:eastAsia="ＭＳ ゴシック" w:hAnsi="ＭＳ ゴシック" w:cs="Times New Roman"/>
                <w:sz w:val="16"/>
              </w:rPr>
            </w:pPr>
            <w:r w:rsidRPr="00D60F63">
              <w:rPr>
                <w:rFonts w:ascii="ＭＳ ゴシック" w:eastAsia="ＭＳ ゴシック" w:hAnsi="ＭＳ ゴシック" w:cs="Times New Roman" w:hint="eastAsia"/>
                <w:sz w:val="16"/>
              </w:rPr>
              <w:t>チェック</w:t>
            </w:r>
          </w:p>
        </w:tc>
      </w:tr>
      <w:tr w:rsidR="00D60F63" w:rsidRPr="00D60F63" w14:paraId="12D1F46E" w14:textId="77777777" w:rsidTr="007158CB">
        <w:trPr>
          <w:trHeight w:hRule="exact" w:val="284"/>
        </w:trPr>
        <w:tc>
          <w:tcPr>
            <w:tcW w:w="1284" w:type="dxa"/>
            <w:tcBorders>
              <w:bottom w:val="nil"/>
              <w:right w:val="single" w:sz="4" w:space="0" w:color="auto"/>
            </w:tcBorders>
            <w:vAlign w:val="center"/>
          </w:tcPr>
          <w:p w14:paraId="2612E845" w14:textId="77777777" w:rsidR="009638F0" w:rsidRPr="00D60F63" w:rsidRDefault="009638F0" w:rsidP="009638F0">
            <w:pPr>
              <w:numPr>
                <w:ilvl w:val="0"/>
                <w:numId w:val="35"/>
              </w:numPr>
              <w:spacing w:line="240" w:lineRule="exact"/>
              <w:rPr>
                <w:rFonts w:ascii="ＭＳ ゴシック" w:eastAsia="ＭＳ ゴシック" w:hAnsi="ＭＳ ゴシック" w:cs="Times New Roman"/>
                <w:lang w:eastAsia="zh-TW"/>
              </w:rPr>
            </w:pPr>
            <w:r w:rsidRPr="00D60F63">
              <w:rPr>
                <w:rFonts w:ascii="ＭＳ ゴシック" w:eastAsia="ＭＳ ゴシック" w:hAnsi="ＭＳ ゴシック" w:cs="Times New Roman" w:hint="eastAsia"/>
                <w:lang w:eastAsia="zh-TW"/>
              </w:rPr>
              <w:t>会議場名</w:t>
            </w:r>
          </w:p>
        </w:tc>
        <w:tc>
          <w:tcPr>
            <w:tcW w:w="4823" w:type="dxa"/>
            <w:gridSpan w:val="4"/>
            <w:tcBorders>
              <w:bottom w:val="dotted" w:sz="4" w:space="0" w:color="auto"/>
              <w:right w:val="dotted" w:sz="4" w:space="0" w:color="auto"/>
            </w:tcBorders>
            <w:vAlign w:val="center"/>
          </w:tcPr>
          <w:p w14:paraId="3E6565CD"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2601" w:type="dxa"/>
            <w:gridSpan w:val="2"/>
            <w:tcBorders>
              <w:top w:val="single" w:sz="4" w:space="0" w:color="auto"/>
              <w:left w:val="dotted" w:sz="4" w:space="0" w:color="auto"/>
              <w:bottom w:val="dotted" w:sz="4" w:space="0" w:color="auto"/>
              <w:right w:val="single" w:sz="4" w:space="0" w:color="auto"/>
            </w:tcBorders>
            <w:vAlign w:val="center"/>
          </w:tcPr>
          <w:p w14:paraId="52FF2EEE"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TEL</w:t>
            </w:r>
          </w:p>
        </w:tc>
        <w:tc>
          <w:tcPr>
            <w:tcW w:w="885" w:type="dxa"/>
            <w:tcBorders>
              <w:left w:val="single" w:sz="4" w:space="0" w:color="auto"/>
              <w:bottom w:val="dotted" w:sz="4" w:space="0" w:color="auto"/>
            </w:tcBorders>
            <w:vAlign w:val="center"/>
          </w:tcPr>
          <w:p w14:paraId="22B848EA" w14:textId="77777777" w:rsidR="009638F0" w:rsidRPr="00D60F63" w:rsidRDefault="009638F0" w:rsidP="009638F0">
            <w:pPr>
              <w:spacing w:line="240" w:lineRule="exact"/>
              <w:rPr>
                <w:rFonts w:ascii="ＭＳ ゴシック" w:eastAsia="ＭＳ ゴシック" w:hAnsi="ＭＳ ゴシック" w:cs="Times New Roman"/>
                <w:lang w:eastAsia="zh-CN"/>
              </w:rPr>
            </w:pPr>
          </w:p>
        </w:tc>
      </w:tr>
      <w:tr w:rsidR="00D60F63" w:rsidRPr="00D60F63" w14:paraId="25FEA7E3" w14:textId="77777777" w:rsidTr="007158CB">
        <w:trPr>
          <w:trHeight w:hRule="exact" w:val="284"/>
        </w:trPr>
        <w:tc>
          <w:tcPr>
            <w:tcW w:w="1284" w:type="dxa"/>
            <w:tcBorders>
              <w:top w:val="nil"/>
              <w:bottom w:val="nil"/>
              <w:right w:val="single" w:sz="4" w:space="0" w:color="auto"/>
            </w:tcBorders>
            <w:vAlign w:val="center"/>
          </w:tcPr>
          <w:p w14:paraId="1B9AD503" w14:textId="77777777" w:rsidR="009638F0" w:rsidRPr="00D60F63" w:rsidRDefault="009638F0" w:rsidP="009638F0">
            <w:pPr>
              <w:spacing w:line="240" w:lineRule="exact"/>
              <w:ind w:firstLine="210"/>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所在地</w:t>
            </w:r>
          </w:p>
        </w:tc>
        <w:tc>
          <w:tcPr>
            <w:tcW w:w="4823" w:type="dxa"/>
            <w:gridSpan w:val="4"/>
            <w:tcBorders>
              <w:top w:val="dotted" w:sz="4" w:space="0" w:color="auto"/>
              <w:bottom w:val="dotted" w:sz="4" w:space="0" w:color="auto"/>
              <w:right w:val="dotted" w:sz="4" w:space="0" w:color="auto"/>
            </w:tcBorders>
            <w:vAlign w:val="center"/>
          </w:tcPr>
          <w:p w14:paraId="1DEA9EA5"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w:t>
            </w:r>
          </w:p>
        </w:tc>
        <w:tc>
          <w:tcPr>
            <w:tcW w:w="2601" w:type="dxa"/>
            <w:gridSpan w:val="2"/>
            <w:tcBorders>
              <w:top w:val="dotted" w:sz="4" w:space="0" w:color="auto"/>
              <w:left w:val="dotted" w:sz="4" w:space="0" w:color="auto"/>
              <w:bottom w:val="dotted" w:sz="4" w:space="0" w:color="auto"/>
              <w:right w:val="single" w:sz="4" w:space="0" w:color="auto"/>
            </w:tcBorders>
            <w:vAlign w:val="center"/>
          </w:tcPr>
          <w:p w14:paraId="4CD4EF84"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FAX</w:t>
            </w:r>
          </w:p>
        </w:tc>
        <w:tc>
          <w:tcPr>
            <w:tcW w:w="885" w:type="dxa"/>
            <w:tcBorders>
              <w:top w:val="dotted" w:sz="4" w:space="0" w:color="auto"/>
              <w:left w:val="single" w:sz="4" w:space="0" w:color="auto"/>
              <w:bottom w:val="dotted" w:sz="4" w:space="0" w:color="auto"/>
            </w:tcBorders>
            <w:vAlign w:val="center"/>
          </w:tcPr>
          <w:p w14:paraId="1FF5710C" w14:textId="77777777" w:rsidR="009638F0" w:rsidRPr="00D60F63" w:rsidRDefault="009638F0" w:rsidP="009638F0">
            <w:pPr>
              <w:spacing w:line="240" w:lineRule="exact"/>
              <w:rPr>
                <w:rFonts w:ascii="ＭＳ ゴシック" w:eastAsia="ＭＳ ゴシック" w:hAnsi="ＭＳ ゴシック" w:cs="Times New Roman"/>
                <w:lang w:eastAsia="zh-CN"/>
              </w:rPr>
            </w:pPr>
          </w:p>
        </w:tc>
      </w:tr>
      <w:tr w:rsidR="00D60F63" w:rsidRPr="00D60F63" w14:paraId="778DA0FA" w14:textId="77777777" w:rsidTr="007158CB">
        <w:trPr>
          <w:trHeight w:hRule="exact" w:val="284"/>
        </w:trPr>
        <w:tc>
          <w:tcPr>
            <w:tcW w:w="1284" w:type="dxa"/>
            <w:tcBorders>
              <w:top w:val="nil"/>
              <w:bottom w:val="single" w:sz="4" w:space="0" w:color="auto"/>
              <w:right w:val="single" w:sz="4" w:space="0" w:color="auto"/>
            </w:tcBorders>
            <w:vAlign w:val="center"/>
          </w:tcPr>
          <w:p w14:paraId="357B70BA" w14:textId="77777777" w:rsidR="009638F0" w:rsidRPr="00D60F63" w:rsidRDefault="009638F0" w:rsidP="009638F0">
            <w:pPr>
              <w:spacing w:line="240" w:lineRule="exact"/>
              <w:ind w:firstLine="210"/>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担当者名</w:t>
            </w:r>
          </w:p>
        </w:tc>
        <w:tc>
          <w:tcPr>
            <w:tcW w:w="4823" w:type="dxa"/>
            <w:gridSpan w:val="4"/>
            <w:tcBorders>
              <w:top w:val="dotted" w:sz="4" w:space="0" w:color="auto"/>
              <w:bottom w:val="single" w:sz="4" w:space="0" w:color="auto"/>
              <w:right w:val="dotted" w:sz="4" w:space="0" w:color="auto"/>
            </w:tcBorders>
            <w:vAlign w:val="center"/>
          </w:tcPr>
          <w:p w14:paraId="5BA0716D"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1221" w:type="dxa"/>
            <w:tcBorders>
              <w:top w:val="dotted" w:sz="4" w:space="0" w:color="auto"/>
              <w:left w:val="dotted" w:sz="4" w:space="0" w:color="auto"/>
              <w:bottom w:val="single" w:sz="4" w:space="0" w:color="auto"/>
              <w:right w:val="dotted" w:sz="4" w:space="0" w:color="auto"/>
            </w:tcBorders>
            <w:vAlign w:val="center"/>
          </w:tcPr>
          <w:p w14:paraId="352C44FB"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1380" w:type="dxa"/>
            <w:tcBorders>
              <w:top w:val="dotted" w:sz="4" w:space="0" w:color="auto"/>
              <w:left w:val="dotted" w:sz="4" w:space="0" w:color="auto"/>
              <w:bottom w:val="single" w:sz="4" w:space="0" w:color="auto"/>
              <w:right w:val="single" w:sz="4" w:space="0" w:color="auto"/>
            </w:tcBorders>
            <w:vAlign w:val="center"/>
          </w:tcPr>
          <w:p w14:paraId="7E5F179D"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885" w:type="dxa"/>
            <w:tcBorders>
              <w:top w:val="dotted" w:sz="4" w:space="0" w:color="auto"/>
              <w:left w:val="single" w:sz="4" w:space="0" w:color="auto"/>
              <w:bottom w:val="single" w:sz="4" w:space="0" w:color="auto"/>
            </w:tcBorders>
            <w:vAlign w:val="center"/>
          </w:tcPr>
          <w:p w14:paraId="2119D859" w14:textId="77777777" w:rsidR="009638F0" w:rsidRPr="00D60F63" w:rsidRDefault="009638F0" w:rsidP="009638F0">
            <w:pPr>
              <w:spacing w:line="240" w:lineRule="exact"/>
              <w:rPr>
                <w:rFonts w:ascii="ＭＳ ゴシック" w:eastAsia="ＭＳ ゴシック" w:hAnsi="ＭＳ ゴシック" w:cs="Times New Roman"/>
                <w:lang w:eastAsia="zh-CN"/>
              </w:rPr>
            </w:pPr>
          </w:p>
        </w:tc>
      </w:tr>
      <w:tr w:rsidR="00D60F63" w:rsidRPr="00D60F63" w14:paraId="6D287F20" w14:textId="77777777" w:rsidTr="007158CB">
        <w:trPr>
          <w:cantSplit/>
          <w:trHeight w:hRule="exact" w:val="284"/>
        </w:trPr>
        <w:tc>
          <w:tcPr>
            <w:tcW w:w="1284" w:type="dxa"/>
            <w:tcBorders>
              <w:top w:val="single" w:sz="4" w:space="0" w:color="auto"/>
              <w:bottom w:val="nil"/>
            </w:tcBorders>
            <w:vAlign w:val="center"/>
          </w:tcPr>
          <w:p w14:paraId="0F657E13" w14:textId="77777777" w:rsidR="009638F0" w:rsidRPr="00D60F63" w:rsidRDefault="009638F0" w:rsidP="009638F0">
            <w:pPr>
              <w:numPr>
                <w:ilvl w:val="0"/>
                <w:numId w:val="35"/>
              </w:num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rPr>
              <w:t>ﾒｲﾝﾎﾃﾙ名</w:t>
            </w:r>
          </w:p>
        </w:tc>
        <w:tc>
          <w:tcPr>
            <w:tcW w:w="4823" w:type="dxa"/>
            <w:gridSpan w:val="4"/>
            <w:tcBorders>
              <w:top w:val="single" w:sz="4" w:space="0" w:color="auto"/>
              <w:bottom w:val="dotted" w:sz="4" w:space="0" w:color="auto"/>
              <w:right w:val="dotted" w:sz="4" w:space="0" w:color="auto"/>
            </w:tcBorders>
            <w:vAlign w:val="center"/>
          </w:tcPr>
          <w:p w14:paraId="43A25E11"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2601" w:type="dxa"/>
            <w:gridSpan w:val="2"/>
            <w:tcBorders>
              <w:top w:val="single" w:sz="4" w:space="0" w:color="auto"/>
              <w:left w:val="dotted" w:sz="4" w:space="0" w:color="auto"/>
              <w:bottom w:val="dotted" w:sz="4" w:space="0" w:color="auto"/>
            </w:tcBorders>
            <w:vAlign w:val="center"/>
          </w:tcPr>
          <w:p w14:paraId="46FF90BC"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r w:rsidRPr="00D60F63">
              <w:rPr>
                <w:rFonts w:ascii="ＭＳ ゴシック" w:eastAsia="ＭＳ ゴシック" w:hAnsi="ＭＳ ゴシック" w:cs="Times New Roman" w:hint="eastAsia"/>
              </w:rPr>
              <w:t>TEL</w:t>
            </w:r>
          </w:p>
        </w:tc>
        <w:tc>
          <w:tcPr>
            <w:tcW w:w="885" w:type="dxa"/>
            <w:tcBorders>
              <w:top w:val="single" w:sz="4" w:space="0" w:color="auto"/>
              <w:bottom w:val="dotted" w:sz="4" w:space="0" w:color="auto"/>
            </w:tcBorders>
            <w:vAlign w:val="center"/>
          </w:tcPr>
          <w:p w14:paraId="55605EFA"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2B4983D6" w14:textId="77777777" w:rsidTr="007158CB">
        <w:trPr>
          <w:cantSplit/>
          <w:trHeight w:hRule="exact" w:val="284"/>
        </w:trPr>
        <w:tc>
          <w:tcPr>
            <w:tcW w:w="1284" w:type="dxa"/>
            <w:tcBorders>
              <w:top w:val="nil"/>
              <w:bottom w:val="nil"/>
            </w:tcBorders>
            <w:vAlign w:val="center"/>
          </w:tcPr>
          <w:p w14:paraId="45A1D474" w14:textId="77777777" w:rsidR="009638F0" w:rsidRPr="00D60F63" w:rsidRDefault="009638F0" w:rsidP="009638F0">
            <w:pPr>
              <w:spacing w:line="240" w:lineRule="exact"/>
              <w:ind w:firstLine="210"/>
              <w:rPr>
                <w:rFonts w:ascii="ＭＳ ゴシック" w:eastAsia="ＭＳ ゴシック" w:hAnsi="ＭＳ ゴシック" w:cs="Times New Roman"/>
              </w:rPr>
            </w:pPr>
            <w:r w:rsidRPr="00D60F63">
              <w:rPr>
                <w:rFonts w:ascii="ＭＳ ゴシック" w:eastAsia="ＭＳ ゴシック" w:hAnsi="ＭＳ ゴシック" w:cs="Times New Roman" w:hint="eastAsia"/>
                <w:lang w:eastAsia="zh-CN"/>
              </w:rPr>
              <w:t>所在地</w:t>
            </w:r>
          </w:p>
        </w:tc>
        <w:tc>
          <w:tcPr>
            <w:tcW w:w="4823" w:type="dxa"/>
            <w:gridSpan w:val="4"/>
            <w:tcBorders>
              <w:top w:val="dotted" w:sz="4" w:space="0" w:color="auto"/>
              <w:bottom w:val="dotted" w:sz="4" w:space="0" w:color="auto"/>
              <w:right w:val="dotted" w:sz="4" w:space="0" w:color="auto"/>
            </w:tcBorders>
            <w:vAlign w:val="center"/>
          </w:tcPr>
          <w:p w14:paraId="6C603A48"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rPr>
              <w:t>〒</w:t>
            </w:r>
          </w:p>
        </w:tc>
        <w:tc>
          <w:tcPr>
            <w:tcW w:w="2601" w:type="dxa"/>
            <w:gridSpan w:val="2"/>
            <w:tcBorders>
              <w:top w:val="dotted" w:sz="4" w:space="0" w:color="auto"/>
              <w:left w:val="dotted" w:sz="4" w:space="0" w:color="auto"/>
              <w:bottom w:val="dotted" w:sz="4" w:space="0" w:color="auto"/>
            </w:tcBorders>
            <w:vAlign w:val="center"/>
          </w:tcPr>
          <w:p w14:paraId="42A8DBAF"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rPr>
              <w:t>FAX</w:t>
            </w:r>
          </w:p>
        </w:tc>
        <w:tc>
          <w:tcPr>
            <w:tcW w:w="885" w:type="dxa"/>
            <w:tcBorders>
              <w:top w:val="dotted" w:sz="4" w:space="0" w:color="auto"/>
              <w:bottom w:val="dotted" w:sz="4" w:space="0" w:color="auto"/>
            </w:tcBorders>
            <w:vAlign w:val="center"/>
          </w:tcPr>
          <w:p w14:paraId="6300A868" w14:textId="77777777" w:rsidR="009638F0" w:rsidRPr="00D60F63" w:rsidRDefault="009638F0" w:rsidP="009638F0">
            <w:pPr>
              <w:spacing w:line="240" w:lineRule="exact"/>
              <w:rPr>
                <w:rFonts w:ascii="ＭＳ ゴシック" w:eastAsia="ＭＳ ゴシック" w:hAnsi="ＭＳ ゴシック" w:cs="Times New Roman"/>
                <w:lang w:eastAsia="zh-CN"/>
              </w:rPr>
            </w:pPr>
          </w:p>
        </w:tc>
      </w:tr>
      <w:tr w:rsidR="00D60F63" w:rsidRPr="00D60F63" w14:paraId="4F023FF3" w14:textId="77777777" w:rsidTr="007158CB">
        <w:trPr>
          <w:cantSplit/>
          <w:trHeight w:hRule="exact" w:val="284"/>
        </w:trPr>
        <w:tc>
          <w:tcPr>
            <w:tcW w:w="1284" w:type="dxa"/>
            <w:tcBorders>
              <w:top w:val="nil"/>
              <w:bottom w:val="nil"/>
            </w:tcBorders>
            <w:vAlign w:val="center"/>
          </w:tcPr>
          <w:p w14:paraId="3E536B5B" w14:textId="77777777" w:rsidR="009638F0" w:rsidRPr="00D60F63" w:rsidRDefault="009638F0" w:rsidP="009638F0">
            <w:pPr>
              <w:spacing w:line="240" w:lineRule="exact"/>
              <w:ind w:firstLine="210"/>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担当者名</w:t>
            </w:r>
          </w:p>
        </w:tc>
        <w:tc>
          <w:tcPr>
            <w:tcW w:w="4823" w:type="dxa"/>
            <w:gridSpan w:val="4"/>
            <w:tcBorders>
              <w:top w:val="dotted" w:sz="4" w:space="0" w:color="auto"/>
              <w:bottom w:val="dotted" w:sz="4" w:space="0" w:color="auto"/>
              <w:right w:val="dotted" w:sz="4" w:space="0" w:color="auto"/>
            </w:tcBorders>
            <w:vAlign w:val="center"/>
          </w:tcPr>
          <w:p w14:paraId="214A47E5"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1221" w:type="dxa"/>
            <w:tcBorders>
              <w:top w:val="dotted" w:sz="4" w:space="0" w:color="auto"/>
              <w:left w:val="dotted" w:sz="4" w:space="0" w:color="auto"/>
              <w:bottom w:val="dotted" w:sz="4" w:space="0" w:color="auto"/>
              <w:right w:val="dotted" w:sz="4" w:space="0" w:color="auto"/>
            </w:tcBorders>
            <w:vAlign w:val="center"/>
          </w:tcPr>
          <w:p w14:paraId="39B4DAC2" w14:textId="77777777" w:rsidR="009638F0" w:rsidRPr="00D60F63" w:rsidRDefault="009638F0" w:rsidP="009638F0">
            <w:pPr>
              <w:spacing w:line="240" w:lineRule="exact"/>
              <w:jc w:val="center"/>
              <w:rPr>
                <w:rFonts w:ascii="ＭＳ ゴシック" w:eastAsia="ＭＳ ゴシック" w:hAnsi="ＭＳ ゴシック" w:cs="Times New Roman"/>
                <w:lang w:eastAsia="zh-CN"/>
              </w:rPr>
            </w:pPr>
          </w:p>
        </w:tc>
        <w:tc>
          <w:tcPr>
            <w:tcW w:w="1380" w:type="dxa"/>
            <w:tcBorders>
              <w:top w:val="dotted" w:sz="4" w:space="0" w:color="auto"/>
              <w:left w:val="dotted" w:sz="4" w:space="0" w:color="auto"/>
              <w:bottom w:val="dotted" w:sz="4" w:space="0" w:color="auto"/>
            </w:tcBorders>
            <w:vAlign w:val="center"/>
          </w:tcPr>
          <w:p w14:paraId="6A3911A7"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885" w:type="dxa"/>
            <w:tcBorders>
              <w:top w:val="dotted" w:sz="4" w:space="0" w:color="auto"/>
              <w:bottom w:val="dotted" w:sz="4" w:space="0" w:color="auto"/>
            </w:tcBorders>
            <w:vAlign w:val="center"/>
          </w:tcPr>
          <w:p w14:paraId="2A6710F5" w14:textId="77777777" w:rsidR="009638F0" w:rsidRPr="00D60F63" w:rsidRDefault="009638F0" w:rsidP="009638F0">
            <w:pPr>
              <w:spacing w:line="240" w:lineRule="exact"/>
              <w:rPr>
                <w:rFonts w:ascii="ＭＳ ゴシック" w:eastAsia="ＭＳ ゴシック" w:hAnsi="ＭＳ ゴシック" w:cs="Times New Roman"/>
                <w:lang w:eastAsia="zh-CN"/>
              </w:rPr>
            </w:pPr>
          </w:p>
        </w:tc>
      </w:tr>
      <w:tr w:rsidR="00D60F63" w:rsidRPr="00D60F63" w14:paraId="30D129E4" w14:textId="77777777" w:rsidTr="007158CB">
        <w:trPr>
          <w:trHeight w:hRule="exact" w:val="284"/>
        </w:trPr>
        <w:tc>
          <w:tcPr>
            <w:tcW w:w="1284" w:type="dxa"/>
            <w:tcBorders>
              <w:top w:val="nil"/>
              <w:bottom w:val="nil"/>
            </w:tcBorders>
            <w:vAlign w:val="center"/>
          </w:tcPr>
          <w:p w14:paraId="245C28EB" w14:textId="77777777" w:rsidR="009638F0" w:rsidRPr="00D60F63" w:rsidRDefault="009638F0" w:rsidP="009638F0">
            <w:pPr>
              <w:spacing w:line="240" w:lineRule="exact"/>
              <w:ind w:firstLine="210"/>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宿泊定員</w:t>
            </w:r>
          </w:p>
          <w:p w14:paraId="7E9A7877"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1187" w:type="dxa"/>
            <w:tcBorders>
              <w:top w:val="dotted" w:sz="4" w:space="0" w:color="auto"/>
              <w:bottom w:val="dotted" w:sz="4" w:space="0" w:color="auto"/>
              <w:right w:val="dotted" w:sz="4" w:space="0" w:color="auto"/>
            </w:tcBorders>
            <w:vAlign w:val="center"/>
          </w:tcPr>
          <w:p w14:paraId="070C56CF"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予定人数</w:t>
            </w:r>
          </w:p>
        </w:tc>
        <w:tc>
          <w:tcPr>
            <w:tcW w:w="1208" w:type="dxa"/>
            <w:tcBorders>
              <w:top w:val="dotted" w:sz="4" w:space="0" w:color="auto"/>
              <w:left w:val="dotted" w:sz="4" w:space="0" w:color="auto"/>
              <w:bottom w:val="dotted" w:sz="4" w:space="0" w:color="auto"/>
              <w:right w:val="dotted" w:sz="4" w:space="0" w:color="auto"/>
            </w:tcBorders>
            <w:vAlign w:val="center"/>
          </w:tcPr>
          <w:p w14:paraId="7F6AF420"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150</w:t>
            </w:r>
          </w:p>
        </w:tc>
        <w:tc>
          <w:tcPr>
            <w:tcW w:w="1223" w:type="dxa"/>
            <w:tcBorders>
              <w:top w:val="dotted" w:sz="4" w:space="0" w:color="auto"/>
              <w:left w:val="dotted" w:sz="4" w:space="0" w:color="auto"/>
              <w:bottom w:val="dotted" w:sz="4" w:space="0" w:color="auto"/>
              <w:right w:val="dotted" w:sz="4" w:space="0" w:color="auto"/>
            </w:tcBorders>
            <w:vAlign w:val="center"/>
          </w:tcPr>
          <w:p w14:paraId="452460EB"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シングル</w:t>
            </w:r>
          </w:p>
        </w:tc>
        <w:tc>
          <w:tcPr>
            <w:tcW w:w="1205" w:type="dxa"/>
            <w:tcBorders>
              <w:top w:val="dotted" w:sz="4" w:space="0" w:color="auto"/>
              <w:left w:val="dotted" w:sz="4" w:space="0" w:color="auto"/>
              <w:bottom w:val="dotted" w:sz="4" w:space="0" w:color="auto"/>
              <w:right w:val="dotted" w:sz="4" w:space="0" w:color="auto"/>
            </w:tcBorders>
            <w:vAlign w:val="center"/>
          </w:tcPr>
          <w:p w14:paraId="1FA6E36D"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21" w:type="dxa"/>
            <w:tcBorders>
              <w:top w:val="dotted" w:sz="4" w:space="0" w:color="auto"/>
              <w:left w:val="dotted" w:sz="4" w:space="0" w:color="auto"/>
              <w:bottom w:val="dotted" w:sz="4" w:space="0" w:color="auto"/>
              <w:right w:val="dotted" w:sz="4" w:space="0" w:color="auto"/>
            </w:tcBorders>
            <w:vAlign w:val="center"/>
          </w:tcPr>
          <w:p w14:paraId="606F8E15"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ツイン</w:t>
            </w:r>
          </w:p>
        </w:tc>
        <w:tc>
          <w:tcPr>
            <w:tcW w:w="1380" w:type="dxa"/>
            <w:tcBorders>
              <w:top w:val="dotted" w:sz="4" w:space="0" w:color="auto"/>
              <w:left w:val="dotted" w:sz="4" w:space="0" w:color="auto"/>
              <w:bottom w:val="dotted" w:sz="4" w:space="0" w:color="auto"/>
            </w:tcBorders>
            <w:vAlign w:val="center"/>
          </w:tcPr>
          <w:p w14:paraId="32AAB264"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885" w:type="dxa"/>
            <w:tcBorders>
              <w:top w:val="dotted" w:sz="4" w:space="0" w:color="auto"/>
              <w:bottom w:val="dotted" w:sz="4" w:space="0" w:color="auto"/>
            </w:tcBorders>
            <w:vAlign w:val="center"/>
          </w:tcPr>
          <w:p w14:paraId="598A7C58"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1567F22A" w14:textId="77777777" w:rsidTr="007158CB">
        <w:trPr>
          <w:trHeight w:hRule="exact" w:val="284"/>
        </w:trPr>
        <w:tc>
          <w:tcPr>
            <w:tcW w:w="1284" w:type="dxa"/>
            <w:tcBorders>
              <w:top w:val="nil"/>
              <w:bottom w:val="nil"/>
            </w:tcBorders>
            <w:vAlign w:val="center"/>
          </w:tcPr>
          <w:p w14:paraId="6340D536" w14:textId="77777777" w:rsidR="009638F0" w:rsidRPr="00D60F63" w:rsidRDefault="009638F0" w:rsidP="009638F0">
            <w:pPr>
              <w:spacing w:line="240" w:lineRule="exact"/>
              <w:ind w:firstLine="210"/>
              <w:rPr>
                <w:rFonts w:ascii="ＭＳ ゴシック" w:eastAsia="ＭＳ ゴシック" w:hAnsi="ＭＳ ゴシック" w:cs="Times New Roman"/>
              </w:rPr>
            </w:pPr>
            <w:r w:rsidRPr="00D60F63">
              <w:rPr>
                <w:rFonts w:ascii="ＭＳ ゴシック" w:eastAsia="ＭＳ ゴシック" w:hAnsi="ＭＳ ゴシック" w:cs="Times New Roman" w:hint="eastAsia"/>
              </w:rPr>
              <w:t>会議場</w:t>
            </w:r>
          </w:p>
        </w:tc>
        <w:tc>
          <w:tcPr>
            <w:tcW w:w="1187" w:type="dxa"/>
            <w:tcBorders>
              <w:top w:val="dotted" w:sz="4" w:space="0" w:color="auto"/>
              <w:bottom w:val="nil"/>
              <w:right w:val="nil"/>
            </w:tcBorders>
            <w:vAlign w:val="center"/>
          </w:tcPr>
          <w:p w14:paraId="49405A19" w14:textId="77777777" w:rsidR="009638F0" w:rsidRPr="00D60F63" w:rsidRDefault="009638F0" w:rsidP="009638F0">
            <w:pPr>
              <w:spacing w:line="240" w:lineRule="exact"/>
              <w:rPr>
                <w:rFonts w:ascii="ＭＳ ゴシック" w:eastAsia="ＭＳ ゴシック" w:hAnsi="ＭＳ ゴシック" w:cs="Times New Roman"/>
              </w:rPr>
            </w:pPr>
          </w:p>
        </w:tc>
        <w:tc>
          <w:tcPr>
            <w:tcW w:w="1208" w:type="dxa"/>
            <w:tcBorders>
              <w:top w:val="dotted" w:sz="4" w:space="0" w:color="auto"/>
              <w:left w:val="nil"/>
              <w:bottom w:val="nil"/>
              <w:right w:val="nil"/>
            </w:tcBorders>
            <w:vAlign w:val="center"/>
          </w:tcPr>
          <w:p w14:paraId="44CD56FC"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23" w:type="dxa"/>
            <w:tcBorders>
              <w:top w:val="dotted" w:sz="4" w:space="0" w:color="auto"/>
              <w:left w:val="nil"/>
              <w:bottom w:val="nil"/>
              <w:right w:val="nil"/>
            </w:tcBorders>
            <w:vAlign w:val="center"/>
          </w:tcPr>
          <w:p w14:paraId="148EDC96"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05" w:type="dxa"/>
            <w:tcBorders>
              <w:top w:val="dotted" w:sz="4" w:space="0" w:color="auto"/>
              <w:left w:val="nil"/>
              <w:bottom w:val="nil"/>
              <w:right w:val="nil"/>
            </w:tcBorders>
            <w:vAlign w:val="center"/>
          </w:tcPr>
          <w:p w14:paraId="47B13491" w14:textId="77777777" w:rsidR="009638F0" w:rsidRPr="00D60F63" w:rsidRDefault="009638F0" w:rsidP="009638F0">
            <w:pPr>
              <w:spacing w:line="240" w:lineRule="exact"/>
              <w:rPr>
                <w:rFonts w:ascii="ＭＳ ゴシック" w:eastAsia="ＭＳ ゴシック" w:hAnsi="ＭＳ ゴシック" w:cs="Times New Roman"/>
              </w:rPr>
            </w:pPr>
          </w:p>
        </w:tc>
        <w:tc>
          <w:tcPr>
            <w:tcW w:w="1221" w:type="dxa"/>
            <w:tcBorders>
              <w:top w:val="dotted" w:sz="4" w:space="0" w:color="auto"/>
              <w:left w:val="nil"/>
              <w:bottom w:val="nil"/>
              <w:right w:val="nil"/>
            </w:tcBorders>
            <w:vAlign w:val="center"/>
          </w:tcPr>
          <w:p w14:paraId="743A82DA"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380" w:type="dxa"/>
            <w:tcBorders>
              <w:top w:val="dotted" w:sz="4" w:space="0" w:color="auto"/>
              <w:left w:val="nil"/>
              <w:bottom w:val="nil"/>
            </w:tcBorders>
            <w:vAlign w:val="center"/>
          </w:tcPr>
          <w:p w14:paraId="03BADFC8" w14:textId="77777777" w:rsidR="009638F0" w:rsidRPr="00D60F63" w:rsidRDefault="009638F0" w:rsidP="009638F0">
            <w:pPr>
              <w:spacing w:line="240" w:lineRule="exact"/>
              <w:rPr>
                <w:rFonts w:ascii="ＭＳ ゴシック" w:eastAsia="ＭＳ ゴシック" w:hAnsi="ＭＳ ゴシック" w:cs="Times New Roman"/>
              </w:rPr>
            </w:pPr>
          </w:p>
        </w:tc>
        <w:tc>
          <w:tcPr>
            <w:tcW w:w="885" w:type="dxa"/>
            <w:tcBorders>
              <w:top w:val="dotted" w:sz="4" w:space="0" w:color="auto"/>
              <w:bottom w:val="nil"/>
            </w:tcBorders>
            <w:vAlign w:val="center"/>
          </w:tcPr>
          <w:p w14:paraId="3327B56D"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2A337A2C" w14:textId="77777777" w:rsidTr="007158CB">
        <w:trPr>
          <w:trHeight w:hRule="exact" w:val="284"/>
        </w:trPr>
        <w:tc>
          <w:tcPr>
            <w:tcW w:w="1284" w:type="dxa"/>
            <w:tcBorders>
              <w:top w:val="nil"/>
              <w:bottom w:val="single" w:sz="4" w:space="0" w:color="auto"/>
            </w:tcBorders>
            <w:vAlign w:val="center"/>
          </w:tcPr>
          <w:p w14:paraId="4FC1E762" w14:textId="77777777" w:rsidR="009638F0" w:rsidRPr="00D60F63" w:rsidRDefault="009638F0" w:rsidP="009638F0">
            <w:pPr>
              <w:spacing w:line="240" w:lineRule="exact"/>
              <w:ind w:firstLine="210"/>
              <w:rPr>
                <w:rFonts w:ascii="ＭＳ ゴシック" w:eastAsia="ＭＳ ゴシック" w:hAnsi="ＭＳ ゴシック" w:cs="Times New Roman"/>
              </w:rPr>
            </w:pPr>
            <w:r w:rsidRPr="00D60F63">
              <w:rPr>
                <w:rFonts w:ascii="ＭＳ ゴシック" w:eastAsia="ＭＳ ゴシック" w:hAnsi="ＭＳ ゴシック" w:cs="Times New Roman" w:hint="eastAsia"/>
              </w:rPr>
              <w:t>への経路</w:t>
            </w:r>
          </w:p>
        </w:tc>
        <w:tc>
          <w:tcPr>
            <w:tcW w:w="1187" w:type="dxa"/>
            <w:tcBorders>
              <w:top w:val="nil"/>
              <w:bottom w:val="single" w:sz="4" w:space="0" w:color="auto"/>
              <w:right w:val="nil"/>
            </w:tcBorders>
            <w:vAlign w:val="center"/>
          </w:tcPr>
          <w:p w14:paraId="5CD6884C" w14:textId="77777777" w:rsidR="009638F0" w:rsidRPr="00D60F63" w:rsidRDefault="009638F0" w:rsidP="009638F0">
            <w:pPr>
              <w:spacing w:line="240" w:lineRule="exact"/>
              <w:rPr>
                <w:rFonts w:ascii="ＭＳ ゴシック" w:eastAsia="ＭＳ ゴシック" w:hAnsi="ＭＳ ゴシック" w:cs="Times New Roman"/>
              </w:rPr>
            </w:pPr>
          </w:p>
        </w:tc>
        <w:tc>
          <w:tcPr>
            <w:tcW w:w="1208" w:type="dxa"/>
            <w:tcBorders>
              <w:top w:val="nil"/>
              <w:left w:val="nil"/>
              <w:bottom w:val="single" w:sz="4" w:space="0" w:color="auto"/>
              <w:right w:val="nil"/>
            </w:tcBorders>
            <w:vAlign w:val="center"/>
          </w:tcPr>
          <w:p w14:paraId="2D37A274"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23" w:type="dxa"/>
            <w:tcBorders>
              <w:top w:val="nil"/>
              <w:left w:val="nil"/>
              <w:bottom w:val="single" w:sz="4" w:space="0" w:color="auto"/>
              <w:right w:val="nil"/>
            </w:tcBorders>
            <w:vAlign w:val="center"/>
          </w:tcPr>
          <w:p w14:paraId="4A60039F"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05" w:type="dxa"/>
            <w:tcBorders>
              <w:top w:val="nil"/>
              <w:left w:val="nil"/>
              <w:bottom w:val="single" w:sz="4" w:space="0" w:color="auto"/>
              <w:right w:val="nil"/>
            </w:tcBorders>
            <w:vAlign w:val="center"/>
          </w:tcPr>
          <w:p w14:paraId="6077CF8A" w14:textId="77777777" w:rsidR="009638F0" w:rsidRPr="00D60F63" w:rsidRDefault="009638F0" w:rsidP="009638F0">
            <w:pPr>
              <w:spacing w:line="240" w:lineRule="exact"/>
              <w:rPr>
                <w:rFonts w:ascii="ＭＳ ゴシック" w:eastAsia="ＭＳ ゴシック" w:hAnsi="ＭＳ ゴシック" w:cs="Times New Roman"/>
              </w:rPr>
            </w:pPr>
          </w:p>
        </w:tc>
        <w:tc>
          <w:tcPr>
            <w:tcW w:w="1221" w:type="dxa"/>
            <w:tcBorders>
              <w:top w:val="nil"/>
              <w:left w:val="nil"/>
              <w:bottom w:val="single" w:sz="4" w:space="0" w:color="auto"/>
              <w:right w:val="nil"/>
            </w:tcBorders>
            <w:vAlign w:val="center"/>
          </w:tcPr>
          <w:p w14:paraId="6F61C6BC"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380" w:type="dxa"/>
            <w:tcBorders>
              <w:top w:val="nil"/>
              <w:left w:val="nil"/>
              <w:bottom w:val="single" w:sz="4" w:space="0" w:color="auto"/>
            </w:tcBorders>
            <w:vAlign w:val="center"/>
          </w:tcPr>
          <w:p w14:paraId="1511FFD4" w14:textId="77777777" w:rsidR="009638F0" w:rsidRPr="00D60F63" w:rsidRDefault="009638F0" w:rsidP="009638F0">
            <w:pPr>
              <w:spacing w:line="240" w:lineRule="exact"/>
              <w:rPr>
                <w:rFonts w:ascii="ＭＳ ゴシック" w:eastAsia="ＭＳ ゴシック" w:hAnsi="ＭＳ ゴシック" w:cs="Times New Roman"/>
              </w:rPr>
            </w:pPr>
          </w:p>
        </w:tc>
        <w:tc>
          <w:tcPr>
            <w:tcW w:w="885" w:type="dxa"/>
            <w:tcBorders>
              <w:top w:val="nil"/>
              <w:bottom w:val="single" w:sz="4" w:space="0" w:color="auto"/>
            </w:tcBorders>
            <w:vAlign w:val="center"/>
          </w:tcPr>
          <w:p w14:paraId="6E902049"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1126B00C" w14:textId="77777777" w:rsidTr="007158CB">
        <w:trPr>
          <w:cantSplit/>
          <w:trHeight w:hRule="exact" w:val="284"/>
        </w:trPr>
        <w:tc>
          <w:tcPr>
            <w:tcW w:w="1284" w:type="dxa"/>
            <w:tcBorders>
              <w:top w:val="single" w:sz="4" w:space="0" w:color="auto"/>
              <w:bottom w:val="nil"/>
            </w:tcBorders>
            <w:vAlign w:val="center"/>
          </w:tcPr>
          <w:p w14:paraId="13E2A1F5" w14:textId="77777777" w:rsidR="009638F0" w:rsidRPr="00D60F63" w:rsidRDefault="009638F0" w:rsidP="009638F0">
            <w:pPr>
              <w:numPr>
                <w:ilvl w:val="0"/>
                <w:numId w:val="35"/>
              </w:num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ｻﾌﾞﾎﾃﾙ名</w:t>
            </w:r>
          </w:p>
        </w:tc>
        <w:tc>
          <w:tcPr>
            <w:tcW w:w="4823" w:type="dxa"/>
            <w:gridSpan w:val="4"/>
            <w:tcBorders>
              <w:top w:val="single" w:sz="4" w:space="0" w:color="auto"/>
              <w:bottom w:val="dotted" w:sz="4" w:space="0" w:color="auto"/>
              <w:right w:val="dotted" w:sz="4" w:space="0" w:color="auto"/>
            </w:tcBorders>
            <w:vAlign w:val="center"/>
          </w:tcPr>
          <w:p w14:paraId="786C01C7" w14:textId="77777777" w:rsidR="009638F0" w:rsidRPr="00D60F63" w:rsidRDefault="009638F0" w:rsidP="009638F0">
            <w:pPr>
              <w:spacing w:line="240" w:lineRule="exact"/>
              <w:rPr>
                <w:rFonts w:ascii="ＭＳ ゴシック" w:eastAsia="ＭＳ ゴシック" w:hAnsi="ＭＳ ゴシック" w:cs="Times New Roman"/>
              </w:rPr>
            </w:pPr>
          </w:p>
        </w:tc>
        <w:tc>
          <w:tcPr>
            <w:tcW w:w="2601" w:type="dxa"/>
            <w:gridSpan w:val="2"/>
            <w:tcBorders>
              <w:top w:val="single" w:sz="4" w:space="0" w:color="auto"/>
              <w:left w:val="dotted" w:sz="4" w:space="0" w:color="auto"/>
              <w:bottom w:val="dotted" w:sz="4" w:space="0" w:color="auto"/>
            </w:tcBorders>
            <w:vAlign w:val="center"/>
          </w:tcPr>
          <w:p w14:paraId="628D1DF6"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TEL</w:t>
            </w:r>
          </w:p>
        </w:tc>
        <w:tc>
          <w:tcPr>
            <w:tcW w:w="885" w:type="dxa"/>
            <w:tcBorders>
              <w:top w:val="single" w:sz="4" w:space="0" w:color="auto"/>
              <w:bottom w:val="dotted" w:sz="4" w:space="0" w:color="auto"/>
            </w:tcBorders>
            <w:vAlign w:val="center"/>
          </w:tcPr>
          <w:p w14:paraId="5AC34B25" w14:textId="77777777" w:rsidR="009638F0" w:rsidRPr="00D60F63" w:rsidRDefault="009638F0" w:rsidP="009638F0">
            <w:pPr>
              <w:spacing w:line="240" w:lineRule="exact"/>
              <w:rPr>
                <w:rFonts w:ascii="ＭＳ ゴシック" w:eastAsia="ＭＳ ゴシック" w:hAnsi="ＭＳ ゴシック" w:cs="Times New Roman"/>
                <w:lang w:eastAsia="zh-CN"/>
              </w:rPr>
            </w:pPr>
          </w:p>
        </w:tc>
      </w:tr>
      <w:tr w:rsidR="00D60F63" w:rsidRPr="00D60F63" w14:paraId="7670D3D7" w14:textId="77777777" w:rsidTr="007158CB">
        <w:trPr>
          <w:cantSplit/>
          <w:trHeight w:hRule="exact" w:val="284"/>
        </w:trPr>
        <w:tc>
          <w:tcPr>
            <w:tcW w:w="1284" w:type="dxa"/>
            <w:tcBorders>
              <w:top w:val="nil"/>
              <w:bottom w:val="nil"/>
            </w:tcBorders>
            <w:vAlign w:val="center"/>
          </w:tcPr>
          <w:p w14:paraId="143C7B87" w14:textId="77777777" w:rsidR="009638F0" w:rsidRPr="00D60F63" w:rsidRDefault="009638F0" w:rsidP="009638F0">
            <w:pPr>
              <w:spacing w:line="240" w:lineRule="exact"/>
              <w:ind w:firstLine="210"/>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所在地</w:t>
            </w:r>
          </w:p>
        </w:tc>
        <w:tc>
          <w:tcPr>
            <w:tcW w:w="4823" w:type="dxa"/>
            <w:gridSpan w:val="4"/>
            <w:tcBorders>
              <w:top w:val="dotted" w:sz="4" w:space="0" w:color="auto"/>
              <w:bottom w:val="dotted" w:sz="4" w:space="0" w:color="auto"/>
              <w:right w:val="dotted" w:sz="4" w:space="0" w:color="auto"/>
            </w:tcBorders>
            <w:vAlign w:val="center"/>
          </w:tcPr>
          <w:p w14:paraId="6F5BA23D"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w:t>
            </w:r>
          </w:p>
        </w:tc>
        <w:tc>
          <w:tcPr>
            <w:tcW w:w="2601" w:type="dxa"/>
            <w:gridSpan w:val="2"/>
            <w:tcBorders>
              <w:top w:val="dotted" w:sz="4" w:space="0" w:color="auto"/>
              <w:left w:val="dotted" w:sz="4" w:space="0" w:color="auto"/>
              <w:bottom w:val="dotted" w:sz="4" w:space="0" w:color="auto"/>
            </w:tcBorders>
            <w:vAlign w:val="center"/>
          </w:tcPr>
          <w:p w14:paraId="296BE0D8"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FAX</w:t>
            </w:r>
          </w:p>
        </w:tc>
        <w:tc>
          <w:tcPr>
            <w:tcW w:w="885" w:type="dxa"/>
            <w:tcBorders>
              <w:top w:val="dotted" w:sz="4" w:space="0" w:color="auto"/>
              <w:bottom w:val="dotted" w:sz="4" w:space="0" w:color="auto"/>
            </w:tcBorders>
            <w:vAlign w:val="center"/>
          </w:tcPr>
          <w:p w14:paraId="2A9D7A7D" w14:textId="77777777" w:rsidR="009638F0" w:rsidRPr="00D60F63" w:rsidRDefault="009638F0" w:rsidP="009638F0">
            <w:pPr>
              <w:spacing w:line="240" w:lineRule="exact"/>
              <w:rPr>
                <w:rFonts w:ascii="ＭＳ ゴシック" w:eastAsia="ＭＳ ゴシック" w:hAnsi="ＭＳ ゴシック" w:cs="Times New Roman"/>
                <w:lang w:eastAsia="zh-CN"/>
              </w:rPr>
            </w:pPr>
          </w:p>
        </w:tc>
      </w:tr>
      <w:tr w:rsidR="00D60F63" w:rsidRPr="00D60F63" w14:paraId="1DA00CDD" w14:textId="77777777" w:rsidTr="007158CB">
        <w:trPr>
          <w:cantSplit/>
          <w:trHeight w:hRule="exact" w:val="284"/>
        </w:trPr>
        <w:tc>
          <w:tcPr>
            <w:tcW w:w="1284" w:type="dxa"/>
            <w:tcBorders>
              <w:top w:val="nil"/>
              <w:bottom w:val="nil"/>
            </w:tcBorders>
            <w:vAlign w:val="center"/>
          </w:tcPr>
          <w:p w14:paraId="617BD56A" w14:textId="77777777" w:rsidR="009638F0" w:rsidRPr="00D60F63" w:rsidRDefault="009638F0" w:rsidP="009638F0">
            <w:pPr>
              <w:spacing w:line="240" w:lineRule="exact"/>
              <w:ind w:firstLine="210"/>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担当者名</w:t>
            </w:r>
          </w:p>
        </w:tc>
        <w:tc>
          <w:tcPr>
            <w:tcW w:w="4823" w:type="dxa"/>
            <w:gridSpan w:val="4"/>
            <w:tcBorders>
              <w:top w:val="dotted" w:sz="4" w:space="0" w:color="auto"/>
              <w:bottom w:val="dotted" w:sz="4" w:space="0" w:color="auto"/>
              <w:right w:val="dotted" w:sz="4" w:space="0" w:color="auto"/>
            </w:tcBorders>
            <w:vAlign w:val="center"/>
          </w:tcPr>
          <w:p w14:paraId="66B73C84"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1221" w:type="dxa"/>
            <w:tcBorders>
              <w:top w:val="dotted" w:sz="4" w:space="0" w:color="auto"/>
              <w:left w:val="dotted" w:sz="4" w:space="0" w:color="auto"/>
              <w:bottom w:val="dotted" w:sz="4" w:space="0" w:color="auto"/>
              <w:right w:val="dotted" w:sz="4" w:space="0" w:color="auto"/>
            </w:tcBorders>
            <w:vAlign w:val="center"/>
          </w:tcPr>
          <w:p w14:paraId="1E997B35" w14:textId="77777777" w:rsidR="009638F0" w:rsidRPr="00D60F63" w:rsidRDefault="009638F0" w:rsidP="009638F0">
            <w:pPr>
              <w:spacing w:line="240" w:lineRule="exact"/>
              <w:jc w:val="center"/>
              <w:rPr>
                <w:rFonts w:ascii="ＭＳ ゴシック" w:eastAsia="ＭＳ ゴシック" w:hAnsi="ＭＳ ゴシック" w:cs="Times New Roman"/>
                <w:lang w:eastAsia="zh-CN"/>
              </w:rPr>
            </w:pPr>
          </w:p>
        </w:tc>
        <w:tc>
          <w:tcPr>
            <w:tcW w:w="1380" w:type="dxa"/>
            <w:tcBorders>
              <w:top w:val="dotted" w:sz="4" w:space="0" w:color="auto"/>
              <w:left w:val="dotted" w:sz="4" w:space="0" w:color="auto"/>
              <w:bottom w:val="dotted" w:sz="4" w:space="0" w:color="auto"/>
            </w:tcBorders>
            <w:vAlign w:val="center"/>
          </w:tcPr>
          <w:p w14:paraId="01185F46"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885" w:type="dxa"/>
            <w:tcBorders>
              <w:top w:val="dotted" w:sz="4" w:space="0" w:color="auto"/>
              <w:bottom w:val="dotted" w:sz="4" w:space="0" w:color="auto"/>
            </w:tcBorders>
            <w:vAlign w:val="center"/>
          </w:tcPr>
          <w:p w14:paraId="1F0BAAB1" w14:textId="77777777" w:rsidR="009638F0" w:rsidRPr="00D60F63" w:rsidRDefault="009638F0" w:rsidP="009638F0">
            <w:pPr>
              <w:spacing w:line="240" w:lineRule="exact"/>
              <w:rPr>
                <w:rFonts w:ascii="ＭＳ ゴシック" w:eastAsia="ＭＳ ゴシック" w:hAnsi="ＭＳ ゴシック" w:cs="Times New Roman"/>
                <w:lang w:eastAsia="zh-CN"/>
              </w:rPr>
            </w:pPr>
          </w:p>
        </w:tc>
      </w:tr>
      <w:tr w:rsidR="00D60F63" w:rsidRPr="00D60F63" w14:paraId="27537EA2" w14:textId="77777777" w:rsidTr="007158CB">
        <w:trPr>
          <w:trHeight w:hRule="exact" w:val="284"/>
        </w:trPr>
        <w:tc>
          <w:tcPr>
            <w:tcW w:w="1284" w:type="dxa"/>
            <w:tcBorders>
              <w:top w:val="nil"/>
              <w:bottom w:val="nil"/>
            </w:tcBorders>
            <w:vAlign w:val="center"/>
          </w:tcPr>
          <w:p w14:paraId="201A40FB" w14:textId="77777777" w:rsidR="009638F0" w:rsidRPr="00D60F63" w:rsidRDefault="009638F0" w:rsidP="009638F0">
            <w:pPr>
              <w:spacing w:line="240" w:lineRule="exact"/>
              <w:ind w:firstLine="210"/>
              <w:rPr>
                <w:rFonts w:ascii="ＭＳ ゴシック" w:eastAsia="ＭＳ ゴシック" w:hAnsi="ＭＳ ゴシック" w:cs="Times New Roman"/>
              </w:rPr>
            </w:pPr>
            <w:r w:rsidRPr="00D60F63">
              <w:rPr>
                <w:rFonts w:ascii="ＭＳ ゴシック" w:eastAsia="ＭＳ ゴシック" w:hAnsi="ＭＳ ゴシック" w:cs="Times New Roman" w:hint="eastAsia"/>
              </w:rPr>
              <w:t>宿泊定員</w:t>
            </w:r>
          </w:p>
        </w:tc>
        <w:tc>
          <w:tcPr>
            <w:tcW w:w="1187" w:type="dxa"/>
            <w:tcBorders>
              <w:top w:val="dotted" w:sz="4" w:space="0" w:color="auto"/>
              <w:bottom w:val="dotted" w:sz="4" w:space="0" w:color="auto"/>
              <w:right w:val="dotted" w:sz="4" w:space="0" w:color="auto"/>
            </w:tcBorders>
            <w:vAlign w:val="center"/>
          </w:tcPr>
          <w:p w14:paraId="2A3BB257" w14:textId="77777777" w:rsidR="009638F0" w:rsidRPr="00D60F63" w:rsidRDefault="009638F0" w:rsidP="009638F0">
            <w:pPr>
              <w:spacing w:line="240" w:lineRule="exact"/>
              <w:rPr>
                <w:rFonts w:ascii="ＭＳ ゴシック" w:eastAsia="ＭＳ ゴシック" w:hAnsi="ＭＳ ゴシック" w:cs="Times New Roman"/>
              </w:rPr>
            </w:pPr>
          </w:p>
        </w:tc>
        <w:tc>
          <w:tcPr>
            <w:tcW w:w="1208" w:type="dxa"/>
            <w:tcBorders>
              <w:top w:val="dotted" w:sz="4" w:space="0" w:color="auto"/>
              <w:left w:val="dotted" w:sz="4" w:space="0" w:color="auto"/>
              <w:bottom w:val="dotted" w:sz="4" w:space="0" w:color="auto"/>
              <w:right w:val="dotted" w:sz="4" w:space="0" w:color="auto"/>
            </w:tcBorders>
            <w:vAlign w:val="center"/>
          </w:tcPr>
          <w:p w14:paraId="4F358AEF"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23" w:type="dxa"/>
            <w:tcBorders>
              <w:top w:val="dotted" w:sz="4" w:space="0" w:color="auto"/>
              <w:left w:val="dotted" w:sz="4" w:space="0" w:color="auto"/>
              <w:bottom w:val="dotted" w:sz="4" w:space="0" w:color="auto"/>
              <w:right w:val="dotted" w:sz="4" w:space="0" w:color="auto"/>
            </w:tcBorders>
            <w:vAlign w:val="center"/>
          </w:tcPr>
          <w:p w14:paraId="541FD46B"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シングル</w:t>
            </w:r>
          </w:p>
        </w:tc>
        <w:tc>
          <w:tcPr>
            <w:tcW w:w="1205" w:type="dxa"/>
            <w:tcBorders>
              <w:top w:val="dotted" w:sz="4" w:space="0" w:color="auto"/>
              <w:left w:val="dotted" w:sz="4" w:space="0" w:color="auto"/>
              <w:bottom w:val="dotted" w:sz="4" w:space="0" w:color="auto"/>
              <w:right w:val="dotted" w:sz="4" w:space="0" w:color="auto"/>
            </w:tcBorders>
            <w:vAlign w:val="center"/>
          </w:tcPr>
          <w:p w14:paraId="6424EA14"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21" w:type="dxa"/>
            <w:tcBorders>
              <w:top w:val="dotted" w:sz="4" w:space="0" w:color="auto"/>
              <w:left w:val="dotted" w:sz="4" w:space="0" w:color="auto"/>
              <w:bottom w:val="dotted" w:sz="4" w:space="0" w:color="auto"/>
              <w:right w:val="dotted" w:sz="4" w:space="0" w:color="auto"/>
            </w:tcBorders>
            <w:vAlign w:val="center"/>
          </w:tcPr>
          <w:p w14:paraId="7734FFF7"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ツイン</w:t>
            </w:r>
          </w:p>
        </w:tc>
        <w:tc>
          <w:tcPr>
            <w:tcW w:w="1380" w:type="dxa"/>
            <w:tcBorders>
              <w:top w:val="dotted" w:sz="4" w:space="0" w:color="auto"/>
              <w:left w:val="dotted" w:sz="4" w:space="0" w:color="auto"/>
              <w:bottom w:val="dotted" w:sz="4" w:space="0" w:color="auto"/>
            </w:tcBorders>
            <w:vAlign w:val="center"/>
          </w:tcPr>
          <w:p w14:paraId="474CACDA" w14:textId="77777777" w:rsidR="009638F0" w:rsidRPr="00D60F63" w:rsidRDefault="009638F0" w:rsidP="009638F0">
            <w:pPr>
              <w:spacing w:line="240" w:lineRule="exact"/>
              <w:rPr>
                <w:rFonts w:ascii="ＭＳ ゴシック" w:eastAsia="ＭＳ ゴシック" w:hAnsi="ＭＳ ゴシック" w:cs="Times New Roman"/>
              </w:rPr>
            </w:pPr>
          </w:p>
        </w:tc>
        <w:tc>
          <w:tcPr>
            <w:tcW w:w="885" w:type="dxa"/>
            <w:tcBorders>
              <w:top w:val="dotted" w:sz="4" w:space="0" w:color="auto"/>
              <w:bottom w:val="dotted" w:sz="4" w:space="0" w:color="auto"/>
            </w:tcBorders>
            <w:vAlign w:val="center"/>
          </w:tcPr>
          <w:p w14:paraId="6390066D"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3EDE8DE1" w14:textId="77777777" w:rsidTr="007158CB">
        <w:trPr>
          <w:trHeight w:hRule="exact" w:val="284"/>
        </w:trPr>
        <w:tc>
          <w:tcPr>
            <w:tcW w:w="1284" w:type="dxa"/>
            <w:tcBorders>
              <w:top w:val="nil"/>
              <w:bottom w:val="nil"/>
            </w:tcBorders>
            <w:vAlign w:val="center"/>
          </w:tcPr>
          <w:p w14:paraId="492DCA11" w14:textId="77777777" w:rsidR="009638F0" w:rsidRPr="00D60F63" w:rsidRDefault="009638F0" w:rsidP="009638F0">
            <w:pPr>
              <w:spacing w:line="240" w:lineRule="exact"/>
              <w:ind w:firstLine="210"/>
              <w:rPr>
                <w:rFonts w:ascii="ＭＳ ゴシック" w:eastAsia="ＭＳ ゴシック" w:hAnsi="ＭＳ ゴシック" w:cs="Times New Roman"/>
              </w:rPr>
            </w:pPr>
            <w:r w:rsidRPr="00D60F63">
              <w:rPr>
                <w:rFonts w:ascii="ＭＳ ゴシック" w:eastAsia="ＭＳ ゴシック" w:hAnsi="ＭＳ ゴシック" w:cs="Times New Roman" w:hint="eastAsia"/>
              </w:rPr>
              <w:t>会議場</w:t>
            </w:r>
          </w:p>
        </w:tc>
        <w:tc>
          <w:tcPr>
            <w:tcW w:w="1187" w:type="dxa"/>
            <w:tcBorders>
              <w:top w:val="dotted" w:sz="4" w:space="0" w:color="auto"/>
              <w:bottom w:val="nil"/>
              <w:right w:val="nil"/>
            </w:tcBorders>
            <w:vAlign w:val="center"/>
          </w:tcPr>
          <w:p w14:paraId="7CADD75F" w14:textId="77777777" w:rsidR="009638F0" w:rsidRPr="00D60F63" w:rsidRDefault="009638F0" w:rsidP="009638F0">
            <w:pPr>
              <w:spacing w:line="240" w:lineRule="exact"/>
              <w:rPr>
                <w:rFonts w:ascii="ＭＳ ゴシック" w:eastAsia="ＭＳ ゴシック" w:hAnsi="ＭＳ ゴシック" w:cs="Times New Roman"/>
              </w:rPr>
            </w:pPr>
          </w:p>
        </w:tc>
        <w:tc>
          <w:tcPr>
            <w:tcW w:w="1208" w:type="dxa"/>
            <w:tcBorders>
              <w:top w:val="dotted" w:sz="4" w:space="0" w:color="auto"/>
              <w:left w:val="nil"/>
              <w:bottom w:val="nil"/>
              <w:right w:val="nil"/>
            </w:tcBorders>
            <w:vAlign w:val="center"/>
          </w:tcPr>
          <w:p w14:paraId="342C589D"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23" w:type="dxa"/>
            <w:tcBorders>
              <w:top w:val="dotted" w:sz="4" w:space="0" w:color="auto"/>
              <w:left w:val="nil"/>
              <w:bottom w:val="nil"/>
              <w:right w:val="nil"/>
            </w:tcBorders>
            <w:vAlign w:val="center"/>
          </w:tcPr>
          <w:p w14:paraId="245057AD"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05" w:type="dxa"/>
            <w:tcBorders>
              <w:top w:val="dotted" w:sz="4" w:space="0" w:color="auto"/>
              <w:left w:val="nil"/>
              <w:bottom w:val="nil"/>
              <w:right w:val="nil"/>
            </w:tcBorders>
            <w:vAlign w:val="center"/>
          </w:tcPr>
          <w:p w14:paraId="39405D1E" w14:textId="77777777" w:rsidR="009638F0" w:rsidRPr="00D60F63" w:rsidRDefault="009638F0" w:rsidP="009638F0">
            <w:pPr>
              <w:spacing w:line="240" w:lineRule="exact"/>
              <w:rPr>
                <w:rFonts w:ascii="ＭＳ ゴシック" w:eastAsia="ＭＳ ゴシック" w:hAnsi="ＭＳ ゴシック" w:cs="Times New Roman"/>
              </w:rPr>
            </w:pPr>
          </w:p>
        </w:tc>
        <w:tc>
          <w:tcPr>
            <w:tcW w:w="1221" w:type="dxa"/>
            <w:tcBorders>
              <w:top w:val="dotted" w:sz="4" w:space="0" w:color="auto"/>
              <w:left w:val="nil"/>
              <w:bottom w:val="nil"/>
              <w:right w:val="nil"/>
            </w:tcBorders>
            <w:vAlign w:val="center"/>
          </w:tcPr>
          <w:p w14:paraId="7541167F"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380" w:type="dxa"/>
            <w:tcBorders>
              <w:top w:val="dotted" w:sz="4" w:space="0" w:color="auto"/>
              <w:left w:val="nil"/>
              <w:bottom w:val="nil"/>
            </w:tcBorders>
            <w:vAlign w:val="center"/>
          </w:tcPr>
          <w:p w14:paraId="5D08F4BB" w14:textId="77777777" w:rsidR="009638F0" w:rsidRPr="00D60F63" w:rsidRDefault="009638F0" w:rsidP="009638F0">
            <w:pPr>
              <w:spacing w:line="240" w:lineRule="exact"/>
              <w:rPr>
                <w:rFonts w:ascii="ＭＳ ゴシック" w:eastAsia="ＭＳ ゴシック" w:hAnsi="ＭＳ ゴシック" w:cs="Times New Roman"/>
              </w:rPr>
            </w:pPr>
          </w:p>
        </w:tc>
        <w:tc>
          <w:tcPr>
            <w:tcW w:w="885" w:type="dxa"/>
            <w:tcBorders>
              <w:top w:val="dotted" w:sz="4" w:space="0" w:color="auto"/>
              <w:bottom w:val="nil"/>
            </w:tcBorders>
            <w:vAlign w:val="center"/>
          </w:tcPr>
          <w:p w14:paraId="3BA187AB"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5FF83D50" w14:textId="77777777" w:rsidTr="007158CB">
        <w:trPr>
          <w:trHeight w:hRule="exact" w:val="284"/>
        </w:trPr>
        <w:tc>
          <w:tcPr>
            <w:tcW w:w="1284" w:type="dxa"/>
            <w:tcBorders>
              <w:top w:val="nil"/>
              <w:bottom w:val="single" w:sz="4" w:space="0" w:color="auto"/>
            </w:tcBorders>
            <w:vAlign w:val="center"/>
          </w:tcPr>
          <w:p w14:paraId="7AF5B3A5" w14:textId="77777777" w:rsidR="009638F0" w:rsidRPr="00D60F63" w:rsidRDefault="009638F0" w:rsidP="009638F0">
            <w:pPr>
              <w:spacing w:line="240" w:lineRule="exact"/>
              <w:ind w:firstLine="210"/>
              <w:rPr>
                <w:rFonts w:ascii="ＭＳ ゴシック" w:eastAsia="ＭＳ ゴシック" w:hAnsi="ＭＳ ゴシック" w:cs="Times New Roman"/>
              </w:rPr>
            </w:pPr>
            <w:r w:rsidRPr="00D60F63">
              <w:rPr>
                <w:rFonts w:ascii="ＭＳ ゴシック" w:eastAsia="ＭＳ ゴシック" w:hAnsi="ＭＳ ゴシック" w:cs="Times New Roman" w:hint="eastAsia"/>
              </w:rPr>
              <w:t>への経路</w:t>
            </w:r>
          </w:p>
        </w:tc>
        <w:tc>
          <w:tcPr>
            <w:tcW w:w="1187" w:type="dxa"/>
            <w:tcBorders>
              <w:top w:val="nil"/>
              <w:bottom w:val="single" w:sz="4" w:space="0" w:color="auto"/>
              <w:right w:val="nil"/>
            </w:tcBorders>
            <w:vAlign w:val="center"/>
          </w:tcPr>
          <w:p w14:paraId="3EF9C903" w14:textId="77777777" w:rsidR="009638F0" w:rsidRPr="00D60F63" w:rsidRDefault="009638F0" w:rsidP="009638F0">
            <w:pPr>
              <w:spacing w:line="240" w:lineRule="exact"/>
              <w:rPr>
                <w:rFonts w:ascii="ＭＳ ゴシック" w:eastAsia="ＭＳ ゴシック" w:hAnsi="ＭＳ ゴシック" w:cs="Times New Roman"/>
              </w:rPr>
            </w:pPr>
          </w:p>
        </w:tc>
        <w:tc>
          <w:tcPr>
            <w:tcW w:w="1208" w:type="dxa"/>
            <w:tcBorders>
              <w:top w:val="nil"/>
              <w:left w:val="nil"/>
              <w:bottom w:val="single" w:sz="4" w:space="0" w:color="auto"/>
              <w:right w:val="nil"/>
            </w:tcBorders>
            <w:vAlign w:val="center"/>
          </w:tcPr>
          <w:p w14:paraId="0FA14C8A"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23" w:type="dxa"/>
            <w:tcBorders>
              <w:top w:val="nil"/>
              <w:left w:val="nil"/>
              <w:bottom w:val="single" w:sz="4" w:space="0" w:color="auto"/>
              <w:right w:val="nil"/>
            </w:tcBorders>
            <w:vAlign w:val="center"/>
          </w:tcPr>
          <w:p w14:paraId="3A01F272"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05" w:type="dxa"/>
            <w:tcBorders>
              <w:top w:val="nil"/>
              <w:left w:val="nil"/>
              <w:bottom w:val="single" w:sz="4" w:space="0" w:color="auto"/>
              <w:right w:val="nil"/>
            </w:tcBorders>
            <w:vAlign w:val="center"/>
          </w:tcPr>
          <w:p w14:paraId="77BECE9C" w14:textId="77777777" w:rsidR="009638F0" w:rsidRPr="00D60F63" w:rsidRDefault="009638F0" w:rsidP="009638F0">
            <w:pPr>
              <w:spacing w:line="240" w:lineRule="exact"/>
              <w:rPr>
                <w:rFonts w:ascii="ＭＳ ゴシック" w:eastAsia="ＭＳ ゴシック" w:hAnsi="ＭＳ ゴシック" w:cs="Times New Roman"/>
              </w:rPr>
            </w:pPr>
          </w:p>
        </w:tc>
        <w:tc>
          <w:tcPr>
            <w:tcW w:w="1221" w:type="dxa"/>
            <w:tcBorders>
              <w:top w:val="nil"/>
              <w:left w:val="nil"/>
              <w:bottom w:val="single" w:sz="4" w:space="0" w:color="auto"/>
              <w:right w:val="nil"/>
            </w:tcBorders>
            <w:vAlign w:val="center"/>
          </w:tcPr>
          <w:p w14:paraId="6E0936A6"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380" w:type="dxa"/>
            <w:tcBorders>
              <w:top w:val="nil"/>
              <w:left w:val="nil"/>
              <w:bottom w:val="single" w:sz="4" w:space="0" w:color="auto"/>
            </w:tcBorders>
            <w:vAlign w:val="center"/>
          </w:tcPr>
          <w:p w14:paraId="7282616F" w14:textId="77777777" w:rsidR="009638F0" w:rsidRPr="00D60F63" w:rsidRDefault="009638F0" w:rsidP="009638F0">
            <w:pPr>
              <w:spacing w:line="240" w:lineRule="exact"/>
              <w:rPr>
                <w:rFonts w:ascii="ＭＳ ゴシック" w:eastAsia="ＭＳ ゴシック" w:hAnsi="ＭＳ ゴシック" w:cs="Times New Roman"/>
              </w:rPr>
            </w:pPr>
          </w:p>
        </w:tc>
        <w:tc>
          <w:tcPr>
            <w:tcW w:w="885" w:type="dxa"/>
            <w:tcBorders>
              <w:top w:val="nil"/>
              <w:bottom w:val="single" w:sz="4" w:space="0" w:color="auto"/>
            </w:tcBorders>
            <w:vAlign w:val="center"/>
          </w:tcPr>
          <w:p w14:paraId="0EE0C528"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594606F9" w14:textId="77777777" w:rsidTr="007158CB">
        <w:trPr>
          <w:trHeight w:hRule="exact" w:val="284"/>
        </w:trPr>
        <w:tc>
          <w:tcPr>
            <w:tcW w:w="1284" w:type="dxa"/>
            <w:tcBorders>
              <w:top w:val="single" w:sz="4" w:space="0" w:color="auto"/>
              <w:bottom w:val="nil"/>
            </w:tcBorders>
            <w:vAlign w:val="center"/>
          </w:tcPr>
          <w:p w14:paraId="5154FF3A" w14:textId="77777777" w:rsidR="009638F0" w:rsidRPr="00D60F63" w:rsidRDefault="009638F0" w:rsidP="009638F0">
            <w:pPr>
              <w:numPr>
                <w:ilvl w:val="0"/>
                <w:numId w:val="35"/>
              </w:num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会議室</w:t>
            </w:r>
          </w:p>
        </w:tc>
        <w:tc>
          <w:tcPr>
            <w:tcW w:w="1187" w:type="dxa"/>
            <w:tcBorders>
              <w:top w:val="single" w:sz="4" w:space="0" w:color="auto"/>
              <w:bottom w:val="dotted" w:sz="4" w:space="0" w:color="auto"/>
              <w:right w:val="nil"/>
            </w:tcBorders>
            <w:vAlign w:val="center"/>
          </w:tcPr>
          <w:p w14:paraId="44D033C1"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会議名</w:t>
            </w:r>
          </w:p>
        </w:tc>
        <w:tc>
          <w:tcPr>
            <w:tcW w:w="1208" w:type="dxa"/>
            <w:tcBorders>
              <w:top w:val="single" w:sz="4" w:space="0" w:color="auto"/>
              <w:left w:val="nil"/>
              <w:bottom w:val="dotted" w:sz="4" w:space="0" w:color="auto"/>
              <w:right w:val="dotted" w:sz="4" w:space="0" w:color="auto"/>
            </w:tcBorders>
            <w:vAlign w:val="center"/>
          </w:tcPr>
          <w:p w14:paraId="025E4B3C"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lang w:eastAsia="zh-CN"/>
              </w:rPr>
            </w:pPr>
          </w:p>
        </w:tc>
        <w:tc>
          <w:tcPr>
            <w:tcW w:w="1223" w:type="dxa"/>
            <w:tcBorders>
              <w:top w:val="single" w:sz="4" w:space="0" w:color="auto"/>
              <w:left w:val="dotted" w:sz="4" w:space="0" w:color="auto"/>
              <w:bottom w:val="dotted" w:sz="4" w:space="0" w:color="auto"/>
              <w:right w:val="dotted" w:sz="4" w:space="0" w:color="auto"/>
            </w:tcBorders>
            <w:vAlign w:val="center"/>
          </w:tcPr>
          <w:p w14:paraId="7678E149" w14:textId="77777777" w:rsidR="009638F0" w:rsidRPr="00D60F63" w:rsidRDefault="009638F0" w:rsidP="009638F0">
            <w:pPr>
              <w:spacing w:line="240" w:lineRule="exact"/>
              <w:jc w:val="center"/>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予定人数</w:t>
            </w:r>
          </w:p>
        </w:tc>
        <w:tc>
          <w:tcPr>
            <w:tcW w:w="1205" w:type="dxa"/>
            <w:tcBorders>
              <w:top w:val="single" w:sz="4" w:space="0" w:color="auto"/>
              <w:left w:val="dotted" w:sz="4" w:space="0" w:color="auto"/>
              <w:bottom w:val="dotted" w:sz="4" w:space="0" w:color="auto"/>
              <w:right w:val="dotted" w:sz="4" w:space="0" w:color="auto"/>
            </w:tcBorders>
            <w:vAlign w:val="center"/>
          </w:tcPr>
          <w:p w14:paraId="166798F9" w14:textId="77777777" w:rsidR="009638F0" w:rsidRPr="00D60F63" w:rsidRDefault="009638F0" w:rsidP="009638F0">
            <w:pPr>
              <w:spacing w:line="240" w:lineRule="exact"/>
              <w:jc w:val="center"/>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実　数</w:t>
            </w:r>
          </w:p>
        </w:tc>
        <w:tc>
          <w:tcPr>
            <w:tcW w:w="1221" w:type="dxa"/>
            <w:tcBorders>
              <w:top w:val="single" w:sz="4" w:space="0" w:color="auto"/>
              <w:left w:val="dotted" w:sz="4" w:space="0" w:color="auto"/>
              <w:bottom w:val="dotted" w:sz="4" w:space="0" w:color="auto"/>
              <w:right w:val="dotted" w:sz="4" w:space="0" w:color="auto"/>
            </w:tcBorders>
            <w:vAlign w:val="center"/>
          </w:tcPr>
          <w:p w14:paraId="1F643EC8" w14:textId="77777777" w:rsidR="009638F0" w:rsidRPr="00D60F63" w:rsidRDefault="009638F0" w:rsidP="009638F0">
            <w:pPr>
              <w:spacing w:line="240" w:lineRule="exact"/>
              <w:jc w:val="center"/>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部屋名</w:t>
            </w:r>
          </w:p>
        </w:tc>
        <w:tc>
          <w:tcPr>
            <w:tcW w:w="1380" w:type="dxa"/>
            <w:tcBorders>
              <w:top w:val="single" w:sz="4" w:space="0" w:color="auto"/>
              <w:left w:val="dotted" w:sz="4" w:space="0" w:color="auto"/>
              <w:bottom w:val="dotted" w:sz="4" w:space="0" w:color="auto"/>
            </w:tcBorders>
            <w:vAlign w:val="center"/>
          </w:tcPr>
          <w:p w14:paraId="63C94C94"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885" w:type="dxa"/>
            <w:tcBorders>
              <w:top w:val="single" w:sz="4" w:space="0" w:color="auto"/>
              <w:bottom w:val="dotted" w:sz="4" w:space="0" w:color="auto"/>
            </w:tcBorders>
            <w:vAlign w:val="center"/>
          </w:tcPr>
          <w:p w14:paraId="3C8BC65F" w14:textId="77777777" w:rsidR="009638F0" w:rsidRPr="00D60F63" w:rsidRDefault="009638F0" w:rsidP="009638F0">
            <w:pPr>
              <w:spacing w:line="240" w:lineRule="exact"/>
              <w:rPr>
                <w:rFonts w:ascii="ＭＳ ゴシック" w:eastAsia="ＭＳ ゴシック" w:hAnsi="ＭＳ ゴシック" w:cs="Times New Roman"/>
                <w:lang w:eastAsia="zh-CN"/>
              </w:rPr>
            </w:pPr>
          </w:p>
        </w:tc>
      </w:tr>
      <w:tr w:rsidR="00D60F63" w:rsidRPr="00D60F63" w14:paraId="3C4ED943" w14:textId="77777777" w:rsidTr="007158CB">
        <w:trPr>
          <w:trHeight w:hRule="exact" w:val="284"/>
        </w:trPr>
        <w:tc>
          <w:tcPr>
            <w:tcW w:w="1284" w:type="dxa"/>
            <w:tcBorders>
              <w:top w:val="nil"/>
              <w:bottom w:val="nil"/>
            </w:tcBorders>
            <w:vAlign w:val="center"/>
          </w:tcPr>
          <w:p w14:paraId="6E865DD7"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1187" w:type="dxa"/>
            <w:tcBorders>
              <w:top w:val="dotted" w:sz="4" w:space="0" w:color="auto"/>
              <w:bottom w:val="dotted" w:sz="4" w:space="0" w:color="auto"/>
              <w:right w:val="nil"/>
            </w:tcBorders>
            <w:vAlign w:val="center"/>
          </w:tcPr>
          <w:p w14:paraId="33CAE3B6"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正副会長</w:t>
            </w:r>
          </w:p>
        </w:tc>
        <w:tc>
          <w:tcPr>
            <w:tcW w:w="1208" w:type="dxa"/>
            <w:tcBorders>
              <w:top w:val="dotted" w:sz="4" w:space="0" w:color="auto"/>
              <w:left w:val="nil"/>
              <w:bottom w:val="dotted" w:sz="4" w:space="0" w:color="auto"/>
              <w:right w:val="dotted" w:sz="4" w:space="0" w:color="auto"/>
            </w:tcBorders>
            <w:vAlign w:val="center"/>
          </w:tcPr>
          <w:p w14:paraId="098E9875" w14:textId="77777777" w:rsidR="009638F0" w:rsidRPr="00D60F63" w:rsidRDefault="009638F0" w:rsidP="009638F0">
            <w:pPr>
              <w:spacing w:line="240" w:lineRule="exact"/>
              <w:rPr>
                <w:rFonts w:ascii="ＭＳ ゴシック" w:eastAsia="ＭＳ ゴシック" w:hAnsi="ＭＳ ゴシック" w:cs="Times New Roman"/>
              </w:rPr>
            </w:pPr>
          </w:p>
        </w:tc>
        <w:tc>
          <w:tcPr>
            <w:tcW w:w="1223" w:type="dxa"/>
            <w:tcBorders>
              <w:top w:val="dotted" w:sz="4" w:space="0" w:color="auto"/>
              <w:left w:val="dotted" w:sz="4" w:space="0" w:color="auto"/>
              <w:bottom w:val="dotted" w:sz="4" w:space="0" w:color="auto"/>
              <w:right w:val="dotted" w:sz="4" w:space="0" w:color="auto"/>
            </w:tcBorders>
            <w:vAlign w:val="center"/>
          </w:tcPr>
          <w:p w14:paraId="3E7B8417" w14:textId="77777777" w:rsidR="009638F0" w:rsidRPr="00D60F63" w:rsidRDefault="009638F0" w:rsidP="009638F0">
            <w:pPr>
              <w:spacing w:line="240" w:lineRule="exact"/>
              <w:jc w:val="right"/>
              <w:rPr>
                <w:rFonts w:ascii="ＭＳ ゴシック" w:eastAsia="ＭＳ ゴシック" w:hAnsi="ＭＳ ゴシック" w:cs="Times New Roman"/>
              </w:rPr>
            </w:pPr>
            <w:r w:rsidRPr="00D60F63">
              <w:rPr>
                <w:rFonts w:ascii="ＭＳ ゴシック" w:eastAsia="ＭＳ ゴシック" w:hAnsi="ＭＳ ゴシック" w:cs="Times New Roman" w:hint="eastAsia"/>
              </w:rPr>
              <w:t>12</w:t>
            </w:r>
          </w:p>
        </w:tc>
        <w:tc>
          <w:tcPr>
            <w:tcW w:w="1205" w:type="dxa"/>
            <w:tcBorders>
              <w:top w:val="dotted" w:sz="4" w:space="0" w:color="auto"/>
              <w:left w:val="dotted" w:sz="4" w:space="0" w:color="auto"/>
              <w:bottom w:val="dotted" w:sz="4" w:space="0" w:color="auto"/>
              <w:right w:val="dotted" w:sz="4" w:space="0" w:color="auto"/>
            </w:tcBorders>
            <w:vAlign w:val="center"/>
          </w:tcPr>
          <w:p w14:paraId="23873A0D"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21" w:type="dxa"/>
            <w:tcBorders>
              <w:top w:val="dotted" w:sz="4" w:space="0" w:color="auto"/>
              <w:left w:val="dotted" w:sz="4" w:space="0" w:color="auto"/>
              <w:bottom w:val="dotted" w:sz="4" w:space="0" w:color="auto"/>
              <w:right w:val="dotted" w:sz="4" w:space="0" w:color="auto"/>
            </w:tcBorders>
            <w:vAlign w:val="center"/>
          </w:tcPr>
          <w:p w14:paraId="15CADA72"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380" w:type="dxa"/>
            <w:tcBorders>
              <w:top w:val="dotted" w:sz="4" w:space="0" w:color="auto"/>
              <w:left w:val="dotted" w:sz="4" w:space="0" w:color="auto"/>
              <w:bottom w:val="dotted" w:sz="4" w:space="0" w:color="auto"/>
            </w:tcBorders>
            <w:vAlign w:val="center"/>
          </w:tcPr>
          <w:p w14:paraId="222AF319" w14:textId="77777777" w:rsidR="009638F0" w:rsidRPr="00D60F63" w:rsidRDefault="009638F0" w:rsidP="009638F0">
            <w:pPr>
              <w:spacing w:line="240" w:lineRule="exact"/>
              <w:rPr>
                <w:rFonts w:ascii="ＭＳ ゴシック" w:eastAsia="ＭＳ ゴシック" w:hAnsi="ＭＳ ゴシック" w:cs="Times New Roman"/>
              </w:rPr>
            </w:pPr>
          </w:p>
        </w:tc>
        <w:tc>
          <w:tcPr>
            <w:tcW w:w="885" w:type="dxa"/>
            <w:tcBorders>
              <w:top w:val="dotted" w:sz="4" w:space="0" w:color="auto"/>
              <w:bottom w:val="dotted" w:sz="4" w:space="0" w:color="auto"/>
            </w:tcBorders>
            <w:vAlign w:val="center"/>
          </w:tcPr>
          <w:p w14:paraId="64BCDBF3"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tc>
      </w:tr>
      <w:tr w:rsidR="00D60F63" w:rsidRPr="00D60F63" w14:paraId="32EE75B7" w14:textId="77777777" w:rsidTr="007158CB">
        <w:trPr>
          <w:trHeight w:hRule="exact" w:val="284"/>
        </w:trPr>
        <w:tc>
          <w:tcPr>
            <w:tcW w:w="1284" w:type="dxa"/>
            <w:tcBorders>
              <w:top w:val="nil"/>
              <w:bottom w:val="nil"/>
            </w:tcBorders>
            <w:vAlign w:val="center"/>
          </w:tcPr>
          <w:p w14:paraId="37F1ACF7" w14:textId="77777777" w:rsidR="009638F0" w:rsidRPr="00D60F63" w:rsidRDefault="009638F0" w:rsidP="009638F0">
            <w:pPr>
              <w:spacing w:line="240" w:lineRule="exact"/>
              <w:rPr>
                <w:rFonts w:ascii="ＭＳ ゴシック" w:eastAsia="ＭＳ ゴシック" w:hAnsi="ＭＳ ゴシック" w:cs="Times New Roman"/>
              </w:rPr>
            </w:pPr>
          </w:p>
        </w:tc>
        <w:tc>
          <w:tcPr>
            <w:tcW w:w="2395" w:type="dxa"/>
            <w:gridSpan w:val="2"/>
            <w:tcBorders>
              <w:top w:val="dotted" w:sz="4" w:space="0" w:color="auto"/>
              <w:bottom w:val="dotted" w:sz="4" w:space="0" w:color="auto"/>
              <w:right w:val="dotted" w:sz="4" w:space="0" w:color="auto"/>
            </w:tcBorders>
            <w:vAlign w:val="center"/>
          </w:tcPr>
          <w:p w14:paraId="4D856076"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正副・ブロ代・委員長</w:t>
            </w:r>
          </w:p>
        </w:tc>
        <w:tc>
          <w:tcPr>
            <w:tcW w:w="1223" w:type="dxa"/>
            <w:tcBorders>
              <w:top w:val="dotted" w:sz="4" w:space="0" w:color="auto"/>
              <w:left w:val="dotted" w:sz="4" w:space="0" w:color="auto"/>
              <w:bottom w:val="dotted" w:sz="4" w:space="0" w:color="auto"/>
              <w:right w:val="dotted" w:sz="4" w:space="0" w:color="auto"/>
            </w:tcBorders>
            <w:vAlign w:val="center"/>
          </w:tcPr>
          <w:p w14:paraId="10D27BD1" w14:textId="77777777" w:rsidR="009638F0" w:rsidRPr="00D60F63" w:rsidRDefault="009638F0" w:rsidP="009638F0">
            <w:pPr>
              <w:spacing w:line="240" w:lineRule="exact"/>
              <w:jc w:val="righ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36</w:t>
            </w:r>
          </w:p>
        </w:tc>
        <w:tc>
          <w:tcPr>
            <w:tcW w:w="1205" w:type="dxa"/>
            <w:tcBorders>
              <w:top w:val="dotted" w:sz="4" w:space="0" w:color="auto"/>
              <w:left w:val="dotted" w:sz="4" w:space="0" w:color="auto"/>
              <w:bottom w:val="dotted" w:sz="4" w:space="0" w:color="auto"/>
              <w:right w:val="dotted" w:sz="4" w:space="0" w:color="auto"/>
            </w:tcBorders>
            <w:vAlign w:val="center"/>
          </w:tcPr>
          <w:p w14:paraId="75E4B872" w14:textId="77777777" w:rsidR="009638F0" w:rsidRPr="00D60F63" w:rsidRDefault="009638F0" w:rsidP="009638F0">
            <w:pPr>
              <w:spacing w:line="240" w:lineRule="exact"/>
              <w:jc w:val="center"/>
              <w:rPr>
                <w:rFonts w:ascii="ＭＳ ゴシック" w:eastAsia="ＭＳ ゴシック" w:hAnsi="ＭＳ ゴシック" w:cs="Times New Roman"/>
                <w:lang w:eastAsia="zh-CN"/>
              </w:rPr>
            </w:pPr>
          </w:p>
        </w:tc>
        <w:tc>
          <w:tcPr>
            <w:tcW w:w="1221" w:type="dxa"/>
            <w:tcBorders>
              <w:top w:val="dotted" w:sz="4" w:space="0" w:color="auto"/>
              <w:left w:val="dotted" w:sz="4" w:space="0" w:color="auto"/>
              <w:bottom w:val="dotted" w:sz="4" w:space="0" w:color="auto"/>
              <w:right w:val="dotted" w:sz="4" w:space="0" w:color="auto"/>
            </w:tcBorders>
            <w:vAlign w:val="center"/>
          </w:tcPr>
          <w:p w14:paraId="6284DE1B" w14:textId="77777777" w:rsidR="009638F0" w:rsidRPr="00D60F63" w:rsidRDefault="009638F0" w:rsidP="009638F0">
            <w:pPr>
              <w:spacing w:line="240" w:lineRule="exact"/>
              <w:jc w:val="center"/>
              <w:rPr>
                <w:rFonts w:ascii="ＭＳ ゴシック" w:eastAsia="ＭＳ ゴシック" w:hAnsi="ＭＳ ゴシック" w:cs="Times New Roman"/>
                <w:lang w:eastAsia="zh-CN"/>
              </w:rPr>
            </w:pPr>
          </w:p>
        </w:tc>
        <w:tc>
          <w:tcPr>
            <w:tcW w:w="1380" w:type="dxa"/>
            <w:tcBorders>
              <w:top w:val="dotted" w:sz="4" w:space="0" w:color="auto"/>
              <w:left w:val="dotted" w:sz="4" w:space="0" w:color="auto"/>
              <w:bottom w:val="dotted" w:sz="4" w:space="0" w:color="auto"/>
            </w:tcBorders>
            <w:vAlign w:val="center"/>
          </w:tcPr>
          <w:p w14:paraId="1E4992D8"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885" w:type="dxa"/>
            <w:tcBorders>
              <w:top w:val="dotted" w:sz="4" w:space="0" w:color="auto"/>
              <w:bottom w:val="dotted" w:sz="4" w:space="0" w:color="auto"/>
            </w:tcBorders>
            <w:vAlign w:val="center"/>
          </w:tcPr>
          <w:p w14:paraId="07932491" w14:textId="77777777" w:rsidR="009638F0" w:rsidRPr="00D60F63" w:rsidRDefault="009638F0" w:rsidP="009638F0">
            <w:pPr>
              <w:spacing w:line="240" w:lineRule="exact"/>
              <w:rPr>
                <w:rFonts w:ascii="ＭＳ ゴシック" w:eastAsia="ＭＳ ゴシック" w:hAnsi="ＭＳ ゴシック" w:cs="Times New Roman"/>
                <w:lang w:eastAsia="zh-CN"/>
              </w:rPr>
            </w:pPr>
          </w:p>
        </w:tc>
      </w:tr>
      <w:tr w:rsidR="00D60F63" w:rsidRPr="00D60F63" w14:paraId="564E3BF8" w14:textId="77777777" w:rsidTr="007158CB">
        <w:trPr>
          <w:trHeight w:hRule="exact" w:val="284"/>
        </w:trPr>
        <w:tc>
          <w:tcPr>
            <w:tcW w:w="1284" w:type="dxa"/>
            <w:tcBorders>
              <w:top w:val="nil"/>
              <w:bottom w:val="nil"/>
            </w:tcBorders>
            <w:vAlign w:val="center"/>
          </w:tcPr>
          <w:p w14:paraId="0126B950"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2395" w:type="dxa"/>
            <w:gridSpan w:val="2"/>
            <w:tcBorders>
              <w:top w:val="dotted" w:sz="4" w:space="0" w:color="auto"/>
              <w:bottom w:val="dotted" w:sz="4" w:space="0" w:color="auto"/>
              <w:right w:val="dotted" w:sz="4" w:space="0" w:color="auto"/>
            </w:tcBorders>
            <w:vAlign w:val="center"/>
          </w:tcPr>
          <w:p w14:paraId="459FDEA5"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役員会（新旧）</w:t>
            </w:r>
          </w:p>
        </w:tc>
        <w:tc>
          <w:tcPr>
            <w:tcW w:w="1223" w:type="dxa"/>
            <w:tcBorders>
              <w:top w:val="dotted" w:sz="4" w:space="0" w:color="auto"/>
              <w:left w:val="dotted" w:sz="4" w:space="0" w:color="auto"/>
              <w:bottom w:val="dotted" w:sz="4" w:space="0" w:color="auto"/>
              <w:right w:val="dotted" w:sz="4" w:space="0" w:color="auto"/>
            </w:tcBorders>
            <w:vAlign w:val="center"/>
          </w:tcPr>
          <w:p w14:paraId="212D3CB5" w14:textId="77777777" w:rsidR="009638F0" w:rsidRPr="00D60F63" w:rsidRDefault="009638F0" w:rsidP="009638F0">
            <w:pPr>
              <w:spacing w:line="240" w:lineRule="exact"/>
              <w:jc w:val="right"/>
              <w:rPr>
                <w:rFonts w:ascii="ＭＳ ゴシック" w:eastAsia="ＭＳ ゴシック" w:hAnsi="ＭＳ ゴシック" w:cs="Times New Roman"/>
              </w:rPr>
            </w:pPr>
            <w:r w:rsidRPr="00D60F63">
              <w:rPr>
                <w:rFonts w:ascii="ＭＳ ゴシック" w:eastAsia="ＭＳ ゴシック" w:hAnsi="ＭＳ ゴシック" w:cs="Times New Roman" w:hint="eastAsia"/>
              </w:rPr>
              <w:t>160</w:t>
            </w:r>
          </w:p>
        </w:tc>
        <w:tc>
          <w:tcPr>
            <w:tcW w:w="1205" w:type="dxa"/>
            <w:tcBorders>
              <w:top w:val="dotted" w:sz="4" w:space="0" w:color="auto"/>
              <w:left w:val="dotted" w:sz="4" w:space="0" w:color="auto"/>
              <w:bottom w:val="dotted" w:sz="4" w:space="0" w:color="auto"/>
              <w:right w:val="dotted" w:sz="4" w:space="0" w:color="auto"/>
            </w:tcBorders>
            <w:vAlign w:val="center"/>
          </w:tcPr>
          <w:p w14:paraId="5F7EA5BF"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21" w:type="dxa"/>
            <w:tcBorders>
              <w:top w:val="dotted" w:sz="4" w:space="0" w:color="auto"/>
              <w:left w:val="dotted" w:sz="4" w:space="0" w:color="auto"/>
              <w:bottom w:val="dotted" w:sz="4" w:space="0" w:color="auto"/>
              <w:right w:val="dotted" w:sz="4" w:space="0" w:color="auto"/>
            </w:tcBorders>
            <w:vAlign w:val="center"/>
          </w:tcPr>
          <w:p w14:paraId="18A980DB"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380" w:type="dxa"/>
            <w:tcBorders>
              <w:top w:val="dotted" w:sz="4" w:space="0" w:color="auto"/>
              <w:left w:val="dotted" w:sz="4" w:space="0" w:color="auto"/>
              <w:bottom w:val="dotted" w:sz="4" w:space="0" w:color="auto"/>
            </w:tcBorders>
            <w:vAlign w:val="center"/>
          </w:tcPr>
          <w:p w14:paraId="39C11DB0" w14:textId="77777777" w:rsidR="009638F0" w:rsidRPr="00D60F63" w:rsidRDefault="009638F0" w:rsidP="009638F0">
            <w:pPr>
              <w:spacing w:line="240" w:lineRule="exact"/>
              <w:rPr>
                <w:rFonts w:ascii="ＭＳ ゴシック" w:eastAsia="ＭＳ ゴシック" w:hAnsi="ＭＳ ゴシック" w:cs="Times New Roman"/>
              </w:rPr>
            </w:pPr>
          </w:p>
        </w:tc>
        <w:tc>
          <w:tcPr>
            <w:tcW w:w="885" w:type="dxa"/>
            <w:tcBorders>
              <w:top w:val="dotted" w:sz="4" w:space="0" w:color="auto"/>
              <w:bottom w:val="dotted" w:sz="4" w:space="0" w:color="auto"/>
            </w:tcBorders>
            <w:vAlign w:val="center"/>
          </w:tcPr>
          <w:p w14:paraId="409CB165"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188C20EC" w14:textId="77777777" w:rsidTr="007158CB">
        <w:trPr>
          <w:trHeight w:hRule="exact" w:val="284"/>
        </w:trPr>
        <w:tc>
          <w:tcPr>
            <w:tcW w:w="1284" w:type="dxa"/>
            <w:tcBorders>
              <w:top w:val="nil"/>
              <w:bottom w:val="nil"/>
            </w:tcBorders>
            <w:vAlign w:val="center"/>
          </w:tcPr>
          <w:p w14:paraId="125F6F7D" w14:textId="77777777" w:rsidR="009638F0" w:rsidRPr="00D60F63" w:rsidRDefault="009638F0" w:rsidP="009638F0">
            <w:pPr>
              <w:spacing w:line="240" w:lineRule="exact"/>
              <w:rPr>
                <w:rFonts w:ascii="ＭＳ ゴシック" w:eastAsia="ＭＳ ゴシック" w:hAnsi="ＭＳ ゴシック" w:cs="Times New Roman"/>
              </w:rPr>
            </w:pPr>
          </w:p>
        </w:tc>
        <w:tc>
          <w:tcPr>
            <w:tcW w:w="2395" w:type="dxa"/>
            <w:gridSpan w:val="2"/>
            <w:tcBorders>
              <w:top w:val="dotted" w:sz="4" w:space="0" w:color="auto"/>
              <w:bottom w:val="dotted" w:sz="4" w:space="0" w:color="auto"/>
              <w:right w:val="dotted" w:sz="4" w:space="0" w:color="auto"/>
            </w:tcBorders>
            <w:vAlign w:val="center"/>
          </w:tcPr>
          <w:p w14:paraId="7244D271"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ブロック別役員会</w:t>
            </w:r>
          </w:p>
        </w:tc>
        <w:tc>
          <w:tcPr>
            <w:tcW w:w="1223" w:type="dxa"/>
            <w:tcBorders>
              <w:top w:val="dotted" w:sz="4" w:space="0" w:color="auto"/>
              <w:left w:val="dotted" w:sz="4" w:space="0" w:color="auto"/>
              <w:bottom w:val="dotted" w:sz="4" w:space="0" w:color="auto"/>
              <w:right w:val="dotted" w:sz="4" w:space="0" w:color="auto"/>
            </w:tcBorders>
            <w:vAlign w:val="center"/>
          </w:tcPr>
          <w:p w14:paraId="554A368E" w14:textId="77777777" w:rsidR="009638F0" w:rsidRPr="00D60F63" w:rsidRDefault="009638F0" w:rsidP="009638F0">
            <w:pPr>
              <w:spacing w:line="240" w:lineRule="exact"/>
              <w:jc w:val="right"/>
              <w:rPr>
                <w:rFonts w:ascii="ＭＳ ゴシック" w:eastAsia="ＭＳ ゴシック" w:hAnsi="ＭＳ ゴシック" w:cs="Times New Roman"/>
              </w:rPr>
            </w:pPr>
            <w:r w:rsidRPr="00D60F63">
              <w:rPr>
                <w:rFonts w:ascii="ＭＳ ゴシック" w:eastAsia="ＭＳ ゴシック" w:hAnsi="ＭＳ ゴシック" w:cs="Times New Roman" w:hint="eastAsia"/>
              </w:rPr>
              <w:t>10</w:t>
            </w:r>
          </w:p>
        </w:tc>
        <w:tc>
          <w:tcPr>
            <w:tcW w:w="1205" w:type="dxa"/>
            <w:tcBorders>
              <w:top w:val="dotted" w:sz="4" w:space="0" w:color="auto"/>
              <w:left w:val="dotted" w:sz="4" w:space="0" w:color="auto"/>
              <w:bottom w:val="dotted" w:sz="4" w:space="0" w:color="auto"/>
              <w:right w:val="dotted" w:sz="4" w:space="0" w:color="auto"/>
            </w:tcBorders>
            <w:vAlign w:val="center"/>
          </w:tcPr>
          <w:p w14:paraId="1B1BC905"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21" w:type="dxa"/>
            <w:tcBorders>
              <w:top w:val="dotted" w:sz="4" w:space="0" w:color="auto"/>
              <w:left w:val="dotted" w:sz="4" w:space="0" w:color="auto"/>
              <w:bottom w:val="dotted" w:sz="4" w:space="0" w:color="auto"/>
              <w:right w:val="dotted" w:sz="4" w:space="0" w:color="auto"/>
            </w:tcBorders>
            <w:vAlign w:val="center"/>
          </w:tcPr>
          <w:p w14:paraId="13FB79B8"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380" w:type="dxa"/>
            <w:tcBorders>
              <w:top w:val="dotted" w:sz="4" w:space="0" w:color="auto"/>
              <w:left w:val="dotted" w:sz="4" w:space="0" w:color="auto"/>
              <w:bottom w:val="dotted" w:sz="4" w:space="0" w:color="auto"/>
            </w:tcBorders>
            <w:vAlign w:val="center"/>
          </w:tcPr>
          <w:p w14:paraId="31794476" w14:textId="23DFEA48" w:rsidR="009638F0" w:rsidRPr="00D60F63" w:rsidRDefault="009638F0" w:rsidP="009638F0">
            <w:pPr>
              <w:spacing w:line="240" w:lineRule="exact"/>
              <w:jc w:val="center"/>
              <w:rPr>
                <w:rFonts w:ascii="ＭＳ ゴシック" w:eastAsia="ＭＳ ゴシック" w:hAnsi="ＭＳ ゴシック" w:cs="Times New Roman"/>
                <w:u w:val="single"/>
              </w:rPr>
            </w:pPr>
          </w:p>
        </w:tc>
        <w:tc>
          <w:tcPr>
            <w:tcW w:w="885" w:type="dxa"/>
            <w:tcBorders>
              <w:top w:val="dotted" w:sz="4" w:space="0" w:color="auto"/>
              <w:bottom w:val="dotted" w:sz="4" w:space="0" w:color="auto"/>
            </w:tcBorders>
            <w:vAlign w:val="center"/>
          </w:tcPr>
          <w:p w14:paraId="14443AB0"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3FD3E038" w14:textId="77777777" w:rsidTr="007158CB">
        <w:trPr>
          <w:trHeight w:hRule="exact" w:val="284"/>
        </w:trPr>
        <w:tc>
          <w:tcPr>
            <w:tcW w:w="1284" w:type="dxa"/>
            <w:tcBorders>
              <w:top w:val="nil"/>
              <w:bottom w:val="nil"/>
            </w:tcBorders>
            <w:vAlign w:val="center"/>
          </w:tcPr>
          <w:p w14:paraId="52D7ACF0" w14:textId="77777777" w:rsidR="009638F0" w:rsidRPr="00D60F63" w:rsidRDefault="009638F0" w:rsidP="009638F0">
            <w:pPr>
              <w:spacing w:line="240" w:lineRule="exact"/>
              <w:rPr>
                <w:rFonts w:ascii="ＭＳ ゴシック" w:eastAsia="ＭＳ ゴシック" w:hAnsi="ＭＳ ゴシック" w:cs="Times New Roman"/>
              </w:rPr>
            </w:pPr>
          </w:p>
        </w:tc>
        <w:tc>
          <w:tcPr>
            <w:tcW w:w="2395" w:type="dxa"/>
            <w:gridSpan w:val="2"/>
            <w:tcBorders>
              <w:top w:val="dotted" w:sz="4" w:space="0" w:color="auto"/>
              <w:bottom w:val="dotted" w:sz="4" w:space="0" w:color="auto"/>
              <w:right w:val="dotted" w:sz="4" w:space="0" w:color="auto"/>
            </w:tcBorders>
            <w:vAlign w:val="center"/>
          </w:tcPr>
          <w:p w14:paraId="37125DA9" w14:textId="77777777" w:rsidR="009638F0" w:rsidRPr="00D60F63" w:rsidRDefault="009638F0" w:rsidP="009638F0">
            <w:pPr>
              <w:spacing w:line="240" w:lineRule="exact"/>
              <w:rPr>
                <w:rFonts w:ascii="ＭＳ ゴシック" w:eastAsia="ＭＳ ゴシック" w:hAnsi="ＭＳ ゴシック" w:cs="Times New Roman"/>
                <w:lang w:eastAsia="zh-TW"/>
              </w:rPr>
            </w:pPr>
            <w:r w:rsidRPr="00D60F63">
              <w:rPr>
                <w:rFonts w:ascii="ＭＳ ゴシック" w:eastAsia="ＭＳ ゴシック" w:hAnsi="ＭＳ ゴシック" w:cs="Times New Roman" w:hint="eastAsia"/>
                <w:lang w:eastAsia="zh-TW"/>
              </w:rPr>
              <w:t>総務委員会（新旧）</w:t>
            </w:r>
          </w:p>
        </w:tc>
        <w:tc>
          <w:tcPr>
            <w:tcW w:w="1223" w:type="dxa"/>
            <w:tcBorders>
              <w:top w:val="dotted" w:sz="4" w:space="0" w:color="auto"/>
              <w:left w:val="dotted" w:sz="4" w:space="0" w:color="auto"/>
              <w:bottom w:val="dotted" w:sz="4" w:space="0" w:color="auto"/>
              <w:right w:val="dotted" w:sz="4" w:space="0" w:color="auto"/>
            </w:tcBorders>
            <w:vAlign w:val="center"/>
          </w:tcPr>
          <w:p w14:paraId="569FFA81" w14:textId="3F5458B8" w:rsidR="009638F0" w:rsidRPr="00D60F63" w:rsidRDefault="009638F0" w:rsidP="009638F0">
            <w:pPr>
              <w:spacing w:line="240" w:lineRule="exact"/>
              <w:jc w:val="right"/>
              <w:rPr>
                <w:rFonts w:ascii="ＭＳ ゴシック" w:eastAsia="ＭＳ ゴシック" w:hAnsi="ＭＳ ゴシック" w:cs="Times New Roman"/>
                <w:strike/>
                <w:lang w:eastAsia="zh-CN"/>
              </w:rPr>
            </w:pPr>
            <w:r w:rsidRPr="00D60F63">
              <w:rPr>
                <w:rFonts w:ascii="ＭＳ ゴシック" w:eastAsia="ＭＳ ゴシック" w:hAnsi="ＭＳ ゴシック" w:cs="Times New Roman" w:hint="eastAsia"/>
                <w:lang w:eastAsia="zh-CN"/>
              </w:rPr>
              <w:t>50</w:t>
            </w:r>
          </w:p>
        </w:tc>
        <w:tc>
          <w:tcPr>
            <w:tcW w:w="1205" w:type="dxa"/>
            <w:tcBorders>
              <w:top w:val="dotted" w:sz="4" w:space="0" w:color="auto"/>
              <w:left w:val="dotted" w:sz="4" w:space="0" w:color="auto"/>
              <w:bottom w:val="dotted" w:sz="4" w:space="0" w:color="auto"/>
              <w:right w:val="dotted" w:sz="4" w:space="0" w:color="auto"/>
            </w:tcBorders>
            <w:vAlign w:val="center"/>
          </w:tcPr>
          <w:p w14:paraId="525A0619" w14:textId="77777777" w:rsidR="009638F0" w:rsidRPr="00D60F63" w:rsidRDefault="009638F0" w:rsidP="009638F0">
            <w:pPr>
              <w:spacing w:line="240" w:lineRule="exact"/>
              <w:jc w:val="center"/>
              <w:rPr>
                <w:rFonts w:ascii="ＭＳ ゴシック" w:eastAsia="ＭＳ ゴシック" w:hAnsi="ＭＳ ゴシック" w:cs="Times New Roman"/>
                <w:lang w:eastAsia="zh-CN"/>
              </w:rPr>
            </w:pPr>
          </w:p>
        </w:tc>
        <w:tc>
          <w:tcPr>
            <w:tcW w:w="1221" w:type="dxa"/>
            <w:tcBorders>
              <w:top w:val="dotted" w:sz="4" w:space="0" w:color="auto"/>
              <w:left w:val="dotted" w:sz="4" w:space="0" w:color="auto"/>
              <w:bottom w:val="dotted" w:sz="4" w:space="0" w:color="auto"/>
              <w:right w:val="dotted" w:sz="4" w:space="0" w:color="auto"/>
            </w:tcBorders>
            <w:vAlign w:val="center"/>
          </w:tcPr>
          <w:p w14:paraId="62A8C1C0" w14:textId="77777777" w:rsidR="009638F0" w:rsidRPr="00D60F63" w:rsidRDefault="009638F0" w:rsidP="009638F0">
            <w:pPr>
              <w:spacing w:line="240" w:lineRule="exact"/>
              <w:jc w:val="center"/>
              <w:rPr>
                <w:rFonts w:ascii="ＭＳ ゴシック" w:eastAsia="ＭＳ ゴシック" w:hAnsi="ＭＳ ゴシック" w:cs="Times New Roman"/>
                <w:lang w:eastAsia="zh-CN"/>
              </w:rPr>
            </w:pPr>
          </w:p>
        </w:tc>
        <w:tc>
          <w:tcPr>
            <w:tcW w:w="1380" w:type="dxa"/>
            <w:tcBorders>
              <w:top w:val="dotted" w:sz="4" w:space="0" w:color="auto"/>
              <w:left w:val="dotted" w:sz="4" w:space="0" w:color="auto"/>
              <w:bottom w:val="dotted" w:sz="4" w:space="0" w:color="auto"/>
            </w:tcBorders>
            <w:vAlign w:val="center"/>
          </w:tcPr>
          <w:p w14:paraId="7F1DC654" w14:textId="602B8F71" w:rsidR="009638F0" w:rsidRPr="00D60F63" w:rsidRDefault="009638F0" w:rsidP="009638F0">
            <w:pPr>
              <w:spacing w:line="240" w:lineRule="exact"/>
              <w:jc w:val="center"/>
              <w:rPr>
                <w:rFonts w:ascii="ＭＳ ゴシック" w:eastAsia="ＭＳ ゴシック" w:hAnsi="ＭＳ ゴシック" w:cs="Times New Roman"/>
                <w:u w:val="single"/>
                <w:lang w:eastAsia="zh-CN"/>
              </w:rPr>
            </w:pPr>
          </w:p>
        </w:tc>
        <w:tc>
          <w:tcPr>
            <w:tcW w:w="885" w:type="dxa"/>
            <w:tcBorders>
              <w:top w:val="dotted" w:sz="4" w:space="0" w:color="auto"/>
              <w:bottom w:val="dotted" w:sz="4" w:space="0" w:color="auto"/>
            </w:tcBorders>
            <w:vAlign w:val="center"/>
          </w:tcPr>
          <w:p w14:paraId="344E6DB7" w14:textId="77777777" w:rsidR="009638F0" w:rsidRPr="00D60F63" w:rsidRDefault="009638F0" w:rsidP="009638F0">
            <w:pPr>
              <w:spacing w:line="240" w:lineRule="exact"/>
              <w:rPr>
                <w:rFonts w:ascii="ＭＳ ゴシック" w:eastAsia="ＭＳ ゴシック" w:hAnsi="ＭＳ ゴシック" w:cs="Times New Roman"/>
                <w:lang w:eastAsia="zh-CN"/>
              </w:rPr>
            </w:pPr>
          </w:p>
        </w:tc>
      </w:tr>
      <w:tr w:rsidR="00D60F63" w:rsidRPr="00D60F63" w14:paraId="0C942C92" w14:textId="77777777" w:rsidTr="007158CB">
        <w:trPr>
          <w:trHeight w:hRule="exact" w:val="284"/>
        </w:trPr>
        <w:tc>
          <w:tcPr>
            <w:tcW w:w="1284" w:type="dxa"/>
            <w:tcBorders>
              <w:top w:val="nil"/>
              <w:bottom w:val="nil"/>
            </w:tcBorders>
            <w:vAlign w:val="center"/>
          </w:tcPr>
          <w:p w14:paraId="3E4D9CE9"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2395" w:type="dxa"/>
            <w:gridSpan w:val="2"/>
            <w:tcBorders>
              <w:top w:val="dotted" w:sz="4" w:space="0" w:color="auto"/>
              <w:bottom w:val="dotted" w:sz="4" w:space="0" w:color="auto"/>
              <w:right w:val="dotted" w:sz="4" w:space="0" w:color="auto"/>
            </w:tcBorders>
            <w:vAlign w:val="center"/>
          </w:tcPr>
          <w:p w14:paraId="428964F2"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企画委員会</w:t>
            </w:r>
            <w:r w:rsidRPr="00D60F63">
              <w:rPr>
                <w:rFonts w:ascii="ＭＳ ゴシック" w:eastAsia="ＭＳ ゴシック" w:hAnsi="ＭＳ ゴシック" w:cs="Times New Roman" w:hint="eastAsia"/>
                <w:lang w:eastAsia="zh-TW"/>
              </w:rPr>
              <w:t>（新旧）</w:t>
            </w:r>
          </w:p>
        </w:tc>
        <w:tc>
          <w:tcPr>
            <w:tcW w:w="1223" w:type="dxa"/>
            <w:tcBorders>
              <w:top w:val="dotted" w:sz="4" w:space="0" w:color="auto"/>
              <w:left w:val="dotted" w:sz="4" w:space="0" w:color="auto"/>
              <w:bottom w:val="dotted" w:sz="4" w:space="0" w:color="auto"/>
              <w:right w:val="dotted" w:sz="4" w:space="0" w:color="auto"/>
            </w:tcBorders>
            <w:vAlign w:val="center"/>
          </w:tcPr>
          <w:p w14:paraId="2BF26AA3" w14:textId="1F6B5B1C" w:rsidR="009638F0" w:rsidRPr="00D60F63" w:rsidRDefault="009638F0" w:rsidP="009638F0">
            <w:pPr>
              <w:spacing w:line="240" w:lineRule="exact"/>
              <w:jc w:val="right"/>
              <w:rPr>
                <w:rFonts w:ascii="ＭＳ ゴシック" w:eastAsia="ＭＳ ゴシック" w:hAnsi="ＭＳ ゴシック" w:cs="Times New Roman"/>
                <w:strike/>
                <w:lang w:eastAsia="zh-TW"/>
              </w:rPr>
            </w:pPr>
            <w:r w:rsidRPr="00D60F63">
              <w:rPr>
                <w:rFonts w:ascii="ＭＳ ゴシック" w:eastAsia="ＭＳ ゴシック" w:hAnsi="ＭＳ ゴシック" w:cs="Times New Roman" w:hint="eastAsia"/>
                <w:lang w:eastAsia="zh-TW"/>
              </w:rPr>
              <w:t>50</w:t>
            </w:r>
          </w:p>
        </w:tc>
        <w:tc>
          <w:tcPr>
            <w:tcW w:w="1205" w:type="dxa"/>
            <w:tcBorders>
              <w:top w:val="dotted" w:sz="4" w:space="0" w:color="auto"/>
              <w:left w:val="dotted" w:sz="4" w:space="0" w:color="auto"/>
              <w:bottom w:val="dotted" w:sz="4" w:space="0" w:color="auto"/>
              <w:right w:val="dotted" w:sz="4" w:space="0" w:color="auto"/>
            </w:tcBorders>
            <w:vAlign w:val="center"/>
          </w:tcPr>
          <w:p w14:paraId="0DF1B713"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221" w:type="dxa"/>
            <w:tcBorders>
              <w:top w:val="dotted" w:sz="4" w:space="0" w:color="auto"/>
              <w:left w:val="dotted" w:sz="4" w:space="0" w:color="auto"/>
              <w:bottom w:val="dotted" w:sz="4" w:space="0" w:color="auto"/>
              <w:right w:val="dotted" w:sz="4" w:space="0" w:color="auto"/>
            </w:tcBorders>
            <w:vAlign w:val="center"/>
          </w:tcPr>
          <w:p w14:paraId="0D090ECD"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380" w:type="dxa"/>
            <w:tcBorders>
              <w:top w:val="dotted" w:sz="4" w:space="0" w:color="auto"/>
              <w:left w:val="dotted" w:sz="4" w:space="0" w:color="auto"/>
              <w:bottom w:val="dotted" w:sz="4" w:space="0" w:color="auto"/>
            </w:tcBorders>
            <w:vAlign w:val="center"/>
          </w:tcPr>
          <w:p w14:paraId="2F89791C" w14:textId="022AC03D" w:rsidR="009638F0" w:rsidRPr="00D60F63" w:rsidRDefault="009638F0" w:rsidP="009638F0">
            <w:pPr>
              <w:spacing w:line="240" w:lineRule="exact"/>
              <w:jc w:val="center"/>
              <w:rPr>
                <w:rFonts w:ascii="ＭＳ ゴシック" w:eastAsia="ＭＳ ゴシック" w:hAnsi="ＭＳ ゴシック" w:cs="Times New Roman"/>
                <w:u w:val="single"/>
                <w:lang w:eastAsia="zh-TW"/>
              </w:rPr>
            </w:pPr>
          </w:p>
        </w:tc>
        <w:tc>
          <w:tcPr>
            <w:tcW w:w="885" w:type="dxa"/>
            <w:tcBorders>
              <w:top w:val="dotted" w:sz="4" w:space="0" w:color="auto"/>
              <w:bottom w:val="dotted" w:sz="4" w:space="0" w:color="auto"/>
            </w:tcBorders>
            <w:vAlign w:val="center"/>
          </w:tcPr>
          <w:p w14:paraId="47F7E836" w14:textId="77777777" w:rsidR="009638F0" w:rsidRPr="00D60F63" w:rsidRDefault="009638F0" w:rsidP="009638F0">
            <w:pPr>
              <w:spacing w:line="240" w:lineRule="exact"/>
              <w:rPr>
                <w:rFonts w:ascii="ＭＳ ゴシック" w:eastAsia="ＭＳ ゴシック" w:hAnsi="ＭＳ ゴシック" w:cs="Times New Roman"/>
                <w:lang w:eastAsia="zh-TW"/>
              </w:rPr>
            </w:pPr>
          </w:p>
        </w:tc>
      </w:tr>
      <w:tr w:rsidR="00D60F63" w:rsidRPr="00D60F63" w14:paraId="5ABA7FF9" w14:textId="77777777" w:rsidTr="007158CB">
        <w:trPr>
          <w:trHeight w:hRule="exact" w:val="284"/>
        </w:trPr>
        <w:tc>
          <w:tcPr>
            <w:tcW w:w="1284" w:type="dxa"/>
            <w:tcBorders>
              <w:top w:val="nil"/>
              <w:bottom w:val="nil"/>
            </w:tcBorders>
            <w:vAlign w:val="center"/>
          </w:tcPr>
          <w:p w14:paraId="2B7EA56C"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2395" w:type="dxa"/>
            <w:gridSpan w:val="2"/>
            <w:tcBorders>
              <w:top w:val="dotted" w:sz="4" w:space="0" w:color="auto"/>
              <w:bottom w:val="dotted" w:sz="4" w:space="0" w:color="auto"/>
              <w:right w:val="dotted" w:sz="4" w:space="0" w:color="auto"/>
            </w:tcBorders>
            <w:vAlign w:val="center"/>
          </w:tcPr>
          <w:p w14:paraId="349CE58B" w14:textId="77777777" w:rsidR="009638F0" w:rsidRPr="00D60F63" w:rsidRDefault="009638F0" w:rsidP="009638F0">
            <w:pPr>
              <w:spacing w:line="240" w:lineRule="exact"/>
              <w:rPr>
                <w:rFonts w:ascii="ＭＳ ゴシック" w:eastAsia="ＭＳ ゴシック" w:hAnsi="ＭＳ ゴシック" w:cs="Times New Roman"/>
                <w:lang w:eastAsia="zh-TW"/>
              </w:rPr>
            </w:pPr>
            <w:r w:rsidRPr="00D60F63">
              <w:rPr>
                <w:rFonts w:ascii="ＭＳ ゴシック" w:eastAsia="ＭＳ ゴシック" w:hAnsi="ＭＳ ゴシック" w:cs="Times New Roman" w:hint="eastAsia"/>
                <w:lang w:eastAsia="zh-TW"/>
              </w:rPr>
              <w:t>広報委員会（新旧）</w:t>
            </w:r>
          </w:p>
        </w:tc>
        <w:tc>
          <w:tcPr>
            <w:tcW w:w="1223" w:type="dxa"/>
            <w:tcBorders>
              <w:top w:val="dotted" w:sz="4" w:space="0" w:color="auto"/>
              <w:left w:val="dotted" w:sz="4" w:space="0" w:color="auto"/>
              <w:bottom w:val="dotted" w:sz="4" w:space="0" w:color="auto"/>
              <w:right w:val="dotted" w:sz="4" w:space="0" w:color="auto"/>
            </w:tcBorders>
            <w:vAlign w:val="center"/>
          </w:tcPr>
          <w:p w14:paraId="021EE003" w14:textId="47EAF182" w:rsidR="009638F0" w:rsidRPr="00D60F63" w:rsidRDefault="009638F0" w:rsidP="009638F0">
            <w:pPr>
              <w:spacing w:line="240" w:lineRule="exact"/>
              <w:jc w:val="right"/>
              <w:rPr>
                <w:rFonts w:ascii="ＭＳ ゴシック" w:eastAsia="ＭＳ ゴシック" w:hAnsi="ＭＳ ゴシック" w:cs="Times New Roman"/>
                <w:strike/>
              </w:rPr>
            </w:pPr>
            <w:r w:rsidRPr="00D60F63">
              <w:rPr>
                <w:rFonts w:ascii="ＭＳ ゴシック" w:eastAsia="ＭＳ ゴシック" w:hAnsi="ＭＳ ゴシック" w:cs="Times New Roman" w:hint="eastAsia"/>
              </w:rPr>
              <w:t>50</w:t>
            </w:r>
          </w:p>
        </w:tc>
        <w:tc>
          <w:tcPr>
            <w:tcW w:w="1205" w:type="dxa"/>
            <w:tcBorders>
              <w:top w:val="dotted" w:sz="4" w:space="0" w:color="auto"/>
              <w:left w:val="dotted" w:sz="4" w:space="0" w:color="auto"/>
              <w:bottom w:val="dotted" w:sz="4" w:space="0" w:color="auto"/>
              <w:right w:val="dotted" w:sz="4" w:space="0" w:color="auto"/>
            </w:tcBorders>
            <w:vAlign w:val="center"/>
          </w:tcPr>
          <w:p w14:paraId="758496BF"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21" w:type="dxa"/>
            <w:tcBorders>
              <w:top w:val="dotted" w:sz="4" w:space="0" w:color="auto"/>
              <w:left w:val="dotted" w:sz="4" w:space="0" w:color="auto"/>
              <w:bottom w:val="dotted" w:sz="4" w:space="0" w:color="auto"/>
              <w:right w:val="dotted" w:sz="4" w:space="0" w:color="auto"/>
            </w:tcBorders>
            <w:vAlign w:val="center"/>
          </w:tcPr>
          <w:p w14:paraId="7A981E6A"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380" w:type="dxa"/>
            <w:tcBorders>
              <w:top w:val="dotted" w:sz="4" w:space="0" w:color="auto"/>
              <w:left w:val="dotted" w:sz="4" w:space="0" w:color="auto"/>
              <w:bottom w:val="dotted" w:sz="4" w:space="0" w:color="auto"/>
            </w:tcBorders>
            <w:vAlign w:val="center"/>
          </w:tcPr>
          <w:p w14:paraId="38D3B12F" w14:textId="3D1DA400" w:rsidR="009638F0" w:rsidRPr="00D60F63" w:rsidRDefault="009638F0" w:rsidP="009638F0">
            <w:pPr>
              <w:spacing w:line="240" w:lineRule="exact"/>
              <w:jc w:val="center"/>
              <w:rPr>
                <w:rFonts w:ascii="ＭＳ ゴシック" w:eastAsia="ＭＳ ゴシック" w:hAnsi="ＭＳ ゴシック" w:cs="Times New Roman"/>
                <w:u w:val="single"/>
              </w:rPr>
            </w:pPr>
          </w:p>
        </w:tc>
        <w:tc>
          <w:tcPr>
            <w:tcW w:w="885" w:type="dxa"/>
            <w:tcBorders>
              <w:top w:val="dotted" w:sz="4" w:space="0" w:color="auto"/>
              <w:bottom w:val="dotted" w:sz="4" w:space="0" w:color="auto"/>
            </w:tcBorders>
            <w:vAlign w:val="center"/>
          </w:tcPr>
          <w:p w14:paraId="2C412879"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763C69EB" w14:textId="77777777" w:rsidTr="007158CB">
        <w:trPr>
          <w:trHeight w:hRule="exact" w:val="284"/>
        </w:trPr>
        <w:tc>
          <w:tcPr>
            <w:tcW w:w="1284" w:type="dxa"/>
            <w:tcBorders>
              <w:top w:val="nil"/>
              <w:bottom w:val="nil"/>
            </w:tcBorders>
            <w:vAlign w:val="center"/>
          </w:tcPr>
          <w:p w14:paraId="3FCC6161" w14:textId="77777777" w:rsidR="009638F0" w:rsidRPr="00D60F63" w:rsidRDefault="009638F0" w:rsidP="009638F0">
            <w:pPr>
              <w:spacing w:line="240" w:lineRule="exact"/>
              <w:rPr>
                <w:rFonts w:ascii="ＭＳ ゴシック" w:eastAsia="ＭＳ ゴシック" w:hAnsi="ＭＳ ゴシック" w:cs="Times New Roman"/>
              </w:rPr>
            </w:pPr>
          </w:p>
        </w:tc>
        <w:tc>
          <w:tcPr>
            <w:tcW w:w="2395" w:type="dxa"/>
            <w:gridSpan w:val="2"/>
            <w:tcBorders>
              <w:top w:val="dotted" w:sz="4" w:space="0" w:color="auto"/>
              <w:bottom w:val="dotted" w:sz="4" w:space="0" w:color="auto"/>
              <w:right w:val="dotted" w:sz="4" w:space="0" w:color="auto"/>
            </w:tcBorders>
            <w:vAlign w:val="center"/>
          </w:tcPr>
          <w:p w14:paraId="1EC08BA0"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研修委員会</w:t>
            </w:r>
            <w:r w:rsidRPr="00D60F63">
              <w:rPr>
                <w:rFonts w:ascii="ＭＳ ゴシック" w:eastAsia="ＭＳ ゴシック" w:hAnsi="ＭＳ ゴシック" w:cs="Times New Roman" w:hint="eastAsia"/>
                <w:lang w:eastAsia="zh-TW"/>
              </w:rPr>
              <w:t>（新旧）</w:t>
            </w:r>
          </w:p>
        </w:tc>
        <w:tc>
          <w:tcPr>
            <w:tcW w:w="1223" w:type="dxa"/>
            <w:tcBorders>
              <w:top w:val="dotted" w:sz="4" w:space="0" w:color="auto"/>
              <w:left w:val="dotted" w:sz="4" w:space="0" w:color="auto"/>
              <w:bottom w:val="dotted" w:sz="4" w:space="0" w:color="auto"/>
              <w:right w:val="dotted" w:sz="4" w:space="0" w:color="auto"/>
            </w:tcBorders>
            <w:vAlign w:val="center"/>
          </w:tcPr>
          <w:p w14:paraId="5BB9343E" w14:textId="7B100C05" w:rsidR="009638F0" w:rsidRPr="00D60F63" w:rsidRDefault="009638F0" w:rsidP="009638F0">
            <w:pPr>
              <w:spacing w:line="240" w:lineRule="exact"/>
              <w:jc w:val="right"/>
              <w:rPr>
                <w:rFonts w:ascii="ＭＳ ゴシック" w:eastAsia="ＭＳ ゴシック" w:hAnsi="ＭＳ ゴシック" w:cs="Times New Roman"/>
                <w:strike/>
              </w:rPr>
            </w:pPr>
            <w:r w:rsidRPr="00D60F63">
              <w:rPr>
                <w:rFonts w:ascii="ＭＳ ゴシック" w:eastAsia="ＭＳ ゴシック" w:hAnsi="ＭＳ ゴシック" w:cs="Times New Roman" w:hint="eastAsia"/>
              </w:rPr>
              <w:t>50</w:t>
            </w:r>
          </w:p>
        </w:tc>
        <w:tc>
          <w:tcPr>
            <w:tcW w:w="1205" w:type="dxa"/>
            <w:tcBorders>
              <w:top w:val="dotted" w:sz="4" w:space="0" w:color="auto"/>
              <w:left w:val="dotted" w:sz="4" w:space="0" w:color="auto"/>
              <w:bottom w:val="dotted" w:sz="4" w:space="0" w:color="auto"/>
              <w:right w:val="dotted" w:sz="4" w:space="0" w:color="auto"/>
            </w:tcBorders>
            <w:vAlign w:val="center"/>
          </w:tcPr>
          <w:p w14:paraId="6B16146C"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21" w:type="dxa"/>
            <w:tcBorders>
              <w:top w:val="dotted" w:sz="4" w:space="0" w:color="auto"/>
              <w:left w:val="dotted" w:sz="4" w:space="0" w:color="auto"/>
              <w:bottom w:val="dotted" w:sz="4" w:space="0" w:color="auto"/>
              <w:right w:val="dotted" w:sz="4" w:space="0" w:color="auto"/>
            </w:tcBorders>
            <w:vAlign w:val="center"/>
          </w:tcPr>
          <w:p w14:paraId="491A74A3"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380" w:type="dxa"/>
            <w:tcBorders>
              <w:top w:val="dotted" w:sz="4" w:space="0" w:color="auto"/>
              <w:left w:val="dotted" w:sz="4" w:space="0" w:color="auto"/>
              <w:bottom w:val="dotted" w:sz="4" w:space="0" w:color="auto"/>
            </w:tcBorders>
            <w:vAlign w:val="center"/>
          </w:tcPr>
          <w:p w14:paraId="16F95F5E" w14:textId="3529648D" w:rsidR="009638F0" w:rsidRPr="00D60F63" w:rsidRDefault="009638F0" w:rsidP="009638F0">
            <w:pPr>
              <w:spacing w:line="240" w:lineRule="exact"/>
              <w:jc w:val="center"/>
              <w:rPr>
                <w:rFonts w:ascii="ＭＳ ゴシック" w:eastAsia="ＭＳ ゴシック" w:hAnsi="ＭＳ ゴシック" w:cs="Times New Roman"/>
                <w:u w:val="single"/>
              </w:rPr>
            </w:pPr>
          </w:p>
        </w:tc>
        <w:tc>
          <w:tcPr>
            <w:tcW w:w="885" w:type="dxa"/>
            <w:tcBorders>
              <w:top w:val="dotted" w:sz="4" w:space="0" w:color="auto"/>
              <w:bottom w:val="dotted" w:sz="4" w:space="0" w:color="auto"/>
            </w:tcBorders>
            <w:vAlign w:val="center"/>
          </w:tcPr>
          <w:p w14:paraId="77CC5DEE"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0204FDE8" w14:textId="77777777" w:rsidTr="007158CB">
        <w:trPr>
          <w:trHeight w:hRule="exact" w:val="284"/>
        </w:trPr>
        <w:tc>
          <w:tcPr>
            <w:tcW w:w="1284" w:type="dxa"/>
            <w:tcBorders>
              <w:top w:val="nil"/>
              <w:bottom w:val="nil"/>
            </w:tcBorders>
            <w:vAlign w:val="center"/>
          </w:tcPr>
          <w:p w14:paraId="06B86352" w14:textId="77777777" w:rsidR="009638F0" w:rsidRPr="00D60F63" w:rsidRDefault="009638F0" w:rsidP="009638F0">
            <w:pPr>
              <w:spacing w:line="240" w:lineRule="exact"/>
              <w:rPr>
                <w:rFonts w:ascii="ＭＳ ゴシック" w:eastAsia="ＭＳ ゴシック" w:hAnsi="ＭＳ ゴシック" w:cs="Times New Roman"/>
              </w:rPr>
            </w:pPr>
          </w:p>
        </w:tc>
        <w:tc>
          <w:tcPr>
            <w:tcW w:w="2395" w:type="dxa"/>
            <w:gridSpan w:val="2"/>
            <w:tcBorders>
              <w:top w:val="dotted" w:sz="4" w:space="0" w:color="auto"/>
              <w:bottom w:val="dotted" w:sz="4" w:space="0" w:color="auto"/>
              <w:right w:val="dotted" w:sz="4" w:space="0" w:color="auto"/>
            </w:tcBorders>
            <w:vAlign w:val="center"/>
          </w:tcPr>
          <w:p w14:paraId="6AC6F982"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特別委員会</w:t>
            </w:r>
            <w:r w:rsidRPr="00D60F63">
              <w:rPr>
                <w:rFonts w:ascii="ＭＳ ゴシック" w:eastAsia="ＭＳ ゴシック" w:hAnsi="ＭＳ ゴシック" w:cs="Times New Roman" w:hint="eastAsia"/>
                <w:lang w:eastAsia="zh-TW"/>
              </w:rPr>
              <w:t>（新旧）</w:t>
            </w:r>
          </w:p>
        </w:tc>
        <w:tc>
          <w:tcPr>
            <w:tcW w:w="1223" w:type="dxa"/>
            <w:tcBorders>
              <w:top w:val="dotted" w:sz="4" w:space="0" w:color="auto"/>
              <w:left w:val="dotted" w:sz="4" w:space="0" w:color="auto"/>
              <w:bottom w:val="dotted" w:sz="4" w:space="0" w:color="auto"/>
              <w:right w:val="dotted" w:sz="4" w:space="0" w:color="auto"/>
            </w:tcBorders>
            <w:vAlign w:val="center"/>
          </w:tcPr>
          <w:p w14:paraId="6E5EDD52" w14:textId="6C1057E2" w:rsidR="009638F0" w:rsidRPr="00D60F63" w:rsidRDefault="009638F0" w:rsidP="00D60F63">
            <w:pPr>
              <w:spacing w:line="240" w:lineRule="exact"/>
              <w:jc w:val="right"/>
              <w:rPr>
                <w:rFonts w:ascii="ＭＳ ゴシック" w:eastAsia="ＭＳ ゴシック" w:hAnsi="ＭＳ ゴシック" w:cs="Times New Roman"/>
              </w:rPr>
            </w:pPr>
            <w:r w:rsidRPr="00D60F63">
              <w:rPr>
                <w:rFonts w:ascii="ＭＳ ゴシック" w:eastAsia="ＭＳ ゴシック" w:hAnsi="ＭＳ ゴシック" w:cs="Times New Roman" w:hint="eastAsia"/>
              </w:rPr>
              <w:t>25×8</w:t>
            </w:r>
          </w:p>
        </w:tc>
        <w:tc>
          <w:tcPr>
            <w:tcW w:w="1205" w:type="dxa"/>
            <w:tcBorders>
              <w:top w:val="dotted" w:sz="4" w:space="0" w:color="auto"/>
              <w:left w:val="dotted" w:sz="4" w:space="0" w:color="auto"/>
              <w:bottom w:val="dotted" w:sz="4" w:space="0" w:color="auto"/>
              <w:right w:val="dotted" w:sz="4" w:space="0" w:color="auto"/>
            </w:tcBorders>
            <w:vAlign w:val="center"/>
          </w:tcPr>
          <w:p w14:paraId="485D7E9C"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21" w:type="dxa"/>
            <w:tcBorders>
              <w:top w:val="dotted" w:sz="4" w:space="0" w:color="auto"/>
              <w:left w:val="dotted" w:sz="4" w:space="0" w:color="auto"/>
              <w:bottom w:val="dotted" w:sz="4" w:space="0" w:color="auto"/>
              <w:right w:val="dotted" w:sz="4" w:space="0" w:color="auto"/>
            </w:tcBorders>
            <w:vAlign w:val="center"/>
          </w:tcPr>
          <w:p w14:paraId="45CF0F32"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380" w:type="dxa"/>
            <w:tcBorders>
              <w:top w:val="dotted" w:sz="4" w:space="0" w:color="auto"/>
              <w:left w:val="dotted" w:sz="4" w:space="0" w:color="auto"/>
              <w:bottom w:val="dotted" w:sz="4" w:space="0" w:color="auto"/>
            </w:tcBorders>
            <w:vAlign w:val="center"/>
          </w:tcPr>
          <w:p w14:paraId="3386D9EA" w14:textId="100349D2" w:rsidR="009638F0" w:rsidRPr="00D60F63" w:rsidRDefault="009638F0" w:rsidP="009638F0">
            <w:pPr>
              <w:spacing w:line="240" w:lineRule="exact"/>
              <w:jc w:val="center"/>
              <w:rPr>
                <w:rFonts w:ascii="ＭＳ ゴシック" w:eastAsia="ＭＳ ゴシック" w:hAnsi="ＭＳ ゴシック" w:cs="Times New Roman"/>
                <w:u w:val="single"/>
              </w:rPr>
            </w:pPr>
          </w:p>
        </w:tc>
        <w:tc>
          <w:tcPr>
            <w:tcW w:w="885" w:type="dxa"/>
            <w:tcBorders>
              <w:top w:val="dotted" w:sz="4" w:space="0" w:color="auto"/>
              <w:bottom w:val="dotted" w:sz="4" w:space="0" w:color="auto"/>
            </w:tcBorders>
            <w:vAlign w:val="center"/>
          </w:tcPr>
          <w:p w14:paraId="5762BD4C"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7CC5CD9D" w14:textId="77777777" w:rsidTr="007158CB">
        <w:trPr>
          <w:trHeight w:hRule="exact" w:val="284"/>
        </w:trPr>
        <w:tc>
          <w:tcPr>
            <w:tcW w:w="1284" w:type="dxa"/>
            <w:tcBorders>
              <w:top w:val="nil"/>
              <w:bottom w:val="nil"/>
            </w:tcBorders>
            <w:vAlign w:val="center"/>
          </w:tcPr>
          <w:p w14:paraId="148D52F9" w14:textId="77777777" w:rsidR="009638F0" w:rsidRPr="00D60F63" w:rsidRDefault="009638F0" w:rsidP="009638F0">
            <w:pPr>
              <w:spacing w:line="240" w:lineRule="exact"/>
              <w:rPr>
                <w:rFonts w:ascii="ＭＳ ゴシック" w:eastAsia="ＭＳ ゴシック" w:hAnsi="ＭＳ ゴシック" w:cs="Times New Roman"/>
              </w:rPr>
            </w:pPr>
          </w:p>
        </w:tc>
        <w:tc>
          <w:tcPr>
            <w:tcW w:w="2395" w:type="dxa"/>
            <w:gridSpan w:val="2"/>
            <w:tcBorders>
              <w:top w:val="dotted" w:sz="4" w:space="0" w:color="auto"/>
              <w:bottom w:val="dotted" w:sz="4" w:space="0" w:color="auto"/>
              <w:right w:val="dotted" w:sz="4" w:space="0" w:color="auto"/>
            </w:tcBorders>
            <w:vAlign w:val="center"/>
          </w:tcPr>
          <w:p w14:paraId="0CB4DBF3"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会長研修会開催地会議</w:t>
            </w:r>
          </w:p>
        </w:tc>
        <w:tc>
          <w:tcPr>
            <w:tcW w:w="1223" w:type="dxa"/>
            <w:tcBorders>
              <w:top w:val="dotted" w:sz="4" w:space="0" w:color="auto"/>
              <w:left w:val="dotted" w:sz="4" w:space="0" w:color="auto"/>
              <w:bottom w:val="dotted" w:sz="4" w:space="0" w:color="auto"/>
              <w:right w:val="dotted" w:sz="4" w:space="0" w:color="auto"/>
            </w:tcBorders>
            <w:vAlign w:val="center"/>
          </w:tcPr>
          <w:p w14:paraId="1166BA51" w14:textId="77777777" w:rsidR="009638F0" w:rsidRPr="00D60F63" w:rsidRDefault="009638F0" w:rsidP="009638F0">
            <w:pPr>
              <w:spacing w:line="240" w:lineRule="exact"/>
              <w:jc w:val="right"/>
              <w:rPr>
                <w:rFonts w:ascii="ＭＳ ゴシック" w:eastAsia="ＭＳ ゴシック" w:hAnsi="ＭＳ ゴシック" w:cs="Times New Roman"/>
              </w:rPr>
            </w:pPr>
            <w:r w:rsidRPr="00D60F63">
              <w:rPr>
                <w:rFonts w:ascii="ＭＳ ゴシック" w:eastAsia="ＭＳ ゴシック" w:hAnsi="ＭＳ ゴシック" w:cs="Times New Roman" w:hint="eastAsia"/>
              </w:rPr>
              <w:t>20</w:t>
            </w:r>
          </w:p>
        </w:tc>
        <w:tc>
          <w:tcPr>
            <w:tcW w:w="1205" w:type="dxa"/>
            <w:tcBorders>
              <w:top w:val="dotted" w:sz="4" w:space="0" w:color="auto"/>
              <w:left w:val="dotted" w:sz="4" w:space="0" w:color="auto"/>
              <w:bottom w:val="dotted" w:sz="4" w:space="0" w:color="auto"/>
              <w:right w:val="dotted" w:sz="4" w:space="0" w:color="auto"/>
            </w:tcBorders>
            <w:vAlign w:val="center"/>
          </w:tcPr>
          <w:p w14:paraId="2D068261"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21" w:type="dxa"/>
            <w:tcBorders>
              <w:top w:val="dotted" w:sz="4" w:space="0" w:color="auto"/>
              <w:left w:val="dotted" w:sz="4" w:space="0" w:color="auto"/>
              <w:bottom w:val="dotted" w:sz="4" w:space="0" w:color="auto"/>
              <w:right w:val="dotted" w:sz="4" w:space="0" w:color="auto"/>
            </w:tcBorders>
            <w:vAlign w:val="center"/>
          </w:tcPr>
          <w:p w14:paraId="6DC48B9E"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380" w:type="dxa"/>
            <w:tcBorders>
              <w:top w:val="dotted" w:sz="4" w:space="0" w:color="auto"/>
              <w:left w:val="dotted" w:sz="4" w:space="0" w:color="auto"/>
              <w:bottom w:val="dotted" w:sz="4" w:space="0" w:color="auto"/>
            </w:tcBorders>
            <w:vAlign w:val="center"/>
          </w:tcPr>
          <w:p w14:paraId="282D1812" w14:textId="6933B389" w:rsidR="009638F0" w:rsidRPr="00D60F63" w:rsidRDefault="009638F0" w:rsidP="009638F0">
            <w:pPr>
              <w:spacing w:line="240" w:lineRule="exact"/>
              <w:jc w:val="center"/>
              <w:rPr>
                <w:rFonts w:ascii="ＭＳ ゴシック" w:eastAsia="ＭＳ ゴシック" w:hAnsi="ＭＳ ゴシック" w:cs="Times New Roman"/>
                <w:u w:val="single"/>
              </w:rPr>
            </w:pPr>
          </w:p>
        </w:tc>
        <w:tc>
          <w:tcPr>
            <w:tcW w:w="885" w:type="dxa"/>
            <w:tcBorders>
              <w:top w:val="dotted" w:sz="4" w:space="0" w:color="auto"/>
              <w:bottom w:val="dotted" w:sz="4" w:space="0" w:color="auto"/>
            </w:tcBorders>
            <w:vAlign w:val="center"/>
          </w:tcPr>
          <w:p w14:paraId="65014520"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73EC0CF2" w14:textId="77777777" w:rsidTr="007158CB">
        <w:trPr>
          <w:trHeight w:hRule="exact" w:val="284"/>
        </w:trPr>
        <w:tc>
          <w:tcPr>
            <w:tcW w:w="1284" w:type="dxa"/>
            <w:tcBorders>
              <w:top w:val="nil"/>
              <w:bottom w:val="nil"/>
            </w:tcBorders>
            <w:vAlign w:val="center"/>
          </w:tcPr>
          <w:p w14:paraId="4B6DFCF1" w14:textId="77777777" w:rsidR="009638F0" w:rsidRPr="00D60F63" w:rsidRDefault="009638F0" w:rsidP="009638F0">
            <w:pPr>
              <w:spacing w:line="240" w:lineRule="exact"/>
              <w:rPr>
                <w:rFonts w:ascii="ＭＳ ゴシック" w:eastAsia="ＭＳ ゴシック" w:hAnsi="ＭＳ ゴシック" w:cs="Times New Roman"/>
              </w:rPr>
            </w:pPr>
          </w:p>
        </w:tc>
        <w:tc>
          <w:tcPr>
            <w:tcW w:w="2395" w:type="dxa"/>
            <w:gridSpan w:val="2"/>
            <w:tcBorders>
              <w:top w:val="dotted" w:sz="4" w:space="0" w:color="auto"/>
              <w:bottom w:val="dotted" w:sz="4" w:space="0" w:color="auto"/>
              <w:right w:val="dotted" w:sz="4" w:space="0" w:color="auto"/>
            </w:tcBorders>
            <w:vAlign w:val="center"/>
          </w:tcPr>
          <w:p w14:paraId="558D7B99"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予正副･ブロ代･委員長</w:t>
            </w:r>
          </w:p>
        </w:tc>
        <w:tc>
          <w:tcPr>
            <w:tcW w:w="1223" w:type="dxa"/>
            <w:tcBorders>
              <w:top w:val="dotted" w:sz="4" w:space="0" w:color="auto"/>
              <w:left w:val="dotted" w:sz="4" w:space="0" w:color="auto"/>
              <w:bottom w:val="dotted" w:sz="4" w:space="0" w:color="auto"/>
              <w:right w:val="dotted" w:sz="4" w:space="0" w:color="auto"/>
            </w:tcBorders>
            <w:vAlign w:val="center"/>
          </w:tcPr>
          <w:p w14:paraId="2FCB7273" w14:textId="77777777" w:rsidR="009638F0" w:rsidRPr="00D60F63" w:rsidRDefault="009638F0" w:rsidP="009638F0">
            <w:pPr>
              <w:spacing w:line="240" w:lineRule="exact"/>
              <w:jc w:val="right"/>
              <w:rPr>
                <w:rFonts w:ascii="ＭＳ ゴシック" w:eastAsia="ＭＳ ゴシック" w:hAnsi="ＭＳ ゴシック" w:cs="Times New Roman"/>
              </w:rPr>
            </w:pPr>
            <w:r w:rsidRPr="00D60F63">
              <w:rPr>
                <w:rFonts w:ascii="ＭＳ ゴシック" w:eastAsia="ＭＳ ゴシック" w:hAnsi="ＭＳ ゴシック" w:cs="Times New Roman" w:hint="eastAsia"/>
              </w:rPr>
              <w:t>36</w:t>
            </w:r>
          </w:p>
        </w:tc>
        <w:tc>
          <w:tcPr>
            <w:tcW w:w="1205" w:type="dxa"/>
            <w:tcBorders>
              <w:top w:val="dotted" w:sz="4" w:space="0" w:color="auto"/>
              <w:left w:val="dotted" w:sz="4" w:space="0" w:color="auto"/>
              <w:bottom w:val="dotted" w:sz="4" w:space="0" w:color="auto"/>
              <w:right w:val="dotted" w:sz="4" w:space="0" w:color="auto"/>
            </w:tcBorders>
            <w:vAlign w:val="center"/>
          </w:tcPr>
          <w:p w14:paraId="2AF285C3"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21" w:type="dxa"/>
            <w:tcBorders>
              <w:top w:val="dotted" w:sz="4" w:space="0" w:color="auto"/>
              <w:left w:val="dotted" w:sz="4" w:space="0" w:color="auto"/>
              <w:bottom w:val="dotted" w:sz="4" w:space="0" w:color="auto"/>
              <w:right w:val="dotted" w:sz="4" w:space="0" w:color="auto"/>
            </w:tcBorders>
            <w:vAlign w:val="center"/>
          </w:tcPr>
          <w:p w14:paraId="35025777"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380" w:type="dxa"/>
            <w:tcBorders>
              <w:top w:val="dotted" w:sz="4" w:space="0" w:color="auto"/>
              <w:left w:val="dotted" w:sz="4" w:space="0" w:color="auto"/>
              <w:bottom w:val="dotted" w:sz="4" w:space="0" w:color="auto"/>
            </w:tcBorders>
            <w:vAlign w:val="center"/>
          </w:tcPr>
          <w:p w14:paraId="35E250F7"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正副と兼用</w:t>
            </w:r>
          </w:p>
        </w:tc>
        <w:tc>
          <w:tcPr>
            <w:tcW w:w="885" w:type="dxa"/>
            <w:tcBorders>
              <w:top w:val="dotted" w:sz="4" w:space="0" w:color="auto"/>
              <w:bottom w:val="dotted" w:sz="4" w:space="0" w:color="auto"/>
            </w:tcBorders>
            <w:vAlign w:val="center"/>
          </w:tcPr>
          <w:p w14:paraId="4648DA50"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31E99EBB" w14:textId="77777777" w:rsidTr="007158CB">
        <w:trPr>
          <w:trHeight w:hRule="exact" w:val="284"/>
        </w:trPr>
        <w:tc>
          <w:tcPr>
            <w:tcW w:w="1284" w:type="dxa"/>
            <w:tcBorders>
              <w:top w:val="nil"/>
              <w:bottom w:val="nil"/>
            </w:tcBorders>
            <w:vAlign w:val="center"/>
          </w:tcPr>
          <w:p w14:paraId="41B9909B" w14:textId="77777777" w:rsidR="009638F0" w:rsidRPr="00D60F63" w:rsidRDefault="009638F0" w:rsidP="009638F0">
            <w:pPr>
              <w:spacing w:line="240" w:lineRule="exact"/>
              <w:rPr>
                <w:rFonts w:ascii="ＭＳ ゴシック" w:eastAsia="ＭＳ ゴシック" w:hAnsi="ＭＳ ゴシック" w:cs="Times New Roman"/>
              </w:rPr>
            </w:pPr>
          </w:p>
        </w:tc>
        <w:tc>
          <w:tcPr>
            <w:tcW w:w="2395" w:type="dxa"/>
            <w:gridSpan w:val="2"/>
            <w:tcBorders>
              <w:top w:val="dotted" w:sz="4" w:space="0" w:color="auto"/>
              <w:bottom w:val="dotted" w:sz="4" w:space="0" w:color="auto"/>
              <w:right w:val="dotted" w:sz="4" w:space="0" w:color="auto"/>
            </w:tcBorders>
            <w:vAlign w:val="center"/>
          </w:tcPr>
          <w:p w14:paraId="06ED6B58"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会長予定者・予定開催地</w:t>
            </w:r>
          </w:p>
        </w:tc>
        <w:tc>
          <w:tcPr>
            <w:tcW w:w="1223" w:type="dxa"/>
            <w:tcBorders>
              <w:top w:val="dotted" w:sz="4" w:space="0" w:color="auto"/>
              <w:left w:val="dotted" w:sz="4" w:space="0" w:color="auto"/>
              <w:bottom w:val="dotted" w:sz="4" w:space="0" w:color="auto"/>
              <w:right w:val="dotted" w:sz="4" w:space="0" w:color="auto"/>
            </w:tcBorders>
            <w:vAlign w:val="center"/>
          </w:tcPr>
          <w:p w14:paraId="5D3BCB0F" w14:textId="77777777" w:rsidR="009638F0" w:rsidRPr="00D60F63" w:rsidRDefault="009638F0" w:rsidP="009638F0">
            <w:pPr>
              <w:spacing w:line="240" w:lineRule="exact"/>
              <w:jc w:val="right"/>
              <w:rPr>
                <w:rFonts w:ascii="ＭＳ ゴシック" w:eastAsia="ＭＳ ゴシック" w:hAnsi="ＭＳ ゴシック" w:cs="Times New Roman"/>
                <w:lang w:eastAsia="zh-TW"/>
              </w:rPr>
            </w:pPr>
            <w:r w:rsidRPr="00D60F63">
              <w:rPr>
                <w:rFonts w:ascii="ＭＳ ゴシック" w:eastAsia="ＭＳ ゴシック" w:hAnsi="ＭＳ ゴシック" w:cs="Times New Roman" w:hint="eastAsia"/>
                <w:lang w:eastAsia="zh-TW"/>
              </w:rPr>
              <w:t>30</w:t>
            </w:r>
          </w:p>
        </w:tc>
        <w:tc>
          <w:tcPr>
            <w:tcW w:w="1205" w:type="dxa"/>
            <w:tcBorders>
              <w:top w:val="dotted" w:sz="4" w:space="0" w:color="auto"/>
              <w:left w:val="dotted" w:sz="4" w:space="0" w:color="auto"/>
              <w:bottom w:val="dotted" w:sz="4" w:space="0" w:color="auto"/>
              <w:right w:val="dotted" w:sz="4" w:space="0" w:color="auto"/>
            </w:tcBorders>
            <w:vAlign w:val="center"/>
          </w:tcPr>
          <w:p w14:paraId="59E9F236"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221" w:type="dxa"/>
            <w:tcBorders>
              <w:top w:val="dotted" w:sz="4" w:space="0" w:color="auto"/>
              <w:left w:val="dotted" w:sz="4" w:space="0" w:color="auto"/>
              <w:bottom w:val="dotted" w:sz="4" w:space="0" w:color="auto"/>
              <w:right w:val="dotted" w:sz="4" w:space="0" w:color="auto"/>
            </w:tcBorders>
            <w:vAlign w:val="center"/>
          </w:tcPr>
          <w:p w14:paraId="7EFDF3CE"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380" w:type="dxa"/>
            <w:tcBorders>
              <w:top w:val="dotted" w:sz="4" w:space="0" w:color="auto"/>
              <w:left w:val="dotted" w:sz="4" w:space="0" w:color="auto"/>
              <w:bottom w:val="dotted" w:sz="4" w:space="0" w:color="auto"/>
            </w:tcBorders>
            <w:vAlign w:val="center"/>
          </w:tcPr>
          <w:p w14:paraId="6F7F1F24"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885" w:type="dxa"/>
            <w:tcBorders>
              <w:top w:val="dotted" w:sz="4" w:space="0" w:color="auto"/>
              <w:bottom w:val="dotted" w:sz="4" w:space="0" w:color="auto"/>
            </w:tcBorders>
            <w:vAlign w:val="center"/>
          </w:tcPr>
          <w:p w14:paraId="7ADAAB46" w14:textId="77777777" w:rsidR="009638F0" w:rsidRPr="00D60F63" w:rsidRDefault="009638F0" w:rsidP="009638F0">
            <w:pPr>
              <w:spacing w:line="240" w:lineRule="exact"/>
              <w:rPr>
                <w:rFonts w:ascii="ＭＳ ゴシック" w:eastAsia="ＭＳ ゴシック" w:hAnsi="ＭＳ ゴシック" w:cs="Times New Roman"/>
                <w:lang w:eastAsia="zh-TW"/>
              </w:rPr>
            </w:pPr>
          </w:p>
        </w:tc>
      </w:tr>
      <w:tr w:rsidR="00D60F63" w:rsidRPr="00D60F63" w14:paraId="75A9C591" w14:textId="77777777" w:rsidTr="007158CB">
        <w:trPr>
          <w:trHeight w:hRule="exact" w:val="284"/>
        </w:trPr>
        <w:tc>
          <w:tcPr>
            <w:tcW w:w="1284" w:type="dxa"/>
            <w:tcBorders>
              <w:top w:val="nil"/>
              <w:bottom w:val="nil"/>
            </w:tcBorders>
            <w:vAlign w:val="center"/>
          </w:tcPr>
          <w:p w14:paraId="6A7B40FA"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2395" w:type="dxa"/>
            <w:gridSpan w:val="2"/>
            <w:tcBorders>
              <w:top w:val="dotted" w:sz="4" w:space="0" w:color="auto"/>
              <w:bottom w:val="dotted" w:sz="4" w:space="0" w:color="auto"/>
              <w:right w:val="dotted" w:sz="4" w:space="0" w:color="auto"/>
            </w:tcBorders>
            <w:vAlign w:val="center"/>
          </w:tcPr>
          <w:p w14:paraId="157896E2"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223" w:type="dxa"/>
            <w:tcBorders>
              <w:top w:val="dotted" w:sz="4" w:space="0" w:color="auto"/>
              <w:left w:val="dotted" w:sz="4" w:space="0" w:color="auto"/>
              <w:bottom w:val="dotted" w:sz="4" w:space="0" w:color="auto"/>
              <w:right w:val="dotted" w:sz="4" w:space="0" w:color="auto"/>
            </w:tcBorders>
            <w:vAlign w:val="center"/>
          </w:tcPr>
          <w:p w14:paraId="4E410A55"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205" w:type="dxa"/>
            <w:tcBorders>
              <w:top w:val="dotted" w:sz="4" w:space="0" w:color="auto"/>
              <w:left w:val="dotted" w:sz="4" w:space="0" w:color="auto"/>
              <w:bottom w:val="dotted" w:sz="4" w:space="0" w:color="auto"/>
              <w:right w:val="dotted" w:sz="4" w:space="0" w:color="auto"/>
            </w:tcBorders>
            <w:vAlign w:val="center"/>
          </w:tcPr>
          <w:p w14:paraId="30363B7E"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221" w:type="dxa"/>
            <w:tcBorders>
              <w:top w:val="dotted" w:sz="4" w:space="0" w:color="auto"/>
              <w:left w:val="dotted" w:sz="4" w:space="0" w:color="auto"/>
              <w:bottom w:val="dotted" w:sz="4" w:space="0" w:color="auto"/>
              <w:right w:val="dotted" w:sz="4" w:space="0" w:color="auto"/>
            </w:tcBorders>
            <w:vAlign w:val="center"/>
          </w:tcPr>
          <w:p w14:paraId="2B9517BB"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380" w:type="dxa"/>
            <w:tcBorders>
              <w:top w:val="dotted" w:sz="4" w:space="0" w:color="auto"/>
              <w:left w:val="dotted" w:sz="4" w:space="0" w:color="auto"/>
              <w:bottom w:val="dotted" w:sz="4" w:space="0" w:color="auto"/>
            </w:tcBorders>
            <w:vAlign w:val="center"/>
          </w:tcPr>
          <w:p w14:paraId="11BC3B4D"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885" w:type="dxa"/>
            <w:tcBorders>
              <w:top w:val="dotted" w:sz="4" w:space="0" w:color="auto"/>
              <w:bottom w:val="dotted" w:sz="4" w:space="0" w:color="auto"/>
            </w:tcBorders>
            <w:vAlign w:val="center"/>
          </w:tcPr>
          <w:p w14:paraId="7D3BAEB1" w14:textId="77777777" w:rsidR="009638F0" w:rsidRPr="00D60F63" w:rsidRDefault="009638F0" w:rsidP="009638F0">
            <w:pPr>
              <w:spacing w:line="240" w:lineRule="exact"/>
              <w:rPr>
                <w:rFonts w:ascii="ＭＳ ゴシック" w:eastAsia="ＭＳ ゴシック" w:hAnsi="ＭＳ ゴシック" w:cs="Times New Roman"/>
                <w:lang w:eastAsia="zh-TW"/>
              </w:rPr>
            </w:pPr>
          </w:p>
        </w:tc>
      </w:tr>
      <w:tr w:rsidR="00D60F63" w:rsidRPr="00D60F63" w14:paraId="4BAD873F" w14:textId="77777777" w:rsidTr="007158CB">
        <w:trPr>
          <w:trHeight w:hRule="exact" w:val="284"/>
        </w:trPr>
        <w:tc>
          <w:tcPr>
            <w:tcW w:w="1284" w:type="dxa"/>
            <w:tcBorders>
              <w:top w:val="nil"/>
              <w:bottom w:val="nil"/>
            </w:tcBorders>
            <w:vAlign w:val="center"/>
          </w:tcPr>
          <w:p w14:paraId="0D0D42E4"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2395" w:type="dxa"/>
            <w:gridSpan w:val="2"/>
            <w:tcBorders>
              <w:top w:val="dotted" w:sz="4" w:space="0" w:color="auto"/>
              <w:bottom w:val="dotted" w:sz="4" w:space="0" w:color="auto"/>
              <w:right w:val="dotted" w:sz="4" w:space="0" w:color="auto"/>
            </w:tcBorders>
            <w:vAlign w:val="center"/>
          </w:tcPr>
          <w:p w14:paraId="50CBD801"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223" w:type="dxa"/>
            <w:tcBorders>
              <w:top w:val="dotted" w:sz="4" w:space="0" w:color="auto"/>
              <w:left w:val="dotted" w:sz="4" w:space="0" w:color="auto"/>
              <w:bottom w:val="dotted" w:sz="4" w:space="0" w:color="auto"/>
              <w:right w:val="dotted" w:sz="4" w:space="0" w:color="auto"/>
            </w:tcBorders>
            <w:vAlign w:val="center"/>
          </w:tcPr>
          <w:p w14:paraId="372A7A87"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205" w:type="dxa"/>
            <w:tcBorders>
              <w:top w:val="dotted" w:sz="4" w:space="0" w:color="auto"/>
              <w:left w:val="dotted" w:sz="4" w:space="0" w:color="auto"/>
              <w:bottom w:val="dotted" w:sz="4" w:space="0" w:color="auto"/>
              <w:right w:val="dotted" w:sz="4" w:space="0" w:color="auto"/>
            </w:tcBorders>
            <w:vAlign w:val="center"/>
          </w:tcPr>
          <w:p w14:paraId="73AB508D"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221" w:type="dxa"/>
            <w:tcBorders>
              <w:top w:val="dotted" w:sz="4" w:space="0" w:color="auto"/>
              <w:left w:val="dotted" w:sz="4" w:space="0" w:color="auto"/>
              <w:bottom w:val="dotted" w:sz="4" w:space="0" w:color="auto"/>
              <w:right w:val="dotted" w:sz="4" w:space="0" w:color="auto"/>
            </w:tcBorders>
            <w:vAlign w:val="center"/>
          </w:tcPr>
          <w:p w14:paraId="0E3E2451"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380" w:type="dxa"/>
            <w:tcBorders>
              <w:top w:val="dotted" w:sz="4" w:space="0" w:color="auto"/>
              <w:left w:val="dotted" w:sz="4" w:space="0" w:color="auto"/>
              <w:bottom w:val="dotted" w:sz="4" w:space="0" w:color="auto"/>
            </w:tcBorders>
            <w:vAlign w:val="center"/>
          </w:tcPr>
          <w:p w14:paraId="0103EAE8"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885" w:type="dxa"/>
            <w:tcBorders>
              <w:top w:val="dotted" w:sz="4" w:space="0" w:color="auto"/>
              <w:bottom w:val="dotted" w:sz="4" w:space="0" w:color="auto"/>
            </w:tcBorders>
            <w:vAlign w:val="center"/>
          </w:tcPr>
          <w:p w14:paraId="0E577198" w14:textId="77777777" w:rsidR="009638F0" w:rsidRPr="00D60F63" w:rsidRDefault="009638F0" w:rsidP="009638F0">
            <w:pPr>
              <w:spacing w:line="240" w:lineRule="exact"/>
              <w:rPr>
                <w:rFonts w:ascii="ＭＳ ゴシック" w:eastAsia="ＭＳ ゴシック" w:hAnsi="ＭＳ ゴシック" w:cs="Times New Roman"/>
                <w:lang w:eastAsia="zh-TW"/>
              </w:rPr>
            </w:pPr>
          </w:p>
        </w:tc>
      </w:tr>
      <w:tr w:rsidR="00D60F63" w:rsidRPr="00D60F63" w14:paraId="123FE674" w14:textId="77777777" w:rsidTr="007158CB">
        <w:trPr>
          <w:trHeight w:hRule="exact" w:val="284"/>
        </w:trPr>
        <w:tc>
          <w:tcPr>
            <w:tcW w:w="1284" w:type="dxa"/>
            <w:tcBorders>
              <w:top w:val="nil"/>
              <w:bottom w:val="nil"/>
            </w:tcBorders>
            <w:vAlign w:val="center"/>
          </w:tcPr>
          <w:p w14:paraId="5B2A559D"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2395" w:type="dxa"/>
            <w:gridSpan w:val="2"/>
            <w:tcBorders>
              <w:top w:val="dotted" w:sz="4" w:space="0" w:color="auto"/>
              <w:bottom w:val="dotted" w:sz="4" w:space="0" w:color="auto"/>
              <w:right w:val="dotted" w:sz="4" w:space="0" w:color="auto"/>
            </w:tcBorders>
            <w:vAlign w:val="center"/>
          </w:tcPr>
          <w:p w14:paraId="02234267"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223" w:type="dxa"/>
            <w:tcBorders>
              <w:top w:val="dotted" w:sz="4" w:space="0" w:color="auto"/>
              <w:left w:val="dotted" w:sz="4" w:space="0" w:color="auto"/>
              <w:bottom w:val="dotted" w:sz="4" w:space="0" w:color="auto"/>
              <w:right w:val="dotted" w:sz="4" w:space="0" w:color="auto"/>
            </w:tcBorders>
            <w:vAlign w:val="center"/>
          </w:tcPr>
          <w:p w14:paraId="1DB71F25"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205" w:type="dxa"/>
            <w:tcBorders>
              <w:top w:val="dotted" w:sz="4" w:space="0" w:color="auto"/>
              <w:left w:val="dotted" w:sz="4" w:space="0" w:color="auto"/>
              <w:bottom w:val="dotted" w:sz="4" w:space="0" w:color="auto"/>
              <w:right w:val="dotted" w:sz="4" w:space="0" w:color="auto"/>
            </w:tcBorders>
            <w:vAlign w:val="center"/>
          </w:tcPr>
          <w:p w14:paraId="15328AFD"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221" w:type="dxa"/>
            <w:tcBorders>
              <w:top w:val="dotted" w:sz="4" w:space="0" w:color="auto"/>
              <w:left w:val="dotted" w:sz="4" w:space="0" w:color="auto"/>
              <w:bottom w:val="dotted" w:sz="4" w:space="0" w:color="auto"/>
              <w:right w:val="dotted" w:sz="4" w:space="0" w:color="auto"/>
            </w:tcBorders>
            <w:vAlign w:val="center"/>
          </w:tcPr>
          <w:p w14:paraId="4F0ACD66"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380" w:type="dxa"/>
            <w:tcBorders>
              <w:top w:val="dotted" w:sz="4" w:space="0" w:color="auto"/>
              <w:left w:val="dotted" w:sz="4" w:space="0" w:color="auto"/>
              <w:bottom w:val="dotted" w:sz="4" w:space="0" w:color="auto"/>
            </w:tcBorders>
            <w:vAlign w:val="center"/>
          </w:tcPr>
          <w:p w14:paraId="6C769273"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885" w:type="dxa"/>
            <w:tcBorders>
              <w:top w:val="dotted" w:sz="4" w:space="0" w:color="auto"/>
              <w:bottom w:val="dotted" w:sz="4" w:space="0" w:color="auto"/>
            </w:tcBorders>
            <w:vAlign w:val="center"/>
          </w:tcPr>
          <w:p w14:paraId="1BDD4229" w14:textId="77777777" w:rsidR="009638F0" w:rsidRPr="00D60F63" w:rsidRDefault="009638F0" w:rsidP="009638F0">
            <w:pPr>
              <w:spacing w:line="240" w:lineRule="exact"/>
              <w:rPr>
                <w:rFonts w:ascii="ＭＳ ゴシック" w:eastAsia="ＭＳ ゴシック" w:hAnsi="ＭＳ ゴシック" w:cs="Times New Roman"/>
                <w:lang w:eastAsia="zh-TW"/>
              </w:rPr>
            </w:pPr>
          </w:p>
        </w:tc>
      </w:tr>
      <w:tr w:rsidR="00D60F63" w:rsidRPr="00D60F63" w14:paraId="66F5CBFD" w14:textId="77777777" w:rsidTr="007158CB">
        <w:trPr>
          <w:trHeight w:hRule="exact" w:val="284"/>
        </w:trPr>
        <w:tc>
          <w:tcPr>
            <w:tcW w:w="1284" w:type="dxa"/>
            <w:tcBorders>
              <w:top w:val="nil"/>
              <w:bottom w:val="nil"/>
            </w:tcBorders>
            <w:vAlign w:val="center"/>
          </w:tcPr>
          <w:p w14:paraId="3878B586"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2395" w:type="dxa"/>
            <w:gridSpan w:val="2"/>
            <w:tcBorders>
              <w:top w:val="dotted" w:sz="4" w:space="0" w:color="auto"/>
              <w:bottom w:val="single" w:sz="4" w:space="0" w:color="auto"/>
              <w:right w:val="dotted" w:sz="4" w:space="0" w:color="auto"/>
            </w:tcBorders>
            <w:vAlign w:val="center"/>
          </w:tcPr>
          <w:p w14:paraId="09D8B72A"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223" w:type="dxa"/>
            <w:tcBorders>
              <w:top w:val="dotted" w:sz="4" w:space="0" w:color="auto"/>
              <w:left w:val="dotted" w:sz="4" w:space="0" w:color="auto"/>
              <w:bottom w:val="dotted" w:sz="4" w:space="0" w:color="auto"/>
              <w:right w:val="dotted" w:sz="4" w:space="0" w:color="auto"/>
            </w:tcBorders>
            <w:vAlign w:val="center"/>
          </w:tcPr>
          <w:p w14:paraId="59F785CC"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205" w:type="dxa"/>
            <w:tcBorders>
              <w:top w:val="dotted" w:sz="4" w:space="0" w:color="auto"/>
              <w:left w:val="dotted" w:sz="4" w:space="0" w:color="auto"/>
              <w:bottom w:val="single" w:sz="4" w:space="0" w:color="auto"/>
              <w:right w:val="dotted" w:sz="4" w:space="0" w:color="auto"/>
            </w:tcBorders>
            <w:vAlign w:val="center"/>
          </w:tcPr>
          <w:p w14:paraId="07D4BE27"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221" w:type="dxa"/>
            <w:tcBorders>
              <w:top w:val="dotted" w:sz="4" w:space="0" w:color="auto"/>
              <w:left w:val="dotted" w:sz="4" w:space="0" w:color="auto"/>
              <w:bottom w:val="single" w:sz="4" w:space="0" w:color="auto"/>
              <w:right w:val="dotted" w:sz="4" w:space="0" w:color="auto"/>
            </w:tcBorders>
            <w:vAlign w:val="center"/>
          </w:tcPr>
          <w:p w14:paraId="078F85E2"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p>
        </w:tc>
        <w:tc>
          <w:tcPr>
            <w:tcW w:w="1380" w:type="dxa"/>
            <w:tcBorders>
              <w:top w:val="dotted" w:sz="4" w:space="0" w:color="auto"/>
              <w:left w:val="dotted" w:sz="4" w:space="0" w:color="auto"/>
              <w:bottom w:val="single" w:sz="4" w:space="0" w:color="auto"/>
            </w:tcBorders>
            <w:vAlign w:val="center"/>
          </w:tcPr>
          <w:p w14:paraId="280FECEB"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885" w:type="dxa"/>
            <w:tcBorders>
              <w:top w:val="dotted" w:sz="4" w:space="0" w:color="auto"/>
              <w:bottom w:val="single" w:sz="4" w:space="0" w:color="auto"/>
            </w:tcBorders>
            <w:vAlign w:val="center"/>
          </w:tcPr>
          <w:p w14:paraId="0600C798" w14:textId="77777777" w:rsidR="009638F0" w:rsidRPr="00D60F63" w:rsidRDefault="009638F0" w:rsidP="009638F0">
            <w:pPr>
              <w:spacing w:line="240" w:lineRule="exact"/>
              <w:rPr>
                <w:rFonts w:ascii="ＭＳ ゴシック" w:eastAsia="ＭＳ ゴシック" w:hAnsi="ＭＳ ゴシック" w:cs="Times New Roman"/>
                <w:lang w:eastAsia="zh-TW"/>
              </w:rPr>
            </w:pPr>
          </w:p>
        </w:tc>
      </w:tr>
      <w:tr w:rsidR="00D60F63" w:rsidRPr="00D60F63" w14:paraId="0B773D0F" w14:textId="77777777" w:rsidTr="007158CB">
        <w:trPr>
          <w:trHeight w:hRule="exact" w:val="284"/>
        </w:trPr>
        <w:tc>
          <w:tcPr>
            <w:tcW w:w="1284" w:type="dxa"/>
            <w:tcBorders>
              <w:bottom w:val="nil"/>
            </w:tcBorders>
            <w:vAlign w:val="center"/>
          </w:tcPr>
          <w:p w14:paraId="7E9F8478" w14:textId="77777777" w:rsidR="009638F0" w:rsidRPr="00D60F63" w:rsidRDefault="009638F0" w:rsidP="009638F0">
            <w:pPr>
              <w:spacing w:line="240" w:lineRule="exact"/>
              <w:rPr>
                <w:rFonts w:ascii="ＭＳ ゴシック" w:eastAsia="ＭＳ ゴシック" w:hAnsi="ＭＳ ゴシック" w:cs="Times New Roman"/>
                <w:lang w:eastAsia="zh-TW"/>
              </w:rPr>
            </w:pPr>
            <w:r w:rsidRPr="00D60F63">
              <w:rPr>
                <w:rFonts w:ascii="ＭＳ ゴシック" w:eastAsia="ＭＳ ゴシック" w:hAnsi="ＭＳ ゴシック" w:cs="Times New Roman" w:hint="eastAsia"/>
                <w:lang w:eastAsia="zh-TW"/>
              </w:rPr>
              <w:t>⑤駐車場</w:t>
            </w:r>
          </w:p>
        </w:tc>
        <w:tc>
          <w:tcPr>
            <w:tcW w:w="2395" w:type="dxa"/>
            <w:gridSpan w:val="2"/>
            <w:tcBorders>
              <w:bottom w:val="dotted" w:sz="4" w:space="0" w:color="auto"/>
              <w:right w:val="dotted" w:sz="4" w:space="0" w:color="auto"/>
            </w:tcBorders>
            <w:vAlign w:val="center"/>
          </w:tcPr>
          <w:p w14:paraId="48A9EE72"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lang w:eastAsia="zh-TW"/>
              </w:rPr>
            </w:pPr>
            <w:r w:rsidRPr="00D60F63">
              <w:rPr>
                <w:rFonts w:ascii="ＭＳ ゴシック" w:eastAsia="ＭＳ ゴシック" w:hAnsi="ＭＳ ゴシック" w:cs="Times New Roman" w:hint="eastAsia"/>
                <w:lang w:eastAsia="zh-TW"/>
              </w:rPr>
              <w:t>場所名</w:t>
            </w:r>
          </w:p>
        </w:tc>
        <w:tc>
          <w:tcPr>
            <w:tcW w:w="1223" w:type="dxa"/>
            <w:tcBorders>
              <w:left w:val="dotted" w:sz="4" w:space="0" w:color="auto"/>
              <w:bottom w:val="dotted" w:sz="4" w:space="0" w:color="auto"/>
              <w:right w:val="dotted" w:sz="4" w:space="0" w:color="auto"/>
            </w:tcBorders>
            <w:vAlign w:val="center"/>
          </w:tcPr>
          <w:p w14:paraId="3A2D792F"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自動車</w:t>
            </w:r>
          </w:p>
        </w:tc>
        <w:tc>
          <w:tcPr>
            <w:tcW w:w="1205" w:type="dxa"/>
            <w:tcBorders>
              <w:left w:val="dotted" w:sz="4" w:space="0" w:color="auto"/>
              <w:bottom w:val="dotted" w:sz="4" w:space="0" w:color="auto"/>
              <w:right w:val="dotted" w:sz="4" w:space="0" w:color="auto"/>
            </w:tcBorders>
            <w:vAlign w:val="center"/>
          </w:tcPr>
          <w:p w14:paraId="7D8EDDE2"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バス</w:t>
            </w:r>
          </w:p>
        </w:tc>
        <w:tc>
          <w:tcPr>
            <w:tcW w:w="1221" w:type="dxa"/>
            <w:tcBorders>
              <w:left w:val="dotted" w:sz="4" w:space="0" w:color="auto"/>
              <w:bottom w:val="dotted" w:sz="4" w:space="0" w:color="auto"/>
              <w:right w:val="dotted" w:sz="4" w:space="0" w:color="auto"/>
            </w:tcBorders>
            <w:vAlign w:val="center"/>
          </w:tcPr>
          <w:p w14:paraId="6CE310D3" w14:textId="77777777" w:rsidR="009638F0" w:rsidRPr="00D60F63" w:rsidRDefault="009638F0" w:rsidP="009638F0">
            <w:pPr>
              <w:spacing w:line="240" w:lineRule="exact"/>
              <w:rPr>
                <w:rFonts w:ascii="ＭＳ ゴシック" w:eastAsia="ＭＳ ゴシック" w:hAnsi="ＭＳ ゴシック" w:cs="Times New Roman"/>
              </w:rPr>
            </w:pPr>
          </w:p>
        </w:tc>
        <w:tc>
          <w:tcPr>
            <w:tcW w:w="1380" w:type="dxa"/>
            <w:tcBorders>
              <w:left w:val="dotted" w:sz="4" w:space="0" w:color="auto"/>
              <w:bottom w:val="dotted" w:sz="4" w:space="0" w:color="auto"/>
            </w:tcBorders>
            <w:vAlign w:val="center"/>
          </w:tcPr>
          <w:p w14:paraId="5E0953E1" w14:textId="77777777" w:rsidR="009638F0" w:rsidRPr="00D60F63" w:rsidRDefault="009638F0" w:rsidP="009638F0">
            <w:pPr>
              <w:spacing w:line="240" w:lineRule="exact"/>
              <w:rPr>
                <w:rFonts w:ascii="ＭＳ ゴシック" w:eastAsia="ＭＳ ゴシック" w:hAnsi="ＭＳ ゴシック" w:cs="Times New Roman"/>
              </w:rPr>
            </w:pPr>
          </w:p>
        </w:tc>
        <w:tc>
          <w:tcPr>
            <w:tcW w:w="885" w:type="dxa"/>
            <w:tcBorders>
              <w:bottom w:val="dotted" w:sz="4" w:space="0" w:color="auto"/>
            </w:tcBorders>
            <w:vAlign w:val="center"/>
          </w:tcPr>
          <w:p w14:paraId="26E3C7DD"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456A45ED" w14:textId="77777777" w:rsidTr="007158CB">
        <w:trPr>
          <w:trHeight w:hRule="exact" w:val="284"/>
        </w:trPr>
        <w:tc>
          <w:tcPr>
            <w:tcW w:w="1284" w:type="dxa"/>
            <w:tcBorders>
              <w:top w:val="nil"/>
              <w:bottom w:val="nil"/>
            </w:tcBorders>
            <w:vAlign w:val="center"/>
          </w:tcPr>
          <w:p w14:paraId="786E1EC5" w14:textId="77777777" w:rsidR="009638F0" w:rsidRPr="00D60F63" w:rsidRDefault="009638F0" w:rsidP="009638F0">
            <w:pPr>
              <w:spacing w:line="240" w:lineRule="exact"/>
              <w:rPr>
                <w:rFonts w:ascii="ＭＳ ゴシック" w:eastAsia="ＭＳ ゴシック" w:hAnsi="ＭＳ ゴシック" w:cs="Times New Roman"/>
              </w:rPr>
            </w:pPr>
          </w:p>
        </w:tc>
        <w:tc>
          <w:tcPr>
            <w:tcW w:w="2395" w:type="dxa"/>
            <w:gridSpan w:val="2"/>
            <w:tcBorders>
              <w:top w:val="dotted" w:sz="4" w:space="0" w:color="auto"/>
              <w:bottom w:val="dotted" w:sz="4" w:space="0" w:color="auto"/>
              <w:right w:val="dotted" w:sz="4" w:space="0" w:color="auto"/>
            </w:tcBorders>
            <w:vAlign w:val="center"/>
          </w:tcPr>
          <w:p w14:paraId="339F5FDB" w14:textId="77777777" w:rsidR="009638F0" w:rsidRPr="00D60F63" w:rsidRDefault="009638F0" w:rsidP="009638F0">
            <w:pPr>
              <w:spacing w:line="240" w:lineRule="exact"/>
              <w:rPr>
                <w:rFonts w:ascii="ＭＳ ゴシック" w:eastAsia="ＭＳ ゴシック" w:hAnsi="ＭＳ ゴシック" w:cs="Times New Roman"/>
              </w:rPr>
            </w:pPr>
          </w:p>
        </w:tc>
        <w:tc>
          <w:tcPr>
            <w:tcW w:w="1223" w:type="dxa"/>
            <w:tcBorders>
              <w:top w:val="dotted" w:sz="4" w:space="0" w:color="auto"/>
              <w:left w:val="dotted" w:sz="4" w:space="0" w:color="auto"/>
              <w:bottom w:val="dotted" w:sz="4" w:space="0" w:color="auto"/>
              <w:right w:val="dotted" w:sz="4" w:space="0" w:color="auto"/>
            </w:tcBorders>
            <w:vAlign w:val="center"/>
          </w:tcPr>
          <w:p w14:paraId="042D2ACE" w14:textId="77777777" w:rsidR="009638F0" w:rsidRPr="00D60F63" w:rsidRDefault="009638F0" w:rsidP="009638F0">
            <w:pPr>
              <w:spacing w:line="240" w:lineRule="exact"/>
              <w:rPr>
                <w:rFonts w:ascii="ＭＳ ゴシック" w:eastAsia="ＭＳ ゴシック" w:hAnsi="ＭＳ ゴシック" w:cs="Times New Roman"/>
              </w:rPr>
            </w:pPr>
          </w:p>
        </w:tc>
        <w:tc>
          <w:tcPr>
            <w:tcW w:w="1205" w:type="dxa"/>
            <w:tcBorders>
              <w:top w:val="dotted" w:sz="4" w:space="0" w:color="auto"/>
              <w:left w:val="dotted" w:sz="4" w:space="0" w:color="auto"/>
              <w:bottom w:val="dotted" w:sz="4" w:space="0" w:color="auto"/>
              <w:right w:val="dotted" w:sz="4" w:space="0" w:color="auto"/>
            </w:tcBorders>
            <w:vAlign w:val="center"/>
          </w:tcPr>
          <w:p w14:paraId="53CFD6EF" w14:textId="77777777" w:rsidR="009638F0" w:rsidRPr="00D60F63" w:rsidRDefault="009638F0" w:rsidP="009638F0">
            <w:pPr>
              <w:spacing w:line="240" w:lineRule="exact"/>
              <w:rPr>
                <w:rFonts w:ascii="ＭＳ ゴシック" w:eastAsia="ＭＳ ゴシック" w:hAnsi="ＭＳ ゴシック" w:cs="Times New Roman"/>
              </w:rPr>
            </w:pPr>
          </w:p>
        </w:tc>
        <w:tc>
          <w:tcPr>
            <w:tcW w:w="1221" w:type="dxa"/>
            <w:tcBorders>
              <w:top w:val="dotted" w:sz="4" w:space="0" w:color="auto"/>
              <w:left w:val="dotted" w:sz="4" w:space="0" w:color="auto"/>
              <w:bottom w:val="dotted" w:sz="4" w:space="0" w:color="auto"/>
              <w:right w:val="dotted" w:sz="4" w:space="0" w:color="auto"/>
            </w:tcBorders>
            <w:vAlign w:val="center"/>
          </w:tcPr>
          <w:p w14:paraId="67756E35" w14:textId="77777777" w:rsidR="009638F0" w:rsidRPr="00D60F63" w:rsidRDefault="009638F0" w:rsidP="009638F0">
            <w:pPr>
              <w:spacing w:line="240" w:lineRule="exact"/>
              <w:rPr>
                <w:rFonts w:ascii="ＭＳ ゴシック" w:eastAsia="ＭＳ ゴシック" w:hAnsi="ＭＳ ゴシック" w:cs="Times New Roman"/>
              </w:rPr>
            </w:pPr>
          </w:p>
        </w:tc>
        <w:tc>
          <w:tcPr>
            <w:tcW w:w="1380" w:type="dxa"/>
            <w:tcBorders>
              <w:top w:val="dotted" w:sz="4" w:space="0" w:color="auto"/>
              <w:left w:val="dotted" w:sz="4" w:space="0" w:color="auto"/>
              <w:bottom w:val="dotted" w:sz="4" w:space="0" w:color="auto"/>
            </w:tcBorders>
            <w:vAlign w:val="center"/>
          </w:tcPr>
          <w:p w14:paraId="1F11C9DD" w14:textId="77777777" w:rsidR="009638F0" w:rsidRPr="00D60F63" w:rsidRDefault="009638F0" w:rsidP="009638F0">
            <w:pPr>
              <w:spacing w:line="240" w:lineRule="exact"/>
              <w:rPr>
                <w:rFonts w:ascii="ＭＳ ゴシック" w:eastAsia="ＭＳ ゴシック" w:hAnsi="ＭＳ ゴシック" w:cs="Times New Roman"/>
              </w:rPr>
            </w:pPr>
          </w:p>
        </w:tc>
        <w:tc>
          <w:tcPr>
            <w:tcW w:w="885" w:type="dxa"/>
            <w:tcBorders>
              <w:top w:val="dotted" w:sz="4" w:space="0" w:color="auto"/>
              <w:bottom w:val="dotted" w:sz="4" w:space="0" w:color="auto"/>
            </w:tcBorders>
            <w:vAlign w:val="center"/>
          </w:tcPr>
          <w:p w14:paraId="0879D843"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2DECF366" w14:textId="77777777" w:rsidTr="007158CB">
        <w:trPr>
          <w:trHeight w:hRule="exact" w:val="284"/>
        </w:trPr>
        <w:tc>
          <w:tcPr>
            <w:tcW w:w="1284" w:type="dxa"/>
            <w:tcBorders>
              <w:top w:val="nil"/>
              <w:bottom w:val="nil"/>
            </w:tcBorders>
            <w:vAlign w:val="center"/>
          </w:tcPr>
          <w:p w14:paraId="190968CC" w14:textId="77777777" w:rsidR="009638F0" w:rsidRPr="00D60F63" w:rsidRDefault="009638F0" w:rsidP="009638F0">
            <w:pPr>
              <w:spacing w:line="240" w:lineRule="exact"/>
              <w:rPr>
                <w:rFonts w:ascii="ＭＳ ゴシック" w:eastAsia="ＭＳ ゴシック" w:hAnsi="ＭＳ ゴシック" w:cs="Times New Roman"/>
              </w:rPr>
            </w:pPr>
          </w:p>
        </w:tc>
        <w:tc>
          <w:tcPr>
            <w:tcW w:w="2395" w:type="dxa"/>
            <w:gridSpan w:val="2"/>
            <w:tcBorders>
              <w:top w:val="dotted" w:sz="4" w:space="0" w:color="auto"/>
              <w:bottom w:val="dotted" w:sz="4" w:space="0" w:color="auto"/>
              <w:right w:val="dotted" w:sz="4" w:space="0" w:color="auto"/>
            </w:tcBorders>
            <w:vAlign w:val="center"/>
          </w:tcPr>
          <w:p w14:paraId="19060977" w14:textId="77777777" w:rsidR="009638F0" w:rsidRPr="00D60F63" w:rsidRDefault="009638F0" w:rsidP="009638F0">
            <w:pPr>
              <w:spacing w:line="240" w:lineRule="exact"/>
              <w:rPr>
                <w:rFonts w:ascii="ＭＳ ゴシック" w:eastAsia="ＭＳ ゴシック" w:hAnsi="ＭＳ ゴシック" w:cs="Times New Roman"/>
              </w:rPr>
            </w:pPr>
          </w:p>
        </w:tc>
        <w:tc>
          <w:tcPr>
            <w:tcW w:w="1223" w:type="dxa"/>
            <w:tcBorders>
              <w:top w:val="dotted" w:sz="4" w:space="0" w:color="auto"/>
              <w:left w:val="dotted" w:sz="4" w:space="0" w:color="auto"/>
              <w:bottom w:val="dotted" w:sz="4" w:space="0" w:color="auto"/>
              <w:right w:val="dotted" w:sz="4" w:space="0" w:color="auto"/>
            </w:tcBorders>
            <w:vAlign w:val="center"/>
          </w:tcPr>
          <w:p w14:paraId="17A5EC48" w14:textId="77777777" w:rsidR="009638F0" w:rsidRPr="00D60F63" w:rsidRDefault="009638F0" w:rsidP="009638F0">
            <w:pPr>
              <w:spacing w:line="240" w:lineRule="exact"/>
              <w:rPr>
                <w:rFonts w:ascii="ＭＳ ゴシック" w:eastAsia="ＭＳ ゴシック" w:hAnsi="ＭＳ ゴシック" w:cs="Times New Roman"/>
              </w:rPr>
            </w:pPr>
          </w:p>
        </w:tc>
        <w:tc>
          <w:tcPr>
            <w:tcW w:w="1205" w:type="dxa"/>
            <w:tcBorders>
              <w:top w:val="dotted" w:sz="4" w:space="0" w:color="auto"/>
              <w:left w:val="dotted" w:sz="4" w:space="0" w:color="auto"/>
              <w:bottom w:val="dotted" w:sz="4" w:space="0" w:color="auto"/>
              <w:right w:val="dotted" w:sz="4" w:space="0" w:color="auto"/>
            </w:tcBorders>
            <w:vAlign w:val="center"/>
          </w:tcPr>
          <w:p w14:paraId="536635A9" w14:textId="77777777" w:rsidR="009638F0" w:rsidRPr="00D60F63" w:rsidRDefault="009638F0" w:rsidP="009638F0">
            <w:pPr>
              <w:spacing w:line="240" w:lineRule="exact"/>
              <w:rPr>
                <w:rFonts w:ascii="ＭＳ ゴシック" w:eastAsia="ＭＳ ゴシック" w:hAnsi="ＭＳ ゴシック" w:cs="Times New Roman"/>
              </w:rPr>
            </w:pPr>
          </w:p>
        </w:tc>
        <w:tc>
          <w:tcPr>
            <w:tcW w:w="1221" w:type="dxa"/>
            <w:tcBorders>
              <w:top w:val="dotted" w:sz="4" w:space="0" w:color="auto"/>
              <w:left w:val="dotted" w:sz="4" w:space="0" w:color="auto"/>
              <w:bottom w:val="dotted" w:sz="4" w:space="0" w:color="auto"/>
              <w:right w:val="dotted" w:sz="4" w:space="0" w:color="auto"/>
            </w:tcBorders>
            <w:vAlign w:val="center"/>
          </w:tcPr>
          <w:p w14:paraId="13257461" w14:textId="77777777" w:rsidR="009638F0" w:rsidRPr="00D60F63" w:rsidRDefault="009638F0" w:rsidP="009638F0">
            <w:pPr>
              <w:spacing w:line="240" w:lineRule="exact"/>
              <w:rPr>
                <w:rFonts w:ascii="ＭＳ ゴシック" w:eastAsia="ＭＳ ゴシック" w:hAnsi="ＭＳ ゴシック" w:cs="Times New Roman"/>
              </w:rPr>
            </w:pPr>
          </w:p>
        </w:tc>
        <w:tc>
          <w:tcPr>
            <w:tcW w:w="1380" w:type="dxa"/>
            <w:tcBorders>
              <w:top w:val="dotted" w:sz="4" w:space="0" w:color="auto"/>
              <w:left w:val="dotted" w:sz="4" w:space="0" w:color="auto"/>
              <w:bottom w:val="dotted" w:sz="4" w:space="0" w:color="auto"/>
            </w:tcBorders>
            <w:vAlign w:val="center"/>
          </w:tcPr>
          <w:p w14:paraId="1EEE7ADE" w14:textId="77777777" w:rsidR="009638F0" w:rsidRPr="00D60F63" w:rsidRDefault="009638F0" w:rsidP="009638F0">
            <w:pPr>
              <w:spacing w:line="240" w:lineRule="exact"/>
              <w:rPr>
                <w:rFonts w:ascii="ＭＳ ゴシック" w:eastAsia="ＭＳ ゴシック" w:hAnsi="ＭＳ ゴシック" w:cs="Times New Roman"/>
              </w:rPr>
            </w:pPr>
          </w:p>
        </w:tc>
        <w:tc>
          <w:tcPr>
            <w:tcW w:w="885" w:type="dxa"/>
            <w:tcBorders>
              <w:top w:val="dotted" w:sz="4" w:space="0" w:color="auto"/>
              <w:bottom w:val="dotted" w:sz="4" w:space="0" w:color="auto"/>
            </w:tcBorders>
            <w:vAlign w:val="center"/>
          </w:tcPr>
          <w:p w14:paraId="3DEC5105"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0AD1E96E" w14:textId="77777777" w:rsidTr="007158CB">
        <w:trPr>
          <w:trHeight w:hRule="exact" w:val="284"/>
        </w:trPr>
        <w:tc>
          <w:tcPr>
            <w:tcW w:w="1284" w:type="dxa"/>
            <w:tcBorders>
              <w:top w:val="nil"/>
              <w:bottom w:val="single" w:sz="4" w:space="0" w:color="auto"/>
            </w:tcBorders>
            <w:vAlign w:val="center"/>
          </w:tcPr>
          <w:p w14:paraId="76426DF0" w14:textId="77777777" w:rsidR="009638F0" w:rsidRPr="00D60F63" w:rsidRDefault="009638F0" w:rsidP="009638F0">
            <w:pPr>
              <w:spacing w:line="240" w:lineRule="exact"/>
              <w:rPr>
                <w:rFonts w:ascii="ＭＳ ゴシック" w:eastAsia="ＭＳ ゴシック" w:hAnsi="ＭＳ ゴシック" w:cs="Times New Roman"/>
              </w:rPr>
            </w:pPr>
          </w:p>
        </w:tc>
        <w:tc>
          <w:tcPr>
            <w:tcW w:w="2395" w:type="dxa"/>
            <w:gridSpan w:val="2"/>
            <w:tcBorders>
              <w:top w:val="dotted" w:sz="4" w:space="0" w:color="auto"/>
              <w:bottom w:val="single" w:sz="4" w:space="0" w:color="auto"/>
              <w:right w:val="dotted" w:sz="4" w:space="0" w:color="auto"/>
            </w:tcBorders>
            <w:vAlign w:val="center"/>
          </w:tcPr>
          <w:p w14:paraId="6D8080E1" w14:textId="77777777" w:rsidR="009638F0" w:rsidRPr="00D60F63" w:rsidRDefault="009638F0" w:rsidP="009638F0">
            <w:pPr>
              <w:spacing w:line="240" w:lineRule="exact"/>
              <w:rPr>
                <w:rFonts w:ascii="ＭＳ ゴシック" w:eastAsia="ＭＳ ゴシック" w:hAnsi="ＭＳ ゴシック" w:cs="Times New Roman"/>
              </w:rPr>
            </w:pPr>
          </w:p>
        </w:tc>
        <w:tc>
          <w:tcPr>
            <w:tcW w:w="1223" w:type="dxa"/>
            <w:tcBorders>
              <w:top w:val="dotted" w:sz="4" w:space="0" w:color="auto"/>
              <w:left w:val="dotted" w:sz="4" w:space="0" w:color="auto"/>
              <w:bottom w:val="single" w:sz="4" w:space="0" w:color="auto"/>
              <w:right w:val="dotted" w:sz="4" w:space="0" w:color="auto"/>
            </w:tcBorders>
            <w:vAlign w:val="center"/>
          </w:tcPr>
          <w:p w14:paraId="75DD18C4" w14:textId="77777777" w:rsidR="009638F0" w:rsidRPr="00D60F63" w:rsidRDefault="009638F0" w:rsidP="009638F0">
            <w:pPr>
              <w:spacing w:line="240" w:lineRule="exact"/>
              <w:rPr>
                <w:rFonts w:ascii="ＭＳ ゴシック" w:eastAsia="ＭＳ ゴシック" w:hAnsi="ＭＳ ゴシック" w:cs="Times New Roman"/>
              </w:rPr>
            </w:pPr>
          </w:p>
        </w:tc>
        <w:tc>
          <w:tcPr>
            <w:tcW w:w="1205" w:type="dxa"/>
            <w:tcBorders>
              <w:top w:val="dotted" w:sz="4" w:space="0" w:color="auto"/>
              <w:left w:val="dotted" w:sz="4" w:space="0" w:color="auto"/>
              <w:bottom w:val="single" w:sz="4" w:space="0" w:color="auto"/>
              <w:right w:val="dotted" w:sz="4" w:space="0" w:color="auto"/>
            </w:tcBorders>
            <w:vAlign w:val="center"/>
          </w:tcPr>
          <w:p w14:paraId="3E0C2019" w14:textId="77777777" w:rsidR="009638F0" w:rsidRPr="00D60F63" w:rsidRDefault="009638F0" w:rsidP="009638F0">
            <w:pPr>
              <w:spacing w:line="240" w:lineRule="exact"/>
              <w:rPr>
                <w:rFonts w:ascii="ＭＳ ゴシック" w:eastAsia="ＭＳ ゴシック" w:hAnsi="ＭＳ ゴシック" w:cs="Times New Roman"/>
              </w:rPr>
            </w:pPr>
          </w:p>
        </w:tc>
        <w:tc>
          <w:tcPr>
            <w:tcW w:w="1221" w:type="dxa"/>
            <w:tcBorders>
              <w:top w:val="dotted" w:sz="4" w:space="0" w:color="auto"/>
              <w:left w:val="dotted" w:sz="4" w:space="0" w:color="auto"/>
              <w:bottom w:val="single" w:sz="4" w:space="0" w:color="auto"/>
              <w:right w:val="dotted" w:sz="4" w:space="0" w:color="auto"/>
            </w:tcBorders>
            <w:vAlign w:val="center"/>
          </w:tcPr>
          <w:p w14:paraId="72383386" w14:textId="77777777" w:rsidR="009638F0" w:rsidRPr="00D60F63" w:rsidRDefault="009638F0" w:rsidP="009638F0">
            <w:pPr>
              <w:spacing w:line="240" w:lineRule="exact"/>
              <w:rPr>
                <w:rFonts w:ascii="ＭＳ ゴシック" w:eastAsia="ＭＳ ゴシック" w:hAnsi="ＭＳ ゴシック" w:cs="Times New Roman"/>
              </w:rPr>
            </w:pPr>
          </w:p>
        </w:tc>
        <w:tc>
          <w:tcPr>
            <w:tcW w:w="1380" w:type="dxa"/>
            <w:tcBorders>
              <w:top w:val="dotted" w:sz="4" w:space="0" w:color="auto"/>
              <w:left w:val="dotted" w:sz="4" w:space="0" w:color="auto"/>
              <w:bottom w:val="single" w:sz="4" w:space="0" w:color="auto"/>
            </w:tcBorders>
            <w:vAlign w:val="center"/>
          </w:tcPr>
          <w:p w14:paraId="711D90B7" w14:textId="77777777" w:rsidR="009638F0" w:rsidRPr="00D60F63" w:rsidRDefault="009638F0" w:rsidP="009638F0">
            <w:pPr>
              <w:spacing w:line="240" w:lineRule="exact"/>
              <w:rPr>
                <w:rFonts w:ascii="ＭＳ ゴシック" w:eastAsia="ＭＳ ゴシック" w:hAnsi="ＭＳ ゴシック" w:cs="Times New Roman"/>
              </w:rPr>
            </w:pPr>
          </w:p>
        </w:tc>
        <w:tc>
          <w:tcPr>
            <w:tcW w:w="885" w:type="dxa"/>
            <w:tcBorders>
              <w:top w:val="dotted" w:sz="4" w:space="0" w:color="auto"/>
              <w:bottom w:val="single" w:sz="4" w:space="0" w:color="auto"/>
            </w:tcBorders>
            <w:vAlign w:val="center"/>
          </w:tcPr>
          <w:p w14:paraId="1645B232"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745034FD" w14:textId="77777777" w:rsidTr="007158CB">
        <w:trPr>
          <w:trHeight w:hRule="exact" w:val="284"/>
        </w:trPr>
        <w:tc>
          <w:tcPr>
            <w:tcW w:w="1284" w:type="dxa"/>
            <w:tcBorders>
              <w:top w:val="single" w:sz="4" w:space="0" w:color="auto"/>
              <w:bottom w:val="nil"/>
            </w:tcBorders>
            <w:vAlign w:val="center"/>
          </w:tcPr>
          <w:p w14:paraId="31F4DC75"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⑥その他</w:t>
            </w:r>
          </w:p>
        </w:tc>
        <w:tc>
          <w:tcPr>
            <w:tcW w:w="1187" w:type="dxa"/>
            <w:tcBorders>
              <w:top w:val="single" w:sz="4" w:space="0" w:color="auto"/>
              <w:bottom w:val="nil"/>
              <w:right w:val="nil"/>
            </w:tcBorders>
            <w:vAlign w:val="center"/>
          </w:tcPr>
          <w:p w14:paraId="19BA3086" w14:textId="77777777" w:rsidR="009638F0" w:rsidRPr="00D60F63" w:rsidRDefault="009638F0" w:rsidP="009638F0">
            <w:pPr>
              <w:spacing w:line="240" w:lineRule="exact"/>
              <w:rPr>
                <w:rFonts w:ascii="ＭＳ ゴシック" w:eastAsia="ＭＳ ゴシック" w:hAnsi="ＭＳ ゴシック" w:cs="Times New Roman"/>
              </w:rPr>
            </w:pPr>
          </w:p>
        </w:tc>
        <w:tc>
          <w:tcPr>
            <w:tcW w:w="1208" w:type="dxa"/>
            <w:tcBorders>
              <w:top w:val="single" w:sz="4" w:space="0" w:color="auto"/>
              <w:left w:val="nil"/>
              <w:bottom w:val="nil"/>
              <w:right w:val="nil"/>
            </w:tcBorders>
            <w:vAlign w:val="center"/>
          </w:tcPr>
          <w:p w14:paraId="16E44B1D" w14:textId="77777777" w:rsidR="009638F0" w:rsidRPr="00D60F63" w:rsidRDefault="009638F0" w:rsidP="009638F0">
            <w:pPr>
              <w:spacing w:line="240" w:lineRule="exact"/>
              <w:rPr>
                <w:rFonts w:ascii="ＭＳ ゴシック" w:eastAsia="ＭＳ ゴシック" w:hAnsi="ＭＳ ゴシック" w:cs="Times New Roman"/>
              </w:rPr>
            </w:pPr>
          </w:p>
        </w:tc>
        <w:tc>
          <w:tcPr>
            <w:tcW w:w="1223" w:type="dxa"/>
            <w:tcBorders>
              <w:top w:val="single" w:sz="4" w:space="0" w:color="auto"/>
              <w:left w:val="nil"/>
              <w:bottom w:val="nil"/>
              <w:right w:val="nil"/>
            </w:tcBorders>
            <w:vAlign w:val="center"/>
          </w:tcPr>
          <w:p w14:paraId="4F22677C" w14:textId="77777777" w:rsidR="009638F0" w:rsidRPr="00D60F63" w:rsidRDefault="009638F0" w:rsidP="009638F0">
            <w:pPr>
              <w:spacing w:line="240" w:lineRule="exact"/>
              <w:rPr>
                <w:rFonts w:ascii="ＭＳ ゴシック" w:eastAsia="ＭＳ ゴシック" w:hAnsi="ＭＳ ゴシック" w:cs="Times New Roman"/>
              </w:rPr>
            </w:pPr>
          </w:p>
        </w:tc>
        <w:tc>
          <w:tcPr>
            <w:tcW w:w="1205" w:type="dxa"/>
            <w:tcBorders>
              <w:top w:val="single" w:sz="4" w:space="0" w:color="auto"/>
              <w:left w:val="nil"/>
              <w:bottom w:val="nil"/>
              <w:right w:val="nil"/>
            </w:tcBorders>
            <w:vAlign w:val="center"/>
          </w:tcPr>
          <w:p w14:paraId="75E8D29D" w14:textId="77777777" w:rsidR="009638F0" w:rsidRPr="00D60F63" w:rsidRDefault="009638F0" w:rsidP="009638F0">
            <w:pPr>
              <w:spacing w:line="240" w:lineRule="exact"/>
              <w:rPr>
                <w:rFonts w:ascii="ＭＳ ゴシック" w:eastAsia="ＭＳ ゴシック" w:hAnsi="ＭＳ ゴシック" w:cs="Times New Roman"/>
              </w:rPr>
            </w:pPr>
          </w:p>
        </w:tc>
        <w:tc>
          <w:tcPr>
            <w:tcW w:w="1221" w:type="dxa"/>
            <w:tcBorders>
              <w:top w:val="single" w:sz="4" w:space="0" w:color="auto"/>
              <w:left w:val="nil"/>
              <w:bottom w:val="nil"/>
              <w:right w:val="nil"/>
            </w:tcBorders>
            <w:vAlign w:val="center"/>
          </w:tcPr>
          <w:p w14:paraId="7FE4D7AD" w14:textId="77777777" w:rsidR="009638F0" w:rsidRPr="00D60F63" w:rsidRDefault="009638F0" w:rsidP="009638F0">
            <w:pPr>
              <w:spacing w:line="240" w:lineRule="exact"/>
              <w:rPr>
                <w:rFonts w:ascii="ＭＳ ゴシック" w:eastAsia="ＭＳ ゴシック" w:hAnsi="ＭＳ ゴシック" w:cs="Times New Roman"/>
              </w:rPr>
            </w:pPr>
          </w:p>
        </w:tc>
        <w:tc>
          <w:tcPr>
            <w:tcW w:w="1380" w:type="dxa"/>
            <w:tcBorders>
              <w:top w:val="single" w:sz="4" w:space="0" w:color="auto"/>
              <w:left w:val="nil"/>
              <w:bottom w:val="nil"/>
            </w:tcBorders>
            <w:vAlign w:val="center"/>
          </w:tcPr>
          <w:p w14:paraId="093317CA" w14:textId="77777777" w:rsidR="009638F0" w:rsidRPr="00D60F63" w:rsidRDefault="009638F0" w:rsidP="009638F0">
            <w:pPr>
              <w:spacing w:line="240" w:lineRule="exact"/>
              <w:rPr>
                <w:rFonts w:ascii="ＭＳ ゴシック" w:eastAsia="ＭＳ ゴシック" w:hAnsi="ＭＳ ゴシック" w:cs="Times New Roman"/>
              </w:rPr>
            </w:pPr>
          </w:p>
        </w:tc>
        <w:tc>
          <w:tcPr>
            <w:tcW w:w="885" w:type="dxa"/>
            <w:tcBorders>
              <w:top w:val="single" w:sz="4" w:space="0" w:color="auto"/>
              <w:bottom w:val="nil"/>
            </w:tcBorders>
            <w:vAlign w:val="center"/>
          </w:tcPr>
          <w:p w14:paraId="08245151"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54071E87" w14:textId="77777777" w:rsidTr="007158CB">
        <w:trPr>
          <w:trHeight w:hRule="exact" w:val="284"/>
        </w:trPr>
        <w:tc>
          <w:tcPr>
            <w:tcW w:w="1284" w:type="dxa"/>
            <w:tcBorders>
              <w:top w:val="nil"/>
              <w:bottom w:val="nil"/>
            </w:tcBorders>
            <w:vAlign w:val="center"/>
          </w:tcPr>
          <w:p w14:paraId="440DC053" w14:textId="77777777" w:rsidR="009638F0" w:rsidRPr="00D60F63" w:rsidRDefault="009638F0" w:rsidP="009638F0">
            <w:pPr>
              <w:spacing w:line="240" w:lineRule="exact"/>
              <w:rPr>
                <w:rFonts w:ascii="ＭＳ ゴシック" w:eastAsia="ＭＳ ゴシック" w:hAnsi="ＭＳ ゴシック" w:cs="Times New Roman"/>
              </w:rPr>
            </w:pPr>
          </w:p>
        </w:tc>
        <w:tc>
          <w:tcPr>
            <w:tcW w:w="1187" w:type="dxa"/>
            <w:tcBorders>
              <w:top w:val="nil"/>
              <w:bottom w:val="nil"/>
              <w:right w:val="nil"/>
            </w:tcBorders>
            <w:vAlign w:val="center"/>
          </w:tcPr>
          <w:p w14:paraId="5E981814" w14:textId="77777777" w:rsidR="009638F0" w:rsidRPr="00D60F63" w:rsidRDefault="009638F0" w:rsidP="009638F0">
            <w:pPr>
              <w:spacing w:line="240" w:lineRule="exact"/>
              <w:rPr>
                <w:rFonts w:ascii="ＭＳ ゴシック" w:eastAsia="ＭＳ ゴシック" w:hAnsi="ＭＳ ゴシック" w:cs="Times New Roman"/>
              </w:rPr>
            </w:pPr>
          </w:p>
        </w:tc>
        <w:tc>
          <w:tcPr>
            <w:tcW w:w="1208" w:type="dxa"/>
            <w:tcBorders>
              <w:top w:val="nil"/>
              <w:left w:val="nil"/>
              <w:bottom w:val="nil"/>
              <w:right w:val="nil"/>
            </w:tcBorders>
            <w:vAlign w:val="center"/>
          </w:tcPr>
          <w:p w14:paraId="0BE08EA3"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tc>
        <w:tc>
          <w:tcPr>
            <w:tcW w:w="1223" w:type="dxa"/>
            <w:tcBorders>
              <w:top w:val="nil"/>
              <w:left w:val="nil"/>
              <w:bottom w:val="nil"/>
              <w:right w:val="nil"/>
            </w:tcBorders>
            <w:vAlign w:val="center"/>
          </w:tcPr>
          <w:p w14:paraId="40CCAEC0" w14:textId="77777777" w:rsidR="009638F0" w:rsidRPr="00D60F63" w:rsidRDefault="009638F0" w:rsidP="009638F0">
            <w:pPr>
              <w:spacing w:line="240" w:lineRule="exact"/>
              <w:rPr>
                <w:rFonts w:ascii="ＭＳ ゴシック" w:eastAsia="ＭＳ ゴシック" w:hAnsi="ＭＳ ゴシック" w:cs="Times New Roman"/>
              </w:rPr>
            </w:pPr>
          </w:p>
        </w:tc>
        <w:tc>
          <w:tcPr>
            <w:tcW w:w="1205" w:type="dxa"/>
            <w:tcBorders>
              <w:top w:val="nil"/>
              <w:left w:val="nil"/>
              <w:bottom w:val="nil"/>
              <w:right w:val="nil"/>
            </w:tcBorders>
            <w:vAlign w:val="center"/>
          </w:tcPr>
          <w:p w14:paraId="0758C3AF" w14:textId="77777777" w:rsidR="009638F0" w:rsidRPr="00D60F63" w:rsidRDefault="009638F0" w:rsidP="009638F0">
            <w:pPr>
              <w:spacing w:line="240" w:lineRule="exact"/>
              <w:rPr>
                <w:rFonts w:ascii="ＭＳ ゴシック" w:eastAsia="ＭＳ ゴシック" w:hAnsi="ＭＳ ゴシック" w:cs="Times New Roman"/>
              </w:rPr>
            </w:pPr>
          </w:p>
        </w:tc>
        <w:tc>
          <w:tcPr>
            <w:tcW w:w="1221" w:type="dxa"/>
            <w:tcBorders>
              <w:top w:val="nil"/>
              <w:left w:val="nil"/>
              <w:bottom w:val="nil"/>
              <w:right w:val="nil"/>
            </w:tcBorders>
            <w:vAlign w:val="center"/>
          </w:tcPr>
          <w:p w14:paraId="7357D26F" w14:textId="77777777" w:rsidR="009638F0" w:rsidRPr="00D60F63" w:rsidRDefault="009638F0" w:rsidP="009638F0">
            <w:pPr>
              <w:spacing w:line="240" w:lineRule="exact"/>
              <w:rPr>
                <w:rFonts w:ascii="ＭＳ ゴシック" w:eastAsia="ＭＳ ゴシック" w:hAnsi="ＭＳ ゴシック" w:cs="Times New Roman"/>
              </w:rPr>
            </w:pPr>
          </w:p>
        </w:tc>
        <w:tc>
          <w:tcPr>
            <w:tcW w:w="1380" w:type="dxa"/>
            <w:tcBorders>
              <w:top w:val="nil"/>
              <w:left w:val="nil"/>
              <w:bottom w:val="nil"/>
            </w:tcBorders>
            <w:vAlign w:val="center"/>
          </w:tcPr>
          <w:p w14:paraId="0B30DF91" w14:textId="77777777" w:rsidR="009638F0" w:rsidRPr="00D60F63" w:rsidRDefault="009638F0" w:rsidP="009638F0">
            <w:pPr>
              <w:spacing w:line="240" w:lineRule="exact"/>
              <w:rPr>
                <w:rFonts w:ascii="ＭＳ ゴシック" w:eastAsia="ＭＳ ゴシック" w:hAnsi="ＭＳ ゴシック" w:cs="Times New Roman"/>
              </w:rPr>
            </w:pPr>
          </w:p>
        </w:tc>
        <w:tc>
          <w:tcPr>
            <w:tcW w:w="885" w:type="dxa"/>
            <w:tcBorders>
              <w:top w:val="nil"/>
              <w:bottom w:val="nil"/>
            </w:tcBorders>
            <w:vAlign w:val="center"/>
          </w:tcPr>
          <w:p w14:paraId="6CFD7F3C"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7601E43A" w14:textId="77777777" w:rsidTr="007158CB">
        <w:trPr>
          <w:trHeight w:hRule="exact" w:val="284"/>
        </w:trPr>
        <w:tc>
          <w:tcPr>
            <w:tcW w:w="1284" w:type="dxa"/>
            <w:tcBorders>
              <w:top w:val="nil"/>
              <w:bottom w:val="nil"/>
            </w:tcBorders>
            <w:vAlign w:val="center"/>
          </w:tcPr>
          <w:p w14:paraId="302AF317" w14:textId="77777777" w:rsidR="009638F0" w:rsidRPr="00D60F63" w:rsidRDefault="009638F0" w:rsidP="009638F0">
            <w:pPr>
              <w:spacing w:line="240" w:lineRule="exact"/>
              <w:rPr>
                <w:rFonts w:ascii="ＭＳ ゴシック" w:eastAsia="ＭＳ ゴシック" w:hAnsi="ＭＳ ゴシック" w:cs="Times New Roman"/>
              </w:rPr>
            </w:pPr>
          </w:p>
        </w:tc>
        <w:tc>
          <w:tcPr>
            <w:tcW w:w="1187" w:type="dxa"/>
            <w:tcBorders>
              <w:top w:val="nil"/>
              <w:bottom w:val="nil"/>
              <w:right w:val="nil"/>
            </w:tcBorders>
            <w:vAlign w:val="center"/>
          </w:tcPr>
          <w:p w14:paraId="7ABC8F38" w14:textId="77777777" w:rsidR="009638F0" w:rsidRPr="00D60F63" w:rsidRDefault="009638F0" w:rsidP="009638F0">
            <w:pPr>
              <w:spacing w:line="240" w:lineRule="exact"/>
              <w:rPr>
                <w:rFonts w:ascii="ＭＳ ゴシック" w:eastAsia="ＭＳ ゴシック" w:hAnsi="ＭＳ ゴシック" w:cs="Times New Roman"/>
              </w:rPr>
            </w:pPr>
          </w:p>
        </w:tc>
        <w:tc>
          <w:tcPr>
            <w:tcW w:w="1208" w:type="dxa"/>
            <w:tcBorders>
              <w:top w:val="nil"/>
              <w:left w:val="nil"/>
              <w:bottom w:val="nil"/>
              <w:right w:val="nil"/>
            </w:tcBorders>
            <w:vAlign w:val="center"/>
          </w:tcPr>
          <w:p w14:paraId="2ECF5DB1" w14:textId="77777777" w:rsidR="009638F0" w:rsidRPr="00D60F63" w:rsidRDefault="009638F0" w:rsidP="009638F0">
            <w:pPr>
              <w:spacing w:line="240" w:lineRule="exact"/>
              <w:rPr>
                <w:rFonts w:ascii="ＭＳ ゴシック" w:eastAsia="ＭＳ ゴシック" w:hAnsi="ＭＳ ゴシック" w:cs="Times New Roman"/>
              </w:rPr>
            </w:pPr>
          </w:p>
        </w:tc>
        <w:tc>
          <w:tcPr>
            <w:tcW w:w="1223" w:type="dxa"/>
            <w:tcBorders>
              <w:top w:val="nil"/>
              <w:left w:val="nil"/>
              <w:bottom w:val="nil"/>
              <w:right w:val="nil"/>
            </w:tcBorders>
            <w:vAlign w:val="center"/>
          </w:tcPr>
          <w:p w14:paraId="644A1D00" w14:textId="77777777" w:rsidR="009638F0" w:rsidRPr="00D60F63" w:rsidRDefault="009638F0" w:rsidP="009638F0">
            <w:pPr>
              <w:spacing w:line="240" w:lineRule="exact"/>
              <w:rPr>
                <w:rFonts w:ascii="ＭＳ ゴシック" w:eastAsia="ＭＳ ゴシック" w:hAnsi="ＭＳ ゴシック" w:cs="Times New Roman"/>
              </w:rPr>
            </w:pPr>
          </w:p>
        </w:tc>
        <w:tc>
          <w:tcPr>
            <w:tcW w:w="1205" w:type="dxa"/>
            <w:tcBorders>
              <w:top w:val="nil"/>
              <w:left w:val="nil"/>
              <w:bottom w:val="nil"/>
              <w:right w:val="nil"/>
            </w:tcBorders>
            <w:vAlign w:val="center"/>
          </w:tcPr>
          <w:p w14:paraId="0A4770B4" w14:textId="77777777" w:rsidR="009638F0" w:rsidRPr="00D60F63" w:rsidRDefault="009638F0" w:rsidP="009638F0">
            <w:pPr>
              <w:spacing w:line="240" w:lineRule="exact"/>
              <w:rPr>
                <w:rFonts w:ascii="ＭＳ ゴシック" w:eastAsia="ＭＳ ゴシック" w:hAnsi="ＭＳ ゴシック" w:cs="Times New Roman"/>
              </w:rPr>
            </w:pPr>
          </w:p>
        </w:tc>
        <w:tc>
          <w:tcPr>
            <w:tcW w:w="1221" w:type="dxa"/>
            <w:tcBorders>
              <w:top w:val="nil"/>
              <w:left w:val="nil"/>
              <w:bottom w:val="nil"/>
              <w:right w:val="nil"/>
            </w:tcBorders>
            <w:vAlign w:val="center"/>
          </w:tcPr>
          <w:p w14:paraId="71BB6BD9" w14:textId="77777777" w:rsidR="009638F0" w:rsidRPr="00D60F63" w:rsidRDefault="009638F0" w:rsidP="009638F0">
            <w:pPr>
              <w:spacing w:line="240" w:lineRule="exact"/>
              <w:rPr>
                <w:rFonts w:ascii="ＭＳ ゴシック" w:eastAsia="ＭＳ ゴシック" w:hAnsi="ＭＳ ゴシック" w:cs="Times New Roman"/>
              </w:rPr>
            </w:pPr>
          </w:p>
        </w:tc>
        <w:tc>
          <w:tcPr>
            <w:tcW w:w="1380" w:type="dxa"/>
            <w:tcBorders>
              <w:top w:val="nil"/>
              <w:left w:val="nil"/>
              <w:bottom w:val="nil"/>
            </w:tcBorders>
            <w:vAlign w:val="center"/>
          </w:tcPr>
          <w:p w14:paraId="3E256875" w14:textId="77777777" w:rsidR="009638F0" w:rsidRPr="00D60F63" w:rsidRDefault="009638F0" w:rsidP="009638F0">
            <w:pPr>
              <w:spacing w:line="240" w:lineRule="exact"/>
              <w:rPr>
                <w:rFonts w:ascii="ＭＳ ゴシック" w:eastAsia="ＭＳ ゴシック" w:hAnsi="ＭＳ ゴシック" w:cs="Times New Roman"/>
              </w:rPr>
            </w:pPr>
          </w:p>
        </w:tc>
        <w:tc>
          <w:tcPr>
            <w:tcW w:w="885" w:type="dxa"/>
            <w:tcBorders>
              <w:top w:val="nil"/>
              <w:bottom w:val="nil"/>
            </w:tcBorders>
            <w:vAlign w:val="center"/>
          </w:tcPr>
          <w:p w14:paraId="3C251776"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0FD7404F" w14:textId="77777777" w:rsidTr="007158CB">
        <w:trPr>
          <w:trHeight w:hRule="exact" w:val="284"/>
        </w:trPr>
        <w:tc>
          <w:tcPr>
            <w:tcW w:w="1284" w:type="dxa"/>
            <w:tcBorders>
              <w:top w:val="nil"/>
              <w:bottom w:val="nil"/>
            </w:tcBorders>
            <w:vAlign w:val="center"/>
          </w:tcPr>
          <w:p w14:paraId="419D8785" w14:textId="77777777" w:rsidR="009638F0" w:rsidRPr="00D60F63" w:rsidRDefault="009638F0" w:rsidP="009638F0">
            <w:pPr>
              <w:spacing w:line="240" w:lineRule="exact"/>
              <w:rPr>
                <w:rFonts w:ascii="ＭＳ ゴシック" w:eastAsia="ＭＳ ゴシック" w:hAnsi="ＭＳ ゴシック" w:cs="Times New Roman"/>
              </w:rPr>
            </w:pPr>
          </w:p>
        </w:tc>
        <w:tc>
          <w:tcPr>
            <w:tcW w:w="1187" w:type="dxa"/>
            <w:tcBorders>
              <w:top w:val="nil"/>
              <w:bottom w:val="nil"/>
              <w:right w:val="nil"/>
            </w:tcBorders>
            <w:vAlign w:val="center"/>
          </w:tcPr>
          <w:p w14:paraId="5364DC4C" w14:textId="77777777" w:rsidR="009638F0" w:rsidRPr="00D60F63" w:rsidRDefault="009638F0" w:rsidP="009638F0">
            <w:pPr>
              <w:spacing w:line="240" w:lineRule="exact"/>
              <w:rPr>
                <w:rFonts w:ascii="ＭＳ ゴシック" w:eastAsia="ＭＳ ゴシック" w:hAnsi="ＭＳ ゴシック" w:cs="Times New Roman"/>
              </w:rPr>
            </w:pPr>
          </w:p>
        </w:tc>
        <w:tc>
          <w:tcPr>
            <w:tcW w:w="1208" w:type="dxa"/>
            <w:tcBorders>
              <w:top w:val="nil"/>
              <w:left w:val="nil"/>
              <w:bottom w:val="nil"/>
              <w:right w:val="nil"/>
            </w:tcBorders>
            <w:vAlign w:val="center"/>
          </w:tcPr>
          <w:p w14:paraId="5F64276C" w14:textId="77777777" w:rsidR="009638F0" w:rsidRPr="00D60F63" w:rsidRDefault="009638F0" w:rsidP="009638F0">
            <w:pPr>
              <w:spacing w:line="240" w:lineRule="exact"/>
              <w:rPr>
                <w:rFonts w:ascii="ＭＳ ゴシック" w:eastAsia="ＭＳ ゴシック" w:hAnsi="ＭＳ ゴシック" w:cs="Times New Roman"/>
              </w:rPr>
            </w:pPr>
          </w:p>
        </w:tc>
        <w:tc>
          <w:tcPr>
            <w:tcW w:w="1223" w:type="dxa"/>
            <w:tcBorders>
              <w:top w:val="nil"/>
              <w:left w:val="nil"/>
              <w:bottom w:val="nil"/>
              <w:right w:val="nil"/>
            </w:tcBorders>
            <w:vAlign w:val="center"/>
          </w:tcPr>
          <w:p w14:paraId="204955F1" w14:textId="77777777" w:rsidR="009638F0" w:rsidRPr="00D60F63" w:rsidRDefault="009638F0" w:rsidP="009638F0">
            <w:pPr>
              <w:spacing w:line="240" w:lineRule="exact"/>
              <w:rPr>
                <w:rFonts w:ascii="ＭＳ ゴシック" w:eastAsia="ＭＳ ゴシック" w:hAnsi="ＭＳ ゴシック" w:cs="Times New Roman"/>
              </w:rPr>
            </w:pPr>
          </w:p>
        </w:tc>
        <w:tc>
          <w:tcPr>
            <w:tcW w:w="1205" w:type="dxa"/>
            <w:tcBorders>
              <w:top w:val="nil"/>
              <w:left w:val="nil"/>
              <w:bottom w:val="nil"/>
              <w:right w:val="nil"/>
            </w:tcBorders>
            <w:vAlign w:val="center"/>
          </w:tcPr>
          <w:p w14:paraId="3872D41F" w14:textId="77777777" w:rsidR="009638F0" w:rsidRPr="00D60F63" w:rsidRDefault="009638F0" w:rsidP="009638F0">
            <w:pPr>
              <w:spacing w:line="240" w:lineRule="exact"/>
              <w:rPr>
                <w:rFonts w:ascii="ＭＳ ゴシック" w:eastAsia="ＭＳ ゴシック" w:hAnsi="ＭＳ ゴシック" w:cs="Times New Roman"/>
              </w:rPr>
            </w:pPr>
          </w:p>
        </w:tc>
        <w:tc>
          <w:tcPr>
            <w:tcW w:w="1221" w:type="dxa"/>
            <w:tcBorders>
              <w:top w:val="nil"/>
              <w:left w:val="nil"/>
              <w:bottom w:val="nil"/>
              <w:right w:val="nil"/>
            </w:tcBorders>
            <w:vAlign w:val="center"/>
          </w:tcPr>
          <w:p w14:paraId="28406D60" w14:textId="77777777" w:rsidR="009638F0" w:rsidRPr="00D60F63" w:rsidRDefault="009638F0" w:rsidP="009638F0">
            <w:pPr>
              <w:spacing w:line="240" w:lineRule="exact"/>
              <w:rPr>
                <w:rFonts w:ascii="ＭＳ ゴシック" w:eastAsia="ＭＳ ゴシック" w:hAnsi="ＭＳ ゴシック" w:cs="Times New Roman"/>
              </w:rPr>
            </w:pPr>
          </w:p>
        </w:tc>
        <w:tc>
          <w:tcPr>
            <w:tcW w:w="1380" w:type="dxa"/>
            <w:tcBorders>
              <w:top w:val="nil"/>
              <w:left w:val="nil"/>
              <w:bottom w:val="nil"/>
            </w:tcBorders>
            <w:vAlign w:val="center"/>
          </w:tcPr>
          <w:p w14:paraId="4AB0B39F" w14:textId="77777777" w:rsidR="009638F0" w:rsidRPr="00D60F63" w:rsidRDefault="009638F0" w:rsidP="009638F0">
            <w:pPr>
              <w:spacing w:line="240" w:lineRule="exact"/>
              <w:rPr>
                <w:rFonts w:ascii="ＭＳ ゴシック" w:eastAsia="ＭＳ ゴシック" w:hAnsi="ＭＳ ゴシック" w:cs="Times New Roman"/>
              </w:rPr>
            </w:pPr>
          </w:p>
        </w:tc>
        <w:tc>
          <w:tcPr>
            <w:tcW w:w="885" w:type="dxa"/>
            <w:tcBorders>
              <w:top w:val="nil"/>
              <w:bottom w:val="nil"/>
            </w:tcBorders>
            <w:vAlign w:val="center"/>
          </w:tcPr>
          <w:p w14:paraId="77E7B9FE"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03B5600B" w14:textId="77777777" w:rsidTr="007158CB">
        <w:trPr>
          <w:trHeight w:hRule="exact" w:val="284"/>
        </w:trPr>
        <w:tc>
          <w:tcPr>
            <w:tcW w:w="1284" w:type="dxa"/>
            <w:tcBorders>
              <w:top w:val="nil"/>
              <w:bottom w:val="nil"/>
            </w:tcBorders>
            <w:vAlign w:val="center"/>
          </w:tcPr>
          <w:p w14:paraId="4FCAD411" w14:textId="77777777" w:rsidR="009638F0" w:rsidRPr="00D60F63" w:rsidRDefault="009638F0" w:rsidP="009638F0">
            <w:pPr>
              <w:spacing w:line="240" w:lineRule="exact"/>
              <w:rPr>
                <w:rFonts w:ascii="ＭＳ ゴシック" w:eastAsia="ＭＳ ゴシック" w:hAnsi="ＭＳ ゴシック" w:cs="Times New Roman"/>
              </w:rPr>
            </w:pPr>
          </w:p>
        </w:tc>
        <w:tc>
          <w:tcPr>
            <w:tcW w:w="1187" w:type="dxa"/>
            <w:tcBorders>
              <w:top w:val="nil"/>
              <w:bottom w:val="nil"/>
              <w:right w:val="nil"/>
            </w:tcBorders>
            <w:vAlign w:val="center"/>
          </w:tcPr>
          <w:p w14:paraId="333660F3" w14:textId="77777777" w:rsidR="009638F0" w:rsidRPr="00D60F63" w:rsidRDefault="009638F0" w:rsidP="009638F0">
            <w:pPr>
              <w:spacing w:line="240" w:lineRule="exact"/>
              <w:rPr>
                <w:rFonts w:ascii="ＭＳ ゴシック" w:eastAsia="ＭＳ ゴシック" w:hAnsi="ＭＳ ゴシック" w:cs="Times New Roman"/>
              </w:rPr>
            </w:pPr>
          </w:p>
        </w:tc>
        <w:tc>
          <w:tcPr>
            <w:tcW w:w="1208" w:type="dxa"/>
            <w:tcBorders>
              <w:top w:val="nil"/>
              <w:left w:val="nil"/>
              <w:bottom w:val="nil"/>
              <w:right w:val="nil"/>
            </w:tcBorders>
            <w:vAlign w:val="center"/>
          </w:tcPr>
          <w:p w14:paraId="48321CC6" w14:textId="77777777" w:rsidR="009638F0" w:rsidRPr="00D60F63" w:rsidRDefault="009638F0" w:rsidP="009638F0">
            <w:pPr>
              <w:spacing w:line="240" w:lineRule="exact"/>
              <w:rPr>
                <w:rFonts w:ascii="ＭＳ ゴシック" w:eastAsia="ＭＳ ゴシック" w:hAnsi="ＭＳ ゴシック" w:cs="Times New Roman"/>
              </w:rPr>
            </w:pPr>
          </w:p>
        </w:tc>
        <w:tc>
          <w:tcPr>
            <w:tcW w:w="1223" w:type="dxa"/>
            <w:tcBorders>
              <w:top w:val="nil"/>
              <w:left w:val="nil"/>
              <w:bottom w:val="nil"/>
              <w:right w:val="nil"/>
            </w:tcBorders>
            <w:vAlign w:val="center"/>
          </w:tcPr>
          <w:p w14:paraId="4586B13F" w14:textId="77777777" w:rsidR="009638F0" w:rsidRPr="00D60F63" w:rsidRDefault="009638F0" w:rsidP="009638F0">
            <w:pPr>
              <w:spacing w:line="240" w:lineRule="exact"/>
              <w:rPr>
                <w:rFonts w:ascii="ＭＳ ゴシック" w:eastAsia="ＭＳ ゴシック" w:hAnsi="ＭＳ ゴシック" w:cs="Times New Roman"/>
              </w:rPr>
            </w:pPr>
          </w:p>
        </w:tc>
        <w:tc>
          <w:tcPr>
            <w:tcW w:w="1205" w:type="dxa"/>
            <w:tcBorders>
              <w:top w:val="nil"/>
              <w:left w:val="nil"/>
              <w:bottom w:val="nil"/>
              <w:right w:val="nil"/>
            </w:tcBorders>
            <w:vAlign w:val="center"/>
          </w:tcPr>
          <w:p w14:paraId="5B4A8524" w14:textId="77777777" w:rsidR="009638F0" w:rsidRPr="00D60F63" w:rsidRDefault="009638F0" w:rsidP="009638F0">
            <w:pPr>
              <w:spacing w:line="240" w:lineRule="exact"/>
              <w:rPr>
                <w:rFonts w:ascii="ＭＳ ゴシック" w:eastAsia="ＭＳ ゴシック" w:hAnsi="ＭＳ ゴシック" w:cs="Times New Roman"/>
              </w:rPr>
            </w:pPr>
          </w:p>
        </w:tc>
        <w:tc>
          <w:tcPr>
            <w:tcW w:w="1221" w:type="dxa"/>
            <w:tcBorders>
              <w:top w:val="nil"/>
              <w:left w:val="nil"/>
              <w:bottom w:val="nil"/>
              <w:right w:val="nil"/>
            </w:tcBorders>
            <w:vAlign w:val="center"/>
          </w:tcPr>
          <w:p w14:paraId="54E2AC50" w14:textId="77777777" w:rsidR="009638F0" w:rsidRPr="00D60F63" w:rsidRDefault="009638F0" w:rsidP="009638F0">
            <w:pPr>
              <w:spacing w:line="240" w:lineRule="exact"/>
              <w:rPr>
                <w:rFonts w:ascii="ＭＳ ゴシック" w:eastAsia="ＭＳ ゴシック" w:hAnsi="ＭＳ ゴシック" w:cs="Times New Roman"/>
              </w:rPr>
            </w:pPr>
          </w:p>
        </w:tc>
        <w:tc>
          <w:tcPr>
            <w:tcW w:w="1380" w:type="dxa"/>
            <w:tcBorders>
              <w:top w:val="nil"/>
              <w:left w:val="nil"/>
              <w:bottom w:val="nil"/>
            </w:tcBorders>
            <w:vAlign w:val="center"/>
          </w:tcPr>
          <w:p w14:paraId="16F96B08" w14:textId="77777777" w:rsidR="009638F0" w:rsidRPr="00D60F63" w:rsidRDefault="009638F0" w:rsidP="009638F0">
            <w:pPr>
              <w:spacing w:line="240" w:lineRule="exact"/>
              <w:rPr>
                <w:rFonts w:ascii="ＭＳ ゴシック" w:eastAsia="ＭＳ ゴシック" w:hAnsi="ＭＳ ゴシック" w:cs="Times New Roman"/>
              </w:rPr>
            </w:pPr>
          </w:p>
        </w:tc>
        <w:tc>
          <w:tcPr>
            <w:tcW w:w="885" w:type="dxa"/>
            <w:tcBorders>
              <w:top w:val="nil"/>
              <w:bottom w:val="nil"/>
            </w:tcBorders>
            <w:vAlign w:val="center"/>
          </w:tcPr>
          <w:p w14:paraId="798BCFF2"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494EA8E5" w14:textId="77777777" w:rsidTr="007158CB">
        <w:trPr>
          <w:trHeight w:hRule="exact" w:val="284"/>
        </w:trPr>
        <w:tc>
          <w:tcPr>
            <w:tcW w:w="1284" w:type="dxa"/>
            <w:tcBorders>
              <w:top w:val="nil"/>
              <w:bottom w:val="nil"/>
            </w:tcBorders>
            <w:vAlign w:val="center"/>
          </w:tcPr>
          <w:p w14:paraId="6032337A" w14:textId="77777777" w:rsidR="009638F0" w:rsidRPr="00D60F63" w:rsidRDefault="009638F0" w:rsidP="009638F0">
            <w:pPr>
              <w:spacing w:line="240" w:lineRule="exact"/>
              <w:rPr>
                <w:rFonts w:ascii="ＭＳ ゴシック" w:eastAsia="ＭＳ ゴシック" w:hAnsi="ＭＳ ゴシック" w:cs="Times New Roman"/>
              </w:rPr>
            </w:pPr>
          </w:p>
        </w:tc>
        <w:tc>
          <w:tcPr>
            <w:tcW w:w="1187" w:type="dxa"/>
            <w:tcBorders>
              <w:top w:val="nil"/>
              <w:bottom w:val="nil"/>
              <w:right w:val="nil"/>
            </w:tcBorders>
            <w:vAlign w:val="center"/>
          </w:tcPr>
          <w:p w14:paraId="00EDB2FB" w14:textId="77777777" w:rsidR="009638F0" w:rsidRPr="00D60F63" w:rsidRDefault="009638F0" w:rsidP="009638F0">
            <w:pPr>
              <w:spacing w:line="240" w:lineRule="exact"/>
              <w:rPr>
                <w:rFonts w:ascii="ＭＳ ゴシック" w:eastAsia="ＭＳ ゴシック" w:hAnsi="ＭＳ ゴシック" w:cs="Times New Roman"/>
              </w:rPr>
            </w:pPr>
          </w:p>
        </w:tc>
        <w:tc>
          <w:tcPr>
            <w:tcW w:w="1208" w:type="dxa"/>
            <w:tcBorders>
              <w:top w:val="nil"/>
              <w:left w:val="nil"/>
              <w:bottom w:val="nil"/>
              <w:right w:val="nil"/>
            </w:tcBorders>
            <w:vAlign w:val="center"/>
          </w:tcPr>
          <w:p w14:paraId="39F7EAA0" w14:textId="77777777" w:rsidR="009638F0" w:rsidRPr="00D60F63" w:rsidRDefault="009638F0" w:rsidP="009638F0">
            <w:pPr>
              <w:spacing w:line="240" w:lineRule="exact"/>
              <w:rPr>
                <w:rFonts w:ascii="ＭＳ ゴシック" w:eastAsia="ＭＳ ゴシック" w:hAnsi="ＭＳ ゴシック" w:cs="Times New Roman"/>
              </w:rPr>
            </w:pPr>
          </w:p>
        </w:tc>
        <w:tc>
          <w:tcPr>
            <w:tcW w:w="1223" w:type="dxa"/>
            <w:tcBorders>
              <w:top w:val="nil"/>
              <w:left w:val="nil"/>
              <w:bottom w:val="nil"/>
              <w:right w:val="nil"/>
            </w:tcBorders>
            <w:vAlign w:val="center"/>
          </w:tcPr>
          <w:p w14:paraId="76F0D2BE" w14:textId="77777777" w:rsidR="009638F0" w:rsidRPr="00D60F63" w:rsidRDefault="009638F0" w:rsidP="009638F0">
            <w:pPr>
              <w:spacing w:line="240" w:lineRule="exact"/>
              <w:rPr>
                <w:rFonts w:ascii="ＭＳ ゴシック" w:eastAsia="ＭＳ ゴシック" w:hAnsi="ＭＳ ゴシック" w:cs="Times New Roman"/>
              </w:rPr>
            </w:pPr>
          </w:p>
        </w:tc>
        <w:tc>
          <w:tcPr>
            <w:tcW w:w="1205" w:type="dxa"/>
            <w:tcBorders>
              <w:top w:val="nil"/>
              <w:left w:val="nil"/>
              <w:bottom w:val="nil"/>
              <w:right w:val="nil"/>
            </w:tcBorders>
            <w:vAlign w:val="center"/>
          </w:tcPr>
          <w:p w14:paraId="0FD1A76E" w14:textId="77777777" w:rsidR="009638F0" w:rsidRPr="00D60F63" w:rsidRDefault="009638F0" w:rsidP="009638F0">
            <w:pPr>
              <w:spacing w:line="240" w:lineRule="exact"/>
              <w:rPr>
                <w:rFonts w:ascii="ＭＳ ゴシック" w:eastAsia="ＭＳ ゴシック" w:hAnsi="ＭＳ ゴシック" w:cs="Times New Roman"/>
              </w:rPr>
            </w:pPr>
          </w:p>
        </w:tc>
        <w:tc>
          <w:tcPr>
            <w:tcW w:w="1221" w:type="dxa"/>
            <w:tcBorders>
              <w:top w:val="nil"/>
              <w:left w:val="nil"/>
              <w:bottom w:val="nil"/>
              <w:right w:val="nil"/>
            </w:tcBorders>
            <w:vAlign w:val="center"/>
          </w:tcPr>
          <w:p w14:paraId="7910E9B8" w14:textId="77777777" w:rsidR="009638F0" w:rsidRPr="00D60F63" w:rsidRDefault="009638F0" w:rsidP="009638F0">
            <w:pPr>
              <w:spacing w:line="240" w:lineRule="exact"/>
              <w:rPr>
                <w:rFonts w:ascii="ＭＳ ゴシック" w:eastAsia="ＭＳ ゴシック" w:hAnsi="ＭＳ ゴシック" w:cs="Times New Roman"/>
              </w:rPr>
            </w:pPr>
          </w:p>
        </w:tc>
        <w:tc>
          <w:tcPr>
            <w:tcW w:w="1380" w:type="dxa"/>
            <w:tcBorders>
              <w:top w:val="nil"/>
              <w:left w:val="nil"/>
              <w:bottom w:val="nil"/>
            </w:tcBorders>
            <w:vAlign w:val="center"/>
          </w:tcPr>
          <w:p w14:paraId="18E331FB" w14:textId="77777777" w:rsidR="009638F0" w:rsidRPr="00D60F63" w:rsidRDefault="009638F0" w:rsidP="009638F0">
            <w:pPr>
              <w:spacing w:line="240" w:lineRule="exact"/>
              <w:rPr>
                <w:rFonts w:ascii="ＭＳ ゴシック" w:eastAsia="ＭＳ ゴシック" w:hAnsi="ＭＳ ゴシック" w:cs="Times New Roman"/>
              </w:rPr>
            </w:pPr>
          </w:p>
        </w:tc>
        <w:tc>
          <w:tcPr>
            <w:tcW w:w="885" w:type="dxa"/>
            <w:tcBorders>
              <w:top w:val="nil"/>
              <w:bottom w:val="nil"/>
            </w:tcBorders>
            <w:vAlign w:val="center"/>
          </w:tcPr>
          <w:p w14:paraId="5F0120A8"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37040B4E" w14:textId="77777777" w:rsidTr="007158CB">
        <w:trPr>
          <w:trHeight w:hRule="exact" w:val="284"/>
        </w:trPr>
        <w:tc>
          <w:tcPr>
            <w:tcW w:w="1284" w:type="dxa"/>
            <w:tcBorders>
              <w:top w:val="nil"/>
              <w:bottom w:val="nil"/>
            </w:tcBorders>
            <w:vAlign w:val="center"/>
          </w:tcPr>
          <w:p w14:paraId="69B22731" w14:textId="77777777" w:rsidR="009638F0" w:rsidRPr="00D60F63" w:rsidRDefault="009638F0" w:rsidP="009638F0">
            <w:pPr>
              <w:spacing w:line="240" w:lineRule="exact"/>
              <w:rPr>
                <w:rFonts w:ascii="ＭＳ ゴシック" w:eastAsia="ＭＳ ゴシック" w:hAnsi="ＭＳ ゴシック" w:cs="Times New Roman"/>
              </w:rPr>
            </w:pPr>
          </w:p>
        </w:tc>
        <w:tc>
          <w:tcPr>
            <w:tcW w:w="1187" w:type="dxa"/>
            <w:tcBorders>
              <w:top w:val="nil"/>
              <w:bottom w:val="nil"/>
              <w:right w:val="nil"/>
            </w:tcBorders>
            <w:vAlign w:val="center"/>
          </w:tcPr>
          <w:p w14:paraId="72966002" w14:textId="77777777" w:rsidR="009638F0" w:rsidRPr="00D60F63" w:rsidRDefault="009638F0" w:rsidP="009638F0">
            <w:pPr>
              <w:spacing w:line="240" w:lineRule="exact"/>
              <w:rPr>
                <w:rFonts w:ascii="ＭＳ ゴシック" w:eastAsia="ＭＳ ゴシック" w:hAnsi="ＭＳ ゴシック" w:cs="Times New Roman"/>
              </w:rPr>
            </w:pPr>
          </w:p>
        </w:tc>
        <w:tc>
          <w:tcPr>
            <w:tcW w:w="1208" w:type="dxa"/>
            <w:tcBorders>
              <w:top w:val="nil"/>
              <w:left w:val="nil"/>
              <w:bottom w:val="nil"/>
              <w:right w:val="nil"/>
            </w:tcBorders>
            <w:vAlign w:val="center"/>
          </w:tcPr>
          <w:p w14:paraId="0DEE2B6F" w14:textId="77777777" w:rsidR="009638F0" w:rsidRPr="00D60F63" w:rsidRDefault="009638F0" w:rsidP="009638F0">
            <w:pPr>
              <w:spacing w:line="240" w:lineRule="exact"/>
              <w:rPr>
                <w:rFonts w:ascii="ＭＳ ゴシック" w:eastAsia="ＭＳ ゴシック" w:hAnsi="ＭＳ ゴシック" w:cs="Times New Roman"/>
              </w:rPr>
            </w:pPr>
          </w:p>
        </w:tc>
        <w:tc>
          <w:tcPr>
            <w:tcW w:w="1223" w:type="dxa"/>
            <w:tcBorders>
              <w:top w:val="nil"/>
              <w:left w:val="nil"/>
              <w:bottom w:val="nil"/>
              <w:right w:val="nil"/>
            </w:tcBorders>
            <w:vAlign w:val="center"/>
          </w:tcPr>
          <w:p w14:paraId="0504FACC" w14:textId="77777777" w:rsidR="009638F0" w:rsidRPr="00D60F63" w:rsidRDefault="009638F0" w:rsidP="009638F0">
            <w:pPr>
              <w:spacing w:line="240" w:lineRule="exact"/>
              <w:rPr>
                <w:rFonts w:ascii="ＭＳ ゴシック" w:eastAsia="ＭＳ ゴシック" w:hAnsi="ＭＳ ゴシック" w:cs="Times New Roman"/>
              </w:rPr>
            </w:pPr>
          </w:p>
        </w:tc>
        <w:tc>
          <w:tcPr>
            <w:tcW w:w="1205" w:type="dxa"/>
            <w:tcBorders>
              <w:top w:val="nil"/>
              <w:left w:val="nil"/>
              <w:bottom w:val="nil"/>
              <w:right w:val="nil"/>
            </w:tcBorders>
            <w:vAlign w:val="center"/>
          </w:tcPr>
          <w:p w14:paraId="2B1623CD" w14:textId="77777777" w:rsidR="009638F0" w:rsidRPr="00D60F63" w:rsidRDefault="009638F0" w:rsidP="009638F0">
            <w:pPr>
              <w:spacing w:line="240" w:lineRule="exact"/>
              <w:rPr>
                <w:rFonts w:ascii="ＭＳ ゴシック" w:eastAsia="ＭＳ ゴシック" w:hAnsi="ＭＳ ゴシック" w:cs="Times New Roman"/>
              </w:rPr>
            </w:pPr>
          </w:p>
        </w:tc>
        <w:tc>
          <w:tcPr>
            <w:tcW w:w="1221" w:type="dxa"/>
            <w:tcBorders>
              <w:top w:val="nil"/>
              <w:left w:val="nil"/>
              <w:bottom w:val="nil"/>
              <w:right w:val="nil"/>
            </w:tcBorders>
            <w:vAlign w:val="center"/>
          </w:tcPr>
          <w:p w14:paraId="0B683216" w14:textId="77777777" w:rsidR="009638F0" w:rsidRPr="00D60F63" w:rsidRDefault="009638F0" w:rsidP="009638F0">
            <w:pPr>
              <w:spacing w:line="240" w:lineRule="exact"/>
              <w:rPr>
                <w:rFonts w:ascii="ＭＳ ゴシック" w:eastAsia="ＭＳ ゴシック" w:hAnsi="ＭＳ ゴシック" w:cs="Times New Roman"/>
              </w:rPr>
            </w:pPr>
          </w:p>
        </w:tc>
        <w:tc>
          <w:tcPr>
            <w:tcW w:w="1380" w:type="dxa"/>
            <w:tcBorders>
              <w:top w:val="nil"/>
              <w:left w:val="nil"/>
              <w:bottom w:val="nil"/>
            </w:tcBorders>
            <w:vAlign w:val="center"/>
          </w:tcPr>
          <w:p w14:paraId="37563BD4" w14:textId="77777777" w:rsidR="009638F0" w:rsidRPr="00D60F63" w:rsidRDefault="009638F0" w:rsidP="009638F0">
            <w:pPr>
              <w:spacing w:line="240" w:lineRule="exact"/>
              <w:rPr>
                <w:rFonts w:ascii="ＭＳ ゴシック" w:eastAsia="ＭＳ ゴシック" w:hAnsi="ＭＳ ゴシック" w:cs="Times New Roman"/>
              </w:rPr>
            </w:pPr>
          </w:p>
        </w:tc>
        <w:tc>
          <w:tcPr>
            <w:tcW w:w="885" w:type="dxa"/>
            <w:tcBorders>
              <w:top w:val="nil"/>
              <w:bottom w:val="nil"/>
            </w:tcBorders>
            <w:vAlign w:val="center"/>
          </w:tcPr>
          <w:p w14:paraId="0241F296"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1B803D23" w14:textId="77777777" w:rsidTr="007158CB">
        <w:trPr>
          <w:trHeight w:hRule="exact" w:val="284"/>
        </w:trPr>
        <w:tc>
          <w:tcPr>
            <w:tcW w:w="1284" w:type="dxa"/>
            <w:tcBorders>
              <w:top w:val="nil"/>
              <w:bottom w:val="nil"/>
            </w:tcBorders>
            <w:vAlign w:val="center"/>
          </w:tcPr>
          <w:p w14:paraId="31328CA0" w14:textId="77777777" w:rsidR="009638F0" w:rsidRPr="00D60F63" w:rsidRDefault="009638F0" w:rsidP="009638F0">
            <w:pPr>
              <w:spacing w:line="240" w:lineRule="exact"/>
              <w:rPr>
                <w:rFonts w:ascii="ＭＳ ゴシック" w:eastAsia="ＭＳ ゴシック" w:hAnsi="ＭＳ ゴシック" w:cs="Times New Roman"/>
              </w:rPr>
            </w:pPr>
          </w:p>
        </w:tc>
        <w:tc>
          <w:tcPr>
            <w:tcW w:w="1187" w:type="dxa"/>
            <w:tcBorders>
              <w:top w:val="nil"/>
              <w:bottom w:val="nil"/>
              <w:right w:val="nil"/>
            </w:tcBorders>
            <w:vAlign w:val="center"/>
          </w:tcPr>
          <w:p w14:paraId="7B49A612" w14:textId="77777777" w:rsidR="009638F0" w:rsidRPr="00D60F63" w:rsidRDefault="009638F0" w:rsidP="009638F0">
            <w:pPr>
              <w:spacing w:line="240" w:lineRule="exact"/>
              <w:rPr>
                <w:rFonts w:ascii="ＭＳ ゴシック" w:eastAsia="ＭＳ ゴシック" w:hAnsi="ＭＳ ゴシック" w:cs="Times New Roman"/>
              </w:rPr>
            </w:pPr>
          </w:p>
        </w:tc>
        <w:tc>
          <w:tcPr>
            <w:tcW w:w="1208" w:type="dxa"/>
            <w:tcBorders>
              <w:top w:val="nil"/>
              <w:left w:val="nil"/>
              <w:bottom w:val="nil"/>
              <w:right w:val="nil"/>
            </w:tcBorders>
            <w:vAlign w:val="center"/>
          </w:tcPr>
          <w:p w14:paraId="5374F979" w14:textId="77777777" w:rsidR="009638F0" w:rsidRPr="00D60F63" w:rsidRDefault="009638F0" w:rsidP="009638F0">
            <w:pPr>
              <w:spacing w:line="240" w:lineRule="exact"/>
              <w:rPr>
                <w:rFonts w:ascii="ＭＳ ゴシック" w:eastAsia="ＭＳ ゴシック" w:hAnsi="ＭＳ ゴシック" w:cs="Times New Roman"/>
              </w:rPr>
            </w:pPr>
          </w:p>
        </w:tc>
        <w:tc>
          <w:tcPr>
            <w:tcW w:w="1223" w:type="dxa"/>
            <w:tcBorders>
              <w:top w:val="nil"/>
              <w:left w:val="nil"/>
              <w:bottom w:val="nil"/>
              <w:right w:val="nil"/>
            </w:tcBorders>
            <w:vAlign w:val="center"/>
          </w:tcPr>
          <w:p w14:paraId="49937764" w14:textId="77777777" w:rsidR="009638F0" w:rsidRPr="00D60F63" w:rsidRDefault="009638F0" w:rsidP="009638F0">
            <w:pPr>
              <w:spacing w:line="240" w:lineRule="exact"/>
              <w:rPr>
                <w:rFonts w:ascii="ＭＳ ゴシック" w:eastAsia="ＭＳ ゴシック" w:hAnsi="ＭＳ ゴシック" w:cs="Times New Roman"/>
              </w:rPr>
            </w:pPr>
          </w:p>
        </w:tc>
        <w:tc>
          <w:tcPr>
            <w:tcW w:w="1205" w:type="dxa"/>
            <w:tcBorders>
              <w:top w:val="nil"/>
              <w:left w:val="nil"/>
              <w:bottom w:val="nil"/>
              <w:right w:val="nil"/>
            </w:tcBorders>
            <w:vAlign w:val="center"/>
          </w:tcPr>
          <w:p w14:paraId="39580867" w14:textId="77777777" w:rsidR="009638F0" w:rsidRPr="00D60F63" w:rsidRDefault="009638F0" w:rsidP="009638F0">
            <w:pPr>
              <w:spacing w:line="240" w:lineRule="exact"/>
              <w:rPr>
                <w:rFonts w:ascii="ＭＳ ゴシック" w:eastAsia="ＭＳ ゴシック" w:hAnsi="ＭＳ ゴシック" w:cs="Times New Roman"/>
              </w:rPr>
            </w:pPr>
          </w:p>
        </w:tc>
        <w:tc>
          <w:tcPr>
            <w:tcW w:w="1221" w:type="dxa"/>
            <w:tcBorders>
              <w:top w:val="nil"/>
              <w:left w:val="nil"/>
              <w:bottom w:val="nil"/>
              <w:right w:val="nil"/>
            </w:tcBorders>
            <w:vAlign w:val="center"/>
          </w:tcPr>
          <w:p w14:paraId="01471F6E" w14:textId="77777777" w:rsidR="009638F0" w:rsidRPr="00D60F63" w:rsidRDefault="009638F0" w:rsidP="009638F0">
            <w:pPr>
              <w:spacing w:line="240" w:lineRule="exact"/>
              <w:rPr>
                <w:rFonts w:ascii="ＭＳ ゴシック" w:eastAsia="ＭＳ ゴシック" w:hAnsi="ＭＳ ゴシック" w:cs="Times New Roman"/>
              </w:rPr>
            </w:pPr>
          </w:p>
        </w:tc>
        <w:tc>
          <w:tcPr>
            <w:tcW w:w="1380" w:type="dxa"/>
            <w:tcBorders>
              <w:top w:val="nil"/>
              <w:left w:val="nil"/>
              <w:bottom w:val="nil"/>
            </w:tcBorders>
            <w:vAlign w:val="center"/>
          </w:tcPr>
          <w:p w14:paraId="208D616E" w14:textId="77777777" w:rsidR="009638F0" w:rsidRPr="00D60F63" w:rsidRDefault="009638F0" w:rsidP="009638F0">
            <w:pPr>
              <w:spacing w:line="240" w:lineRule="exact"/>
              <w:rPr>
                <w:rFonts w:ascii="ＭＳ ゴシック" w:eastAsia="ＭＳ ゴシック" w:hAnsi="ＭＳ ゴシック" w:cs="Times New Roman"/>
              </w:rPr>
            </w:pPr>
          </w:p>
        </w:tc>
        <w:tc>
          <w:tcPr>
            <w:tcW w:w="885" w:type="dxa"/>
            <w:tcBorders>
              <w:top w:val="nil"/>
              <w:bottom w:val="nil"/>
            </w:tcBorders>
            <w:vAlign w:val="center"/>
          </w:tcPr>
          <w:p w14:paraId="6ADF81B7"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02284058" w14:textId="77777777" w:rsidTr="007158CB">
        <w:trPr>
          <w:trHeight w:hRule="exact" w:val="284"/>
        </w:trPr>
        <w:tc>
          <w:tcPr>
            <w:tcW w:w="1284" w:type="dxa"/>
            <w:tcBorders>
              <w:top w:val="nil"/>
              <w:bottom w:val="nil"/>
            </w:tcBorders>
            <w:vAlign w:val="center"/>
          </w:tcPr>
          <w:p w14:paraId="21B615F3" w14:textId="77777777" w:rsidR="009638F0" w:rsidRPr="00D60F63" w:rsidRDefault="009638F0" w:rsidP="009638F0">
            <w:pPr>
              <w:spacing w:line="240" w:lineRule="exact"/>
              <w:rPr>
                <w:rFonts w:ascii="ＭＳ ゴシック" w:eastAsia="ＭＳ ゴシック" w:hAnsi="ＭＳ ゴシック" w:cs="Times New Roman"/>
              </w:rPr>
            </w:pPr>
          </w:p>
        </w:tc>
        <w:tc>
          <w:tcPr>
            <w:tcW w:w="1187" w:type="dxa"/>
            <w:tcBorders>
              <w:top w:val="nil"/>
              <w:bottom w:val="nil"/>
              <w:right w:val="nil"/>
            </w:tcBorders>
            <w:vAlign w:val="center"/>
          </w:tcPr>
          <w:p w14:paraId="6174C186" w14:textId="77777777" w:rsidR="009638F0" w:rsidRPr="00D60F63" w:rsidRDefault="009638F0" w:rsidP="009638F0">
            <w:pPr>
              <w:spacing w:line="240" w:lineRule="exact"/>
              <w:rPr>
                <w:rFonts w:ascii="ＭＳ ゴシック" w:eastAsia="ＭＳ ゴシック" w:hAnsi="ＭＳ ゴシック" w:cs="Times New Roman"/>
              </w:rPr>
            </w:pPr>
          </w:p>
        </w:tc>
        <w:tc>
          <w:tcPr>
            <w:tcW w:w="1208" w:type="dxa"/>
            <w:tcBorders>
              <w:top w:val="nil"/>
              <w:left w:val="nil"/>
              <w:bottom w:val="nil"/>
              <w:right w:val="nil"/>
            </w:tcBorders>
            <w:vAlign w:val="center"/>
          </w:tcPr>
          <w:p w14:paraId="57311F00" w14:textId="77777777" w:rsidR="009638F0" w:rsidRPr="00D60F63" w:rsidRDefault="009638F0" w:rsidP="009638F0">
            <w:pPr>
              <w:spacing w:line="240" w:lineRule="exact"/>
              <w:rPr>
                <w:rFonts w:ascii="ＭＳ ゴシック" w:eastAsia="ＭＳ ゴシック" w:hAnsi="ＭＳ ゴシック" w:cs="Times New Roman"/>
              </w:rPr>
            </w:pPr>
          </w:p>
        </w:tc>
        <w:tc>
          <w:tcPr>
            <w:tcW w:w="1223" w:type="dxa"/>
            <w:tcBorders>
              <w:top w:val="nil"/>
              <w:left w:val="nil"/>
              <w:bottom w:val="nil"/>
              <w:right w:val="nil"/>
            </w:tcBorders>
            <w:vAlign w:val="center"/>
          </w:tcPr>
          <w:p w14:paraId="127F1D5E" w14:textId="77777777" w:rsidR="009638F0" w:rsidRPr="00D60F63" w:rsidRDefault="009638F0" w:rsidP="009638F0">
            <w:pPr>
              <w:spacing w:line="240" w:lineRule="exact"/>
              <w:rPr>
                <w:rFonts w:ascii="ＭＳ ゴシック" w:eastAsia="ＭＳ ゴシック" w:hAnsi="ＭＳ ゴシック" w:cs="Times New Roman"/>
              </w:rPr>
            </w:pPr>
          </w:p>
        </w:tc>
        <w:tc>
          <w:tcPr>
            <w:tcW w:w="1205" w:type="dxa"/>
            <w:tcBorders>
              <w:top w:val="nil"/>
              <w:left w:val="nil"/>
              <w:bottom w:val="nil"/>
              <w:right w:val="nil"/>
            </w:tcBorders>
            <w:vAlign w:val="center"/>
          </w:tcPr>
          <w:p w14:paraId="319654E0" w14:textId="77777777" w:rsidR="009638F0" w:rsidRPr="00D60F63" w:rsidRDefault="009638F0" w:rsidP="009638F0">
            <w:pPr>
              <w:spacing w:line="240" w:lineRule="exact"/>
              <w:rPr>
                <w:rFonts w:ascii="ＭＳ ゴシック" w:eastAsia="ＭＳ ゴシック" w:hAnsi="ＭＳ ゴシック" w:cs="Times New Roman"/>
              </w:rPr>
            </w:pPr>
          </w:p>
        </w:tc>
        <w:tc>
          <w:tcPr>
            <w:tcW w:w="1221" w:type="dxa"/>
            <w:tcBorders>
              <w:top w:val="nil"/>
              <w:left w:val="nil"/>
              <w:bottom w:val="nil"/>
              <w:right w:val="nil"/>
            </w:tcBorders>
            <w:vAlign w:val="center"/>
          </w:tcPr>
          <w:p w14:paraId="6F42D1EA" w14:textId="77777777" w:rsidR="009638F0" w:rsidRPr="00D60F63" w:rsidRDefault="009638F0" w:rsidP="009638F0">
            <w:pPr>
              <w:spacing w:line="240" w:lineRule="exact"/>
              <w:rPr>
                <w:rFonts w:ascii="ＭＳ ゴシック" w:eastAsia="ＭＳ ゴシック" w:hAnsi="ＭＳ ゴシック" w:cs="Times New Roman"/>
              </w:rPr>
            </w:pPr>
          </w:p>
        </w:tc>
        <w:tc>
          <w:tcPr>
            <w:tcW w:w="1380" w:type="dxa"/>
            <w:tcBorders>
              <w:top w:val="nil"/>
              <w:left w:val="nil"/>
              <w:bottom w:val="nil"/>
            </w:tcBorders>
            <w:vAlign w:val="center"/>
          </w:tcPr>
          <w:p w14:paraId="717BF537" w14:textId="77777777" w:rsidR="009638F0" w:rsidRPr="00D60F63" w:rsidRDefault="009638F0" w:rsidP="009638F0">
            <w:pPr>
              <w:spacing w:line="240" w:lineRule="exact"/>
              <w:rPr>
                <w:rFonts w:ascii="ＭＳ ゴシック" w:eastAsia="ＭＳ ゴシック" w:hAnsi="ＭＳ ゴシック" w:cs="Times New Roman"/>
              </w:rPr>
            </w:pPr>
          </w:p>
        </w:tc>
        <w:tc>
          <w:tcPr>
            <w:tcW w:w="885" w:type="dxa"/>
            <w:tcBorders>
              <w:top w:val="nil"/>
              <w:bottom w:val="nil"/>
            </w:tcBorders>
            <w:vAlign w:val="center"/>
          </w:tcPr>
          <w:p w14:paraId="3B7B3EE2"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47901C1C" w14:textId="77777777" w:rsidTr="007158CB">
        <w:trPr>
          <w:trHeight w:hRule="exact" w:val="284"/>
        </w:trPr>
        <w:tc>
          <w:tcPr>
            <w:tcW w:w="1284" w:type="dxa"/>
            <w:tcBorders>
              <w:top w:val="nil"/>
              <w:bottom w:val="single" w:sz="4" w:space="0" w:color="auto"/>
            </w:tcBorders>
            <w:vAlign w:val="center"/>
          </w:tcPr>
          <w:p w14:paraId="5D391415" w14:textId="77777777" w:rsidR="009638F0" w:rsidRPr="00D60F63" w:rsidRDefault="009638F0" w:rsidP="009638F0">
            <w:pPr>
              <w:spacing w:line="240" w:lineRule="exact"/>
              <w:rPr>
                <w:rFonts w:ascii="ＭＳ ゴシック" w:eastAsia="ＭＳ ゴシック" w:hAnsi="ＭＳ ゴシック" w:cs="Times New Roman"/>
              </w:rPr>
            </w:pPr>
          </w:p>
        </w:tc>
        <w:tc>
          <w:tcPr>
            <w:tcW w:w="1187" w:type="dxa"/>
            <w:tcBorders>
              <w:top w:val="nil"/>
              <w:bottom w:val="single" w:sz="4" w:space="0" w:color="auto"/>
              <w:right w:val="nil"/>
            </w:tcBorders>
            <w:vAlign w:val="center"/>
          </w:tcPr>
          <w:p w14:paraId="71C45899" w14:textId="77777777" w:rsidR="009638F0" w:rsidRPr="00D60F63" w:rsidRDefault="009638F0" w:rsidP="009638F0">
            <w:pPr>
              <w:spacing w:line="240" w:lineRule="exact"/>
              <w:rPr>
                <w:rFonts w:ascii="ＭＳ ゴシック" w:eastAsia="ＭＳ ゴシック" w:hAnsi="ＭＳ ゴシック" w:cs="Times New Roman"/>
              </w:rPr>
            </w:pPr>
          </w:p>
        </w:tc>
        <w:tc>
          <w:tcPr>
            <w:tcW w:w="1208" w:type="dxa"/>
            <w:tcBorders>
              <w:top w:val="nil"/>
              <w:left w:val="nil"/>
              <w:bottom w:val="single" w:sz="4" w:space="0" w:color="auto"/>
              <w:right w:val="nil"/>
            </w:tcBorders>
            <w:vAlign w:val="center"/>
          </w:tcPr>
          <w:p w14:paraId="1487D6CD" w14:textId="77777777" w:rsidR="009638F0" w:rsidRPr="00D60F63" w:rsidRDefault="009638F0" w:rsidP="009638F0">
            <w:pPr>
              <w:spacing w:line="240" w:lineRule="exact"/>
              <w:rPr>
                <w:rFonts w:ascii="ＭＳ ゴシック" w:eastAsia="ＭＳ ゴシック" w:hAnsi="ＭＳ ゴシック" w:cs="Times New Roman"/>
              </w:rPr>
            </w:pPr>
          </w:p>
        </w:tc>
        <w:tc>
          <w:tcPr>
            <w:tcW w:w="1223" w:type="dxa"/>
            <w:tcBorders>
              <w:top w:val="nil"/>
              <w:left w:val="nil"/>
              <w:bottom w:val="single" w:sz="4" w:space="0" w:color="auto"/>
              <w:right w:val="nil"/>
            </w:tcBorders>
            <w:vAlign w:val="center"/>
          </w:tcPr>
          <w:p w14:paraId="3A483BA2" w14:textId="77777777" w:rsidR="009638F0" w:rsidRPr="00D60F63" w:rsidRDefault="009638F0" w:rsidP="009638F0">
            <w:pPr>
              <w:spacing w:line="240" w:lineRule="exact"/>
              <w:rPr>
                <w:rFonts w:ascii="ＭＳ ゴシック" w:eastAsia="ＭＳ ゴシック" w:hAnsi="ＭＳ ゴシック" w:cs="Times New Roman"/>
              </w:rPr>
            </w:pPr>
          </w:p>
        </w:tc>
        <w:tc>
          <w:tcPr>
            <w:tcW w:w="1205" w:type="dxa"/>
            <w:tcBorders>
              <w:top w:val="nil"/>
              <w:left w:val="nil"/>
              <w:bottom w:val="single" w:sz="4" w:space="0" w:color="auto"/>
              <w:right w:val="nil"/>
            </w:tcBorders>
            <w:vAlign w:val="center"/>
          </w:tcPr>
          <w:p w14:paraId="0024826F" w14:textId="77777777" w:rsidR="009638F0" w:rsidRPr="00D60F63" w:rsidRDefault="009638F0" w:rsidP="009638F0">
            <w:pPr>
              <w:spacing w:line="240" w:lineRule="exact"/>
              <w:rPr>
                <w:rFonts w:ascii="ＭＳ ゴシック" w:eastAsia="ＭＳ ゴシック" w:hAnsi="ＭＳ ゴシック" w:cs="Times New Roman"/>
              </w:rPr>
            </w:pPr>
          </w:p>
        </w:tc>
        <w:tc>
          <w:tcPr>
            <w:tcW w:w="1221" w:type="dxa"/>
            <w:tcBorders>
              <w:top w:val="nil"/>
              <w:left w:val="nil"/>
              <w:bottom w:val="single" w:sz="4" w:space="0" w:color="auto"/>
              <w:right w:val="nil"/>
            </w:tcBorders>
            <w:vAlign w:val="center"/>
          </w:tcPr>
          <w:p w14:paraId="13AC81DE" w14:textId="77777777" w:rsidR="009638F0" w:rsidRPr="00D60F63" w:rsidRDefault="009638F0" w:rsidP="009638F0">
            <w:pPr>
              <w:spacing w:line="240" w:lineRule="exact"/>
              <w:rPr>
                <w:rFonts w:ascii="ＭＳ ゴシック" w:eastAsia="ＭＳ ゴシック" w:hAnsi="ＭＳ ゴシック" w:cs="Times New Roman"/>
              </w:rPr>
            </w:pPr>
          </w:p>
        </w:tc>
        <w:tc>
          <w:tcPr>
            <w:tcW w:w="1380" w:type="dxa"/>
            <w:tcBorders>
              <w:top w:val="nil"/>
              <w:left w:val="nil"/>
              <w:bottom w:val="single" w:sz="4" w:space="0" w:color="auto"/>
            </w:tcBorders>
            <w:vAlign w:val="center"/>
          </w:tcPr>
          <w:p w14:paraId="5BFED533" w14:textId="77777777" w:rsidR="009638F0" w:rsidRPr="00D60F63" w:rsidRDefault="009638F0" w:rsidP="009638F0">
            <w:pPr>
              <w:spacing w:line="240" w:lineRule="exact"/>
              <w:rPr>
                <w:rFonts w:ascii="ＭＳ ゴシック" w:eastAsia="ＭＳ ゴシック" w:hAnsi="ＭＳ ゴシック" w:cs="Times New Roman"/>
              </w:rPr>
            </w:pPr>
          </w:p>
        </w:tc>
        <w:tc>
          <w:tcPr>
            <w:tcW w:w="885" w:type="dxa"/>
            <w:tcBorders>
              <w:top w:val="nil"/>
              <w:bottom w:val="single" w:sz="4" w:space="0" w:color="auto"/>
            </w:tcBorders>
            <w:vAlign w:val="center"/>
          </w:tcPr>
          <w:p w14:paraId="5A45EC89" w14:textId="77777777" w:rsidR="009638F0" w:rsidRPr="00D60F63" w:rsidRDefault="009638F0" w:rsidP="009638F0">
            <w:pPr>
              <w:spacing w:line="240" w:lineRule="exact"/>
              <w:rPr>
                <w:rFonts w:ascii="ＭＳ ゴシック" w:eastAsia="ＭＳ ゴシック" w:hAnsi="ＭＳ ゴシック" w:cs="Times New Roman"/>
              </w:rPr>
            </w:pPr>
          </w:p>
        </w:tc>
      </w:tr>
    </w:tbl>
    <w:p w14:paraId="7E933DED" w14:textId="77777777" w:rsidR="009638F0" w:rsidRPr="00D60F63" w:rsidRDefault="009638F0" w:rsidP="009638F0">
      <w:pPr>
        <w:outlineLvl w:val="0"/>
        <w:rPr>
          <w:rFonts w:ascii="ＭＳ ゴシック" w:eastAsia="ＭＳ ゴシック" w:hAnsi="ＭＳ ゴシック" w:cs="Times New Roman"/>
          <w:sz w:val="24"/>
        </w:rPr>
      </w:pPr>
      <w:r w:rsidRPr="00D60F63">
        <w:rPr>
          <w:rFonts w:ascii="ＭＳ ゴシック" w:eastAsia="ＭＳ ゴシック" w:hAnsi="ＭＳ ゴシック" w:cs="Times New Roman"/>
        </w:rPr>
        <w:br w:type="page"/>
      </w:r>
      <w:r w:rsidRPr="00D60F63">
        <w:rPr>
          <w:rFonts w:ascii="ＭＳ ゴシック" w:eastAsia="ＭＳ ゴシック" w:hAnsi="ＭＳ ゴシック" w:cs="Times New Roman" w:hint="eastAsia"/>
          <w:sz w:val="24"/>
        </w:rPr>
        <w:t>３．大懇親会会場</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7"/>
        <w:gridCol w:w="1200"/>
        <w:gridCol w:w="1193"/>
        <w:gridCol w:w="1268"/>
        <w:gridCol w:w="1200"/>
        <w:gridCol w:w="1205"/>
        <w:gridCol w:w="1193"/>
        <w:gridCol w:w="1057"/>
      </w:tblGrid>
      <w:tr w:rsidR="00D60F63" w:rsidRPr="00D60F63" w14:paraId="54E84CFA" w14:textId="77777777" w:rsidTr="007158CB">
        <w:trPr>
          <w:trHeight w:hRule="exact" w:val="284"/>
        </w:trPr>
        <w:tc>
          <w:tcPr>
            <w:tcW w:w="1277" w:type="dxa"/>
            <w:tcBorders>
              <w:bottom w:val="single" w:sz="4" w:space="0" w:color="auto"/>
              <w:right w:val="single" w:sz="4" w:space="0" w:color="auto"/>
            </w:tcBorders>
            <w:vAlign w:val="center"/>
          </w:tcPr>
          <w:p w14:paraId="71BBB28B"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項目</w:t>
            </w:r>
          </w:p>
        </w:tc>
        <w:tc>
          <w:tcPr>
            <w:tcW w:w="1200" w:type="dxa"/>
            <w:tcBorders>
              <w:bottom w:val="single" w:sz="4" w:space="0" w:color="auto"/>
              <w:right w:val="nil"/>
            </w:tcBorders>
            <w:vAlign w:val="center"/>
          </w:tcPr>
          <w:p w14:paraId="48BD6BAB"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内訳</w:t>
            </w:r>
          </w:p>
        </w:tc>
        <w:tc>
          <w:tcPr>
            <w:tcW w:w="1193" w:type="dxa"/>
            <w:tcBorders>
              <w:left w:val="nil"/>
              <w:bottom w:val="single" w:sz="4" w:space="0" w:color="auto"/>
              <w:right w:val="nil"/>
            </w:tcBorders>
            <w:vAlign w:val="center"/>
          </w:tcPr>
          <w:p w14:paraId="25D84BA0" w14:textId="77777777" w:rsidR="009638F0" w:rsidRPr="00D60F63" w:rsidRDefault="009638F0" w:rsidP="009638F0">
            <w:pPr>
              <w:spacing w:line="240" w:lineRule="exact"/>
              <w:rPr>
                <w:rFonts w:ascii="ＭＳ ゴシック" w:eastAsia="ＭＳ ゴシック" w:hAnsi="ＭＳ ゴシック" w:cs="Times New Roman"/>
              </w:rPr>
            </w:pPr>
          </w:p>
        </w:tc>
        <w:tc>
          <w:tcPr>
            <w:tcW w:w="1268" w:type="dxa"/>
            <w:tcBorders>
              <w:left w:val="nil"/>
              <w:bottom w:val="single" w:sz="4" w:space="0" w:color="auto"/>
              <w:right w:val="nil"/>
            </w:tcBorders>
            <w:vAlign w:val="center"/>
          </w:tcPr>
          <w:p w14:paraId="75D9FE0E"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left w:val="nil"/>
              <w:bottom w:val="single" w:sz="4" w:space="0" w:color="auto"/>
              <w:right w:val="nil"/>
            </w:tcBorders>
            <w:vAlign w:val="center"/>
          </w:tcPr>
          <w:p w14:paraId="46F4637C" w14:textId="77777777" w:rsidR="009638F0" w:rsidRPr="00D60F63" w:rsidRDefault="009638F0" w:rsidP="009638F0">
            <w:pPr>
              <w:spacing w:line="240" w:lineRule="exact"/>
              <w:rPr>
                <w:rFonts w:ascii="ＭＳ ゴシック" w:eastAsia="ＭＳ ゴシック" w:hAnsi="ＭＳ ゴシック" w:cs="Times New Roman"/>
              </w:rPr>
            </w:pPr>
          </w:p>
        </w:tc>
        <w:tc>
          <w:tcPr>
            <w:tcW w:w="1205" w:type="dxa"/>
            <w:tcBorders>
              <w:left w:val="nil"/>
              <w:bottom w:val="single" w:sz="4" w:space="0" w:color="auto"/>
              <w:right w:val="nil"/>
            </w:tcBorders>
            <w:vAlign w:val="center"/>
          </w:tcPr>
          <w:p w14:paraId="28996464" w14:textId="77777777" w:rsidR="009638F0" w:rsidRPr="00D60F63" w:rsidRDefault="009638F0" w:rsidP="009638F0">
            <w:pPr>
              <w:spacing w:line="240" w:lineRule="exact"/>
              <w:rPr>
                <w:rFonts w:ascii="ＭＳ ゴシック" w:eastAsia="ＭＳ ゴシック" w:hAnsi="ＭＳ ゴシック" w:cs="Times New Roman"/>
              </w:rPr>
            </w:pPr>
          </w:p>
        </w:tc>
        <w:tc>
          <w:tcPr>
            <w:tcW w:w="1193" w:type="dxa"/>
            <w:tcBorders>
              <w:left w:val="nil"/>
              <w:bottom w:val="single" w:sz="4" w:space="0" w:color="auto"/>
              <w:right w:val="single" w:sz="4" w:space="0" w:color="auto"/>
            </w:tcBorders>
            <w:vAlign w:val="center"/>
          </w:tcPr>
          <w:p w14:paraId="1FAD09BA" w14:textId="77777777" w:rsidR="009638F0" w:rsidRPr="00D60F63" w:rsidRDefault="009638F0" w:rsidP="009638F0">
            <w:pPr>
              <w:spacing w:line="240" w:lineRule="exact"/>
              <w:rPr>
                <w:rFonts w:ascii="ＭＳ ゴシック" w:eastAsia="ＭＳ ゴシック" w:hAnsi="ＭＳ ゴシック" w:cs="Times New Roman"/>
              </w:rPr>
            </w:pPr>
          </w:p>
        </w:tc>
        <w:tc>
          <w:tcPr>
            <w:tcW w:w="1057" w:type="dxa"/>
            <w:tcBorders>
              <w:left w:val="single" w:sz="4" w:space="0" w:color="auto"/>
              <w:bottom w:val="single" w:sz="4" w:space="0" w:color="auto"/>
            </w:tcBorders>
            <w:vAlign w:val="center"/>
          </w:tcPr>
          <w:p w14:paraId="4C5ADD4A"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チェック</w:t>
            </w:r>
          </w:p>
        </w:tc>
      </w:tr>
      <w:tr w:rsidR="00D60F63" w:rsidRPr="00D60F63" w14:paraId="42B14029" w14:textId="77777777" w:rsidTr="007158CB">
        <w:trPr>
          <w:trHeight w:hRule="exact" w:val="284"/>
        </w:trPr>
        <w:tc>
          <w:tcPr>
            <w:tcW w:w="1277" w:type="dxa"/>
            <w:tcBorders>
              <w:bottom w:val="nil"/>
              <w:right w:val="single" w:sz="4" w:space="0" w:color="auto"/>
            </w:tcBorders>
            <w:vAlign w:val="center"/>
          </w:tcPr>
          <w:p w14:paraId="6EDDFEA4"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①会場名</w:t>
            </w:r>
          </w:p>
        </w:tc>
        <w:tc>
          <w:tcPr>
            <w:tcW w:w="4861" w:type="dxa"/>
            <w:gridSpan w:val="4"/>
            <w:tcBorders>
              <w:bottom w:val="dotted" w:sz="4" w:space="0" w:color="auto"/>
              <w:right w:val="dotted" w:sz="4" w:space="0" w:color="auto"/>
            </w:tcBorders>
            <w:vAlign w:val="center"/>
          </w:tcPr>
          <w:p w14:paraId="557EC207"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2398" w:type="dxa"/>
            <w:gridSpan w:val="2"/>
            <w:tcBorders>
              <w:top w:val="single" w:sz="4" w:space="0" w:color="auto"/>
              <w:left w:val="dotted" w:sz="4" w:space="0" w:color="auto"/>
              <w:bottom w:val="dotted" w:sz="4" w:space="0" w:color="auto"/>
              <w:right w:val="single" w:sz="4" w:space="0" w:color="auto"/>
            </w:tcBorders>
            <w:vAlign w:val="center"/>
          </w:tcPr>
          <w:p w14:paraId="7AE66879"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TEL</w:t>
            </w:r>
          </w:p>
        </w:tc>
        <w:tc>
          <w:tcPr>
            <w:tcW w:w="1057" w:type="dxa"/>
            <w:tcBorders>
              <w:left w:val="single" w:sz="4" w:space="0" w:color="auto"/>
              <w:bottom w:val="dotted" w:sz="4" w:space="0" w:color="auto"/>
            </w:tcBorders>
            <w:vAlign w:val="center"/>
          </w:tcPr>
          <w:p w14:paraId="7442D34E" w14:textId="77777777" w:rsidR="009638F0" w:rsidRPr="00D60F63" w:rsidRDefault="009638F0" w:rsidP="009638F0">
            <w:pPr>
              <w:spacing w:line="240" w:lineRule="exact"/>
              <w:rPr>
                <w:rFonts w:ascii="ＭＳ ゴシック" w:eastAsia="ＭＳ ゴシック" w:hAnsi="ＭＳ ゴシック" w:cs="Times New Roman"/>
                <w:lang w:eastAsia="zh-CN"/>
              </w:rPr>
            </w:pPr>
          </w:p>
        </w:tc>
      </w:tr>
      <w:tr w:rsidR="00D60F63" w:rsidRPr="00D60F63" w14:paraId="2B9EA453" w14:textId="77777777" w:rsidTr="007158CB">
        <w:trPr>
          <w:trHeight w:hRule="exact" w:val="284"/>
        </w:trPr>
        <w:tc>
          <w:tcPr>
            <w:tcW w:w="1277" w:type="dxa"/>
            <w:tcBorders>
              <w:top w:val="nil"/>
              <w:bottom w:val="nil"/>
              <w:right w:val="single" w:sz="4" w:space="0" w:color="auto"/>
            </w:tcBorders>
            <w:vAlign w:val="center"/>
          </w:tcPr>
          <w:p w14:paraId="24F7433B" w14:textId="77777777" w:rsidR="009638F0" w:rsidRPr="00D60F63" w:rsidRDefault="009638F0" w:rsidP="009638F0">
            <w:pPr>
              <w:spacing w:line="240" w:lineRule="exact"/>
              <w:ind w:firstLine="210"/>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所在地</w:t>
            </w:r>
          </w:p>
        </w:tc>
        <w:tc>
          <w:tcPr>
            <w:tcW w:w="4861" w:type="dxa"/>
            <w:gridSpan w:val="4"/>
            <w:tcBorders>
              <w:top w:val="dotted" w:sz="4" w:space="0" w:color="auto"/>
              <w:bottom w:val="dotted" w:sz="4" w:space="0" w:color="auto"/>
              <w:right w:val="dotted" w:sz="4" w:space="0" w:color="auto"/>
            </w:tcBorders>
            <w:vAlign w:val="center"/>
          </w:tcPr>
          <w:p w14:paraId="3CDAFC36"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w:t>
            </w:r>
          </w:p>
        </w:tc>
        <w:tc>
          <w:tcPr>
            <w:tcW w:w="2398" w:type="dxa"/>
            <w:gridSpan w:val="2"/>
            <w:tcBorders>
              <w:top w:val="dotted" w:sz="4" w:space="0" w:color="auto"/>
              <w:left w:val="dotted" w:sz="4" w:space="0" w:color="auto"/>
              <w:bottom w:val="dotted" w:sz="4" w:space="0" w:color="auto"/>
              <w:right w:val="single" w:sz="4" w:space="0" w:color="auto"/>
            </w:tcBorders>
            <w:vAlign w:val="center"/>
          </w:tcPr>
          <w:p w14:paraId="380A6BEC"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FAX</w:t>
            </w:r>
          </w:p>
        </w:tc>
        <w:tc>
          <w:tcPr>
            <w:tcW w:w="1057" w:type="dxa"/>
            <w:tcBorders>
              <w:top w:val="dotted" w:sz="4" w:space="0" w:color="auto"/>
              <w:left w:val="single" w:sz="4" w:space="0" w:color="auto"/>
              <w:bottom w:val="dotted" w:sz="4" w:space="0" w:color="auto"/>
            </w:tcBorders>
            <w:vAlign w:val="center"/>
          </w:tcPr>
          <w:p w14:paraId="02DB2171" w14:textId="77777777" w:rsidR="009638F0" w:rsidRPr="00D60F63" w:rsidRDefault="009638F0" w:rsidP="009638F0">
            <w:pPr>
              <w:spacing w:line="240" w:lineRule="exact"/>
              <w:rPr>
                <w:rFonts w:ascii="ＭＳ ゴシック" w:eastAsia="ＭＳ ゴシック" w:hAnsi="ＭＳ ゴシック" w:cs="Times New Roman"/>
                <w:lang w:eastAsia="zh-CN"/>
              </w:rPr>
            </w:pPr>
          </w:p>
        </w:tc>
      </w:tr>
      <w:tr w:rsidR="00D60F63" w:rsidRPr="00D60F63" w14:paraId="51794E96" w14:textId="77777777" w:rsidTr="007158CB">
        <w:trPr>
          <w:trHeight w:hRule="exact" w:val="284"/>
        </w:trPr>
        <w:tc>
          <w:tcPr>
            <w:tcW w:w="1277" w:type="dxa"/>
            <w:tcBorders>
              <w:top w:val="nil"/>
              <w:bottom w:val="single" w:sz="4" w:space="0" w:color="auto"/>
              <w:right w:val="single" w:sz="4" w:space="0" w:color="auto"/>
            </w:tcBorders>
            <w:vAlign w:val="center"/>
          </w:tcPr>
          <w:p w14:paraId="0012C772" w14:textId="77777777" w:rsidR="009638F0" w:rsidRPr="00D60F63" w:rsidRDefault="009638F0" w:rsidP="009638F0">
            <w:pPr>
              <w:spacing w:line="240" w:lineRule="exact"/>
              <w:ind w:firstLine="210"/>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担当者名</w:t>
            </w:r>
          </w:p>
        </w:tc>
        <w:tc>
          <w:tcPr>
            <w:tcW w:w="4861" w:type="dxa"/>
            <w:gridSpan w:val="4"/>
            <w:tcBorders>
              <w:top w:val="dotted" w:sz="4" w:space="0" w:color="auto"/>
              <w:bottom w:val="single" w:sz="4" w:space="0" w:color="auto"/>
              <w:right w:val="dotted" w:sz="4" w:space="0" w:color="auto"/>
            </w:tcBorders>
            <w:vAlign w:val="center"/>
          </w:tcPr>
          <w:p w14:paraId="6B7A08DF"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1205" w:type="dxa"/>
            <w:tcBorders>
              <w:top w:val="dotted" w:sz="4" w:space="0" w:color="auto"/>
              <w:left w:val="dotted" w:sz="4" w:space="0" w:color="auto"/>
              <w:bottom w:val="single" w:sz="4" w:space="0" w:color="auto"/>
              <w:right w:val="nil"/>
            </w:tcBorders>
            <w:vAlign w:val="center"/>
          </w:tcPr>
          <w:p w14:paraId="43B35683"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1193" w:type="dxa"/>
            <w:tcBorders>
              <w:top w:val="dotted" w:sz="4" w:space="0" w:color="auto"/>
              <w:left w:val="nil"/>
              <w:bottom w:val="single" w:sz="4" w:space="0" w:color="auto"/>
              <w:right w:val="single" w:sz="4" w:space="0" w:color="auto"/>
            </w:tcBorders>
            <w:vAlign w:val="center"/>
          </w:tcPr>
          <w:p w14:paraId="520ABEAC"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1057" w:type="dxa"/>
            <w:tcBorders>
              <w:top w:val="dotted" w:sz="4" w:space="0" w:color="auto"/>
              <w:left w:val="single" w:sz="4" w:space="0" w:color="auto"/>
              <w:bottom w:val="dotted" w:sz="4" w:space="0" w:color="auto"/>
            </w:tcBorders>
            <w:vAlign w:val="center"/>
          </w:tcPr>
          <w:p w14:paraId="0141B996" w14:textId="77777777" w:rsidR="009638F0" w:rsidRPr="00D60F63" w:rsidRDefault="009638F0" w:rsidP="009638F0">
            <w:pPr>
              <w:spacing w:line="240" w:lineRule="exact"/>
              <w:rPr>
                <w:rFonts w:ascii="ＭＳ ゴシック" w:eastAsia="ＭＳ ゴシック" w:hAnsi="ＭＳ ゴシック" w:cs="Times New Roman"/>
                <w:lang w:eastAsia="zh-CN"/>
              </w:rPr>
            </w:pPr>
          </w:p>
        </w:tc>
      </w:tr>
      <w:tr w:rsidR="00D60F63" w:rsidRPr="00D60F63" w14:paraId="2C01827B" w14:textId="77777777" w:rsidTr="007158CB">
        <w:trPr>
          <w:trHeight w:hRule="exact" w:val="284"/>
        </w:trPr>
        <w:tc>
          <w:tcPr>
            <w:tcW w:w="1277" w:type="dxa"/>
            <w:tcBorders>
              <w:top w:val="single" w:sz="4" w:space="0" w:color="auto"/>
              <w:bottom w:val="nil"/>
            </w:tcBorders>
            <w:vAlign w:val="center"/>
          </w:tcPr>
          <w:p w14:paraId="35C8B8F2"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②収容人員</w:t>
            </w:r>
          </w:p>
        </w:tc>
        <w:tc>
          <w:tcPr>
            <w:tcW w:w="2393" w:type="dxa"/>
            <w:gridSpan w:val="2"/>
            <w:tcBorders>
              <w:top w:val="single" w:sz="4" w:space="0" w:color="auto"/>
              <w:bottom w:val="dotted" w:sz="4" w:space="0" w:color="auto"/>
              <w:right w:val="dotted" w:sz="4" w:space="0" w:color="auto"/>
            </w:tcBorders>
            <w:vAlign w:val="center"/>
          </w:tcPr>
          <w:p w14:paraId="706BE2CB"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部屋名</w:t>
            </w:r>
          </w:p>
        </w:tc>
        <w:tc>
          <w:tcPr>
            <w:tcW w:w="1268" w:type="dxa"/>
            <w:tcBorders>
              <w:top w:val="single" w:sz="4" w:space="0" w:color="auto"/>
              <w:left w:val="dotted" w:sz="4" w:space="0" w:color="auto"/>
              <w:bottom w:val="dotted" w:sz="4" w:space="0" w:color="auto"/>
              <w:right w:val="dotted" w:sz="4" w:space="0" w:color="auto"/>
            </w:tcBorders>
            <w:vAlign w:val="center"/>
          </w:tcPr>
          <w:p w14:paraId="75E87F80" w14:textId="77777777" w:rsidR="009638F0" w:rsidRPr="00D60F63" w:rsidRDefault="009638F0" w:rsidP="009638F0">
            <w:pPr>
              <w:spacing w:line="240" w:lineRule="exact"/>
              <w:jc w:val="center"/>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予定人数</w:t>
            </w:r>
          </w:p>
        </w:tc>
        <w:tc>
          <w:tcPr>
            <w:tcW w:w="1200" w:type="dxa"/>
            <w:tcBorders>
              <w:top w:val="single" w:sz="4" w:space="0" w:color="auto"/>
              <w:left w:val="dotted" w:sz="4" w:space="0" w:color="auto"/>
              <w:bottom w:val="dotted" w:sz="4" w:space="0" w:color="auto"/>
              <w:right w:val="dotted" w:sz="4" w:space="0" w:color="auto"/>
            </w:tcBorders>
            <w:vAlign w:val="center"/>
          </w:tcPr>
          <w:p w14:paraId="73705825"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立食</w:t>
            </w:r>
          </w:p>
        </w:tc>
        <w:tc>
          <w:tcPr>
            <w:tcW w:w="1205" w:type="dxa"/>
            <w:tcBorders>
              <w:top w:val="single" w:sz="4" w:space="0" w:color="auto"/>
              <w:left w:val="dotted" w:sz="4" w:space="0" w:color="auto"/>
              <w:bottom w:val="dotted" w:sz="4" w:space="0" w:color="auto"/>
              <w:right w:val="dotted" w:sz="4" w:space="0" w:color="auto"/>
            </w:tcBorders>
            <w:vAlign w:val="center"/>
          </w:tcPr>
          <w:p w14:paraId="37F26D04"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テーブル</w:t>
            </w:r>
          </w:p>
        </w:tc>
        <w:tc>
          <w:tcPr>
            <w:tcW w:w="1193" w:type="dxa"/>
            <w:tcBorders>
              <w:top w:val="single" w:sz="4" w:space="0" w:color="auto"/>
              <w:left w:val="dotted" w:sz="4" w:space="0" w:color="auto"/>
              <w:bottom w:val="dotted" w:sz="4" w:space="0" w:color="auto"/>
            </w:tcBorders>
            <w:vAlign w:val="center"/>
          </w:tcPr>
          <w:p w14:paraId="6A4D09BE"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057" w:type="dxa"/>
            <w:tcBorders>
              <w:bottom w:val="dotted" w:sz="4" w:space="0" w:color="auto"/>
            </w:tcBorders>
            <w:vAlign w:val="center"/>
          </w:tcPr>
          <w:p w14:paraId="287BAF51"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2A2B882C" w14:textId="77777777" w:rsidTr="007158CB">
        <w:trPr>
          <w:trHeight w:hRule="exact" w:val="284"/>
        </w:trPr>
        <w:tc>
          <w:tcPr>
            <w:tcW w:w="1277" w:type="dxa"/>
            <w:tcBorders>
              <w:top w:val="nil"/>
              <w:bottom w:val="single" w:sz="4" w:space="0" w:color="auto"/>
            </w:tcBorders>
            <w:vAlign w:val="center"/>
          </w:tcPr>
          <w:p w14:paraId="50F76A2C" w14:textId="77777777" w:rsidR="009638F0" w:rsidRPr="00D60F63" w:rsidRDefault="009638F0" w:rsidP="009638F0">
            <w:pPr>
              <w:spacing w:line="240" w:lineRule="exact"/>
              <w:rPr>
                <w:rFonts w:ascii="ＭＳ ゴシック" w:eastAsia="ＭＳ ゴシック" w:hAnsi="ＭＳ ゴシック" w:cs="Times New Roman"/>
              </w:rPr>
            </w:pPr>
          </w:p>
        </w:tc>
        <w:tc>
          <w:tcPr>
            <w:tcW w:w="2393" w:type="dxa"/>
            <w:gridSpan w:val="2"/>
            <w:tcBorders>
              <w:top w:val="dotted" w:sz="4" w:space="0" w:color="auto"/>
              <w:bottom w:val="single" w:sz="4" w:space="0" w:color="auto"/>
              <w:right w:val="dotted" w:sz="4" w:space="0" w:color="auto"/>
            </w:tcBorders>
            <w:vAlign w:val="center"/>
          </w:tcPr>
          <w:p w14:paraId="3EB0EA62" w14:textId="77777777" w:rsidR="009638F0" w:rsidRPr="00D60F63" w:rsidRDefault="009638F0" w:rsidP="009638F0">
            <w:pPr>
              <w:spacing w:line="240" w:lineRule="exact"/>
              <w:rPr>
                <w:rFonts w:ascii="ＭＳ ゴシック" w:eastAsia="ＭＳ ゴシック" w:hAnsi="ＭＳ ゴシック" w:cs="Times New Roman"/>
              </w:rPr>
            </w:pPr>
          </w:p>
        </w:tc>
        <w:tc>
          <w:tcPr>
            <w:tcW w:w="1268" w:type="dxa"/>
            <w:tcBorders>
              <w:top w:val="dotted" w:sz="4" w:space="0" w:color="auto"/>
              <w:left w:val="dotted" w:sz="4" w:space="0" w:color="auto"/>
              <w:bottom w:val="single" w:sz="4" w:space="0" w:color="auto"/>
              <w:right w:val="dotted" w:sz="4" w:space="0" w:color="auto"/>
            </w:tcBorders>
            <w:vAlign w:val="center"/>
          </w:tcPr>
          <w:p w14:paraId="241C879F"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lang w:eastAsia="zh-CN"/>
              </w:rPr>
              <w:t>登録予定数</w:t>
            </w:r>
          </w:p>
        </w:tc>
        <w:tc>
          <w:tcPr>
            <w:tcW w:w="1200" w:type="dxa"/>
            <w:tcBorders>
              <w:top w:val="dotted" w:sz="4" w:space="0" w:color="auto"/>
              <w:left w:val="dotted" w:sz="4" w:space="0" w:color="auto"/>
              <w:bottom w:val="single" w:sz="4" w:space="0" w:color="auto"/>
              <w:right w:val="dotted" w:sz="4" w:space="0" w:color="auto"/>
            </w:tcBorders>
            <w:vAlign w:val="center"/>
          </w:tcPr>
          <w:p w14:paraId="758BA651"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05" w:type="dxa"/>
            <w:tcBorders>
              <w:top w:val="dotted" w:sz="4" w:space="0" w:color="auto"/>
              <w:left w:val="dotted" w:sz="4" w:space="0" w:color="auto"/>
              <w:bottom w:val="single" w:sz="4" w:space="0" w:color="auto"/>
              <w:right w:val="dotted" w:sz="4" w:space="0" w:color="auto"/>
            </w:tcBorders>
            <w:vAlign w:val="center"/>
          </w:tcPr>
          <w:p w14:paraId="09785D2D" w14:textId="77777777" w:rsidR="009638F0" w:rsidRPr="00D60F63" w:rsidRDefault="009638F0" w:rsidP="009638F0">
            <w:pPr>
              <w:spacing w:line="240" w:lineRule="exact"/>
              <w:rPr>
                <w:rFonts w:ascii="ＭＳ ゴシック" w:eastAsia="ＭＳ ゴシック" w:hAnsi="ＭＳ ゴシック" w:cs="Times New Roman"/>
              </w:rPr>
            </w:pPr>
          </w:p>
        </w:tc>
        <w:tc>
          <w:tcPr>
            <w:tcW w:w="1193" w:type="dxa"/>
            <w:tcBorders>
              <w:top w:val="dotted" w:sz="4" w:space="0" w:color="auto"/>
              <w:left w:val="dotted" w:sz="4" w:space="0" w:color="auto"/>
              <w:bottom w:val="single" w:sz="4" w:space="0" w:color="auto"/>
            </w:tcBorders>
            <w:vAlign w:val="center"/>
          </w:tcPr>
          <w:p w14:paraId="699B429D" w14:textId="77777777" w:rsidR="009638F0" w:rsidRPr="00D60F63" w:rsidRDefault="009638F0" w:rsidP="009638F0">
            <w:pPr>
              <w:spacing w:line="240" w:lineRule="exact"/>
              <w:rPr>
                <w:rFonts w:ascii="ＭＳ ゴシック" w:eastAsia="ＭＳ ゴシック" w:hAnsi="ＭＳ ゴシック" w:cs="Times New Roman"/>
              </w:rPr>
            </w:pPr>
          </w:p>
        </w:tc>
        <w:tc>
          <w:tcPr>
            <w:tcW w:w="1057" w:type="dxa"/>
            <w:tcBorders>
              <w:top w:val="dotted" w:sz="4" w:space="0" w:color="auto"/>
              <w:bottom w:val="single" w:sz="4" w:space="0" w:color="auto"/>
            </w:tcBorders>
            <w:vAlign w:val="center"/>
          </w:tcPr>
          <w:p w14:paraId="045774E1"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4753D5D8" w14:textId="77777777" w:rsidTr="007158CB">
        <w:trPr>
          <w:trHeight w:hRule="exact" w:val="284"/>
        </w:trPr>
        <w:tc>
          <w:tcPr>
            <w:tcW w:w="1277" w:type="dxa"/>
            <w:tcBorders>
              <w:top w:val="single" w:sz="4" w:space="0" w:color="auto"/>
              <w:bottom w:val="nil"/>
            </w:tcBorders>
            <w:vAlign w:val="center"/>
          </w:tcPr>
          <w:p w14:paraId="6313CECF"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③その他</w:t>
            </w:r>
          </w:p>
        </w:tc>
        <w:tc>
          <w:tcPr>
            <w:tcW w:w="1200" w:type="dxa"/>
            <w:tcBorders>
              <w:top w:val="single" w:sz="4" w:space="0" w:color="auto"/>
              <w:bottom w:val="nil"/>
              <w:right w:val="nil"/>
            </w:tcBorders>
            <w:vAlign w:val="center"/>
          </w:tcPr>
          <w:p w14:paraId="09F1B857" w14:textId="77777777" w:rsidR="009638F0" w:rsidRPr="00D60F63" w:rsidRDefault="009638F0" w:rsidP="009638F0">
            <w:pPr>
              <w:spacing w:line="240" w:lineRule="exact"/>
              <w:rPr>
                <w:rFonts w:ascii="ＭＳ ゴシック" w:eastAsia="ＭＳ ゴシック" w:hAnsi="ＭＳ ゴシック" w:cs="Times New Roman"/>
              </w:rPr>
            </w:pPr>
          </w:p>
        </w:tc>
        <w:tc>
          <w:tcPr>
            <w:tcW w:w="1193" w:type="dxa"/>
            <w:tcBorders>
              <w:top w:val="single" w:sz="4" w:space="0" w:color="auto"/>
              <w:left w:val="nil"/>
              <w:bottom w:val="nil"/>
              <w:right w:val="nil"/>
            </w:tcBorders>
            <w:vAlign w:val="center"/>
          </w:tcPr>
          <w:p w14:paraId="19398C9E" w14:textId="77777777" w:rsidR="009638F0" w:rsidRPr="00D60F63" w:rsidRDefault="009638F0" w:rsidP="009638F0">
            <w:pPr>
              <w:spacing w:line="240" w:lineRule="exact"/>
              <w:rPr>
                <w:rFonts w:ascii="ＭＳ ゴシック" w:eastAsia="ＭＳ ゴシック" w:hAnsi="ＭＳ ゴシック" w:cs="Times New Roman"/>
              </w:rPr>
            </w:pPr>
          </w:p>
        </w:tc>
        <w:tc>
          <w:tcPr>
            <w:tcW w:w="1268" w:type="dxa"/>
            <w:tcBorders>
              <w:top w:val="single" w:sz="4" w:space="0" w:color="auto"/>
              <w:left w:val="nil"/>
              <w:bottom w:val="nil"/>
              <w:right w:val="nil"/>
            </w:tcBorders>
            <w:vAlign w:val="center"/>
          </w:tcPr>
          <w:p w14:paraId="4FD446EA"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single" w:sz="4" w:space="0" w:color="auto"/>
              <w:left w:val="nil"/>
              <w:bottom w:val="nil"/>
              <w:right w:val="nil"/>
            </w:tcBorders>
            <w:vAlign w:val="center"/>
          </w:tcPr>
          <w:p w14:paraId="1DB15DB8"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05" w:type="dxa"/>
            <w:tcBorders>
              <w:top w:val="single" w:sz="4" w:space="0" w:color="auto"/>
              <w:left w:val="nil"/>
              <w:bottom w:val="nil"/>
              <w:right w:val="nil"/>
            </w:tcBorders>
            <w:vAlign w:val="center"/>
          </w:tcPr>
          <w:p w14:paraId="38652619" w14:textId="77777777" w:rsidR="009638F0" w:rsidRPr="00D60F63" w:rsidRDefault="009638F0" w:rsidP="009638F0">
            <w:pPr>
              <w:spacing w:line="240" w:lineRule="exact"/>
              <w:rPr>
                <w:rFonts w:ascii="ＭＳ ゴシック" w:eastAsia="ＭＳ ゴシック" w:hAnsi="ＭＳ ゴシック" w:cs="Times New Roman"/>
              </w:rPr>
            </w:pPr>
          </w:p>
        </w:tc>
        <w:tc>
          <w:tcPr>
            <w:tcW w:w="1193" w:type="dxa"/>
            <w:tcBorders>
              <w:top w:val="single" w:sz="4" w:space="0" w:color="auto"/>
              <w:left w:val="nil"/>
              <w:bottom w:val="nil"/>
            </w:tcBorders>
            <w:vAlign w:val="center"/>
          </w:tcPr>
          <w:p w14:paraId="1B736726" w14:textId="77777777" w:rsidR="009638F0" w:rsidRPr="00D60F63" w:rsidRDefault="009638F0" w:rsidP="009638F0">
            <w:pPr>
              <w:spacing w:line="240" w:lineRule="exact"/>
              <w:rPr>
                <w:rFonts w:ascii="ＭＳ ゴシック" w:eastAsia="ＭＳ ゴシック" w:hAnsi="ＭＳ ゴシック" w:cs="Times New Roman"/>
              </w:rPr>
            </w:pPr>
          </w:p>
        </w:tc>
        <w:tc>
          <w:tcPr>
            <w:tcW w:w="1057" w:type="dxa"/>
            <w:tcBorders>
              <w:top w:val="single" w:sz="4" w:space="0" w:color="auto"/>
              <w:bottom w:val="nil"/>
            </w:tcBorders>
            <w:vAlign w:val="center"/>
          </w:tcPr>
          <w:p w14:paraId="3548DD05"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3E9DEEA1" w14:textId="77777777" w:rsidTr="007158CB">
        <w:trPr>
          <w:trHeight w:hRule="exact" w:val="284"/>
        </w:trPr>
        <w:tc>
          <w:tcPr>
            <w:tcW w:w="1277" w:type="dxa"/>
            <w:tcBorders>
              <w:top w:val="nil"/>
              <w:bottom w:val="nil"/>
            </w:tcBorders>
            <w:vAlign w:val="center"/>
          </w:tcPr>
          <w:p w14:paraId="763F8ED1"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nil"/>
              <w:bottom w:val="nil"/>
              <w:right w:val="nil"/>
            </w:tcBorders>
            <w:vAlign w:val="center"/>
          </w:tcPr>
          <w:p w14:paraId="7F56CF79" w14:textId="77777777" w:rsidR="009638F0" w:rsidRPr="00D60F63" w:rsidRDefault="009638F0" w:rsidP="009638F0">
            <w:pPr>
              <w:spacing w:line="240" w:lineRule="exact"/>
              <w:rPr>
                <w:rFonts w:ascii="ＭＳ ゴシック" w:eastAsia="ＭＳ ゴシック" w:hAnsi="ＭＳ ゴシック" w:cs="Times New Roman"/>
              </w:rPr>
            </w:pPr>
          </w:p>
        </w:tc>
        <w:tc>
          <w:tcPr>
            <w:tcW w:w="1193" w:type="dxa"/>
            <w:tcBorders>
              <w:top w:val="nil"/>
              <w:left w:val="nil"/>
              <w:bottom w:val="nil"/>
              <w:right w:val="nil"/>
            </w:tcBorders>
            <w:vAlign w:val="center"/>
          </w:tcPr>
          <w:p w14:paraId="4062565C" w14:textId="77777777" w:rsidR="009638F0" w:rsidRPr="00D60F63" w:rsidRDefault="009638F0" w:rsidP="009638F0">
            <w:pPr>
              <w:spacing w:line="240" w:lineRule="exact"/>
              <w:rPr>
                <w:rFonts w:ascii="ＭＳ ゴシック" w:eastAsia="ＭＳ ゴシック" w:hAnsi="ＭＳ ゴシック" w:cs="Times New Roman"/>
              </w:rPr>
            </w:pPr>
          </w:p>
        </w:tc>
        <w:tc>
          <w:tcPr>
            <w:tcW w:w="1268" w:type="dxa"/>
            <w:tcBorders>
              <w:top w:val="nil"/>
              <w:left w:val="nil"/>
              <w:bottom w:val="nil"/>
              <w:right w:val="nil"/>
            </w:tcBorders>
            <w:vAlign w:val="center"/>
          </w:tcPr>
          <w:p w14:paraId="1797D593"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nil"/>
              <w:left w:val="nil"/>
              <w:bottom w:val="nil"/>
              <w:right w:val="nil"/>
            </w:tcBorders>
            <w:vAlign w:val="center"/>
          </w:tcPr>
          <w:p w14:paraId="36E92D30"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05" w:type="dxa"/>
            <w:tcBorders>
              <w:top w:val="nil"/>
              <w:left w:val="nil"/>
              <w:bottom w:val="nil"/>
              <w:right w:val="nil"/>
            </w:tcBorders>
            <w:vAlign w:val="center"/>
          </w:tcPr>
          <w:p w14:paraId="2A775A8A"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tc>
        <w:tc>
          <w:tcPr>
            <w:tcW w:w="1193" w:type="dxa"/>
            <w:tcBorders>
              <w:top w:val="nil"/>
              <w:left w:val="nil"/>
              <w:bottom w:val="nil"/>
            </w:tcBorders>
            <w:vAlign w:val="center"/>
          </w:tcPr>
          <w:p w14:paraId="3FD91A47" w14:textId="77777777" w:rsidR="009638F0" w:rsidRPr="00D60F63" w:rsidRDefault="009638F0" w:rsidP="009638F0">
            <w:pPr>
              <w:spacing w:line="240" w:lineRule="exact"/>
              <w:rPr>
                <w:rFonts w:ascii="ＭＳ ゴシック" w:eastAsia="ＭＳ ゴシック" w:hAnsi="ＭＳ ゴシック" w:cs="Times New Roman"/>
              </w:rPr>
            </w:pPr>
          </w:p>
        </w:tc>
        <w:tc>
          <w:tcPr>
            <w:tcW w:w="1057" w:type="dxa"/>
            <w:tcBorders>
              <w:top w:val="nil"/>
              <w:bottom w:val="nil"/>
            </w:tcBorders>
            <w:vAlign w:val="center"/>
          </w:tcPr>
          <w:p w14:paraId="06D1EDD6" w14:textId="77777777" w:rsidR="009638F0" w:rsidRPr="00D60F63" w:rsidRDefault="009638F0" w:rsidP="009638F0">
            <w:pPr>
              <w:spacing w:line="240" w:lineRule="exact"/>
              <w:rPr>
                <w:rFonts w:ascii="ＭＳ ゴシック" w:eastAsia="ＭＳ ゴシック" w:hAnsi="ＭＳ ゴシック" w:cs="Times New Roman"/>
              </w:rPr>
            </w:pPr>
          </w:p>
        </w:tc>
      </w:tr>
      <w:tr w:rsidR="009638F0" w:rsidRPr="00D60F63" w14:paraId="42666486" w14:textId="77777777" w:rsidTr="007158CB">
        <w:trPr>
          <w:trHeight w:hRule="exact" w:val="284"/>
        </w:trPr>
        <w:tc>
          <w:tcPr>
            <w:tcW w:w="1277" w:type="dxa"/>
            <w:tcBorders>
              <w:top w:val="nil"/>
              <w:bottom w:val="single" w:sz="4" w:space="0" w:color="auto"/>
            </w:tcBorders>
            <w:vAlign w:val="center"/>
          </w:tcPr>
          <w:p w14:paraId="4BD85FB1"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nil"/>
              <w:bottom w:val="single" w:sz="4" w:space="0" w:color="auto"/>
              <w:right w:val="nil"/>
            </w:tcBorders>
            <w:vAlign w:val="center"/>
          </w:tcPr>
          <w:p w14:paraId="46DBF4E6" w14:textId="77777777" w:rsidR="009638F0" w:rsidRPr="00D60F63" w:rsidRDefault="009638F0" w:rsidP="009638F0">
            <w:pPr>
              <w:spacing w:line="240" w:lineRule="exact"/>
              <w:rPr>
                <w:rFonts w:ascii="ＭＳ ゴシック" w:eastAsia="ＭＳ ゴシック" w:hAnsi="ＭＳ ゴシック" w:cs="Times New Roman"/>
              </w:rPr>
            </w:pPr>
          </w:p>
        </w:tc>
        <w:tc>
          <w:tcPr>
            <w:tcW w:w="1193" w:type="dxa"/>
            <w:tcBorders>
              <w:top w:val="nil"/>
              <w:left w:val="nil"/>
              <w:bottom w:val="single" w:sz="4" w:space="0" w:color="auto"/>
              <w:right w:val="nil"/>
            </w:tcBorders>
            <w:vAlign w:val="center"/>
          </w:tcPr>
          <w:p w14:paraId="7F4EEF19" w14:textId="77777777" w:rsidR="009638F0" w:rsidRPr="00D60F63" w:rsidRDefault="009638F0" w:rsidP="009638F0">
            <w:pPr>
              <w:spacing w:line="240" w:lineRule="exact"/>
              <w:rPr>
                <w:rFonts w:ascii="ＭＳ ゴシック" w:eastAsia="ＭＳ ゴシック" w:hAnsi="ＭＳ ゴシック" w:cs="Times New Roman"/>
              </w:rPr>
            </w:pPr>
          </w:p>
        </w:tc>
        <w:tc>
          <w:tcPr>
            <w:tcW w:w="1268" w:type="dxa"/>
            <w:tcBorders>
              <w:top w:val="nil"/>
              <w:left w:val="nil"/>
              <w:bottom w:val="single" w:sz="4" w:space="0" w:color="auto"/>
              <w:right w:val="nil"/>
            </w:tcBorders>
            <w:vAlign w:val="center"/>
          </w:tcPr>
          <w:p w14:paraId="1237803B"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nil"/>
              <w:left w:val="nil"/>
              <w:bottom w:val="single" w:sz="4" w:space="0" w:color="auto"/>
              <w:right w:val="nil"/>
            </w:tcBorders>
            <w:vAlign w:val="center"/>
          </w:tcPr>
          <w:p w14:paraId="763F0B81"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05" w:type="dxa"/>
            <w:tcBorders>
              <w:top w:val="nil"/>
              <w:left w:val="nil"/>
              <w:bottom w:val="single" w:sz="4" w:space="0" w:color="auto"/>
              <w:right w:val="nil"/>
            </w:tcBorders>
            <w:vAlign w:val="center"/>
          </w:tcPr>
          <w:p w14:paraId="6BA95D48" w14:textId="77777777" w:rsidR="009638F0" w:rsidRPr="00D60F63" w:rsidRDefault="009638F0" w:rsidP="009638F0">
            <w:pPr>
              <w:spacing w:line="240" w:lineRule="exact"/>
              <w:rPr>
                <w:rFonts w:ascii="ＭＳ ゴシック" w:eastAsia="ＭＳ ゴシック" w:hAnsi="ＭＳ ゴシック" w:cs="Times New Roman"/>
              </w:rPr>
            </w:pPr>
          </w:p>
        </w:tc>
        <w:tc>
          <w:tcPr>
            <w:tcW w:w="1193" w:type="dxa"/>
            <w:tcBorders>
              <w:top w:val="nil"/>
              <w:left w:val="nil"/>
              <w:bottom w:val="single" w:sz="4" w:space="0" w:color="auto"/>
            </w:tcBorders>
            <w:vAlign w:val="center"/>
          </w:tcPr>
          <w:p w14:paraId="5B6C7217" w14:textId="77777777" w:rsidR="009638F0" w:rsidRPr="00D60F63" w:rsidRDefault="009638F0" w:rsidP="009638F0">
            <w:pPr>
              <w:spacing w:line="240" w:lineRule="exact"/>
              <w:rPr>
                <w:rFonts w:ascii="ＭＳ ゴシック" w:eastAsia="ＭＳ ゴシック" w:hAnsi="ＭＳ ゴシック" w:cs="Times New Roman"/>
              </w:rPr>
            </w:pPr>
          </w:p>
        </w:tc>
        <w:tc>
          <w:tcPr>
            <w:tcW w:w="1057" w:type="dxa"/>
            <w:tcBorders>
              <w:top w:val="nil"/>
              <w:bottom w:val="single" w:sz="4" w:space="0" w:color="auto"/>
            </w:tcBorders>
            <w:vAlign w:val="center"/>
          </w:tcPr>
          <w:p w14:paraId="6A61BB96" w14:textId="77777777" w:rsidR="009638F0" w:rsidRPr="00D60F63" w:rsidRDefault="009638F0" w:rsidP="009638F0">
            <w:pPr>
              <w:spacing w:line="240" w:lineRule="exact"/>
              <w:rPr>
                <w:rFonts w:ascii="ＭＳ ゴシック" w:eastAsia="ＭＳ ゴシック" w:hAnsi="ＭＳ ゴシック" w:cs="Times New Roman"/>
              </w:rPr>
            </w:pPr>
          </w:p>
        </w:tc>
      </w:tr>
    </w:tbl>
    <w:p w14:paraId="6D2B4C42" w14:textId="77777777" w:rsidR="009638F0" w:rsidRPr="00D60F63" w:rsidRDefault="009638F0" w:rsidP="009638F0">
      <w:pPr>
        <w:rPr>
          <w:rFonts w:ascii="ＭＳ ゴシック" w:eastAsia="ＭＳ ゴシック" w:hAnsi="ＭＳ ゴシック" w:cs="Times New Roman"/>
        </w:rPr>
      </w:pPr>
    </w:p>
    <w:p w14:paraId="3119692D" w14:textId="77777777" w:rsidR="009638F0" w:rsidRPr="00D60F63" w:rsidRDefault="009638F0" w:rsidP="009638F0">
      <w:pPr>
        <w:outlineLvl w:val="0"/>
        <w:rPr>
          <w:rFonts w:ascii="ＭＳ ゴシック" w:eastAsia="ＭＳ ゴシック" w:hAnsi="ＭＳ ゴシック" w:cs="Times New Roman"/>
          <w:sz w:val="24"/>
        </w:rPr>
      </w:pPr>
      <w:r w:rsidRPr="00D60F63">
        <w:rPr>
          <w:rFonts w:ascii="ＭＳ ゴシック" w:eastAsia="ＭＳ ゴシック" w:hAnsi="ＭＳ ゴシック" w:cs="Times New Roman" w:hint="eastAsia"/>
          <w:sz w:val="24"/>
        </w:rPr>
        <w:t>４．会員総会会場</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1199"/>
        <w:gridCol w:w="1191"/>
        <w:gridCol w:w="1270"/>
        <w:gridCol w:w="1205"/>
        <w:gridCol w:w="1204"/>
        <w:gridCol w:w="1192"/>
        <w:gridCol w:w="1056"/>
      </w:tblGrid>
      <w:tr w:rsidR="00D60F63" w:rsidRPr="00D60F63" w14:paraId="055D6A3F" w14:textId="77777777" w:rsidTr="007158CB">
        <w:trPr>
          <w:trHeight w:hRule="exact" w:val="284"/>
        </w:trPr>
        <w:tc>
          <w:tcPr>
            <w:tcW w:w="1276" w:type="dxa"/>
            <w:tcBorders>
              <w:bottom w:val="single" w:sz="4" w:space="0" w:color="auto"/>
              <w:right w:val="single" w:sz="4" w:space="0" w:color="auto"/>
            </w:tcBorders>
            <w:vAlign w:val="center"/>
          </w:tcPr>
          <w:p w14:paraId="36E4BE16"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項目</w:t>
            </w:r>
          </w:p>
        </w:tc>
        <w:tc>
          <w:tcPr>
            <w:tcW w:w="1199" w:type="dxa"/>
            <w:tcBorders>
              <w:left w:val="single" w:sz="4" w:space="0" w:color="auto"/>
              <w:bottom w:val="single" w:sz="4" w:space="0" w:color="auto"/>
              <w:right w:val="nil"/>
            </w:tcBorders>
            <w:vAlign w:val="center"/>
          </w:tcPr>
          <w:p w14:paraId="005D2A90"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内訳</w:t>
            </w:r>
          </w:p>
        </w:tc>
        <w:tc>
          <w:tcPr>
            <w:tcW w:w="1191" w:type="dxa"/>
            <w:tcBorders>
              <w:left w:val="nil"/>
              <w:bottom w:val="single" w:sz="4" w:space="0" w:color="auto"/>
              <w:right w:val="nil"/>
            </w:tcBorders>
            <w:vAlign w:val="center"/>
          </w:tcPr>
          <w:p w14:paraId="11367E41" w14:textId="77777777" w:rsidR="009638F0" w:rsidRPr="00D60F63" w:rsidRDefault="009638F0" w:rsidP="009638F0">
            <w:pPr>
              <w:spacing w:line="240" w:lineRule="exact"/>
              <w:rPr>
                <w:rFonts w:ascii="ＭＳ ゴシック" w:eastAsia="ＭＳ ゴシック" w:hAnsi="ＭＳ ゴシック" w:cs="Times New Roman"/>
              </w:rPr>
            </w:pPr>
          </w:p>
        </w:tc>
        <w:tc>
          <w:tcPr>
            <w:tcW w:w="1270" w:type="dxa"/>
            <w:tcBorders>
              <w:left w:val="nil"/>
              <w:bottom w:val="single" w:sz="4" w:space="0" w:color="auto"/>
              <w:right w:val="nil"/>
            </w:tcBorders>
            <w:vAlign w:val="center"/>
          </w:tcPr>
          <w:p w14:paraId="72962FF8" w14:textId="77777777" w:rsidR="009638F0" w:rsidRPr="00D60F63" w:rsidRDefault="009638F0" w:rsidP="009638F0">
            <w:pPr>
              <w:spacing w:line="240" w:lineRule="exact"/>
              <w:rPr>
                <w:rFonts w:ascii="ＭＳ ゴシック" w:eastAsia="ＭＳ ゴシック" w:hAnsi="ＭＳ ゴシック" w:cs="Times New Roman"/>
              </w:rPr>
            </w:pPr>
          </w:p>
        </w:tc>
        <w:tc>
          <w:tcPr>
            <w:tcW w:w="1205" w:type="dxa"/>
            <w:tcBorders>
              <w:left w:val="nil"/>
              <w:bottom w:val="single" w:sz="4" w:space="0" w:color="auto"/>
              <w:right w:val="nil"/>
            </w:tcBorders>
            <w:vAlign w:val="center"/>
          </w:tcPr>
          <w:p w14:paraId="06BB39AF" w14:textId="77777777" w:rsidR="009638F0" w:rsidRPr="00D60F63" w:rsidRDefault="009638F0" w:rsidP="009638F0">
            <w:pPr>
              <w:spacing w:line="240" w:lineRule="exact"/>
              <w:rPr>
                <w:rFonts w:ascii="ＭＳ ゴシック" w:eastAsia="ＭＳ ゴシック" w:hAnsi="ＭＳ ゴシック" w:cs="Times New Roman"/>
              </w:rPr>
            </w:pPr>
          </w:p>
        </w:tc>
        <w:tc>
          <w:tcPr>
            <w:tcW w:w="1204" w:type="dxa"/>
            <w:tcBorders>
              <w:left w:val="nil"/>
              <w:bottom w:val="single" w:sz="4" w:space="0" w:color="auto"/>
              <w:right w:val="nil"/>
            </w:tcBorders>
            <w:vAlign w:val="center"/>
          </w:tcPr>
          <w:p w14:paraId="57A0AC8A" w14:textId="77777777" w:rsidR="009638F0" w:rsidRPr="00D60F63" w:rsidRDefault="009638F0" w:rsidP="009638F0">
            <w:pPr>
              <w:spacing w:line="240" w:lineRule="exact"/>
              <w:rPr>
                <w:rFonts w:ascii="ＭＳ ゴシック" w:eastAsia="ＭＳ ゴシック" w:hAnsi="ＭＳ ゴシック" w:cs="Times New Roman"/>
              </w:rPr>
            </w:pPr>
          </w:p>
        </w:tc>
        <w:tc>
          <w:tcPr>
            <w:tcW w:w="1192" w:type="dxa"/>
            <w:tcBorders>
              <w:left w:val="nil"/>
              <w:bottom w:val="single" w:sz="4" w:space="0" w:color="auto"/>
              <w:right w:val="single" w:sz="4" w:space="0" w:color="auto"/>
            </w:tcBorders>
            <w:vAlign w:val="center"/>
          </w:tcPr>
          <w:p w14:paraId="4A080C4A" w14:textId="77777777" w:rsidR="009638F0" w:rsidRPr="00D60F63" w:rsidRDefault="009638F0" w:rsidP="009638F0">
            <w:pPr>
              <w:spacing w:line="240" w:lineRule="exact"/>
              <w:rPr>
                <w:rFonts w:ascii="ＭＳ ゴシック" w:eastAsia="ＭＳ ゴシック" w:hAnsi="ＭＳ ゴシック" w:cs="Times New Roman"/>
              </w:rPr>
            </w:pPr>
          </w:p>
        </w:tc>
        <w:tc>
          <w:tcPr>
            <w:tcW w:w="1056" w:type="dxa"/>
            <w:tcBorders>
              <w:left w:val="single" w:sz="4" w:space="0" w:color="auto"/>
              <w:bottom w:val="single" w:sz="4" w:space="0" w:color="auto"/>
            </w:tcBorders>
            <w:vAlign w:val="center"/>
          </w:tcPr>
          <w:p w14:paraId="31CC4AC6"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チェック</w:t>
            </w:r>
          </w:p>
        </w:tc>
      </w:tr>
      <w:tr w:rsidR="00D60F63" w:rsidRPr="00D60F63" w14:paraId="2BAE05F3" w14:textId="77777777" w:rsidTr="007158CB">
        <w:trPr>
          <w:trHeight w:hRule="exact" w:val="284"/>
        </w:trPr>
        <w:tc>
          <w:tcPr>
            <w:tcW w:w="1276" w:type="dxa"/>
            <w:tcBorders>
              <w:bottom w:val="nil"/>
              <w:right w:val="single" w:sz="4" w:space="0" w:color="auto"/>
            </w:tcBorders>
            <w:vAlign w:val="center"/>
          </w:tcPr>
          <w:p w14:paraId="6BC19DF8"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①会場名</w:t>
            </w:r>
          </w:p>
        </w:tc>
        <w:tc>
          <w:tcPr>
            <w:tcW w:w="4865" w:type="dxa"/>
            <w:gridSpan w:val="4"/>
            <w:tcBorders>
              <w:top w:val="single" w:sz="4" w:space="0" w:color="auto"/>
              <w:left w:val="single" w:sz="4" w:space="0" w:color="auto"/>
              <w:bottom w:val="dotted" w:sz="4" w:space="0" w:color="auto"/>
              <w:right w:val="dotted" w:sz="4" w:space="0" w:color="auto"/>
            </w:tcBorders>
            <w:vAlign w:val="center"/>
          </w:tcPr>
          <w:p w14:paraId="7DD61DF0"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2396" w:type="dxa"/>
            <w:gridSpan w:val="2"/>
            <w:tcBorders>
              <w:left w:val="dotted" w:sz="4" w:space="0" w:color="auto"/>
              <w:bottom w:val="dotted" w:sz="4" w:space="0" w:color="auto"/>
              <w:right w:val="single" w:sz="4" w:space="0" w:color="auto"/>
            </w:tcBorders>
            <w:vAlign w:val="center"/>
          </w:tcPr>
          <w:p w14:paraId="1A47814B"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TEL</w:t>
            </w:r>
          </w:p>
        </w:tc>
        <w:tc>
          <w:tcPr>
            <w:tcW w:w="1056" w:type="dxa"/>
            <w:tcBorders>
              <w:left w:val="single" w:sz="4" w:space="0" w:color="auto"/>
              <w:bottom w:val="dotted" w:sz="4" w:space="0" w:color="auto"/>
            </w:tcBorders>
            <w:vAlign w:val="center"/>
          </w:tcPr>
          <w:p w14:paraId="4437CC86" w14:textId="77777777" w:rsidR="009638F0" w:rsidRPr="00D60F63" w:rsidRDefault="009638F0" w:rsidP="009638F0">
            <w:pPr>
              <w:spacing w:line="240" w:lineRule="exact"/>
              <w:rPr>
                <w:rFonts w:ascii="ＭＳ ゴシック" w:eastAsia="ＭＳ ゴシック" w:hAnsi="ＭＳ ゴシック" w:cs="Times New Roman"/>
                <w:lang w:eastAsia="zh-CN"/>
              </w:rPr>
            </w:pPr>
          </w:p>
        </w:tc>
      </w:tr>
      <w:tr w:rsidR="00D60F63" w:rsidRPr="00D60F63" w14:paraId="483D6CD7" w14:textId="77777777" w:rsidTr="007158CB">
        <w:trPr>
          <w:trHeight w:hRule="exact" w:val="284"/>
        </w:trPr>
        <w:tc>
          <w:tcPr>
            <w:tcW w:w="1276" w:type="dxa"/>
            <w:tcBorders>
              <w:top w:val="nil"/>
              <w:bottom w:val="nil"/>
              <w:right w:val="single" w:sz="4" w:space="0" w:color="auto"/>
            </w:tcBorders>
            <w:vAlign w:val="center"/>
          </w:tcPr>
          <w:p w14:paraId="4E2709E0" w14:textId="77777777" w:rsidR="009638F0" w:rsidRPr="00D60F63" w:rsidRDefault="009638F0" w:rsidP="009638F0">
            <w:pPr>
              <w:spacing w:line="240" w:lineRule="exact"/>
              <w:ind w:firstLine="210"/>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所在地</w:t>
            </w:r>
          </w:p>
        </w:tc>
        <w:tc>
          <w:tcPr>
            <w:tcW w:w="4865" w:type="dxa"/>
            <w:gridSpan w:val="4"/>
            <w:tcBorders>
              <w:top w:val="dotted" w:sz="4" w:space="0" w:color="auto"/>
              <w:left w:val="single" w:sz="4" w:space="0" w:color="auto"/>
              <w:bottom w:val="dotted" w:sz="4" w:space="0" w:color="auto"/>
              <w:right w:val="dotted" w:sz="4" w:space="0" w:color="auto"/>
            </w:tcBorders>
            <w:vAlign w:val="center"/>
          </w:tcPr>
          <w:p w14:paraId="4AB2C4F8"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w:t>
            </w:r>
          </w:p>
        </w:tc>
        <w:tc>
          <w:tcPr>
            <w:tcW w:w="2396" w:type="dxa"/>
            <w:gridSpan w:val="2"/>
            <w:tcBorders>
              <w:top w:val="dotted" w:sz="4" w:space="0" w:color="auto"/>
              <w:left w:val="dotted" w:sz="4" w:space="0" w:color="auto"/>
              <w:bottom w:val="dotted" w:sz="4" w:space="0" w:color="auto"/>
              <w:right w:val="single" w:sz="4" w:space="0" w:color="auto"/>
            </w:tcBorders>
            <w:vAlign w:val="center"/>
          </w:tcPr>
          <w:p w14:paraId="473B3BD4"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FAX</w:t>
            </w:r>
          </w:p>
        </w:tc>
        <w:tc>
          <w:tcPr>
            <w:tcW w:w="1056" w:type="dxa"/>
            <w:tcBorders>
              <w:top w:val="dotted" w:sz="4" w:space="0" w:color="auto"/>
              <w:left w:val="single" w:sz="4" w:space="0" w:color="auto"/>
              <w:bottom w:val="dotted" w:sz="4" w:space="0" w:color="auto"/>
            </w:tcBorders>
            <w:vAlign w:val="center"/>
          </w:tcPr>
          <w:p w14:paraId="467316C5" w14:textId="77777777" w:rsidR="009638F0" w:rsidRPr="00D60F63" w:rsidRDefault="009638F0" w:rsidP="009638F0">
            <w:pPr>
              <w:spacing w:line="240" w:lineRule="exact"/>
              <w:rPr>
                <w:rFonts w:ascii="ＭＳ ゴシック" w:eastAsia="ＭＳ ゴシック" w:hAnsi="ＭＳ ゴシック" w:cs="Times New Roman"/>
                <w:lang w:eastAsia="zh-CN"/>
              </w:rPr>
            </w:pPr>
          </w:p>
        </w:tc>
      </w:tr>
      <w:tr w:rsidR="00D60F63" w:rsidRPr="00D60F63" w14:paraId="0ABC976D" w14:textId="77777777" w:rsidTr="007158CB">
        <w:trPr>
          <w:trHeight w:hRule="exact" w:val="284"/>
        </w:trPr>
        <w:tc>
          <w:tcPr>
            <w:tcW w:w="1276" w:type="dxa"/>
            <w:tcBorders>
              <w:top w:val="nil"/>
              <w:bottom w:val="single" w:sz="4" w:space="0" w:color="auto"/>
              <w:right w:val="single" w:sz="4" w:space="0" w:color="auto"/>
            </w:tcBorders>
            <w:vAlign w:val="center"/>
          </w:tcPr>
          <w:p w14:paraId="778555CF" w14:textId="77777777" w:rsidR="009638F0" w:rsidRPr="00D60F63" w:rsidRDefault="009638F0" w:rsidP="009638F0">
            <w:pPr>
              <w:spacing w:line="240" w:lineRule="exact"/>
              <w:ind w:firstLine="210"/>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担当者名</w:t>
            </w:r>
          </w:p>
        </w:tc>
        <w:tc>
          <w:tcPr>
            <w:tcW w:w="4865" w:type="dxa"/>
            <w:gridSpan w:val="4"/>
            <w:tcBorders>
              <w:top w:val="dotted" w:sz="4" w:space="0" w:color="auto"/>
              <w:left w:val="single" w:sz="4" w:space="0" w:color="auto"/>
              <w:bottom w:val="single" w:sz="4" w:space="0" w:color="auto"/>
              <w:right w:val="dotted" w:sz="4" w:space="0" w:color="auto"/>
            </w:tcBorders>
            <w:vAlign w:val="center"/>
          </w:tcPr>
          <w:p w14:paraId="5139E102"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1204" w:type="dxa"/>
            <w:tcBorders>
              <w:top w:val="dotted" w:sz="4" w:space="0" w:color="auto"/>
              <w:left w:val="dotted" w:sz="4" w:space="0" w:color="auto"/>
              <w:bottom w:val="single" w:sz="4" w:space="0" w:color="auto"/>
              <w:right w:val="nil"/>
            </w:tcBorders>
            <w:vAlign w:val="center"/>
          </w:tcPr>
          <w:p w14:paraId="3479D87A"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1192" w:type="dxa"/>
            <w:tcBorders>
              <w:top w:val="dotted" w:sz="4" w:space="0" w:color="auto"/>
              <w:left w:val="nil"/>
              <w:bottom w:val="single" w:sz="4" w:space="0" w:color="auto"/>
              <w:right w:val="single" w:sz="4" w:space="0" w:color="auto"/>
            </w:tcBorders>
            <w:vAlign w:val="center"/>
          </w:tcPr>
          <w:p w14:paraId="4172967D"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1056" w:type="dxa"/>
            <w:tcBorders>
              <w:top w:val="dotted" w:sz="4" w:space="0" w:color="auto"/>
              <w:left w:val="single" w:sz="4" w:space="0" w:color="auto"/>
              <w:bottom w:val="dotted" w:sz="4" w:space="0" w:color="auto"/>
            </w:tcBorders>
            <w:vAlign w:val="center"/>
          </w:tcPr>
          <w:p w14:paraId="64040EE7" w14:textId="77777777" w:rsidR="009638F0" w:rsidRPr="00D60F63" w:rsidRDefault="009638F0" w:rsidP="009638F0">
            <w:pPr>
              <w:spacing w:line="240" w:lineRule="exact"/>
              <w:rPr>
                <w:rFonts w:ascii="ＭＳ ゴシック" w:eastAsia="ＭＳ ゴシック" w:hAnsi="ＭＳ ゴシック" w:cs="Times New Roman"/>
                <w:lang w:eastAsia="zh-CN"/>
              </w:rPr>
            </w:pPr>
          </w:p>
        </w:tc>
      </w:tr>
      <w:tr w:rsidR="00D60F63" w:rsidRPr="00D60F63" w14:paraId="2DF7F681" w14:textId="77777777" w:rsidTr="007158CB">
        <w:trPr>
          <w:trHeight w:hRule="exact" w:val="284"/>
        </w:trPr>
        <w:tc>
          <w:tcPr>
            <w:tcW w:w="1276" w:type="dxa"/>
            <w:tcBorders>
              <w:top w:val="single" w:sz="4" w:space="0" w:color="auto"/>
              <w:bottom w:val="nil"/>
            </w:tcBorders>
            <w:vAlign w:val="center"/>
          </w:tcPr>
          <w:p w14:paraId="0009EC78"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②収容人員</w:t>
            </w:r>
          </w:p>
        </w:tc>
        <w:tc>
          <w:tcPr>
            <w:tcW w:w="2390" w:type="dxa"/>
            <w:gridSpan w:val="2"/>
            <w:tcBorders>
              <w:bottom w:val="dotted" w:sz="4" w:space="0" w:color="auto"/>
              <w:right w:val="dotted" w:sz="4" w:space="0" w:color="auto"/>
            </w:tcBorders>
            <w:vAlign w:val="center"/>
          </w:tcPr>
          <w:p w14:paraId="17C17018" w14:textId="77777777" w:rsidR="009638F0" w:rsidRPr="00D60F63" w:rsidRDefault="009638F0" w:rsidP="009638F0">
            <w:pPr>
              <w:spacing w:line="240" w:lineRule="exact"/>
              <w:jc w:val="lef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部屋名</w:t>
            </w:r>
          </w:p>
        </w:tc>
        <w:tc>
          <w:tcPr>
            <w:tcW w:w="1270" w:type="dxa"/>
            <w:tcBorders>
              <w:top w:val="single" w:sz="4" w:space="0" w:color="auto"/>
              <w:left w:val="dotted" w:sz="4" w:space="0" w:color="auto"/>
              <w:bottom w:val="dotted" w:sz="4" w:space="0" w:color="auto"/>
              <w:right w:val="dotted" w:sz="4" w:space="0" w:color="auto"/>
            </w:tcBorders>
            <w:vAlign w:val="center"/>
          </w:tcPr>
          <w:p w14:paraId="72F5FA8B" w14:textId="77777777" w:rsidR="009638F0" w:rsidRPr="00D60F63" w:rsidRDefault="009638F0" w:rsidP="009638F0">
            <w:pPr>
              <w:spacing w:line="240" w:lineRule="exact"/>
              <w:jc w:val="center"/>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予定人数</w:t>
            </w:r>
          </w:p>
        </w:tc>
        <w:tc>
          <w:tcPr>
            <w:tcW w:w="1205" w:type="dxa"/>
            <w:tcBorders>
              <w:top w:val="single" w:sz="4" w:space="0" w:color="auto"/>
              <w:left w:val="dotted" w:sz="4" w:space="0" w:color="auto"/>
              <w:bottom w:val="dotted" w:sz="4" w:space="0" w:color="auto"/>
              <w:right w:val="dotted" w:sz="4" w:space="0" w:color="auto"/>
            </w:tcBorders>
            <w:vAlign w:val="center"/>
          </w:tcPr>
          <w:p w14:paraId="6199AC56"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MAX</w:t>
            </w:r>
          </w:p>
        </w:tc>
        <w:tc>
          <w:tcPr>
            <w:tcW w:w="1204" w:type="dxa"/>
            <w:tcBorders>
              <w:top w:val="single" w:sz="4" w:space="0" w:color="auto"/>
              <w:left w:val="dotted" w:sz="4" w:space="0" w:color="auto"/>
              <w:bottom w:val="dotted" w:sz="4" w:space="0" w:color="auto"/>
              <w:right w:val="dotted" w:sz="4" w:space="0" w:color="auto"/>
            </w:tcBorders>
            <w:vAlign w:val="center"/>
          </w:tcPr>
          <w:p w14:paraId="5F754106"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固定席</w:t>
            </w:r>
          </w:p>
        </w:tc>
        <w:tc>
          <w:tcPr>
            <w:tcW w:w="1192" w:type="dxa"/>
            <w:tcBorders>
              <w:top w:val="single" w:sz="4" w:space="0" w:color="auto"/>
              <w:left w:val="dotted" w:sz="4" w:space="0" w:color="auto"/>
              <w:bottom w:val="dotted" w:sz="4" w:space="0" w:color="auto"/>
            </w:tcBorders>
            <w:vAlign w:val="center"/>
          </w:tcPr>
          <w:p w14:paraId="304C5E98" w14:textId="77777777" w:rsidR="009638F0" w:rsidRPr="00D60F63" w:rsidRDefault="009638F0" w:rsidP="009638F0">
            <w:pPr>
              <w:spacing w:line="240" w:lineRule="exact"/>
              <w:rPr>
                <w:rFonts w:ascii="ＭＳ ゴシック" w:eastAsia="ＭＳ ゴシック" w:hAnsi="ＭＳ ゴシック" w:cs="Times New Roman"/>
              </w:rPr>
            </w:pPr>
          </w:p>
        </w:tc>
        <w:tc>
          <w:tcPr>
            <w:tcW w:w="1056" w:type="dxa"/>
            <w:tcBorders>
              <w:bottom w:val="dotted" w:sz="4" w:space="0" w:color="auto"/>
            </w:tcBorders>
            <w:vAlign w:val="center"/>
          </w:tcPr>
          <w:p w14:paraId="7CD5B7C5"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4D7BFF6F" w14:textId="77777777" w:rsidTr="007158CB">
        <w:trPr>
          <w:trHeight w:hRule="exact" w:val="284"/>
        </w:trPr>
        <w:tc>
          <w:tcPr>
            <w:tcW w:w="1276" w:type="dxa"/>
            <w:tcBorders>
              <w:top w:val="nil"/>
              <w:bottom w:val="single" w:sz="4" w:space="0" w:color="auto"/>
            </w:tcBorders>
            <w:vAlign w:val="center"/>
          </w:tcPr>
          <w:p w14:paraId="1CB8891C" w14:textId="77777777" w:rsidR="009638F0" w:rsidRPr="00D60F63" w:rsidRDefault="009638F0" w:rsidP="009638F0">
            <w:pPr>
              <w:spacing w:line="240" w:lineRule="exact"/>
              <w:rPr>
                <w:rFonts w:ascii="ＭＳ ゴシック" w:eastAsia="ＭＳ ゴシック" w:hAnsi="ＭＳ ゴシック" w:cs="Times New Roman"/>
              </w:rPr>
            </w:pPr>
          </w:p>
        </w:tc>
        <w:tc>
          <w:tcPr>
            <w:tcW w:w="2390" w:type="dxa"/>
            <w:gridSpan w:val="2"/>
            <w:tcBorders>
              <w:top w:val="dotted" w:sz="4" w:space="0" w:color="auto"/>
              <w:bottom w:val="single" w:sz="4" w:space="0" w:color="auto"/>
              <w:right w:val="dotted" w:sz="4" w:space="0" w:color="auto"/>
            </w:tcBorders>
            <w:vAlign w:val="center"/>
          </w:tcPr>
          <w:p w14:paraId="6E70AD45"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70" w:type="dxa"/>
            <w:tcBorders>
              <w:top w:val="dotted" w:sz="4" w:space="0" w:color="auto"/>
              <w:left w:val="dotted" w:sz="4" w:space="0" w:color="auto"/>
              <w:bottom w:val="single" w:sz="4" w:space="0" w:color="auto"/>
              <w:right w:val="dotted" w:sz="4" w:space="0" w:color="auto"/>
            </w:tcBorders>
            <w:vAlign w:val="center"/>
          </w:tcPr>
          <w:p w14:paraId="73B40F73"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300～500</w:t>
            </w:r>
          </w:p>
        </w:tc>
        <w:tc>
          <w:tcPr>
            <w:tcW w:w="1205" w:type="dxa"/>
            <w:tcBorders>
              <w:top w:val="dotted" w:sz="4" w:space="0" w:color="auto"/>
              <w:left w:val="dotted" w:sz="4" w:space="0" w:color="auto"/>
              <w:bottom w:val="single" w:sz="4" w:space="0" w:color="auto"/>
              <w:right w:val="dotted" w:sz="4" w:space="0" w:color="auto"/>
            </w:tcBorders>
            <w:vAlign w:val="center"/>
          </w:tcPr>
          <w:p w14:paraId="5DC19175"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04" w:type="dxa"/>
            <w:tcBorders>
              <w:top w:val="dotted" w:sz="4" w:space="0" w:color="auto"/>
              <w:left w:val="dotted" w:sz="4" w:space="0" w:color="auto"/>
              <w:bottom w:val="single" w:sz="4" w:space="0" w:color="auto"/>
              <w:right w:val="dotted" w:sz="4" w:space="0" w:color="auto"/>
            </w:tcBorders>
            <w:vAlign w:val="center"/>
          </w:tcPr>
          <w:p w14:paraId="65F617E2" w14:textId="77777777" w:rsidR="009638F0" w:rsidRPr="00D60F63" w:rsidRDefault="009638F0" w:rsidP="009638F0">
            <w:pPr>
              <w:spacing w:line="240" w:lineRule="exact"/>
              <w:rPr>
                <w:rFonts w:ascii="ＭＳ ゴシック" w:eastAsia="ＭＳ ゴシック" w:hAnsi="ＭＳ ゴシック" w:cs="Times New Roman"/>
              </w:rPr>
            </w:pPr>
          </w:p>
        </w:tc>
        <w:tc>
          <w:tcPr>
            <w:tcW w:w="1192" w:type="dxa"/>
            <w:tcBorders>
              <w:top w:val="dotted" w:sz="4" w:space="0" w:color="auto"/>
              <w:left w:val="dotted" w:sz="4" w:space="0" w:color="auto"/>
              <w:bottom w:val="single" w:sz="4" w:space="0" w:color="auto"/>
            </w:tcBorders>
            <w:vAlign w:val="center"/>
          </w:tcPr>
          <w:p w14:paraId="2CFF25E6" w14:textId="77777777" w:rsidR="009638F0" w:rsidRPr="00D60F63" w:rsidRDefault="009638F0" w:rsidP="009638F0">
            <w:pPr>
              <w:spacing w:line="240" w:lineRule="exact"/>
              <w:rPr>
                <w:rFonts w:ascii="ＭＳ ゴシック" w:eastAsia="ＭＳ ゴシック" w:hAnsi="ＭＳ ゴシック" w:cs="Times New Roman"/>
              </w:rPr>
            </w:pPr>
          </w:p>
        </w:tc>
        <w:tc>
          <w:tcPr>
            <w:tcW w:w="1056" w:type="dxa"/>
            <w:tcBorders>
              <w:top w:val="dotted" w:sz="4" w:space="0" w:color="auto"/>
              <w:bottom w:val="single" w:sz="4" w:space="0" w:color="auto"/>
            </w:tcBorders>
            <w:vAlign w:val="center"/>
          </w:tcPr>
          <w:p w14:paraId="535DB881"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48959306" w14:textId="77777777" w:rsidTr="007158CB">
        <w:trPr>
          <w:trHeight w:hRule="exact" w:val="284"/>
        </w:trPr>
        <w:tc>
          <w:tcPr>
            <w:tcW w:w="1276" w:type="dxa"/>
            <w:tcBorders>
              <w:top w:val="single" w:sz="4" w:space="0" w:color="auto"/>
              <w:bottom w:val="nil"/>
            </w:tcBorders>
            <w:vAlign w:val="center"/>
          </w:tcPr>
          <w:p w14:paraId="2903259C"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③その他</w:t>
            </w:r>
          </w:p>
        </w:tc>
        <w:tc>
          <w:tcPr>
            <w:tcW w:w="1199" w:type="dxa"/>
            <w:tcBorders>
              <w:top w:val="single" w:sz="4" w:space="0" w:color="auto"/>
              <w:bottom w:val="nil"/>
              <w:right w:val="nil"/>
            </w:tcBorders>
            <w:vAlign w:val="center"/>
          </w:tcPr>
          <w:p w14:paraId="78C694CE" w14:textId="77777777" w:rsidR="009638F0" w:rsidRPr="00D60F63" w:rsidRDefault="009638F0" w:rsidP="009638F0">
            <w:pPr>
              <w:spacing w:line="240" w:lineRule="exact"/>
              <w:rPr>
                <w:rFonts w:ascii="ＭＳ ゴシック" w:eastAsia="ＭＳ ゴシック" w:hAnsi="ＭＳ ゴシック" w:cs="Times New Roman"/>
              </w:rPr>
            </w:pPr>
          </w:p>
        </w:tc>
        <w:tc>
          <w:tcPr>
            <w:tcW w:w="1191" w:type="dxa"/>
            <w:tcBorders>
              <w:top w:val="single" w:sz="4" w:space="0" w:color="auto"/>
              <w:left w:val="nil"/>
              <w:bottom w:val="nil"/>
              <w:right w:val="nil"/>
            </w:tcBorders>
            <w:vAlign w:val="center"/>
          </w:tcPr>
          <w:p w14:paraId="75479972"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70" w:type="dxa"/>
            <w:tcBorders>
              <w:top w:val="single" w:sz="4" w:space="0" w:color="auto"/>
              <w:left w:val="nil"/>
              <w:bottom w:val="nil"/>
              <w:right w:val="nil"/>
            </w:tcBorders>
            <w:vAlign w:val="center"/>
          </w:tcPr>
          <w:p w14:paraId="56D698EF" w14:textId="77777777" w:rsidR="009638F0" w:rsidRPr="00D60F63" w:rsidRDefault="009638F0" w:rsidP="009638F0">
            <w:pPr>
              <w:spacing w:line="240" w:lineRule="exact"/>
              <w:rPr>
                <w:rFonts w:ascii="ＭＳ ゴシック" w:eastAsia="ＭＳ ゴシック" w:hAnsi="ＭＳ ゴシック" w:cs="Times New Roman"/>
              </w:rPr>
            </w:pPr>
          </w:p>
        </w:tc>
        <w:tc>
          <w:tcPr>
            <w:tcW w:w="1205" w:type="dxa"/>
            <w:tcBorders>
              <w:top w:val="single" w:sz="4" w:space="0" w:color="auto"/>
              <w:left w:val="nil"/>
              <w:bottom w:val="nil"/>
              <w:right w:val="nil"/>
            </w:tcBorders>
            <w:vAlign w:val="center"/>
          </w:tcPr>
          <w:p w14:paraId="01B5DFAC" w14:textId="77777777" w:rsidR="009638F0" w:rsidRPr="00D60F63" w:rsidRDefault="009638F0" w:rsidP="009638F0">
            <w:pPr>
              <w:spacing w:line="240" w:lineRule="exact"/>
              <w:rPr>
                <w:rFonts w:ascii="ＭＳ ゴシック" w:eastAsia="ＭＳ ゴシック" w:hAnsi="ＭＳ ゴシック" w:cs="Times New Roman"/>
              </w:rPr>
            </w:pPr>
          </w:p>
        </w:tc>
        <w:tc>
          <w:tcPr>
            <w:tcW w:w="1204" w:type="dxa"/>
            <w:tcBorders>
              <w:top w:val="single" w:sz="4" w:space="0" w:color="auto"/>
              <w:left w:val="nil"/>
              <w:bottom w:val="nil"/>
              <w:right w:val="nil"/>
            </w:tcBorders>
            <w:vAlign w:val="center"/>
          </w:tcPr>
          <w:p w14:paraId="39526A9A" w14:textId="77777777" w:rsidR="009638F0" w:rsidRPr="00D60F63" w:rsidRDefault="009638F0" w:rsidP="009638F0">
            <w:pPr>
              <w:spacing w:line="240" w:lineRule="exact"/>
              <w:rPr>
                <w:rFonts w:ascii="ＭＳ ゴシック" w:eastAsia="ＭＳ ゴシック" w:hAnsi="ＭＳ ゴシック" w:cs="Times New Roman"/>
              </w:rPr>
            </w:pPr>
          </w:p>
        </w:tc>
        <w:tc>
          <w:tcPr>
            <w:tcW w:w="1192" w:type="dxa"/>
            <w:tcBorders>
              <w:top w:val="single" w:sz="4" w:space="0" w:color="auto"/>
              <w:left w:val="nil"/>
              <w:bottom w:val="nil"/>
            </w:tcBorders>
            <w:vAlign w:val="center"/>
          </w:tcPr>
          <w:p w14:paraId="29D07ABA" w14:textId="77777777" w:rsidR="009638F0" w:rsidRPr="00D60F63" w:rsidRDefault="009638F0" w:rsidP="009638F0">
            <w:pPr>
              <w:spacing w:line="240" w:lineRule="exact"/>
              <w:rPr>
                <w:rFonts w:ascii="ＭＳ ゴシック" w:eastAsia="ＭＳ ゴシック" w:hAnsi="ＭＳ ゴシック" w:cs="Times New Roman"/>
              </w:rPr>
            </w:pPr>
          </w:p>
        </w:tc>
        <w:tc>
          <w:tcPr>
            <w:tcW w:w="1056" w:type="dxa"/>
            <w:tcBorders>
              <w:top w:val="single" w:sz="4" w:space="0" w:color="auto"/>
              <w:bottom w:val="nil"/>
            </w:tcBorders>
            <w:vAlign w:val="center"/>
          </w:tcPr>
          <w:p w14:paraId="3E0107D0" w14:textId="77777777" w:rsidR="009638F0" w:rsidRPr="00D60F63" w:rsidRDefault="009638F0" w:rsidP="009638F0">
            <w:pPr>
              <w:spacing w:line="240" w:lineRule="exact"/>
              <w:rPr>
                <w:rFonts w:ascii="ＭＳ ゴシック" w:eastAsia="ＭＳ ゴシック" w:hAnsi="ＭＳ ゴシック" w:cs="Times New Roman"/>
              </w:rPr>
            </w:pPr>
          </w:p>
        </w:tc>
      </w:tr>
      <w:tr w:rsidR="009638F0" w:rsidRPr="00D60F63" w14:paraId="449CF3C2" w14:textId="77777777" w:rsidTr="007158CB">
        <w:trPr>
          <w:trHeight w:hRule="exact" w:val="284"/>
        </w:trPr>
        <w:tc>
          <w:tcPr>
            <w:tcW w:w="1276" w:type="dxa"/>
            <w:tcBorders>
              <w:top w:val="nil"/>
              <w:bottom w:val="single" w:sz="4" w:space="0" w:color="auto"/>
            </w:tcBorders>
            <w:vAlign w:val="center"/>
          </w:tcPr>
          <w:p w14:paraId="2D362C91" w14:textId="77777777" w:rsidR="009638F0" w:rsidRPr="00D60F63" w:rsidRDefault="009638F0" w:rsidP="009638F0">
            <w:pPr>
              <w:spacing w:line="240" w:lineRule="exact"/>
              <w:rPr>
                <w:rFonts w:ascii="ＭＳ ゴシック" w:eastAsia="ＭＳ ゴシック" w:hAnsi="ＭＳ ゴシック" w:cs="Times New Roman"/>
              </w:rPr>
            </w:pPr>
          </w:p>
        </w:tc>
        <w:tc>
          <w:tcPr>
            <w:tcW w:w="1199" w:type="dxa"/>
            <w:tcBorders>
              <w:top w:val="nil"/>
              <w:bottom w:val="single" w:sz="4" w:space="0" w:color="auto"/>
              <w:right w:val="nil"/>
            </w:tcBorders>
            <w:vAlign w:val="center"/>
          </w:tcPr>
          <w:p w14:paraId="125872EC" w14:textId="77777777" w:rsidR="009638F0" w:rsidRPr="00D60F63" w:rsidRDefault="009638F0" w:rsidP="009638F0">
            <w:pPr>
              <w:spacing w:line="240" w:lineRule="exact"/>
              <w:rPr>
                <w:rFonts w:ascii="ＭＳ ゴシック" w:eastAsia="ＭＳ ゴシック" w:hAnsi="ＭＳ ゴシック" w:cs="Times New Roman"/>
              </w:rPr>
            </w:pPr>
          </w:p>
        </w:tc>
        <w:tc>
          <w:tcPr>
            <w:tcW w:w="1191" w:type="dxa"/>
            <w:tcBorders>
              <w:top w:val="nil"/>
              <w:left w:val="nil"/>
              <w:bottom w:val="single" w:sz="4" w:space="0" w:color="auto"/>
              <w:right w:val="nil"/>
            </w:tcBorders>
            <w:vAlign w:val="center"/>
          </w:tcPr>
          <w:p w14:paraId="663D7CB5"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70" w:type="dxa"/>
            <w:tcBorders>
              <w:top w:val="nil"/>
              <w:left w:val="nil"/>
              <w:bottom w:val="single" w:sz="4" w:space="0" w:color="auto"/>
              <w:right w:val="nil"/>
            </w:tcBorders>
            <w:vAlign w:val="center"/>
          </w:tcPr>
          <w:p w14:paraId="5FE615B3" w14:textId="77777777" w:rsidR="009638F0" w:rsidRPr="00D60F63" w:rsidRDefault="009638F0" w:rsidP="009638F0">
            <w:pPr>
              <w:spacing w:line="240" w:lineRule="exact"/>
              <w:rPr>
                <w:rFonts w:ascii="ＭＳ ゴシック" w:eastAsia="ＭＳ ゴシック" w:hAnsi="ＭＳ ゴシック" w:cs="Times New Roman"/>
              </w:rPr>
            </w:pPr>
          </w:p>
        </w:tc>
        <w:tc>
          <w:tcPr>
            <w:tcW w:w="1205" w:type="dxa"/>
            <w:tcBorders>
              <w:top w:val="nil"/>
              <w:left w:val="nil"/>
              <w:bottom w:val="single" w:sz="4" w:space="0" w:color="auto"/>
              <w:right w:val="nil"/>
            </w:tcBorders>
            <w:vAlign w:val="center"/>
          </w:tcPr>
          <w:p w14:paraId="18DB6E17" w14:textId="77777777" w:rsidR="009638F0" w:rsidRPr="00D60F63" w:rsidRDefault="009638F0" w:rsidP="009638F0">
            <w:pPr>
              <w:spacing w:line="240" w:lineRule="exact"/>
              <w:rPr>
                <w:rFonts w:ascii="ＭＳ ゴシック" w:eastAsia="ＭＳ ゴシック" w:hAnsi="ＭＳ ゴシック" w:cs="Times New Roman"/>
              </w:rPr>
            </w:pPr>
          </w:p>
        </w:tc>
        <w:tc>
          <w:tcPr>
            <w:tcW w:w="1204" w:type="dxa"/>
            <w:tcBorders>
              <w:top w:val="nil"/>
              <w:left w:val="nil"/>
              <w:bottom w:val="single" w:sz="4" w:space="0" w:color="auto"/>
              <w:right w:val="nil"/>
            </w:tcBorders>
            <w:vAlign w:val="center"/>
          </w:tcPr>
          <w:p w14:paraId="351B17B6" w14:textId="77777777" w:rsidR="009638F0" w:rsidRPr="00D60F63" w:rsidRDefault="009638F0" w:rsidP="009638F0">
            <w:pPr>
              <w:spacing w:line="240" w:lineRule="exact"/>
              <w:rPr>
                <w:rFonts w:ascii="ＭＳ ゴシック" w:eastAsia="ＭＳ ゴシック" w:hAnsi="ＭＳ ゴシック" w:cs="Times New Roman"/>
              </w:rPr>
            </w:pPr>
          </w:p>
        </w:tc>
        <w:tc>
          <w:tcPr>
            <w:tcW w:w="1192" w:type="dxa"/>
            <w:tcBorders>
              <w:top w:val="nil"/>
              <w:left w:val="nil"/>
              <w:bottom w:val="single" w:sz="4" w:space="0" w:color="auto"/>
            </w:tcBorders>
            <w:vAlign w:val="center"/>
          </w:tcPr>
          <w:p w14:paraId="6B697329" w14:textId="77777777" w:rsidR="009638F0" w:rsidRPr="00D60F63" w:rsidRDefault="009638F0" w:rsidP="009638F0">
            <w:pPr>
              <w:spacing w:line="240" w:lineRule="exact"/>
              <w:rPr>
                <w:rFonts w:ascii="ＭＳ ゴシック" w:eastAsia="ＭＳ ゴシック" w:hAnsi="ＭＳ ゴシック" w:cs="Times New Roman"/>
              </w:rPr>
            </w:pPr>
          </w:p>
        </w:tc>
        <w:tc>
          <w:tcPr>
            <w:tcW w:w="1056" w:type="dxa"/>
            <w:tcBorders>
              <w:top w:val="nil"/>
              <w:bottom w:val="single" w:sz="4" w:space="0" w:color="auto"/>
            </w:tcBorders>
            <w:vAlign w:val="center"/>
          </w:tcPr>
          <w:p w14:paraId="4773E820" w14:textId="77777777" w:rsidR="009638F0" w:rsidRPr="00D60F63" w:rsidRDefault="009638F0" w:rsidP="009638F0">
            <w:pPr>
              <w:spacing w:line="240" w:lineRule="exact"/>
              <w:rPr>
                <w:rFonts w:ascii="ＭＳ ゴシック" w:eastAsia="ＭＳ ゴシック" w:hAnsi="ＭＳ ゴシック" w:cs="Times New Roman"/>
              </w:rPr>
            </w:pPr>
          </w:p>
        </w:tc>
      </w:tr>
    </w:tbl>
    <w:p w14:paraId="5440350A" w14:textId="77777777" w:rsidR="009638F0" w:rsidRPr="00D60F63" w:rsidRDefault="009638F0" w:rsidP="009638F0">
      <w:pPr>
        <w:rPr>
          <w:rFonts w:ascii="ＭＳ ゴシック" w:eastAsia="ＭＳ ゴシック" w:hAnsi="ＭＳ ゴシック" w:cs="Times New Roman"/>
        </w:rPr>
      </w:pPr>
    </w:p>
    <w:p w14:paraId="3E3F9920" w14:textId="57874F09" w:rsidR="009638F0" w:rsidRPr="00D60F63" w:rsidRDefault="009638F0" w:rsidP="009638F0">
      <w:pPr>
        <w:outlineLvl w:val="0"/>
        <w:rPr>
          <w:rFonts w:ascii="ＭＳ ゴシック" w:eastAsia="ＭＳ ゴシック" w:hAnsi="ＭＳ ゴシック" w:cs="Times New Roman"/>
          <w:sz w:val="24"/>
        </w:rPr>
      </w:pPr>
      <w:r w:rsidRPr="00D60F63">
        <w:rPr>
          <w:rFonts w:ascii="ＭＳ ゴシック" w:eastAsia="ＭＳ ゴシック" w:hAnsi="ＭＳ ゴシック" w:cs="Times New Roman" w:hint="eastAsia"/>
          <w:sz w:val="24"/>
        </w:rPr>
        <w:t>５．ビジネス交流会場</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7"/>
        <w:gridCol w:w="1200"/>
        <w:gridCol w:w="1193"/>
        <w:gridCol w:w="1268"/>
        <w:gridCol w:w="1200"/>
        <w:gridCol w:w="1203"/>
        <w:gridCol w:w="1195"/>
        <w:gridCol w:w="1057"/>
      </w:tblGrid>
      <w:tr w:rsidR="00D60F63" w:rsidRPr="00D60F63" w14:paraId="3C4B7881" w14:textId="77777777" w:rsidTr="007158CB">
        <w:trPr>
          <w:trHeight w:hRule="exact" w:val="284"/>
        </w:trPr>
        <w:tc>
          <w:tcPr>
            <w:tcW w:w="1277" w:type="dxa"/>
            <w:tcBorders>
              <w:bottom w:val="single" w:sz="4" w:space="0" w:color="auto"/>
              <w:right w:val="single" w:sz="4" w:space="0" w:color="auto"/>
            </w:tcBorders>
            <w:vAlign w:val="center"/>
          </w:tcPr>
          <w:p w14:paraId="28E227F5"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項目</w:t>
            </w:r>
          </w:p>
        </w:tc>
        <w:tc>
          <w:tcPr>
            <w:tcW w:w="1200" w:type="dxa"/>
            <w:tcBorders>
              <w:left w:val="single" w:sz="4" w:space="0" w:color="auto"/>
              <w:bottom w:val="single" w:sz="4" w:space="0" w:color="auto"/>
              <w:right w:val="nil"/>
            </w:tcBorders>
            <w:vAlign w:val="center"/>
          </w:tcPr>
          <w:p w14:paraId="0723B8D9"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内訳</w:t>
            </w:r>
          </w:p>
        </w:tc>
        <w:tc>
          <w:tcPr>
            <w:tcW w:w="1193" w:type="dxa"/>
            <w:tcBorders>
              <w:left w:val="nil"/>
              <w:bottom w:val="single" w:sz="4" w:space="0" w:color="auto"/>
              <w:right w:val="nil"/>
            </w:tcBorders>
            <w:vAlign w:val="center"/>
          </w:tcPr>
          <w:p w14:paraId="00772451" w14:textId="77777777" w:rsidR="009638F0" w:rsidRPr="00D60F63" w:rsidRDefault="009638F0" w:rsidP="009638F0">
            <w:pPr>
              <w:spacing w:line="240" w:lineRule="exact"/>
              <w:rPr>
                <w:rFonts w:ascii="ＭＳ ゴシック" w:eastAsia="ＭＳ ゴシック" w:hAnsi="ＭＳ ゴシック" w:cs="Times New Roman"/>
              </w:rPr>
            </w:pPr>
          </w:p>
        </w:tc>
        <w:tc>
          <w:tcPr>
            <w:tcW w:w="1268" w:type="dxa"/>
            <w:tcBorders>
              <w:left w:val="nil"/>
              <w:bottom w:val="single" w:sz="4" w:space="0" w:color="auto"/>
              <w:right w:val="nil"/>
            </w:tcBorders>
            <w:vAlign w:val="center"/>
          </w:tcPr>
          <w:p w14:paraId="75B8F5D7"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left w:val="nil"/>
              <w:bottom w:val="single" w:sz="4" w:space="0" w:color="auto"/>
              <w:right w:val="nil"/>
            </w:tcBorders>
            <w:vAlign w:val="center"/>
          </w:tcPr>
          <w:p w14:paraId="53BC1EB5" w14:textId="77777777" w:rsidR="009638F0" w:rsidRPr="00D60F63" w:rsidRDefault="009638F0" w:rsidP="009638F0">
            <w:pPr>
              <w:spacing w:line="240" w:lineRule="exact"/>
              <w:rPr>
                <w:rFonts w:ascii="ＭＳ ゴシック" w:eastAsia="ＭＳ ゴシック" w:hAnsi="ＭＳ ゴシック" w:cs="Times New Roman"/>
              </w:rPr>
            </w:pPr>
          </w:p>
        </w:tc>
        <w:tc>
          <w:tcPr>
            <w:tcW w:w="1203" w:type="dxa"/>
            <w:tcBorders>
              <w:left w:val="nil"/>
              <w:bottom w:val="single" w:sz="4" w:space="0" w:color="auto"/>
              <w:right w:val="nil"/>
            </w:tcBorders>
            <w:vAlign w:val="center"/>
          </w:tcPr>
          <w:p w14:paraId="72F2F6D1" w14:textId="77777777" w:rsidR="009638F0" w:rsidRPr="00D60F63" w:rsidRDefault="009638F0" w:rsidP="009638F0">
            <w:pPr>
              <w:spacing w:line="240" w:lineRule="exact"/>
              <w:rPr>
                <w:rFonts w:ascii="ＭＳ ゴシック" w:eastAsia="ＭＳ ゴシック" w:hAnsi="ＭＳ ゴシック" w:cs="Times New Roman"/>
              </w:rPr>
            </w:pPr>
          </w:p>
        </w:tc>
        <w:tc>
          <w:tcPr>
            <w:tcW w:w="1195" w:type="dxa"/>
            <w:tcBorders>
              <w:left w:val="nil"/>
              <w:bottom w:val="single" w:sz="4" w:space="0" w:color="auto"/>
              <w:right w:val="single" w:sz="4" w:space="0" w:color="auto"/>
            </w:tcBorders>
            <w:vAlign w:val="center"/>
          </w:tcPr>
          <w:p w14:paraId="6DF3B3CC" w14:textId="77777777" w:rsidR="009638F0" w:rsidRPr="00D60F63" w:rsidRDefault="009638F0" w:rsidP="009638F0">
            <w:pPr>
              <w:spacing w:line="240" w:lineRule="exact"/>
              <w:rPr>
                <w:rFonts w:ascii="ＭＳ ゴシック" w:eastAsia="ＭＳ ゴシック" w:hAnsi="ＭＳ ゴシック" w:cs="Times New Roman"/>
              </w:rPr>
            </w:pPr>
          </w:p>
        </w:tc>
        <w:tc>
          <w:tcPr>
            <w:tcW w:w="1057" w:type="dxa"/>
            <w:tcBorders>
              <w:left w:val="single" w:sz="4" w:space="0" w:color="auto"/>
              <w:bottom w:val="single" w:sz="4" w:space="0" w:color="auto"/>
            </w:tcBorders>
            <w:vAlign w:val="center"/>
          </w:tcPr>
          <w:p w14:paraId="39458D53"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チェック</w:t>
            </w:r>
          </w:p>
        </w:tc>
      </w:tr>
      <w:tr w:rsidR="00D60F63" w:rsidRPr="00D60F63" w14:paraId="122E2B41" w14:textId="77777777" w:rsidTr="007158CB">
        <w:trPr>
          <w:trHeight w:hRule="exact" w:val="284"/>
        </w:trPr>
        <w:tc>
          <w:tcPr>
            <w:tcW w:w="1277" w:type="dxa"/>
            <w:tcBorders>
              <w:bottom w:val="nil"/>
              <w:right w:val="single" w:sz="4" w:space="0" w:color="auto"/>
            </w:tcBorders>
            <w:vAlign w:val="center"/>
          </w:tcPr>
          <w:p w14:paraId="365AAE0D"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①会場名</w:t>
            </w:r>
          </w:p>
        </w:tc>
        <w:tc>
          <w:tcPr>
            <w:tcW w:w="4861" w:type="dxa"/>
            <w:gridSpan w:val="4"/>
            <w:tcBorders>
              <w:top w:val="single" w:sz="4" w:space="0" w:color="auto"/>
              <w:left w:val="single" w:sz="4" w:space="0" w:color="auto"/>
              <w:bottom w:val="dotted" w:sz="4" w:space="0" w:color="auto"/>
              <w:right w:val="nil"/>
            </w:tcBorders>
            <w:vAlign w:val="center"/>
          </w:tcPr>
          <w:p w14:paraId="4FD4039C"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2398" w:type="dxa"/>
            <w:gridSpan w:val="2"/>
            <w:tcBorders>
              <w:left w:val="nil"/>
              <w:bottom w:val="dotted" w:sz="4" w:space="0" w:color="auto"/>
              <w:right w:val="single" w:sz="4" w:space="0" w:color="auto"/>
            </w:tcBorders>
            <w:vAlign w:val="center"/>
          </w:tcPr>
          <w:p w14:paraId="139B5E2D"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TEL</w:t>
            </w:r>
          </w:p>
        </w:tc>
        <w:tc>
          <w:tcPr>
            <w:tcW w:w="1057" w:type="dxa"/>
            <w:tcBorders>
              <w:left w:val="single" w:sz="4" w:space="0" w:color="auto"/>
              <w:bottom w:val="dotted" w:sz="4" w:space="0" w:color="auto"/>
            </w:tcBorders>
            <w:vAlign w:val="center"/>
          </w:tcPr>
          <w:p w14:paraId="4A78AA68" w14:textId="77777777" w:rsidR="009638F0" w:rsidRPr="00D60F63" w:rsidRDefault="009638F0" w:rsidP="009638F0">
            <w:pPr>
              <w:spacing w:line="240" w:lineRule="exact"/>
              <w:rPr>
                <w:rFonts w:ascii="ＭＳ ゴシック" w:eastAsia="ＭＳ ゴシック" w:hAnsi="ＭＳ ゴシック" w:cs="Times New Roman"/>
                <w:lang w:eastAsia="zh-CN"/>
              </w:rPr>
            </w:pPr>
          </w:p>
        </w:tc>
      </w:tr>
      <w:tr w:rsidR="00D60F63" w:rsidRPr="00D60F63" w14:paraId="2DAE7228" w14:textId="77777777" w:rsidTr="007158CB">
        <w:trPr>
          <w:trHeight w:hRule="exact" w:val="284"/>
        </w:trPr>
        <w:tc>
          <w:tcPr>
            <w:tcW w:w="1277" w:type="dxa"/>
            <w:tcBorders>
              <w:top w:val="nil"/>
              <w:bottom w:val="nil"/>
              <w:right w:val="single" w:sz="4" w:space="0" w:color="auto"/>
            </w:tcBorders>
            <w:vAlign w:val="center"/>
          </w:tcPr>
          <w:p w14:paraId="103E1D6E" w14:textId="77777777" w:rsidR="009638F0" w:rsidRPr="00D60F63" w:rsidRDefault="009638F0" w:rsidP="009638F0">
            <w:pPr>
              <w:spacing w:line="240" w:lineRule="exact"/>
              <w:ind w:firstLine="210"/>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所在地</w:t>
            </w:r>
          </w:p>
        </w:tc>
        <w:tc>
          <w:tcPr>
            <w:tcW w:w="4861" w:type="dxa"/>
            <w:gridSpan w:val="4"/>
            <w:tcBorders>
              <w:top w:val="dotted" w:sz="4" w:space="0" w:color="auto"/>
              <w:left w:val="single" w:sz="4" w:space="0" w:color="auto"/>
              <w:bottom w:val="dotted" w:sz="4" w:space="0" w:color="auto"/>
              <w:right w:val="nil"/>
            </w:tcBorders>
            <w:vAlign w:val="center"/>
          </w:tcPr>
          <w:p w14:paraId="39FBBD02"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w:t>
            </w:r>
          </w:p>
        </w:tc>
        <w:tc>
          <w:tcPr>
            <w:tcW w:w="2398" w:type="dxa"/>
            <w:gridSpan w:val="2"/>
            <w:tcBorders>
              <w:top w:val="dotted" w:sz="4" w:space="0" w:color="auto"/>
              <w:left w:val="nil"/>
              <w:bottom w:val="dotted" w:sz="4" w:space="0" w:color="auto"/>
              <w:right w:val="single" w:sz="4" w:space="0" w:color="auto"/>
            </w:tcBorders>
            <w:vAlign w:val="center"/>
          </w:tcPr>
          <w:p w14:paraId="098ECA79"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FAX</w:t>
            </w:r>
          </w:p>
        </w:tc>
        <w:tc>
          <w:tcPr>
            <w:tcW w:w="1057" w:type="dxa"/>
            <w:tcBorders>
              <w:top w:val="dotted" w:sz="4" w:space="0" w:color="auto"/>
              <w:left w:val="single" w:sz="4" w:space="0" w:color="auto"/>
              <w:bottom w:val="dotted" w:sz="4" w:space="0" w:color="auto"/>
            </w:tcBorders>
            <w:vAlign w:val="center"/>
          </w:tcPr>
          <w:p w14:paraId="45FA4824" w14:textId="77777777" w:rsidR="009638F0" w:rsidRPr="00D60F63" w:rsidRDefault="009638F0" w:rsidP="009638F0">
            <w:pPr>
              <w:spacing w:line="240" w:lineRule="exact"/>
              <w:rPr>
                <w:rFonts w:ascii="ＭＳ ゴシック" w:eastAsia="ＭＳ ゴシック" w:hAnsi="ＭＳ ゴシック" w:cs="Times New Roman"/>
                <w:lang w:eastAsia="zh-CN"/>
              </w:rPr>
            </w:pPr>
          </w:p>
        </w:tc>
      </w:tr>
      <w:tr w:rsidR="00D60F63" w:rsidRPr="00D60F63" w14:paraId="0C467026" w14:textId="77777777" w:rsidTr="007158CB">
        <w:trPr>
          <w:trHeight w:hRule="exact" w:val="284"/>
        </w:trPr>
        <w:tc>
          <w:tcPr>
            <w:tcW w:w="1277" w:type="dxa"/>
            <w:tcBorders>
              <w:top w:val="nil"/>
              <w:bottom w:val="single" w:sz="4" w:space="0" w:color="auto"/>
              <w:right w:val="single" w:sz="4" w:space="0" w:color="auto"/>
            </w:tcBorders>
            <w:vAlign w:val="center"/>
          </w:tcPr>
          <w:p w14:paraId="185E43A6" w14:textId="77777777" w:rsidR="009638F0" w:rsidRPr="00D60F63" w:rsidRDefault="009638F0" w:rsidP="009638F0">
            <w:pPr>
              <w:spacing w:line="240" w:lineRule="exact"/>
              <w:ind w:firstLine="210"/>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担当者名</w:t>
            </w:r>
          </w:p>
        </w:tc>
        <w:tc>
          <w:tcPr>
            <w:tcW w:w="4861" w:type="dxa"/>
            <w:gridSpan w:val="4"/>
            <w:tcBorders>
              <w:top w:val="dotted" w:sz="4" w:space="0" w:color="auto"/>
              <w:left w:val="single" w:sz="4" w:space="0" w:color="auto"/>
              <w:bottom w:val="single" w:sz="4" w:space="0" w:color="auto"/>
              <w:right w:val="dotted" w:sz="4" w:space="0" w:color="auto"/>
            </w:tcBorders>
            <w:vAlign w:val="center"/>
          </w:tcPr>
          <w:p w14:paraId="7355E5FB"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1203" w:type="dxa"/>
            <w:tcBorders>
              <w:top w:val="dotted" w:sz="4" w:space="0" w:color="auto"/>
              <w:left w:val="nil"/>
              <w:bottom w:val="single" w:sz="4" w:space="0" w:color="auto"/>
              <w:right w:val="nil"/>
            </w:tcBorders>
            <w:vAlign w:val="center"/>
          </w:tcPr>
          <w:p w14:paraId="4164D49B"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1195" w:type="dxa"/>
            <w:tcBorders>
              <w:top w:val="dotted" w:sz="4" w:space="0" w:color="auto"/>
              <w:left w:val="nil"/>
              <w:bottom w:val="single" w:sz="4" w:space="0" w:color="auto"/>
              <w:right w:val="single" w:sz="4" w:space="0" w:color="auto"/>
            </w:tcBorders>
            <w:vAlign w:val="center"/>
          </w:tcPr>
          <w:p w14:paraId="543D130D"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1057" w:type="dxa"/>
            <w:tcBorders>
              <w:top w:val="dotted" w:sz="4" w:space="0" w:color="auto"/>
              <w:left w:val="single" w:sz="4" w:space="0" w:color="auto"/>
              <w:bottom w:val="dotted" w:sz="4" w:space="0" w:color="auto"/>
            </w:tcBorders>
            <w:vAlign w:val="center"/>
          </w:tcPr>
          <w:p w14:paraId="4610C445" w14:textId="77777777" w:rsidR="009638F0" w:rsidRPr="00D60F63" w:rsidRDefault="009638F0" w:rsidP="009638F0">
            <w:pPr>
              <w:spacing w:line="240" w:lineRule="exact"/>
              <w:rPr>
                <w:rFonts w:ascii="ＭＳ ゴシック" w:eastAsia="ＭＳ ゴシック" w:hAnsi="ＭＳ ゴシック" w:cs="Times New Roman"/>
                <w:lang w:eastAsia="zh-CN"/>
              </w:rPr>
            </w:pPr>
          </w:p>
        </w:tc>
      </w:tr>
      <w:tr w:rsidR="00D60F63" w:rsidRPr="00D60F63" w14:paraId="272EE903" w14:textId="77777777" w:rsidTr="007158CB">
        <w:trPr>
          <w:trHeight w:hRule="exact" w:val="284"/>
        </w:trPr>
        <w:tc>
          <w:tcPr>
            <w:tcW w:w="1277" w:type="dxa"/>
            <w:tcBorders>
              <w:top w:val="single" w:sz="4" w:space="0" w:color="auto"/>
              <w:bottom w:val="nil"/>
            </w:tcBorders>
            <w:vAlign w:val="center"/>
          </w:tcPr>
          <w:p w14:paraId="0549168F"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②収容人員</w:t>
            </w:r>
          </w:p>
        </w:tc>
        <w:tc>
          <w:tcPr>
            <w:tcW w:w="1200" w:type="dxa"/>
            <w:tcBorders>
              <w:bottom w:val="dotted" w:sz="4" w:space="0" w:color="auto"/>
              <w:right w:val="nil"/>
            </w:tcBorders>
            <w:vAlign w:val="center"/>
          </w:tcPr>
          <w:p w14:paraId="5FF31AA1"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部屋名</w:t>
            </w:r>
          </w:p>
        </w:tc>
        <w:tc>
          <w:tcPr>
            <w:tcW w:w="1193" w:type="dxa"/>
            <w:tcBorders>
              <w:left w:val="nil"/>
              <w:bottom w:val="dotted" w:sz="4" w:space="0" w:color="auto"/>
              <w:right w:val="dotted" w:sz="4" w:space="0" w:color="auto"/>
            </w:tcBorders>
            <w:vAlign w:val="center"/>
          </w:tcPr>
          <w:p w14:paraId="0C51728D" w14:textId="77777777" w:rsidR="009638F0" w:rsidRPr="00D60F63" w:rsidRDefault="009638F0" w:rsidP="009638F0">
            <w:pPr>
              <w:spacing w:line="240" w:lineRule="exact"/>
              <w:jc w:val="center"/>
              <w:rPr>
                <w:rFonts w:ascii="ＭＳ ゴシック" w:eastAsia="ＭＳ ゴシック" w:hAnsi="ＭＳ ゴシック" w:cs="Times New Roman"/>
                <w:lang w:eastAsia="zh-CN"/>
              </w:rPr>
            </w:pPr>
          </w:p>
        </w:tc>
        <w:tc>
          <w:tcPr>
            <w:tcW w:w="1268" w:type="dxa"/>
            <w:tcBorders>
              <w:top w:val="single" w:sz="4" w:space="0" w:color="auto"/>
              <w:left w:val="dotted" w:sz="4" w:space="0" w:color="auto"/>
              <w:bottom w:val="dotted" w:sz="4" w:space="0" w:color="auto"/>
              <w:right w:val="dotted" w:sz="4" w:space="0" w:color="auto"/>
            </w:tcBorders>
            <w:vAlign w:val="center"/>
          </w:tcPr>
          <w:p w14:paraId="2BA43974" w14:textId="77777777" w:rsidR="009638F0" w:rsidRPr="00D60F63" w:rsidRDefault="009638F0" w:rsidP="009638F0">
            <w:pPr>
              <w:spacing w:line="240" w:lineRule="exact"/>
              <w:jc w:val="center"/>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予定人数</w:t>
            </w:r>
          </w:p>
        </w:tc>
        <w:tc>
          <w:tcPr>
            <w:tcW w:w="1200" w:type="dxa"/>
            <w:tcBorders>
              <w:top w:val="single" w:sz="4" w:space="0" w:color="auto"/>
              <w:left w:val="dotted" w:sz="4" w:space="0" w:color="auto"/>
              <w:bottom w:val="dotted" w:sz="4" w:space="0" w:color="auto"/>
              <w:right w:val="dotted" w:sz="4" w:space="0" w:color="auto"/>
            </w:tcBorders>
            <w:vAlign w:val="center"/>
          </w:tcPr>
          <w:p w14:paraId="563CF3C0"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実　数</w:t>
            </w:r>
          </w:p>
        </w:tc>
        <w:tc>
          <w:tcPr>
            <w:tcW w:w="1203" w:type="dxa"/>
            <w:tcBorders>
              <w:top w:val="single" w:sz="4" w:space="0" w:color="auto"/>
              <w:left w:val="dotted" w:sz="4" w:space="0" w:color="auto"/>
              <w:bottom w:val="dotted" w:sz="4" w:space="0" w:color="auto"/>
              <w:right w:val="dotted" w:sz="4" w:space="0" w:color="auto"/>
            </w:tcBorders>
            <w:vAlign w:val="center"/>
          </w:tcPr>
          <w:p w14:paraId="7B5FFA11" w14:textId="77777777" w:rsidR="009638F0" w:rsidRPr="00D60F63" w:rsidRDefault="009638F0" w:rsidP="009638F0">
            <w:pPr>
              <w:spacing w:line="240" w:lineRule="exact"/>
              <w:rPr>
                <w:rFonts w:ascii="ＭＳ ゴシック" w:eastAsia="ＭＳ ゴシック" w:hAnsi="ＭＳ ゴシック" w:cs="Times New Roman"/>
              </w:rPr>
            </w:pPr>
          </w:p>
        </w:tc>
        <w:tc>
          <w:tcPr>
            <w:tcW w:w="1195" w:type="dxa"/>
            <w:tcBorders>
              <w:top w:val="single" w:sz="4" w:space="0" w:color="auto"/>
              <w:left w:val="dotted" w:sz="4" w:space="0" w:color="auto"/>
              <w:bottom w:val="dotted" w:sz="4" w:space="0" w:color="auto"/>
            </w:tcBorders>
            <w:vAlign w:val="center"/>
          </w:tcPr>
          <w:p w14:paraId="2C095EE7" w14:textId="77777777" w:rsidR="009638F0" w:rsidRPr="00D60F63" w:rsidRDefault="009638F0" w:rsidP="009638F0">
            <w:pPr>
              <w:spacing w:line="240" w:lineRule="exact"/>
              <w:rPr>
                <w:rFonts w:ascii="ＭＳ ゴシック" w:eastAsia="ＭＳ ゴシック" w:hAnsi="ＭＳ ゴシック" w:cs="Times New Roman"/>
              </w:rPr>
            </w:pPr>
          </w:p>
        </w:tc>
        <w:tc>
          <w:tcPr>
            <w:tcW w:w="1057" w:type="dxa"/>
            <w:tcBorders>
              <w:bottom w:val="dotted" w:sz="4" w:space="0" w:color="auto"/>
            </w:tcBorders>
            <w:vAlign w:val="center"/>
          </w:tcPr>
          <w:p w14:paraId="7E8AA027"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47921133" w14:textId="77777777" w:rsidTr="007158CB">
        <w:trPr>
          <w:trHeight w:hRule="exact" w:val="284"/>
        </w:trPr>
        <w:tc>
          <w:tcPr>
            <w:tcW w:w="1277" w:type="dxa"/>
            <w:tcBorders>
              <w:top w:val="nil"/>
              <w:bottom w:val="single" w:sz="4" w:space="0" w:color="auto"/>
            </w:tcBorders>
            <w:vAlign w:val="center"/>
          </w:tcPr>
          <w:p w14:paraId="4DADE0D8"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bottom w:val="single" w:sz="4" w:space="0" w:color="auto"/>
              <w:right w:val="nil"/>
            </w:tcBorders>
            <w:vAlign w:val="center"/>
          </w:tcPr>
          <w:p w14:paraId="2297A69F" w14:textId="77777777" w:rsidR="009638F0" w:rsidRPr="00D60F63" w:rsidRDefault="009638F0" w:rsidP="009638F0">
            <w:pPr>
              <w:spacing w:line="240" w:lineRule="exact"/>
              <w:rPr>
                <w:rFonts w:ascii="ＭＳ ゴシック" w:eastAsia="ＭＳ ゴシック" w:hAnsi="ＭＳ ゴシック" w:cs="Times New Roman"/>
              </w:rPr>
            </w:pPr>
          </w:p>
        </w:tc>
        <w:tc>
          <w:tcPr>
            <w:tcW w:w="1193" w:type="dxa"/>
            <w:tcBorders>
              <w:top w:val="dotted" w:sz="4" w:space="0" w:color="auto"/>
              <w:left w:val="nil"/>
              <w:bottom w:val="single" w:sz="4" w:space="0" w:color="auto"/>
              <w:right w:val="dotted" w:sz="4" w:space="0" w:color="auto"/>
            </w:tcBorders>
            <w:vAlign w:val="center"/>
          </w:tcPr>
          <w:p w14:paraId="2EDFE7AC"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68" w:type="dxa"/>
            <w:tcBorders>
              <w:top w:val="dotted" w:sz="4" w:space="0" w:color="auto"/>
              <w:left w:val="dotted" w:sz="4" w:space="0" w:color="auto"/>
              <w:bottom w:val="single" w:sz="4" w:space="0" w:color="auto"/>
              <w:right w:val="dotted" w:sz="4" w:space="0" w:color="auto"/>
            </w:tcBorders>
            <w:vAlign w:val="center"/>
          </w:tcPr>
          <w:p w14:paraId="5EC77704"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00" w:type="dxa"/>
            <w:tcBorders>
              <w:top w:val="dotted" w:sz="4" w:space="0" w:color="auto"/>
              <w:left w:val="dotted" w:sz="4" w:space="0" w:color="auto"/>
              <w:bottom w:val="single" w:sz="4" w:space="0" w:color="auto"/>
              <w:right w:val="dotted" w:sz="4" w:space="0" w:color="auto"/>
            </w:tcBorders>
            <w:vAlign w:val="center"/>
          </w:tcPr>
          <w:p w14:paraId="252DC3E0"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03" w:type="dxa"/>
            <w:tcBorders>
              <w:top w:val="dotted" w:sz="4" w:space="0" w:color="auto"/>
              <w:left w:val="dotted" w:sz="4" w:space="0" w:color="auto"/>
              <w:bottom w:val="single" w:sz="4" w:space="0" w:color="auto"/>
              <w:right w:val="dotted" w:sz="4" w:space="0" w:color="auto"/>
            </w:tcBorders>
            <w:vAlign w:val="center"/>
          </w:tcPr>
          <w:p w14:paraId="67C01FAC" w14:textId="77777777" w:rsidR="009638F0" w:rsidRPr="00D60F63" w:rsidRDefault="009638F0" w:rsidP="009638F0">
            <w:pPr>
              <w:spacing w:line="240" w:lineRule="exact"/>
              <w:rPr>
                <w:rFonts w:ascii="ＭＳ ゴシック" w:eastAsia="ＭＳ ゴシック" w:hAnsi="ＭＳ ゴシック" w:cs="Times New Roman"/>
              </w:rPr>
            </w:pPr>
          </w:p>
        </w:tc>
        <w:tc>
          <w:tcPr>
            <w:tcW w:w="1195" w:type="dxa"/>
            <w:tcBorders>
              <w:top w:val="dotted" w:sz="4" w:space="0" w:color="auto"/>
              <w:left w:val="dotted" w:sz="4" w:space="0" w:color="auto"/>
              <w:bottom w:val="single" w:sz="4" w:space="0" w:color="auto"/>
            </w:tcBorders>
            <w:vAlign w:val="center"/>
          </w:tcPr>
          <w:p w14:paraId="508BE545" w14:textId="77777777" w:rsidR="009638F0" w:rsidRPr="00D60F63" w:rsidRDefault="009638F0" w:rsidP="009638F0">
            <w:pPr>
              <w:spacing w:line="240" w:lineRule="exact"/>
              <w:rPr>
                <w:rFonts w:ascii="ＭＳ ゴシック" w:eastAsia="ＭＳ ゴシック" w:hAnsi="ＭＳ ゴシック" w:cs="Times New Roman"/>
              </w:rPr>
            </w:pPr>
          </w:p>
        </w:tc>
        <w:tc>
          <w:tcPr>
            <w:tcW w:w="1057" w:type="dxa"/>
            <w:tcBorders>
              <w:top w:val="dotted" w:sz="4" w:space="0" w:color="auto"/>
              <w:bottom w:val="single" w:sz="4" w:space="0" w:color="auto"/>
            </w:tcBorders>
            <w:vAlign w:val="center"/>
          </w:tcPr>
          <w:p w14:paraId="21E77577"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5E2C0A13" w14:textId="77777777" w:rsidTr="007158CB">
        <w:trPr>
          <w:trHeight w:hRule="exact" w:val="284"/>
        </w:trPr>
        <w:tc>
          <w:tcPr>
            <w:tcW w:w="1277" w:type="dxa"/>
            <w:tcBorders>
              <w:top w:val="single" w:sz="4" w:space="0" w:color="auto"/>
              <w:bottom w:val="nil"/>
            </w:tcBorders>
            <w:vAlign w:val="center"/>
          </w:tcPr>
          <w:p w14:paraId="49AAA97E"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③その他</w:t>
            </w:r>
          </w:p>
        </w:tc>
        <w:tc>
          <w:tcPr>
            <w:tcW w:w="1200" w:type="dxa"/>
            <w:tcBorders>
              <w:top w:val="single" w:sz="4" w:space="0" w:color="auto"/>
              <w:bottom w:val="nil"/>
              <w:right w:val="nil"/>
            </w:tcBorders>
            <w:vAlign w:val="center"/>
          </w:tcPr>
          <w:p w14:paraId="33352A0E" w14:textId="77777777" w:rsidR="009638F0" w:rsidRPr="00D60F63" w:rsidRDefault="009638F0" w:rsidP="009638F0">
            <w:pPr>
              <w:spacing w:line="240" w:lineRule="exact"/>
              <w:rPr>
                <w:rFonts w:ascii="ＭＳ ゴシック" w:eastAsia="ＭＳ ゴシック" w:hAnsi="ＭＳ ゴシック" w:cs="Times New Roman"/>
              </w:rPr>
            </w:pPr>
          </w:p>
        </w:tc>
        <w:tc>
          <w:tcPr>
            <w:tcW w:w="1193" w:type="dxa"/>
            <w:tcBorders>
              <w:top w:val="single" w:sz="4" w:space="0" w:color="auto"/>
              <w:left w:val="nil"/>
              <w:bottom w:val="nil"/>
              <w:right w:val="nil"/>
            </w:tcBorders>
            <w:vAlign w:val="center"/>
          </w:tcPr>
          <w:p w14:paraId="199B286A"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68" w:type="dxa"/>
            <w:tcBorders>
              <w:top w:val="single" w:sz="4" w:space="0" w:color="auto"/>
              <w:left w:val="nil"/>
              <w:bottom w:val="nil"/>
              <w:right w:val="nil"/>
            </w:tcBorders>
            <w:vAlign w:val="center"/>
          </w:tcPr>
          <w:p w14:paraId="706A2F5D"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single" w:sz="4" w:space="0" w:color="auto"/>
              <w:left w:val="nil"/>
              <w:bottom w:val="nil"/>
              <w:right w:val="nil"/>
            </w:tcBorders>
            <w:vAlign w:val="center"/>
          </w:tcPr>
          <w:p w14:paraId="34A80037" w14:textId="77777777" w:rsidR="009638F0" w:rsidRPr="00D60F63" w:rsidRDefault="009638F0" w:rsidP="009638F0">
            <w:pPr>
              <w:spacing w:line="240" w:lineRule="exact"/>
              <w:rPr>
                <w:rFonts w:ascii="ＭＳ ゴシック" w:eastAsia="ＭＳ ゴシック" w:hAnsi="ＭＳ ゴシック" w:cs="Times New Roman"/>
              </w:rPr>
            </w:pPr>
          </w:p>
        </w:tc>
        <w:tc>
          <w:tcPr>
            <w:tcW w:w="1203" w:type="dxa"/>
            <w:tcBorders>
              <w:top w:val="single" w:sz="4" w:space="0" w:color="auto"/>
              <w:left w:val="nil"/>
              <w:bottom w:val="nil"/>
              <w:right w:val="nil"/>
            </w:tcBorders>
            <w:vAlign w:val="center"/>
          </w:tcPr>
          <w:p w14:paraId="2C1D1A85" w14:textId="77777777" w:rsidR="009638F0" w:rsidRPr="00D60F63" w:rsidRDefault="009638F0" w:rsidP="009638F0">
            <w:pPr>
              <w:spacing w:line="240" w:lineRule="exact"/>
              <w:rPr>
                <w:rFonts w:ascii="ＭＳ ゴシック" w:eastAsia="ＭＳ ゴシック" w:hAnsi="ＭＳ ゴシック" w:cs="Times New Roman"/>
              </w:rPr>
            </w:pPr>
          </w:p>
        </w:tc>
        <w:tc>
          <w:tcPr>
            <w:tcW w:w="1195" w:type="dxa"/>
            <w:tcBorders>
              <w:top w:val="single" w:sz="4" w:space="0" w:color="auto"/>
              <w:left w:val="nil"/>
              <w:bottom w:val="nil"/>
            </w:tcBorders>
            <w:vAlign w:val="center"/>
          </w:tcPr>
          <w:p w14:paraId="738F204D" w14:textId="77777777" w:rsidR="009638F0" w:rsidRPr="00D60F63" w:rsidRDefault="009638F0" w:rsidP="009638F0">
            <w:pPr>
              <w:spacing w:line="240" w:lineRule="exact"/>
              <w:rPr>
                <w:rFonts w:ascii="ＭＳ ゴシック" w:eastAsia="ＭＳ ゴシック" w:hAnsi="ＭＳ ゴシック" w:cs="Times New Roman"/>
              </w:rPr>
            </w:pPr>
          </w:p>
        </w:tc>
        <w:tc>
          <w:tcPr>
            <w:tcW w:w="1057" w:type="dxa"/>
            <w:tcBorders>
              <w:top w:val="single" w:sz="4" w:space="0" w:color="auto"/>
              <w:bottom w:val="nil"/>
            </w:tcBorders>
            <w:vAlign w:val="center"/>
          </w:tcPr>
          <w:p w14:paraId="54D72ED2" w14:textId="77777777" w:rsidR="009638F0" w:rsidRPr="00D60F63" w:rsidRDefault="009638F0" w:rsidP="009638F0">
            <w:pPr>
              <w:spacing w:line="240" w:lineRule="exact"/>
              <w:rPr>
                <w:rFonts w:ascii="ＭＳ ゴシック" w:eastAsia="ＭＳ ゴシック" w:hAnsi="ＭＳ ゴシック" w:cs="Times New Roman"/>
              </w:rPr>
            </w:pPr>
          </w:p>
        </w:tc>
      </w:tr>
      <w:tr w:rsidR="009638F0" w:rsidRPr="00D60F63" w14:paraId="3DEFA926" w14:textId="77777777" w:rsidTr="007158CB">
        <w:trPr>
          <w:trHeight w:hRule="exact" w:val="284"/>
        </w:trPr>
        <w:tc>
          <w:tcPr>
            <w:tcW w:w="1277" w:type="dxa"/>
            <w:tcBorders>
              <w:top w:val="nil"/>
              <w:bottom w:val="single" w:sz="4" w:space="0" w:color="auto"/>
            </w:tcBorders>
            <w:vAlign w:val="center"/>
          </w:tcPr>
          <w:p w14:paraId="5A8B684C"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nil"/>
              <w:bottom w:val="single" w:sz="4" w:space="0" w:color="auto"/>
              <w:right w:val="nil"/>
            </w:tcBorders>
            <w:vAlign w:val="center"/>
          </w:tcPr>
          <w:p w14:paraId="312D0CF1" w14:textId="77777777" w:rsidR="009638F0" w:rsidRPr="00D60F63" w:rsidRDefault="009638F0" w:rsidP="009638F0">
            <w:pPr>
              <w:spacing w:line="240" w:lineRule="exact"/>
              <w:rPr>
                <w:rFonts w:ascii="ＭＳ ゴシック" w:eastAsia="ＭＳ ゴシック" w:hAnsi="ＭＳ ゴシック" w:cs="Times New Roman"/>
              </w:rPr>
            </w:pPr>
          </w:p>
        </w:tc>
        <w:tc>
          <w:tcPr>
            <w:tcW w:w="1193" w:type="dxa"/>
            <w:tcBorders>
              <w:top w:val="nil"/>
              <w:left w:val="nil"/>
              <w:bottom w:val="single" w:sz="4" w:space="0" w:color="auto"/>
              <w:right w:val="nil"/>
            </w:tcBorders>
            <w:vAlign w:val="center"/>
          </w:tcPr>
          <w:p w14:paraId="28565185"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68" w:type="dxa"/>
            <w:tcBorders>
              <w:top w:val="nil"/>
              <w:left w:val="nil"/>
              <w:bottom w:val="single" w:sz="4" w:space="0" w:color="auto"/>
              <w:right w:val="nil"/>
            </w:tcBorders>
            <w:vAlign w:val="center"/>
          </w:tcPr>
          <w:p w14:paraId="1282183C"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nil"/>
              <w:left w:val="nil"/>
              <w:bottom w:val="single" w:sz="4" w:space="0" w:color="auto"/>
              <w:right w:val="nil"/>
            </w:tcBorders>
            <w:vAlign w:val="center"/>
          </w:tcPr>
          <w:p w14:paraId="23E88320" w14:textId="77777777" w:rsidR="009638F0" w:rsidRPr="00D60F63" w:rsidRDefault="009638F0" w:rsidP="009638F0">
            <w:pPr>
              <w:spacing w:line="240" w:lineRule="exact"/>
              <w:rPr>
                <w:rFonts w:ascii="ＭＳ ゴシック" w:eastAsia="ＭＳ ゴシック" w:hAnsi="ＭＳ ゴシック" w:cs="Times New Roman"/>
              </w:rPr>
            </w:pPr>
          </w:p>
        </w:tc>
        <w:tc>
          <w:tcPr>
            <w:tcW w:w="1203" w:type="dxa"/>
            <w:tcBorders>
              <w:top w:val="nil"/>
              <w:left w:val="nil"/>
              <w:bottom w:val="single" w:sz="4" w:space="0" w:color="auto"/>
              <w:right w:val="nil"/>
            </w:tcBorders>
            <w:vAlign w:val="center"/>
          </w:tcPr>
          <w:p w14:paraId="29FB277C" w14:textId="77777777" w:rsidR="009638F0" w:rsidRPr="00D60F63" w:rsidRDefault="009638F0" w:rsidP="009638F0">
            <w:pPr>
              <w:spacing w:line="240" w:lineRule="exact"/>
              <w:rPr>
                <w:rFonts w:ascii="ＭＳ ゴシック" w:eastAsia="ＭＳ ゴシック" w:hAnsi="ＭＳ ゴシック" w:cs="Times New Roman"/>
              </w:rPr>
            </w:pPr>
          </w:p>
        </w:tc>
        <w:tc>
          <w:tcPr>
            <w:tcW w:w="1195" w:type="dxa"/>
            <w:tcBorders>
              <w:top w:val="nil"/>
              <w:left w:val="nil"/>
              <w:bottom w:val="single" w:sz="4" w:space="0" w:color="auto"/>
            </w:tcBorders>
            <w:vAlign w:val="center"/>
          </w:tcPr>
          <w:p w14:paraId="2326971E" w14:textId="77777777" w:rsidR="009638F0" w:rsidRPr="00D60F63" w:rsidRDefault="009638F0" w:rsidP="009638F0">
            <w:pPr>
              <w:spacing w:line="240" w:lineRule="exact"/>
              <w:rPr>
                <w:rFonts w:ascii="ＭＳ ゴシック" w:eastAsia="ＭＳ ゴシック" w:hAnsi="ＭＳ ゴシック" w:cs="Times New Roman"/>
              </w:rPr>
            </w:pPr>
          </w:p>
        </w:tc>
        <w:tc>
          <w:tcPr>
            <w:tcW w:w="1057" w:type="dxa"/>
            <w:tcBorders>
              <w:top w:val="nil"/>
              <w:bottom w:val="single" w:sz="4" w:space="0" w:color="auto"/>
            </w:tcBorders>
            <w:vAlign w:val="center"/>
          </w:tcPr>
          <w:p w14:paraId="1A800FED" w14:textId="77777777" w:rsidR="009638F0" w:rsidRPr="00D60F63" w:rsidRDefault="009638F0" w:rsidP="009638F0">
            <w:pPr>
              <w:spacing w:line="240" w:lineRule="exact"/>
              <w:rPr>
                <w:rFonts w:ascii="ＭＳ ゴシック" w:eastAsia="ＭＳ ゴシック" w:hAnsi="ＭＳ ゴシック" w:cs="Times New Roman"/>
              </w:rPr>
            </w:pPr>
          </w:p>
        </w:tc>
      </w:tr>
    </w:tbl>
    <w:p w14:paraId="2E38FD88" w14:textId="77777777" w:rsidR="009638F0" w:rsidRPr="00D60F63" w:rsidRDefault="009638F0" w:rsidP="009638F0">
      <w:pPr>
        <w:rPr>
          <w:rFonts w:ascii="ＭＳ ゴシック" w:eastAsia="ＭＳ ゴシック" w:hAnsi="ＭＳ ゴシック" w:cs="Times New Roman"/>
        </w:rPr>
      </w:pPr>
    </w:p>
    <w:p w14:paraId="5B63255E" w14:textId="77777777" w:rsidR="009638F0" w:rsidRPr="00D60F63" w:rsidRDefault="009638F0" w:rsidP="009638F0">
      <w:pPr>
        <w:outlineLvl w:val="0"/>
        <w:rPr>
          <w:rFonts w:ascii="ＭＳ ゴシック" w:eastAsia="ＭＳ ゴシック" w:hAnsi="ＭＳ ゴシック" w:cs="Times New Roman"/>
          <w:sz w:val="24"/>
        </w:rPr>
      </w:pPr>
      <w:r w:rsidRPr="00D60F63">
        <w:rPr>
          <w:rFonts w:ascii="ＭＳ ゴシック" w:eastAsia="ＭＳ ゴシック" w:hAnsi="ＭＳ ゴシック" w:cs="Times New Roman" w:hint="eastAsia"/>
          <w:sz w:val="24"/>
        </w:rPr>
        <w:t>６．まちおこし物産展会場</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7"/>
        <w:gridCol w:w="1200"/>
        <w:gridCol w:w="1193"/>
        <w:gridCol w:w="1268"/>
        <w:gridCol w:w="1200"/>
        <w:gridCol w:w="1203"/>
        <w:gridCol w:w="1195"/>
        <w:gridCol w:w="1057"/>
      </w:tblGrid>
      <w:tr w:rsidR="00D60F63" w:rsidRPr="00D60F63" w14:paraId="09E26A93" w14:textId="77777777" w:rsidTr="007158CB">
        <w:trPr>
          <w:trHeight w:hRule="exact" w:val="284"/>
        </w:trPr>
        <w:tc>
          <w:tcPr>
            <w:tcW w:w="1277" w:type="dxa"/>
            <w:tcBorders>
              <w:bottom w:val="dotted" w:sz="4" w:space="0" w:color="auto"/>
              <w:right w:val="single" w:sz="4" w:space="0" w:color="auto"/>
            </w:tcBorders>
            <w:vAlign w:val="center"/>
          </w:tcPr>
          <w:p w14:paraId="059D749F"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項目</w:t>
            </w:r>
          </w:p>
        </w:tc>
        <w:tc>
          <w:tcPr>
            <w:tcW w:w="1200" w:type="dxa"/>
            <w:tcBorders>
              <w:left w:val="single" w:sz="4" w:space="0" w:color="auto"/>
              <w:bottom w:val="single" w:sz="4" w:space="0" w:color="auto"/>
              <w:right w:val="nil"/>
            </w:tcBorders>
            <w:vAlign w:val="center"/>
          </w:tcPr>
          <w:p w14:paraId="048FB9B4"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内訳</w:t>
            </w:r>
          </w:p>
        </w:tc>
        <w:tc>
          <w:tcPr>
            <w:tcW w:w="1193" w:type="dxa"/>
            <w:tcBorders>
              <w:left w:val="nil"/>
              <w:bottom w:val="single" w:sz="4" w:space="0" w:color="auto"/>
              <w:right w:val="nil"/>
            </w:tcBorders>
            <w:vAlign w:val="center"/>
          </w:tcPr>
          <w:p w14:paraId="18D3DBE0" w14:textId="77777777" w:rsidR="009638F0" w:rsidRPr="00D60F63" w:rsidRDefault="009638F0" w:rsidP="009638F0">
            <w:pPr>
              <w:spacing w:line="240" w:lineRule="exact"/>
              <w:rPr>
                <w:rFonts w:ascii="ＭＳ ゴシック" w:eastAsia="ＭＳ ゴシック" w:hAnsi="ＭＳ ゴシック" w:cs="Times New Roman"/>
              </w:rPr>
            </w:pPr>
          </w:p>
        </w:tc>
        <w:tc>
          <w:tcPr>
            <w:tcW w:w="1268" w:type="dxa"/>
            <w:tcBorders>
              <w:left w:val="nil"/>
              <w:bottom w:val="single" w:sz="4" w:space="0" w:color="auto"/>
              <w:right w:val="nil"/>
            </w:tcBorders>
            <w:vAlign w:val="center"/>
          </w:tcPr>
          <w:p w14:paraId="12A6DDAB"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left w:val="nil"/>
              <w:bottom w:val="single" w:sz="4" w:space="0" w:color="auto"/>
              <w:right w:val="nil"/>
            </w:tcBorders>
            <w:vAlign w:val="center"/>
          </w:tcPr>
          <w:p w14:paraId="2692B2ED" w14:textId="77777777" w:rsidR="009638F0" w:rsidRPr="00D60F63" w:rsidRDefault="009638F0" w:rsidP="009638F0">
            <w:pPr>
              <w:spacing w:line="240" w:lineRule="exact"/>
              <w:rPr>
                <w:rFonts w:ascii="ＭＳ ゴシック" w:eastAsia="ＭＳ ゴシック" w:hAnsi="ＭＳ ゴシック" w:cs="Times New Roman"/>
              </w:rPr>
            </w:pPr>
          </w:p>
        </w:tc>
        <w:tc>
          <w:tcPr>
            <w:tcW w:w="1203" w:type="dxa"/>
            <w:tcBorders>
              <w:left w:val="nil"/>
              <w:bottom w:val="single" w:sz="4" w:space="0" w:color="auto"/>
              <w:right w:val="nil"/>
            </w:tcBorders>
            <w:vAlign w:val="center"/>
          </w:tcPr>
          <w:p w14:paraId="64E704B6" w14:textId="77777777" w:rsidR="009638F0" w:rsidRPr="00D60F63" w:rsidRDefault="009638F0" w:rsidP="009638F0">
            <w:pPr>
              <w:spacing w:line="240" w:lineRule="exact"/>
              <w:rPr>
                <w:rFonts w:ascii="ＭＳ ゴシック" w:eastAsia="ＭＳ ゴシック" w:hAnsi="ＭＳ ゴシック" w:cs="Times New Roman"/>
              </w:rPr>
            </w:pPr>
          </w:p>
        </w:tc>
        <w:tc>
          <w:tcPr>
            <w:tcW w:w="1195" w:type="dxa"/>
            <w:tcBorders>
              <w:left w:val="nil"/>
              <w:bottom w:val="single" w:sz="4" w:space="0" w:color="auto"/>
              <w:right w:val="single" w:sz="4" w:space="0" w:color="auto"/>
            </w:tcBorders>
            <w:vAlign w:val="center"/>
          </w:tcPr>
          <w:p w14:paraId="0DACB96C" w14:textId="77777777" w:rsidR="009638F0" w:rsidRPr="00D60F63" w:rsidRDefault="009638F0" w:rsidP="009638F0">
            <w:pPr>
              <w:spacing w:line="240" w:lineRule="exact"/>
              <w:rPr>
                <w:rFonts w:ascii="ＭＳ ゴシック" w:eastAsia="ＭＳ ゴシック" w:hAnsi="ＭＳ ゴシック" w:cs="Times New Roman"/>
              </w:rPr>
            </w:pPr>
          </w:p>
        </w:tc>
        <w:tc>
          <w:tcPr>
            <w:tcW w:w="1057" w:type="dxa"/>
            <w:tcBorders>
              <w:left w:val="single" w:sz="4" w:space="0" w:color="auto"/>
              <w:bottom w:val="single" w:sz="4" w:space="0" w:color="auto"/>
            </w:tcBorders>
            <w:vAlign w:val="center"/>
          </w:tcPr>
          <w:p w14:paraId="36522F04"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チェック</w:t>
            </w:r>
          </w:p>
        </w:tc>
      </w:tr>
      <w:tr w:rsidR="00D60F63" w:rsidRPr="00D60F63" w14:paraId="0CDEA922" w14:textId="77777777" w:rsidTr="007158CB">
        <w:trPr>
          <w:trHeight w:hRule="exact" w:val="284"/>
        </w:trPr>
        <w:tc>
          <w:tcPr>
            <w:tcW w:w="1277" w:type="dxa"/>
            <w:tcBorders>
              <w:bottom w:val="dotted" w:sz="4" w:space="0" w:color="auto"/>
              <w:right w:val="single" w:sz="4" w:space="0" w:color="auto"/>
            </w:tcBorders>
            <w:vAlign w:val="center"/>
          </w:tcPr>
          <w:p w14:paraId="4E1F2CC5"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①会場名</w:t>
            </w:r>
          </w:p>
        </w:tc>
        <w:tc>
          <w:tcPr>
            <w:tcW w:w="4861" w:type="dxa"/>
            <w:gridSpan w:val="4"/>
            <w:tcBorders>
              <w:top w:val="single" w:sz="4" w:space="0" w:color="auto"/>
              <w:left w:val="single" w:sz="4" w:space="0" w:color="auto"/>
              <w:bottom w:val="dotted" w:sz="4" w:space="0" w:color="auto"/>
              <w:right w:val="dotted" w:sz="4" w:space="0" w:color="auto"/>
            </w:tcBorders>
            <w:vAlign w:val="center"/>
          </w:tcPr>
          <w:p w14:paraId="1D055138"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2398" w:type="dxa"/>
            <w:gridSpan w:val="2"/>
            <w:tcBorders>
              <w:left w:val="dotted" w:sz="4" w:space="0" w:color="auto"/>
              <w:bottom w:val="dotted" w:sz="4" w:space="0" w:color="auto"/>
              <w:right w:val="single" w:sz="4" w:space="0" w:color="auto"/>
            </w:tcBorders>
            <w:vAlign w:val="center"/>
          </w:tcPr>
          <w:p w14:paraId="7009880A"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TEL</w:t>
            </w:r>
          </w:p>
        </w:tc>
        <w:tc>
          <w:tcPr>
            <w:tcW w:w="1057" w:type="dxa"/>
            <w:tcBorders>
              <w:left w:val="single" w:sz="4" w:space="0" w:color="auto"/>
              <w:bottom w:val="dotted" w:sz="4" w:space="0" w:color="auto"/>
            </w:tcBorders>
            <w:vAlign w:val="center"/>
          </w:tcPr>
          <w:p w14:paraId="38B4D867" w14:textId="77777777" w:rsidR="009638F0" w:rsidRPr="00D60F63" w:rsidRDefault="009638F0" w:rsidP="009638F0">
            <w:pPr>
              <w:spacing w:line="240" w:lineRule="exact"/>
              <w:rPr>
                <w:rFonts w:ascii="ＭＳ ゴシック" w:eastAsia="ＭＳ ゴシック" w:hAnsi="ＭＳ ゴシック" w:cs="Times New Roman"/>
                <w:lang w:eastAsia="zh-CN"/>
              </w:rPr>
            </w:pPr>
          </w:p>
        </w:tc>
      </w:tr>
      <w:tr w:rsidR="00D60F63" w:rsidRPr="00D60F63" w14:paraId="69BD2F3B" w14:textId="77777777" w:rsidTr="007158CB">
        <w:trPr>
          <w:trHeight w:hRule="exact" w:val="284"/>
        </w:trPr>
        <w:tc>
          <w:tcPr>
            <w:tcW w:w="1277" w:type="dxa"/>
            <w:tcBorders>
              <w:top w:val="dotted" w:sz="4" w:space="0" w:color="auto"/>
              <w:bottom w:val="dotted" w:sz="4" w:space="0" w:color="auto"/>
              <w:right w:val="single" w:sz="4" w:space="0" w:color="auto"/>
            </w:tcBorders>
            <w:vAlign w:val="center"/>
          </w:tcPr>
          <w:p w14:paraId="550B3C4A" w14:textId="77777777" w:rsidR="009638F0" w:rsidRPr="00D60F63" w:rsidRDefault="009638F0" w:rsidP="009638F0">
            <w:pPr>
              <w:spacing w:line="240" w:lineRule="exact"/>
              <w:ind w:firstLine="210"/>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所在地</w:t>
            </w:r>
          </w:p>
        </w:tc>
        <w:tc>
          <w:tcPr>
            <w:tcW w:w="4861" w:type="dxa"/>
            <w:gridSpan w:val="4"/>
            <w:tcBorders>
              <w:top w:val="dotted" w:sz="4" w:space="0" w:color="auto"/>
              <w:left w:val="single" w:sz="4" w:space="0" w:color="auto"/>
              <w:bottom w:val="dotted" w:sz="4" w:space="0" w:color="auto"/>
              <w:right w:val="dotted" w:sz="4" w:space="0" w:color="auto"/>
            </w:tcBorders>
            <w:vAlign w:val="center"/>
          </w:tcPr>
          <w:p w14:paraId="2B14D2E7"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w:t>
            </w:r>
          </w:p>
        </w:tc>
        <w:tc>
          <w:tcPr>
            <w:tcW w:w="2398" w:type="dxa"/>
            <w:gridSpan w:val="2"/>
            <w:tcBorders>
              <w:top w:val="dotted" w:sz="4" w:space="0" w:color="auto"/>
              <w:left w:val="dotted" w:sz="4" w:space="0" w:color="auto"/>
              <w:bottom w:val="dotted" w:sz="4" w:space="0" w:color="auto"/>
              <w:right w:val="single" w:sz="4" w:space="0" w:color="auto"/>
            </w:tcBorders>
            <w:vAlign w:val="center"/>
          </w:tcPr>
          <w:p w14:paraId="58EBB099"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FAX</w:t>
            </w:r>
          </w:p>
        </w:tc>
        <w:tc>
          <w:tcPr>
            <w:tcW w:w="1057" w:type="dxa"/>
            <w:tcBorders>
              <w:top w:val="dotted" w:sz="4" w:space="0" w:color="auto"/>
              <w:left w:val="single" w:sz="4" w:space="0" w:color="auto"/>
              <w:bottom w:val="dotted" w:sz="4" w:space="0" w:color="auto"/>
            </w:tcBorders>
            <w:vAlign w:val="center"/>
          </w:tcPr>
          <w:p w14:paraId="64E2BEC3" w14:textId="77777777" w:rsidR="009638F0" w:rsidRPr="00D60F63" w:rsidRDefault="009638F0" w:rsidP="009638F0">
            <w:pPr>
              <w:spacing w:line="240" w:lineRule="exact"/>
              <w:rPr>
                <w:rFonts w:ascii="ＭＳ ゴシック" w:eastAsia="ＭＳ ゴシック" w:hAnsi="ＭＳ ゴシック" w:cs="Times New Roman"/>
                <w:lang w:eastAsia="zh-CN"/>
              </w:rPr>
            </w:pPr>
          </w:p>
        </w:tc>
      </w:tr>
      <w:tr w:rsidR="00D60F63" w:rsidRPr="00D60F63" w14:paraId="436A40A0" w14:textId="77777777" w:rsidTr="007158CB">
        <w:trPr>
          <w:trHeight w:hRule="exact" w:val="284"/>
        </w:trPr>
        <w:tc>
          <w:tcPr>
            <w:tcW w:w="1277" w:type="dxa"/>
            <w:tcBorders>
              <w:top w:val="dotted" w:sz="4" w:space="0" w:color="auto"/>
              <w:bottom w:val="dotted" w:sz="4" w:space="0" w:color="auto"/>
              <w:right w:val="single" w:sz="4" w:space="0" w:color="auto"/>
            </w:tcBorders>
            <w:vAlign w:val="center"/>
          </w:tcPr>
          <w:p w14:paraId="19C9D5F5" w14:textId="77777777" w:rsidR="009638F0" w:rsidRPr="00D60F63" w:rsidRDefault="009638F0" w:rsidP="009638F0">
            <w:pPr>
              <w:spacing w:line="240" w:lineRule="exact"/>
              <w:ind w:firstLine="210"/>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担当者名</w:t>
            </w:r>
          </w:p>
        </w:tc>
        <w:tc>
          <w:tcPr>
            <w:tcW w:w="4861" w:type="dxa"/>
            <w:gridSpan w:val="4"/>
            <w:tcBorders>
              <w:top w:val="dotted" w:sz="4" w:space="0" w:color="auto"/>
              <w:left w:val="single" w:sz="4" w:space="0" w:color="auto"/>
              <w:bottom w:val="single" w:sz="4" w:space="0" w:color="auto"/>
              <w:right w:val="dotted" w:sz="4" w:space="0" w:color="auto"/>
            </w:tcBorders>
            <w:vAlign w:val="center"/>
          </w:tcPr>
          <w:p w14:paraId="6F21E494"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1203" w:type="dxa"/>
            <w:tcBorders>
              <w:top w:val="dotted" w:sz="4" w:space="0" w:color="auto"/>
              <w:left w:val="dotted" w:sz="4" w:space="0" w:color="auto"/>
              <w:bottom w:val="single" w:sz="4" w:space="0" w:color="auto"/>
              <w:right w:val="nil"/>
            </w:tcBorders>
            <w:vAlign w:val="center"/>
          </w:tcPr>
          <w:p w14:paraId="024AF409"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1195" w:type="dxa"/>
            <w:tcBorders>
              <w:top w:val="dotted" w:sz="4" w:space="0" w:color="auto"/>
              <w:left w:val="nil"/>
              <w:bottom w:val="single" w:sz="4" w:space="0" w:color="auto"/>
              <w:right w:val="single" w:sz="4" w:space="0" w:color="auto"/>
            </w:tcBorders>
            <w:vAlign w:val="center"/>
          </w:tcPr>
          <w:p w14:paraId="1080B0E6"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1057" w:type="dxa"/>
            <w:tcBorders>
              <w:top w:val="dotted" w:sz="4" w:space="0" w:color="auto"/>
              <w:left w:val="single" w:sz="4" w:space="0" w:color="auto"/>
              <w:bottom w:val="dotted" w:sz="4" w:space="0" w:color="auto"/>
            </w:tcBorders>
            <w:vAlign w:val="center"/>
          </w:tcPr>
          <w:p w14:paraId="340F20CE" w14:textId="77777777" w:rsidR="009638F0" w:rsidRPr="00D60F63" w:rsidRDefault="009638F0" w:rsidP="009638F0">
            <w:pPr>
              <w:spacing w:line="240" w:lineRule="exact"/>
              <w:rPr>
                <w:rFonts w:ascii="ＭＳ ゴシック" w:eastAsia="ＭＳ ゴシック" w:hAnsi="ＭＳ ゴシック" w:cs="Times New Roman"/>
                <w:lang w:eastAsia="zh-CN"/>
              </w:rPr>
            </w:pPr>
          </w:p>
        </w:tc>
      </w:tr>
      <w:tr w:rsidR="00D60F63" w:rsidRPr="00D60F63" w14:paraId="1D45F48B" w14:textId="77777777" w:rsidTr="007158CB">
        <w:trPr>
          <w:trHeight w:hRule="exact" w:val="284"/>
        </w:trPr>
        <w:tc>
          <w:tcPr>
            <w:tcW w:w="1277" w:type="dxa"/>
            <w:tcBorders>
              <w:bottom w:val="nil"/>
            </w:tcBorders>
            <w:vAlign w:val="center"/>
          </w:tcPr>
          <w:p w14:paraId="5E3E0008"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②収容人員</w:t>
            </w:r>
          </w:p>
        </w:tc>
        <w:tc>
          <w:tcPr>
            <w:tcW w:w="1200" w:type="dxa"/>
            <w:tcBorders>
              <w:top w:val="single" w:sz="4" w:space="0" w:color="auto"/>
              <w:bottom w:val="dotted" w:sz="4" w:space="0" w:color="auto"/>
              <w:right w:val="nil"/>
            </w:tcBorders>
            <w:vAlign w:val="center"/>
          </w:tcPr>
          <w:p w14:paraId="0B941ECE"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部屋名</w:t>
            </w:r>
          </w:p>
        </w:tc>
        <w:tc>
          <w:tcPr>
            <w:tcW w:w="1193" w:type="dxa"/>
            <w:tcBorders>
              <w:top w:val="single" w:sz="4" w:space="0" w:color="auto"/>
              <w:left w:val="nil"/>
              <w:bottom w:val="dotted" w:sz="4" w:space="0" w:color="auto"/>
              <w:right w:val="dotted" w:sz="4" w:space="0" w:color="auto"/>
            </w:tcBorders>
            <w:vAlign w:val="center"/>
          </w:tcPr>
          <w:p w14:paraId="4C6E8DE4" w14:textId="77777777" w:rsidR="009638F0" w:rsidRPr="00D60F63" w:rsidRDefault="009638F0" w:rsidP="009638F0">
            <w:pPr>
              <w:spacing w:line="240" w:lineRule="exact"/>
              <w:jc w:val="center"/>
              <w:rPr>
                <w:rFonts w:ascii="ＭＳ ゴシック" w:eastAsia="ＭＳ ゴシック" w:hAnsi="ＭＳ ゴシック" w:cs="Times New Roman"/>
                <w:lang w:eastAsia="zh-CN"/>
              </w:rPr>
            </w:pPr>
          </w:p>
        </w:tc>
        <w:tc>
          <w:tcPr>
            <w:tcW w:w="1268" w:type="dxa"/>
            <w:tcBorders>
              <w:top w:val="single" w:sz="4" w:space="0" w:color="auto"/>
              <w:left w:val="dotted" w:sz="4" w:space="0" w:color="auto"/>
              <w:bottom w:val="dotted" w:sz="4" w:space="0" w:color="auto"/>
              <w:right w:val="dotted" w:sz="4" w:space="0" w:color="auto"/>
            </w:tcBorders>
            <w:vAlign w:val="center"/>
          </w:tcPr>
          <w:p w14:paraId="4846417D" w14:textId="77777777" w:rsidR="009638F0" w:rsidRPr="00D60F63" w:rsidRDefault="009638F0" w:rsidP="009638F0">
            <w:pPr>
              <w:spacing w:line="240" w:lineRule="exact"/>
              <w:jc w:val="center"/>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予定人数</w:t>
            </w:r>
          </w:p>
        </w:tc>
        <w:tc>
          <w:tcPr>
            <w:tcW w:w="1200" w:type="dxa"/>
            <w:tcBorders>
              <w:top w:val="single" w:sz="4" w:space="0" w:color="auto"/>
              <w:left w:val="dotted" w:sz="4" w:space="0" w:color="auto"/>
              <w:bottom w:val="dotted" w:sz="4" w:space="0" w:color="auto"/>
              <w:right w:val="dotted" w:sz="4" w:space="0" w:color="auto"/>
            </w:tcBorders>
            <w:vAlign w:val="center"/>
          </w:tcPr>
          <w:p w14:paraId="4A4B3432"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実　数</w:t>
            </w:r>
          </w:p>
        </w:tc>
        <w:tc>
          <w:tcPr>
            <w:tcW w:w="1203" w:type="dxa"/>
            <w:tcBorders>
              <w:top w:val="single" w:sz="4" w:space="0" w:color="auto"/>
              <w:left w:val="dotted" w:sz="4" w:space="0" w:color="auto"/>
              <w:bottom w:val="dotted" w:sz="4" w:space="0" w:color="auto"/>
              <w:right w:val="dotted" w:sz="4" w:space="0" w:color="auto"/>
            </w:tcBorders>
            <w:vAlign w:val="center"/>
          </w:tcPr>
          <w:p w14:paraId="421E4F8F" w14:textId="77777777" w:rsidR="009638F0" w:rsidRPr="00D60F63" w:rsidRDefault="009638F0" w:rsidP="009638F0">
            <w:pPr>
              <w:spacing w:line="240" w:lineRule="exact"/>
              <w:rPr>
                <w:rFonts w:ascii="ＭＳ ゴシック" w:eastAsia="ＭＳ ゴシック" w:hAnsi="ＭＳ ゴシック" w:cs="Times New Roman"/>
              </w:rPr>
            </w:pPr>
          </w:p>
        </w:tc>
        <w:tc>
          <w:tcPr>
            <w:tcW w:w="1195" w:type="dxa"/>
            <w:tcBorders>
              <w:top w:val="single" w:sz="4" w:space="0" w:color="auto"/>
              <w:left w:val="dotted" w:sz="4" w:space="0" w:color="auto"/>
              <w:bottom w:val="dotted" w:sz="4" w:space="0" w:color="auto"/>
            </w:tcBorders>
            <w:vAlign w:val="center"/>
          </w:tcPr>
          <w:p w14:paraId="1FDF0249" w14:textId="77777777" w:rsidR="009638F0" w:rsidRPr="00D60F63" w:rsidRDefault="009638F0" w:rsidP="009638F0">
            <w:pPr>
              <w:spacing w:line="240" w:lineRule="exact"/>
              <w:rPr>
                <w:rFonts w:ascii="ＭＳ ゴシック" w:eastAsia="ＭＳ ゴシック" w:hAnsi="ＭＳ ゴシック" w:cs="Times New Roman"/>
              </w:rPr>
            </w:pPr>
          </w:p>
        </w:tc>
        <w:tc>
          <w:tcPr>
            <w:tcW w:w="1057" w:type="dxa"/>
            <w:tcBorders>
              <w:bottom w:val="dotted" w:sz="4" w:space="0" w:color="auto"/>
            </w:tcBorders>
            <w:vAlign w:val="center"/>
          </w:tcPr>
          <w:p w14:paraId="49675C1F"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5AA63459" w14:textId="77777777" w:rsidTr="007158CB">
        <w:trPr>
          <w:trHeight w:hRule="exact" w:val="284"/>
        </w:trPr>
        <w:tc>
          <w:tcPr>
            <w:tcW w:w="1277" w:type="dxa"/>
            <w:tcBorders>
              <w:top w:val="nil"/>
              <w:bottom w:val="nil"/>
            </w:tcBorders>
            <w:vAlign w:val="center"/>
          </w:tcPr>
          <w:p w14:paraId="1FC345D3"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bottom w:val="dotted" w:sz="4" w:space="0" w:color="auto"/>
              <w:right w:val="nil"/>
            </w:tcBorders>
            <w:vAlign w:val="center"/>
          </w:tcPr>
          <w:p w14:paraId="215A7483" w14:textId="77777777" w:rsidR="009638F0" w:rsidRPr="00D60F63" w:rsidRDefault="009638F0" w:rsidP="009638F0">
            <w:pPr>
              <w:spacing w:line="240" w:lineRule="exact"/>
              <w:rPr>
                <w:rFonts w:ascii="ＭＳ ゴシック" w:eastAsia="ＭＳ ゴシック" w:hAnsi="ＭＳ ゴシック" w:cs="Times New Roman"/>
              </w:rPr>
            </w:pPr>
          </w:p>
        </w:tc>
        <w:tc>
          <w:tcPr>
            <w:tcW w:w="1193" w:type="dxa"/>
            <w:tcBorders>
              <w:top w:val="dotted" w:sz="4" w:space="0" w:color="auto"/>
              <w:left w:val="nil"/>
              <w:bottom w:val="dotted" w:sz="4" w:space="0" w:color="auto"/>
              <w:right w:val="dotted" w:sz="4" w:space="0" w:color="auto"/>
            </w:tcBorders>
            <w:vAlign w:val="center"/>
          </w:tcPr>
          <w:p w14:paraId="26349CA9"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68" w:type="dxa"/>
            <w:tcBorders>
              <w:top w:val="dotted" w:sz="4" w:space="0" w:color="auto"/>
              <w:left w:val="dotted" w:sz="4" w:space="0" w:color="auto"/>
              <w:bottom w:val="dotted" w:sz="4" w:space="0" w:color="auto"/>
              <w:right w:val="dotted" w:sz="4" w:space="0" w:color="auto"/>
            </w:tcBorders>
            <w:vAlign w:val="center"/>
          </w:tcPr>
          <w:p w14:paraId="4B6AB56B"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dotted" w:sz="4" w:space="0" w:color="auto"/>
            </w:tcBorders>
            <w:vAlign w:val="center"/>
          </w:tcPr>
          <w:p w14:paraId="57BEA249"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03" w:type="dxa"/>
            <w:tcBorders>
              <w:top w:val="dotted" w:sz="4" w:space="0" w:color="auto"/>
              <w:left w:val="dotted" w:sz="4" w:space="0" w:color="auto"/>
              <w:bottom w:val="dotted" w:sz="4" w:space="0" w:color="auto"/>
              <w:right w:val="dotted" w:sz="4" w:space="0" w:color="auto"/>
            </w:tcBorders>
            <w:vAlign w:val="center"/>
          </w:tcPr>
          <w:p w14:paraId="4764B13F" w14:textId="77777777" w:rsidR="009638F0" w:rsidRPr="00D60F63" w:rsidRDefault="009638F0" w:rsidP="009638F0">
            <w:pPr>
              <w:spacing w:line="240" w:lineRule="exact"/>
              <w:rPr>
                <w:rFonts w:ascii="ＭＳ ゴシック" w:eastAsia="ＭＳ ゴシック" w:hAnsi="ＭＳ ゴシック" w:cs="Times New Roman"/>
              </w:rPr>
            </w:pPr>
          </w:p>
        </w:tc>
        <w:tc>
          <w:tcPr>
            <w:tcW w:w="1195" w:type="dxa"/>
            <w:tcBorders>
              <w:top w:val="dotted" w:sz="4" w:space="0" w:color="auto"/>
              <w:left w:val="dotted" w:sz="4" w:space="0" w:color="auto"/>
              <w:bottom w:val="dotted" w:sz="4" w:space="0" w:color="auto"/>
            </w:tcBorders>
            <w:vAlign w:val="center"/>
          </w:tcPr>
          <w:p w14:paraId="7CF098D9" w14:textId="77777777" w:rsidR="009638F0" w:rsidRPr="00D60F63" w:rsidRDefault="009638F0" w:rsidP="009638F0">
            <w:pPr>
              <w:spacing w:line="240" w:lineRule="exact"/>
              <w:rPr>
                <w:rFonts w:ascii="ＭＳ ゴシック" w:eastAsia="ＭＳ ゴシック" w:hAnsi="ＭＳ ゴシック" w:cs="Times New Roman"/>
              </w:rPr>
            </w:pPr>
          </w:p>
        </w:tc>
        <w:tc>
          <w:tcPr>
            <w:tcW w:w="1057" w:type="dxa"/>
            <w:tcBorders>
              <w:top w:val="dotted" w:sz="4" w:space="0" w:color="auto"/>
              <w:bottom w:val="dotted" w:sz="4" w:space="0" w:color="auto"/>
            </w:tcBorders>
            <w:vAlign w:val="center"/>
          </w:tcPr>
          <w:p w14:paraId="3524AA4E"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10333F79" w14:textId="77777777" w:rsidTr="007158CB">
        <w:trPr>
          <w:trHeight w:hRule="exact" w:val="284"/>
        </w:trPr>
        <w:tc>
          <w:tcPr>
            <w:tcW w:w="1277" w:type="dxa"/>
            <w:tcBorders>
              <w:top w:val="nil"/>
              <w:bottom w:val="nil"/>
            </w:tcBorders>
            <w:vAlign w:val="center"/>
          </w:tcPr>
          <w:p w14:paraId="35331525"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bottom w:val="dotted" w:sz="4" w:space="0" w:color="auto"/>
              <w:right w:val="nil"/>
            </w:tcBorders>
            <w:vAlign w:val="center"/>
          </w:tcPr>
          <w:p w14:paraId="03BF0BFB" w14:textId="77777777" w:rsidR="009638F0" w:rsidRPr="00D60F63" w:rsidRDefault="009638F0" w:rsidP="009638F0">
            <w:pPr>
              <w:spacing w:line="240" w:lineRule="exact"/>
              <w:rPr>
                <w:rFonts w:ascii="ＭＳ ゴシック" w:eastAsia="ＭＳ ゴシック" w:hAnsi="ＭＳ ゴシック" w:cs="Times New Roman"/>
              </w:rPr>
            </w:pPr>
          </w:p>
        </w:tc>
        <w:tc>
          <w:tcPr>
            <w:tcW w:w="1193" w:type="dxa"/>
            <w:tcBorders>
              <w:top w:val="dotted" w:sz="4" w:space="0" w:color="auto"/>
              <w:left w:val="nil"/>
              <w:bottom w:val="dotted" w:sz="4" w:space="0" w:color="auto"/>
              <w:right w:val="dotted" w:sz="4" w:space="0" w:color="auto"/>
            </w:tcBorders>
            <w:vAlign w:val="center"/>
          </w:tcPr>
          <w:p w14:paraId="533B4000"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68" w:type="dxa"/>
            <w:tcBorders>
              <w:top w:val="dotted" w:sz="4" w:space="0" w:color="auto"/>
              <w:left w:val="dotted" w:sz="4" w:space="0" w:color="auto"/>
              <w:bottom w:val="dotted" w:sz="4" w:space="0" w:color="auto"/>
              <w:right w:val="dotted" w:sz="4" w:space="0" w:color="auto"/>
            </w:tcBorders>
            <w:vAlign w:val="center"/>
          </w:tcPr>
          <w:p w14:paraId="23131319"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dotted" w:sz="4" w:space="0" w:color="auto"/>
            </w:tcBorders>
            <w:vAlign w:val="center"/>
          </w:tcPr>
          <w:p w14:paraId="2DD06A6B"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03" w:type="dxa"/>
            <w:tcBorders>
              <w:top w:val="dotted" w:sz="4" w:space="0" w:color="auto"/>
              <w:left w:val="dotted" w:sz="4" w:space="0" w:color="auto"/>
              <w:bottom w:val="dotted" w:sz="4" w:space="0" w:color="auto"/>
              <w:right w:val="dotted" w:sz="4" w:space="0" w:color="auto"/>
            </w:tcBorders>
            <w:vAlign w:val="center"/>
          </w:tcPr>
          <w:p w14:paraId="2F8F5786" w14:textId="77777777" w:rsidR="009638F0" w:rsidRPr="00D60F63" w:rsidRDefault="009638F0" w:rsidP="009638F0">
            <w:pPr>
              <w:spacing w:line="240" w:lineRule="exact"/>
              <w:rPr>
                <w:rFonts w:ascii="ＭＳ ゴシック" w:eastAsia="ＭＳ ゴシック" w:hAnsi="ＭＳ ゴシック" w:cs="Times New Roman"/>
              </w:rPr>
            </w:pPr>
          </w:p>
        </w:tc>
        <w:tc>
          <w:tcPr>
            <w:tcW w:w="1195" w:type="dxa"/>
            <w:tcBorders>
              <w:top w:val="dotted" w:sz="4" w:space="0" w:color="auto"/>
              <w:left w:val="dotted" w:sz="4" w:space="0" w:color="auto"/>
              <w:bottom w:val="dotted" w:sz="4" w:space="0" w:color="auto"/>
            </w:tcBorders>
            <w:vAlign w:val="center"/>
          </w:tcPr>
          <w:p w14:paraId="291D828D" w14:textId="77777777" w:rsidR="009638F0" w:rsidRPr="00D60F63" w:rsidRDefault="009638F0" w:rsidP="009638F0">
            <w:pPr>
              <w:spacing w:line="240" w:lineRule="exact"/>
              <w:rPr>
                <w:rFonts w:ascii="ＭＳ ゴシック" w:eastAsia="ＭＳ ゴシック" w:hAnsi="ＭＳ ゴシック" w:cs="Times New Roman"/>
              </w:rPr>
            </w:pPr>
          </w:p>
        </w:tc>
        <w:tc>
          <w:tcPr>
            <w:tcW w:w="1057" w:type="dxa"/>
            <w:tcBorders>
              <w:top w:val="dotted" w:sz="4" w:space="0" w:color="auto"/>
              <w:bottom w:val="dotted" w:sz="4" w:space="0" w:color="auto"/>
            </w:tcBorders>
            <w:vAlign w:val="center"/>
          </w:tcPr>
          <w:p w14:paraId="6C263103"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29587812" w14:textId="77777777" w:rsidTr="007158CB">
        <w:trPr>
          <w:trHeight w:hRule="exact" w:val="284"/>
        </w:trPr>
        <w:tc>
          <w:tcPr>
            <w:tcW w:w="1277" w:type="dxa"/>
            <w:tcBorders>
              <w:top w:val="nil"/>
              <w:bottom w:val="nil"/>
            </w:tcBorders>
            <w:vAlign w:val="center"/>
          </w:tcPr>
          <w:p w14:paraId="1916B058"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bottom w:val="dotted" w:sz="4" w:space="0" w:color="auto"/>
              <w:right w:val="nil"/>
            </w:tcBorders>
            <w:vAlign w:val="center"/>
          </w:tcPr>
          <w:p w14:paraId="1677D9F7" w14:textId="77777777" w:rsidR="009638F0" w:rsidRPr="00D60F63" w:rsidRDefault="009638F0" w:rsidP="009638F0">
            <w:pPr>
              <w:spacing w:line="240" w:lineRule="exact"/>
              <w:rPr>
                <w:rFonts w:ascii="ＭＳ ゴシック" w:eastAsia="ＭＳ ゴシック" w:hAnsi="ＭＳ ゴシック" w:cs="Times New Roman"/>
              </w:rPr>
            </w:pPr>
          </w:p>
        </w:tc>
        <w:tc>
          <w:tcPr>
            <w:tcW w:w="1193" w:type="dxa"/>
            <w:tcBorders>
              <w:top w:val="dotted" w:sz="4" w:space="0" w:color="auto"/>
              <w:left w:val="nil"/>
              <w:bottom w:val="dotted" w:sz="4" w:space="0" w:color="auto"/>
              <w:right w:val="dotted" w:sz="4" w:space="0" w:color="auto"/>
            </w:tcBorders>
            <w:vAlign w:val="center"/>
          </w:tcPr>
          <w:p w14:paraId="0EF1A2D6"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68" w:type="dxa"/>
            <w:tcBorders>
              <w:top w:val="dotted" w:sz="4" w:space="0" w:color="auto"/>
              <w:left w:val="dotted" w:sz="4" w:space="0" w:color="auto"/>
              <w:bottom w:val="dotted" w:sz="4" w:space="0" w:color="auto"/>
              <w:right w:val="dotted" w:sz="4" w:space="0" w:color="auto"/>
            </w:tcBorders>
            <w:vAlign w:val="center"/>
          </w:tcPr>
          <w:p w14:paraId="6700B7DE"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dotted" w:sz="4" w:space="0" w:color="auto"/>
            </w:tcBorders>
            <w:vAlign w:val="center"/>
          </w:tcPr>
          <w:p w14:paraId="219AAE78"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03" w:type="dxa"/>
            <w:tcBorders>
              <w:top w:val="dotted" w:sz="4" w:space="0" w:color="auto"/>
              <w:left w:val="dotted" w:sz="4" w:space="0" w:color="auto"/>
              <w:bottom w:val="dotted" w:sz="4" w:space="0" w:color="auto"/>
              <w:right w:val="dotted" w:sz="4" w:space="0" w:color="auto"/>
            </w:tcBorders>
            <w:vAlign w:val="center"/>
          </w:tcPr>
          <w:p w14:paraId="4623FDDF" w14:textId="77777777" w:rsidR="009638F0" w:rsidRPr="00D60F63" w:rsidRDefault="009638F0" w:rsidP="009638F0">
            <w:pPr>
              <w:spacing w:line="240" w:lineRule="exact"/>
              <w:rPr>
                <w:rFonts w:ascii="ＭＳ ゴシック" w:eastAsia="ＭＳ ゴシック" w:hAnsi="ＭＳ ゴシック" w:cs="Times New Roman"/>
              </w:rPr>
            </w:pPr>
          </w:p>
        </w:tc>
        <w:tc>
          <w:tcPr>
            <w:tcW w:w="1195" w:type="dxa"/>
            <w:tcBorders>
              <w:top w:val="dotted" w:sz="4" w:space="0" w:color="auto"/>
              <w:left w:val="dotted" w:sz="4" w:space="0" w:color="auto"/>
              <w:bottom w:val="dotted" w:sz="4" w:space="0" w:color="auto"/>
            </w:tcBorders>
            <w:vAlign w:val="center"/>
          </w:tcPr>
          <w:p w14:paraId="6DCF2A67" w14:textId="77777777" w:rsidR="009638F0" w:rsidRPr="00D60F63" w:rsidRDefault="009638F0" w:rsidP="009638F0">
            <w:pPr>
              <w:spacing w:line="240" w:lineRule="exact"/>
              <w:rPr>
                <w:rFonts w:ascii="ＭＳ ゴシック" w:eastAsia="ＭＳ ゴシック" w:hAnsi="ＭＳ ゴシック" w:cs="Times New Roman"/>
              </w:rPr>
            </w:pPr>
          </w:p>
        </w:tc>
        <w:tc>
          <w:tcPr>
            <w:tcW w:w="1057" w:type="dxa"/>
            <w:tcBorders>
              <w:top w:val="dotted" w:sz="4" w:space="0" w:color="auto"/>
              <w:bottom w:val="dotted" w:sz="4" w:space="0" w:color="auto"/>
            </w:tcBorders>
            <w:vAlign w:val="center"/>
          </w:tcPr>
          <w:p w14:paraId="3F9A9BD1"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59B9E543" w14:textId="77777777" w:rsidTr="007158CB">
        <w:trPr>
          <w:trHeight w:hRule="exact" w:val="284"/>
        </w:trPr>
        <w:tc>
          <w:tcPr>
            <w:tcW w:w="1277" w:type="dxa"/>
            <w:tcBorders>
              <w:top w:val="nil"/>
              <w:bottom w:val="nil"/>
            </w:tcBorders>
            <w:vAlign w:val="center"/>
          </w:tcPr>
          <w:p w14:paraId="42030788"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bottom w:val="dotted" w:sz="4" w:space="0" w:color="auto"/>
              <w:right w:val="nil"/>
            </w:tcBorders>
            <w:vAlign w:val="center"/>
          </w:tcPr>
          <w:p w14:paraId="0944C0B4" w14:textId="77777777" w:rsidR="009638F0" w:rsidRPr="00D60F63" w:rsidRDefault="009638F0" w:rsidP="009638F0">
            <w:pPr>
              <w:spacing w:line="240" w:lineRule="exact"/>
              <w:rPr>
                <w:rFonts w:ascii="ＭＳ ゴシック" w:eastAsia="ＭＳ ゴシック" w:hAnsi="ＭＳ ゴシック" w:cs="Times New Roman"/>
              </w:rPr>
            </w:pPr>
          </w:p>
        </w:tc>
        <w:tc>
          <w:tcPr>
            <w:tcW w:w="1193" w:type="dxa"/>
            <w:tcBorders>
              <w:top w:val="dotted" w:sz="4" w:space="0" w:color="auto"/>
              <w:left w:val="nil"/>
              <w:bottom w:val="dotted" w:sz="4" w:space="0" w:color="auto"/>
              <w:right w:val="dotted" w:sz="4" w:space="0" w:color="auto"/>
            </w:tcBorders>
            <w:vAlign w:val="center"/>
          </w:tcPr>
          <w:p w14:paraId="2DA17A21"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68" w:type="dxa"/>
            <w:tcBorders>
              <w:top w:val="dotted" w:sz="4" w:space="0" w:color="auto"/>
              <w:left w:val="dotted" w:sz="4" w:space="0" w:color="auto"/>
              <w:bottom w:val="dotted" w:sz="4" w:space="0" w:color="auto"/>
              <w:right w:val="dotted" w:sz="4" w:space="0" w:color="auto"/>
            </w:tcBorders>
            <w:vAlign w:val="center"/>
          </w:tcPr>
          <w:p w14:paraId="26D71B6E"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dotted" w:sz="4" w:space="0" w:color="auto"/>
            </w:tcBorders>
            <w:vAlign w:val="center"/>
          </w:tcPr>
          <w:p w14:paraId="254423D4"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03" w:type="dxa"/>
            <w:tcBorders>
              <w:top w:val="dotted" w:sz="4" w:space="0" w:color="auto"/>
              <w:left w:val="dotted" w:sz="4" w:space="0" w:color="auto"/>
              <w:bottom w:val="dotted" w:sz="4" w:space="0" w:color="auto"/>
              <w:right w:val="dotted" w:sz="4" w:space="0" w:color="auto"/>
            </w:tcBorders>
            <w:vAlign w:val="center"/>
          </w:tcPr>
          <w:p w14:paraId="421F3FD3" w14:textId="77777777" w:rsidR="009638F0" w:rsidRPr="00D60F63" w:rsidRDefault="009638F0" w:rsidP="009638F0">
            <w:pPr>
              <w:spacing w:line="240" w:lineRule="exact"/>
              <w:rPr>
                <w:rFonts w:ascii="ＭＳ ゴシック" w:eastAsia="ＭＳ ゴシック" w:hAnsi="ＭＳ ゴシック" w:cs="Times New Roman"/>
              </w:rPr>
            </w:pPr>
          </w:p>
        </w:tc>
        <w:tc>
          <w:tcPr>
            <w:tcW w:w="1195" w:type="dxa"/>
            <w:tcBorders>
              <w:top w:val="dotted" w:sz="4" w:space="0" w:color="auto"/>
              <w:left w:val="dotted" w:sz="4" w:space="0" w:color="auto"/>
              <w:bottom w:val="dotted" w:sz="4" w:space="0" w:color="auto"/>
            </w:tcBorders>
            <w:vAlign w:val="center"/>
          </w:tcPr>
          <w:p w14:paraId="43E06A41" w14:textId="77777777" w:rsidR="009638F0" w:rsidRPr="00D60F63" w:rsidRDefault="009638F0" w:rsidP="009638F0">
            <w:pPr>
              <w:spacing w:line="240" w:lineRule="exact"/>
              <w:rPr>
                <w:rFonts w:ascii="ＭＳ ゴシック" w:eastAsia="ＭＳ ゴシック" w:hAnsi="ＭＳ ゴシック" w:cs="Times New Roman"/>
              </w:rPr>
            </w:pPr>
          </w:p>
        </w:tc>
        <w:tc>
          <w:tcPr>
            <w:tcW w:w="1057" w:type="dxa"/>
            <w:tcBorders>
              <w:top w:val="dotted" w:sz="4" w:space="0" w:color="auto"/>
              <w:bottom w:val="dotted" w:sz="4" w:space="0" w:color="auto"/>
            </w:tcBorders>
            <w:vAlign w:val="center"/>
          </w:tcPr>
          <w:p w14:paraId="135908F9"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38175A10" w14:textId="77777777" w:rsidTr="007158CB">
        <w:trPr>
          <w:trHeight w:hRule="exact" w:val="284"/>
        </w:trPr>
        <w:tc>
          <w:tcPr>
            <w:tcW w:w="1277" w:type="dxa"/>
            <w:tcBorders>
              <w:top w:val="nil"/>
              <w:bottom w:val="single" w:sz="4" w:space="0" w:color="auto"/>
            </w:tcBorders>
            <w:vAlign w:val="center"/>
          </w:tcPr>
          <w:p w14:paraId="4B9D2D01"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bottom w:val="single" w:sz="4" w:space="0" w:color="auto"/>
              <w:right w:val="nil"/>
            </w:tcBorders>
            <w:vAlign w:val="center"/>
          </w:tcPr>
          <w:p w14:paraId="67D46E41" w14:textId="77777777" w:rsidR="009638F0" w:rsidRPr="00D60F63" w:rsidRDefault="009638F0" w:rsidP="009638F0">
            <w:pPr>
              <w:spacing w:line="240" w:lineRule="exact"/>
              <w:rPr>
                <w:rFonts w:ascii="ＭＳ ゴシック" w:eastAsia="ＭＳ ゴシック" w:hAnsi="ＭＳ ゴシック" w:cs="Times New Roman"/>
              </w:rPr>
            </w:pPr>
          </w:p>
        </w:tc>
        <w:tc>
          <w:tcPr>
            <w:tcW w:w="1193" w:type="dxa"/>
            <w:tcBorders>
              <w:top w:val="dotted" w:sz="4" w:space="0" w:color="auto"/>
              <w:left w:val="nil"/>
              <w:bottom w:val="single" w:sz="4" w:space="0" w:color="auto"/>
              <w:right w:val="dotted" w:sz="4" w:space="0" w:color="auto"/>
            </w:tcBorders>
            <w:vAlign w:val="center"/>
          </w:tcPr>
          <w:p w14:paraId="5B96AD38"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68" w:type="dxa"/>
            <w:tcBorders>
              <w:top w:val="dotted" w:sz="4" w:space="0" w:color="auto"/>
              <w:left w:val="dotted" w:sz="4" w:space="0" w:color="auto"/>
              <w:bottom w:val="single" w:sz="4" w:space="0" w:color="auto"/>
              <w:right w:val="dotted" w:sz="4" w:space="0" w:color="auto"/>
            </w:tcBorders>
            <w:vAlign w:val="center"/>
          </w:tcPr>
          <w:p w14:paraId="3E8035FB"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00" w:type="dxa"/>
            <w:tcBorders>
              <w:top w:val="dotted" w:sz="4" w:space="0" w:color="auto"/>
              <w:left w:val="dotted" w:sz="4" w:space="0" w:color="auto"/>
              <w:bottom w:val="single" w:sz="4" w:space="0" w:color="auto"/>
              <w:right w:val="dotted" w:sz="4" w:space="0" w:color="auto"/>
            </w:tcBorders>
            <w:vAlign w:val="center"/>
          </w:tcPr>
          <w:p w14:paraId="57A3A298"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03" w:type="dxa"/>
            <w:tcBorders>
              <w:top w:val="dotted" w:sz="4" w:space="0" w:color="auto"/>
              <w:left w:val="dotted" w:sz="4" w:space="0" w:color="auto"/>
              <w:bottom w:val="single" w:sz="4" w:space="0" w:color="auto"/>
              <w:right w:val="dotted" w:sz="4" w:space="0" w:color="auto"/>
            </w:tcBorders>
            <w:vAlign w:val="center"/>
          </w:tcPr>
          <w:p w14:paraId="3BA174D7" w14:textId="77777777" w:rsidR="009638F0" w:rsidRPr="00D60F63" w:rsidRDefault="009638F0" w:rsidP="009638F0">
            <w:pPr>
              <w:spacing w:line="240" w:lineRule="exact"/>
              <w:rPr>
                <w:rFonts w:ascii="ＭＳ ゴシック" w:eastAsia="ＭＳ ゴシック" w:hAnsi="ＭＳ ゴシック" w:cs="Times New Roman"/>
              </w:rPr>
            </w:pPr>
          </w:p>
        </w:tc>
        <w:tc>
          <w:tcPr>
            <w:tcW w:w="1195" w:type="dxa"/>
            <w:tcBorders>
              <w:top w:val="dotted" w:sz="4" w:space="0" w:color="auto"/>
              <w:left w:val="dotted" w:sz="4" w:space="0" w:color="auto"/>
              <w:bottom w:val="single" w:sz="4" w:space="0" w:color="auto"/>
            </w:tcBorders>
            <w:vAlign w:val="center"/>
          </w:tcPr>
          <w:p w14:paraId="3C0C2ADB" w14:textId="77777777" w:rsidR="009638F0" w:rsidRPr="00D60F63" w:rsidRDefault="009638F0" w:rsidP="009638F0">
            <w:pPr>
              <w:spacing w:line="240" w:lineRule="exact"/>
              <w:rPr>
                <w:rFonts w:ascii="ＭＳ ゴシック" w:eastAsia="ＭＳ ゴシック" w:hAnsi="ＭＳ ゴシック" w:cs="Times New Roman"/>
              </w:rPr>
            </w:pPr>
          </w:p>
        </w:tc>
        <w:tc>
          <w:tcPr>
            <w:tcW w:w="1057" w:type="dxa"/>
            <w:tcBorders>
              <w:top w:val="dotted" w:sz="4" w:space="0" w:color="auto"/>
              <w:bottom w:val="single" w:sz="4" w:space="0" w:color="auto"/>
            </w:tcBorders>
            <w:vAlign w:val="center"/>
          </w:tcPr>
          <w:p w14:paraId="39D4E9BA"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0B241266" w14:textId="77777777" w:rsidTr="007158CB">
        <w:trPr>
          <w:trHeight w:hRule="exact" w:val="284"/>
        </w:trPr>
        <w:tc>
          <w:tcPr>
            <w:tcW w:w="1277" w:type="dxa"/>
            <w:tcBorders>
              <w:top w:val="single" w:sz="4" w:space="0" w:color="auto"/>
              <w:bottom w:val="nil"/>
            </w:tcBorders>
            <w:vAlign w:val="center"/>
          </w:tcPr>
          <w:p w14:paraId="72E6FB51"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③その他</w:t>
            </w:r>
          </w:p>
        </w:tc>
        <w:tc>
          <w:tcPr>
            <w:tcW w:w="1200" w:type="dxa"/>
            <w:tcBorders>
              <w:top w:val="single" w:sz="4" w:space="0" w:color="auto"/>
              <w:bottom w:val="nil"/>
              <w:right w:val="nil"/>
            </w:tcBorders>
            <w:vAlign w:val="center"/>
          </w:tcPr>
          <w:p w14:paraId="224434A9" w14:textId="77777777" w:rsidR="009638F0" w:rsidRPr="00D60F63" w:rsidRDefault="009638F0" w:rsidP="009638F0">
            <w:pPr>
              <w:spacing w:line="240" w:lineRule="exact"/>
              <w:rPr>
                <w:rFonts w:ascii="ＭＳ ゴシック" w:eastAsia="ＭＳ ゴシック" w:hAnsi="ＭＳ ゴシック" w:cs="Times New Roman"/>
              </w:rPr>
            </w:pPr>
          </w:p>
        </w:tc>
        <w:tc>
          <w:tcPr>
            <w:tcW w:w="1193" w:type="dxa"/>
            <w:tcBorders>
              <w:top w:val="single" w:sz="4" w:space="0" w:color="auto"/>
              <w:left w:val="nil"/>
              <w:bottom w:val="nil"/>
              <w:right w:val="nil"/>
            </w:tcBorders>
            <w:vAlign w:val="center"/>
          </w:tcPr>
          <w:p w14:paraId="2DA4EFF8"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68" w:type="dxa"/>
            <w:tcBorders>
              <w:top w:val="single" w:sz="4" w:space="0" w:color="auto"/>
              <w:left w:val="nil"/>
              <w:bottom w:val="nil"/>
              <w:right w:val="nil"/>
            </w:tcBorders>
            <w:vAlign w:val="center"/>
          </w:tcPr>
          <w:p w14:paraId="2B96B5E4"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single" w:sz="4" w:space="0" w:color="auto"/>
              <w:left w:val="nil"/>
              <w:bottom w:val="nil"/>
              <w:right w:val="nil"/>
            </w:tcBorders>
            <w:vAlign w:val="center"/>
          </w:tcPr>
          <w:p w14:paraId="4FCCB987" w14:textId="77777777" w:rsidR="009638F0" w:rsidRPr="00D60F63" w:rsidRDefault="009638F0" w:rsidP="009638F0">
            <w:pPr>
              <w:spacing w:line="240" w:lineRule="exact"/>
              <w:rPr>
                <w:rFonts w:ascii="ＭＳ ゴシック" w:eastAsia="ＭＳ ゴシック" w:hAnsi="ＭＳ ゴシック" w:cs="Times New Roman"/>
              </w:rPr>
            </w:pPr>
          </w:p>
        </w:tc>
        <w:tc>
          <w:tcPr>
            <w:tcW w:w="1203" w:type="dxa"/>
            <w:tcBorders>
              <w:top w:val="single" w:sz="4" w:space="0" w:color="auto"/>
              <w:left w:val="nil"/>
              <w:bottom w:val="nil"/>
              <w:right w:val="nil"/>
            </w:tcBorders>
            <w:vAlign w:val="center"/>
          </w:tcPr>
          <w:p w14:paraId="7BF657BE" w14:textId="77777777" w:rsidR="009638F0" w:rsidRPr="00D60F63" w:rsidRDefault="009638F0" w:rsidP="009638F0">
            <w:pPr>
              <w:spacing w:line="240" w:lineRule="exact"/>
              <w:rPr>
                <w:rFonts w:ascii="ＭＳ ゴシック" w:eastAsia="ＭＳ ゴシック" w:hAnsi="ＭＳ ゴシック" w:cs="Times New Roman"/>
              </w:rPr>
            </w:pPr>
          </w:p>
        </w:tc>
        <w:tc>
          <w:tcPr>
            <w:tcW w:w="1195" w:type="dxa"/>
            <w:tcBorders>
              <w:top w:val="single" w:sz="4" w:space="0" w:color="auto"/>
              <w:left w:val="nil"/>
              <w:bottom w:val="nil"/>
            </w:tcBorders>
            <w:vAlign w:val="center"/>
          </w:tcPr>
          <w:p w14:paraId="3490FCD9" w14:textId="77777777" w:rsidR="009638F0" w:rsidRPr="00D60F63" w:rsidRDefault="009638F0" w:rsidP="009638F0">
            <w:pPr>
              <w:spacing w:line="240" w:lineRule="exact"/>
              <w:rPr>
                <w:rFonts w:ascii="ＭＳ ゴシック" w:eastAsia="ＭＳ ゴシック" w:hAnsi="ＭＳ ゴシック" w:cs="Times New Roman"/>
              </w:rPr>
            </w:pPr>
          </w:p>
        </w:tc>
        <w:tc>
          <w:tcPr>
            <w:tcW w:w="1057" w:type="dxa"/>
            <w:tcBorders>
              <w:top w:val="single" w:sz="4" w:space="0" w:color="auto"/>
              <w:bottom w:val="nil"/>
            </w:tcBorders>
            <w:vAlign w:val="center"/>
          </w:tcPr>
          <w:p w14:paraId="3940EF2B" w14:textId="77777777" w:rsidR="009638F0" w:rsidRPr="00D60F63" w:rsidRDefault="009638F0" w:rsidP="009638F0">
            <w:pPr>
              <w:spacing w:line="240" w:lineRule="exact"/>
              <w:rPr>
                <w:rFonts w:ascii="ＭＳ ゴシック" w:eastAsia="ＭＳ ゴシック" w:hAnsi="ＭＳ ゴシック" w:cs="Times New Roman"/>
              </w:rPr>
            </w:pPr>
          </w:p>
        </w:tc>
      </w:tr>
      <w:tr w:rsidR="009638F0" w:rsidRPr="00D60F63" w14:paraId="43CFE808" w14:textId="77777777" w:rsidTr="007158CB">
        <w:trPr>
          <w:trHeight w:hRule="exact" w:val="284"/>
        </w:trPr>
        <w:tc>
          <w:tcPr>
            <w:tcW w:w="1277" w:type="dxa"/>
            <w:tcBorders>
              <w:top w:val="nil"/>
              <w:bottom w:val="single" w:sz="4" w:space="0" w:color="auto"/>
            </w:tcBorders>
            <w:vAlign w:val="center"/>
          </w:tcPr>
          <w:p w14:paraId="01E29B5D"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nil"/>
              <w:bottom w:val="single" w:sz="4" w:space="0" w:color="auto"/>
              <w:right w:val="nil"/>
            </w:tcBorders>
            <w:vAlign w:val="center"/>
          </w:tcPr>
          <w:p w14:paraId="6D6EFD20" w14:textId="77777777" w:rsidR="009638F0" w:rsidRPr="00D60F63" w:rsidRDefault="009638F0" w:rsidP="009638F0">
            <w:pPr>
              <w:spacing w:line="240" w:lineRule="exact"/>
              <w:rPr>
                <w:rFonts w:ascii="ＭＳ ゴシック" w:eastAsia="ＭＳ ゴシック" w:hAnsi="ＭＳ ゴシック" w:cs="Times New Roman"/>
              </w:rPr>
            </w:pPr>
          </w:p>
        </w:tc>
        <w:tc>
          <w:tcPr>
            <w:tcW w:w="1193" w:type="dxa"/>
            <w:tcBorders>
              <w:top w:val="nil"/>
              <w:left w:val="nil"/>
              <w:bottom w:val="single" w:sz="4" w:space="0" w:color="auto"/>
              <w:right w:val="nil"/>
            </w:tcBorders>
            <w:vAlign w:val="center"/>
          </w:tcPr>
          <w:p w14:paraId="55F19343"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68" w:type="dxa"/>
            <w:tcBorders>
              <w:top w:val="nil"/>
              <w:left w:val="nil"/>
              <w:bottom w:val="single" w:sz="4" w:space="0" w:color="auto"/>
              <w:right w:val="nil"/>
            </w:tcBorders>
            <w:vAlign w:val="center"/>
          </w:tcPr>
          <w:p w14:paraId="2FAB4BA1"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nil"/>
              <w:left w:val="nil"/>
              <w:bottom w:val="single" w:sz="4" w:space="0" w:color="auto"/>
              <w:right w:val="nil"/>
            </w:tcBorders>
            <w:vAlign w:val="center"/>
          </w:tcPr>
          <w:p w14:paraId="5981349B" w14:textId="77777777" w:rsidR="009638F0" w:rsidRPr="00D60F63" w:rsidRDefault="009638F0" w:rsidP="009638F0">
            <w:pPr>
              <w:spacing w:line="240" w:lineRule="exact"/>
              <w:rPr>
                <w:rFonts w:ascii="ＭＳ ゴシック" w:eastAsia="ＭＳ ゴシック" w:hAnsi="ＭＳ ゴシック" w:cs="Times New Roman"/>
              </w:rPr>
            </w:pPr>
          </w:p>
        </w:tc>
        <w:tc>
          <w:tcPr>
            <w:tcW w:w="1203" w:type="dxa"/>
            <w:tcBorders>
              <w:top w:val="nil"/>
              <w:left w:val="nil"/>
              <w:bottom w:val="single" w:sz="4" w:space="0" w:color="auto"/>
              <w:right w:val="nil"/>
            </w:tcBorders>
            <w:vAlign w:val="center"/>
          </w:tcPr>
          <w:p w14:paraId="4CCC0556" w14:textId="77777777" w:rsidR="009638F0" w:rsidRPr="00D60F63" w:rsidRDefault="009638F0" w:rsidP="009638F0">
            <w:pPr>
              <w:spacing w:line="240" w:lineRule="exact"/>
              <w:rPr>
                <w:rFonts w:ascii="ＭＳ ゴシック" w:eastAsia="ＭＳ ゴシック" w:hAnsi="ＭＳ ゴシック" w:cs="Times New Roman"/>
              </w:rPr>
            </w:pPr>
          </w:p>
        </w:tc>
        <w:tc>
          <w:tcPr>
            <w:tcW w:w="1195" w:type="dxa"/>
            <w:tcBorders>
              <w:top w:val="nil"/>
              <w:left w:val="nil"/>
              <w:bottom w:val="single" w:sz="4" w:space="0" w:color="auto"/>
            </w:tcBorders>
            <w:vAlign w:val="center"/>
          </w:tcPr>
          <w:p w14:paraId="49F584B7" w14:textId="77777777" w:rsidR="009638F0" w:rsidRPr="00D60F63" w:rsidRDefault="009638F0" w:rsidP="009638F0">
            <w:pPr>
              <w:spacing w:line="240" w:lineRule="exact"/>
              <w:rPr>
                <w:rFonts w:ascii="ＭＳ ゴシック" w:eastAsia="ＭＳ ゴシック" w:hAnsi="ＭＳ ゴシック" w:cs="Times New Roman"/>
              </w:rPr>
            </w:pPr>
          </w:p>
        </w:tc>
        <w:tc>
          <w:tcPr>
            <w:tcW w:w="1057" w:type="dxa"/>
            <w:tcBorders>
              <w:top w:val="nil"/>
              <w:bottom w:val="single" w:sz="4" w:space="0" w:color="auto"/>
            </w:tcBorders>
            <w:vAlign w:val="center"/>
          </w:tcPr>
          <w:p w14:paraId="6AF13D77" w14:textId="77777777" w:rsidR="009638F0" w:rsidRPr="00D60F63" w:rsidRDefault="009638F0" w:rsidP="009638F0">
            <w:pPr>
              <w:spacing w:line="240" w:lineRule="exact"/>
              <w:rPr>
                <w:rFonts w:ascii="ＭＳ ゴシック" w:eastAsia="ＭＳ ゴシック" w:hAnsi="ＭＳ ゴシック" w:cs="Times New Roman"/>
              </w:rPr>
            </w:pPr>
          </w:p>
        </w:tc>
      </w:tr>
    </w:tbl>
    <w:p w14:paraId="1A0540AB" w14:textId="77777777" w:rsidR="009638F0" w:rsidRPr="00D60F63" w:rsidRDefault="009638F0" w:rsidP="009638F0">
      <w:pPr>
        <w:rPr>
          <w:rFonts w:ascii="ＭＳ ゴシック" w:eastAsia="ＭＳ ゴシック" w:hAnsi="ＭＳ ゴシック" w:cs="Times New Roman"/>
          <w:sz w:val="24"/>
        </w:rPr>
      </w:pPr>
    </w:p>
    <w:p w14:paraId="568E97B8" w14:textId="77777777" w:rsidR="009638F0" w:rsidRPr="00D60F63" w:rsidRDefault="009638F0" w:rsidP="009638F0">
      <w:pPr>
        <w:outlineLvl w:val="0"/>
        <w:rPr>
          <w:rFonts w:ascii="ＭＳ ゴシック" w:eastAsia="ＭＳ ゴシック" w:hAnsi="ＭＳ ゴシック" w:cs="Times New Roman"/>
          <w:sz w:val="24"/>
        </w:rPr>
      </w:pPr>
      <w:r w:rsidRPr="00D60F63">
        <w:rPr>
          <w:rFonts w:ascii="ＭＳ ゴシック" w:eastAsia="ＭＳ ゴシック" w:hAnsi="ＭＳ ゴシック" w:cs="Times New Roman"/>
          <w:sz w:val="24"/>
        </w:rPr>
        <w:br w:type="page"/>
      </w:r>
      <w:r w:rsidRPr="00D60F63">
        <w:rPr>
          <w:rFonts w:ascii="ＭＳ ゴシック" w:eastAsia="ＭＳ ゴシック" w:hAnsi="ＭＳ ゴシック" w:cs="Times New Roman" w:hint="eastAsia"/>
          <w:sz w:val="24"/>
          <w:lang w:eastAsia="zh-TW"/>
        </w:rPr>
        <w:t>７．前泊者交流会（懇親会）会場</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8"/>
        <w:gridCol w:w="1200"/>
        <w:gridCol w:w="1191"/>
        <w:gridCol w:w="1273"/>
        <w:gridCol w:w="1199"/>
        <w:gridCol w:w="1205"/>
        <w:gridCol w:w="1191"/>
        <w:gridCol w:w="1056"/>
      </w:tblGrid>
      <w:tr w:rsidR="00D60F63" w:rsidRPr="00D60F63" w14:paraId="52B9AF0D" w14:textId="77777777" w:rsidTr="007158CB">
        <w:trPr>
          <w:trHeight w:hRule="exact" w:val="284"/>
        </w:trPr>
        <w:tc>
          <w:tcPr>
            <w:tcW w:w="1278" w:type="dxa"/>
            <w:tcBorders>
              <w:bottom w:val="dotted" w:sz="4" w:space="0" w:color="auto"/>
              <w:right w:val="single" w:sz="4" w:space="0" w:color="auto"/>
            </w:tcBorders>
            <w:vAlign w:val="center"/>
          </w:tcPr>
          <w:p w14:paraId="375F3F24"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lang w:eastAsia="zh-TW"/>
              </w:rPr>
              <w:t>項目</w:t>
            </w:r>
          </w:p>
        </w:tc>
        <w:tc>
          <w:tcPr>
            <w:tcW w:w="1200" w:type="dxa"/>
            <w:tcBorders>
              <w:left w:val="single" w:sz="4" w:space="0" w:color="auto"/>
              <w:bottom w:val="single" w:sz="4" w:space="0" w:color="auto"/>
              <w:right w:val="nil"/>
            </w:tcBorders>
            <w:vAlign w:val="center"/>
          </w:tcPr>
          <w:p w14:paraId="5C0624FD"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内訳</w:t>
            </w:r>
          </w:p>
        </w:tc>
        <w:tc>
          <w:tcPr>
            <w:tcW w:w="1191" w:type="dxa"/>
            <w:tcBorders>
              <w:left w:val="nil"/>
              <w:bottom w:val="single" w:sz="4" w:space="0" w:color="auto"/>
              <w:right w:val="nil"/>
            </w:tcBorders>
            <w:vAlign w:val="center"/>
          </w:tcPr>
          <w:p w14:paraId="72C5E0BD" w14:textId="77777777" w:rsidR="009638F0" w:rsidRPr="00D60F63" w:rsidRDefault="009638F0" w:rsidP="009638F0">
            <w:pPr>
              <w:spacing w:line="240" w:lineRule="exact"/>
              <w:rPr>
                <w:rFonts w:ascii="ＭＳ ゴシック" w:eastAsia="ＭＳ ゴシック" w:hAnsi="ＭＳ ゴシック" w:cs="Times New Roman"/>
              </w:rPr>
            </w:pPr>
          </w:p>
        </w:tc>
        <w:tc>
          <w:tcPr>
            <w:tcW w:w="1273" w:type="dxa"/>
            <w:tcBorders>
              <w:left w:val="nil"/>
              <w:bottom w:val="single" w:sz="4" w:space="0" w:color="auto"/>
              <w:right w:val="nil"/>
            </w:tcBorders>
            <w:vAlign w:val="center"/>
          </w:tcPr>
          <w:p w14:paraId="2C4BA2E7" w14:textId="77777777" w:rsidR="009638F0" w:rsidRPr="00D60F63" w:rsidRDefault="009638F0" w:rsidP="009638F0">
            <w:pPr>
              <w:spacing w:line="240" w:lineRule="exact"/>
              <w:rPr>
                <w:rFonts w:ascii="ＭＳ ゴシック" w:eastAsia="ＭＳ ゴシック" w:hAnsi="ＭＳ ゴシック" w:cs="Times New Roman"/>
              </w:rPr>
            </w:pPr>
          </w:p>
        </w:tc>
        <w:tc>
          <w:tcPr>
            <w:tcW w:w="1199" w:type="dxa"/>
            <w:tcBorders>
              <w:left w:val="nil"/>
              <w:bottom w:val="single" w:sz="4" w:space="0" w:color="auto"/>
              <w:right w:val="nil"/>
            </w:tcBorders>
            <w:vAlign w:val="center"/>
          </w:tcPr>
          <w:p w14:paraId="6CB555A7" w14:textId="77777777" w:rsidR="009638F0" w:rsidRPr="00D60F63" w:rsidRDefault="009638F0" w:rsidP="009638F0">
            <w:pPr>
              <w:spacing w:line="240" w:lineRule="exact"/>
              <w:rPr>
                <w:rFonts w:ascii="ＭＳ ゴシック" w:eastAsia="ＭＳ ゴシック" w:hAnsi="ＭＳ ゴシック" w:cs="Times New Roman"/>
              </w:rPr>
            </w:pPr>
          </w:p>
        </w:tc>
        <w:tc>
          <w:tcPr>
            <w:tcW w:w="1205" w:type="dxa"/>
            <w:tcBorders>
              <w:left w:val="nil"/>
              <w:bottom w:val="single" w:sz="4" w:space="0" w:color="auto"/>
              <w:right w:val="nil"/>
            </w:tcBorders>
            <w:vAlign w:val="center"/>
          </w:tcPr>
          <w:p w14:paraId="03A3CA6D" w14:textId="77777777" w:rsidR="009638F0" w:rsidRPr="00D60F63" w:rsidRDefault="009638F0" w:rsidP="009638F0">
            <w:pPr>
              <w:spacing w:line="240" w:lineRule="exact"/>
              <w:rPr>
                <w:rFonts w:ascii="ＭＳ ゴシック" w:eastAsia="ＭＳ ゴシック" w:hAnsi="ＭＳ ゴシック" w:cs="Times New Roman"/>
              </w:rPr>
            </w:pPr>
          </w:p>
        </w:tc>
        <w:tc>
          <w:tcPr>
            <w:tcW w:w="1191" w:type="dxa"/>
            <w:tcBorders>
              <w:left w:val="nil"/>
              <w:bottom w:val="single" w:sz="4" w:space="0" w:color="auto"/>
              <w:right w:val="single" w:sz="4" w:space="0" w:color="auto"/>
            </w:tcBorders>
            <w:vAlign w:val="center"/>
          </w:tcPr>
          <w:p w14:paraId="3D997AA9" w14:textId="77777777" w:rsidR="009638F0" w:rsidRPr="00D60F63" w:rsidRDefault="009638F0" w:rsidP="009638F0">
            <w:pPr>
              <w:spacing w:line="240" w:lineRule="exact"/>
              <w:rPr>
                <w:rFonts w:ascii="ＭＳ ゴシック" w:eastAsia="ＭＳ ゴシック" w:hAnsi="ＭＳ ゴシック" w:cs="Times New Roman"/>
              </w:rPr>
            </w:pPr>
          </w:p>
        </w:tc>
        <w:tc>
          <w:tcPr>
            <w:tcW w:w="1056" w:type="dxa"/>
            <w:tcBorders>
              <w:left w:val="single" w:sz="4" w:space="0" w:color="auto"/>
              <w:bottom w:val="single" w:sz="4" w:space="0" w:color="auto"/>
            </w:tcBorders>
            <w:vAlign w:val="center"/>
          </w:tcPr>
          <w:p w14:paraId="44036EAD"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チェック</w:t>
            </w:r>
          </w:p>
        </w:tc>
      </w:tr>
      <w:tr w:rsidR="00D60F63" w:rsidRPr="00D60F63" w14:paraId="50CD530B" w14:textId="77777777" w:rsidTr="007158CB">
        <w:trPr>
          <w:trHeight w:hRule="exact" w:val="284"/>
        </w:trPr>
        <w:tc>
          <w:tcPr>
            <w:tcW w:w="1278" w:type="dxa"/>
            <w:tcBorders>
              <w:bottom w:val="dotted" w:sz="4" w:space="0" w:color="auto"/>
              <w:right w:val="single" w:sz="4" w:space="0" w:color="auto"/>
            </w:tcBorders>
            <w:vAlign w:val="center"/>
          </w:tcPr>
          <w:p w14:paraId="387D5526"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①会場名</w:t>
            </w:r>
          </w:p>
        </w:tc>
        <w:tc>
          <w:tcPr>
            <w:tcW w:w="4863" w:type="dxa"/>
            <w:gridSpan w:val="4"/>
            <w:tcBorders>
              <w:top w:val="single" w:sz="4" w:space="0" w:color="auto"/>
              <w:left w:val="single" w:sz="4" w:space="0" w:color="auto"/>
              <w:bottom w:val="dotted" w:sz="4" w:space="0" w:color="auto"/>
              <w:right w:val="dotted" w:sz="4" w:space="0" w:color="auto"/>
            </w:tcBorders>
            <w:vAlign w:val="center"/>
          </w:tcPr>
          <w:p w14:paraId="3B385AF6"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2396" w:type="dxa"/>
            <w:gridSpan w:val="2"/>
            <w:tcBorders>
              <w:left w:val="dotted" w:sz="4" w:space="0" w:color="auto"/>
              <w:bottom w:val="dotted" w:sz="4" w:space="0" w:color="auto"/>
              <w:right w:val="single" w:sz="4" w:space="0" w:color="auto"/>
            </w:tcBorders>
            <w:vAlign w:val="center"/>
          </w:tcPr>
          <w:p w14:paraId="7C066621"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TEL</w:t>
            </w:r>
          </w:p>
        </w:tc>
        <w:tc>
          <w:tcPr>
            <w:tcW w:w="1056" w:type="dxa"/>
            <w:tcBorders>
              <w:left w:val="single" w:sz="4" w:space="0" w:color="auto"/>
              <w:bottom w:val="dotted" w:sz="4" w:space="0" w:color="auto"/>
            </w:tcBorders>
            <w:vAlign w:val="center"/>
          </w:tcPr>
          <w:p w14:paraId="1C890D3B" w14:textId="77777777" w:rsidR="009638F0" w:rsidRPr="00D60F63" w:rsidRDefault="009638F0" w:rsidP="009638F0">
            <w:pPr>
              <w:spacing w:line="240" w:lineRule="exact"/>
              <w:rPr>
                <w:rFonts w:ascii="ＭＳ ゴシック" w:eastAsia="ＭＳ ゴシック" w:hAnsi="ＭＳ ゴシック" w:cs="Times New Roman"/>
                <w:lang w:eastAsia="zh-CN"/>
              </w:rPr>
            </w:pPr>
          </w:p>
        </w:tc>
      </w:tr>
      <w:tr w:rsidR="00D60F63" w:rsidRPr="00D60F63" w14:paraId="499824B4" w14:textId="77777777" w:rsidTr="007158CB">
        <w:trPr>
          <w:trHeight w:hRule="exact" w:val="284"/>
        </w:trPr>
        <w:tc>
          <w:tcPr>
            <w:tcW w:w="1278" w:type="dxa"/>
            <w:tcBorders>
              <w:top w:val="dotted" w:sz="4" w:space="0" w:color="auto"/>
              <w:bottom w:val="dotted" w:sz="4" w:space="0" w:color="auto"/>
              <w:right w:val="single" w:sz="4" w:space="0" w:color="auto"/>
            </w:tcBorders>
            <w:vAlign w:val="center"/>
          </w:tcPr>
          <w:p w14:paraId="6FF7B931" w14:textId="77777777" w:rsidR="009638F0" w:rsidRPr="00D60F63" w:rsidRDefault="009638F0" w:rsidP="009638F0">
            <w:pPr>
              <w:spacing w:line="240" w:lineRule="exact"/>
              <w:ind w:firstLine="210"/>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所在地</w:t>
            </w:r>
          </w:p>
        </w:tc>
        <w:tc>
          <w:tcPr>
            <w:tcW w:w="4863" w:type="dxa"/>
            <w:gridSpan w:val="4"/>
            <w:tcBorders>
              <w:top w:val="dotted" w:sz="4" w:space="0" w:color="auto"/>
              <w:left w:val="single" w:sz="4" w:space="0" w:color="auto"/>
              <w:bottom w:val="dotted" w:sz="4" w:space="0" w:color="auto"/>
              <w:right w:val="dotted" w:sz="4" w:space="0" w:color="auto"/>
            </w:tcBorders>
            <w:vAlign w:val="center"/>
          </w:tcPr>
          <w:p w14:paraId="0D8871BC"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w:t>
            </w:r>
          </w:p>
        </w:tc>
        <w:tc>
          <w:tcPr>
            <w:tcW w:w="2396" w:type="dxa"/>
            <w:gridSpan w:val="2"/>
            <w:tcBorders>
              <w:top w:val="dotted" w:sz="4" w:space="0" w:color="auto"/>
              <w:left w:val="dotted" w:sz="4" w:space="0" w:color="auto"/>
              <w:bottom w:val="dotted" w:sz="4" w:space="0" w:color="auto"/>
              <w:right w:val="single" w:sz="4" w:space="0" w:color="auto"/>
            </w:tcBorders>
            <w:vAlign w:val="center"/>
          </w:tcPr>
          <w:p w14:paraId="467FE02F"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FAX</w:t>
            </w:r>
          </w:p>
        </w:tc>
        <w:tc>
          <w:tcPr>
            <w:tcW w:w="1056" w:type="dxa"/>
            <w:tcBorders>
              <w:top w:val="dotted" w:sz="4" w:space="0" w:color="auto"/>
              <w:left w:val="single" w:sz="4" w:space="0" w:color="auto"/>
              <w:bottom w:val="dotted" w:sz="4" w:space="0" w:color="auto"/>
            </w:tcBorders>
            <w:vAlign w:val="center"/>
          </w:tcPr>
          <w:p w14:paraId="32C84F54" w14:textId="77777777" w:rsidR="009638F0" w:rsidRPr="00D60F63" w:rsidRDefault="009638F0" w:rsidP="009638F0">
            <w:pPr>
              <w:spacing w:line="240" w:lineRule="exact"/>
              <w:rPr>
                <w:rFonts w:ascii="ＭＳ ゴシック" w:eastAsia="ＭＳ ゴシック" w:hAnsi="ＭＳ ゴシック" w:cs="Times New Roman"/>
                <w:lang w:eastAsia="zh-CN"/>
              </w:rPr>
            </w:pPr>
          </w:p>
        </w:tc>
      </w:tr>
      <w:tr w:rsidR="00D60F63" w:rsidRPr="00D60F63" w14:paraId="05713F1F" w14:textId="77777777" w:rsidTr="007158CB">
        <w:trPr>
          <w:trHeight w:hRule="exact" w:val="284"/>
        </w:trPr>
        <w:tc>
          <w:tcPr>
            <w:tcW w:w="1278" w:type="dxa"/>
            <w:tcBorders>
              <w:top w:val="dotted" w:sz="4" w:space="0" w:color="auto"/>
              <w:bottom w:val="dotted" w:sz="4" w:space="0" w:color="auto"/>
              <w:right w:val="single" w:sz="4" w:space="0" w:color="auto"/>
            </w:tcBorders>
            <w:vAlign w:val="center"/>
          </w:tcPr>
          <w:p w14:paraId="6CC4E966" w14:textId="77777777" w:rsidR="009638F0" w:rsidRPr="00D60F63" w:rsidRDefault="009638F0" w:rsidP="009638F0">
            <w:pPr>
              <w:spacing w:line="240" w:lineRule="exact"/>
              <w:ind w:firstLine="210"/>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担当者名</w:t>
            </w:r>
          </w:p>
        </w:tc>
        <w:tc>
          <w:tcPr>
            <w:tcW w:w="4863" w:type="dxa"/>
            <w:gridSpan w:val="4"/>
            <w:tcBorders>
              <w:top w:val="dotted" w:sz="4" w:space="0" w:color="auto"/>
              <w:left w:val="single" w:sz="4" w:space="0" w:color="auto"/>
              <w:bottom w:val="single" w:sz="4" w:space="0" w:color="auto"/>
              <w:right w:val="dotted" w:sz="4" w:space="0" w:color="auto"/>
            </w:tcBorders>
            <w:vAlign w:val="center"/>
          </w:tcPr>
          <w:p w14:paraId="593AF05B"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1205" w:type="dxa"/>
            <w:tcBorders>
              <w:top w:val="dotted" w:sz="4" w:space="0" w:color="auto"/>
              <w:left w:val="dotted" w:sz="4" w:space="0" w:color="auto"/>
              <w:bottom w:val="single" w:sz="4" w:space="0" w:color="auto"/>
              <w:right w:val="nil"/>
            </w:tcBorders>
            <w:vAlign w:val="center"/>
          </w:tcPr>
          <w:p w14:paraId="4523A81A"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1191" w:type="dxa"/>
            <w:tcBorders>
              <w:top w:val="dotted" w:sz="4" w:space="0" w:color="auto"/>
              <w:left w:val="nil"/>
              <w:bottom w:val="single" w:sz="4" w:space="0" w:color="auto"/>
              <w:right w:val="single" w:sz="4" w:space="0" w:color="auto"/>
            </w:tcBorders>
            <w:vAlign w:val="center"/>
          </w:tcPr>
          <w:p w14:paraId="03F4CD82"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1056" w:type="dxa"/>
            <w:tcBorders>
              <w:top w:val="dotted" w:sz="4" w:space="0" w:color="auto"/>
              <w:left w:val="single" w:sz="4" w:space="0" w:color="auto"/>
              <w:bottom w:val="dotted" w:sz="4" w:space="0" w:color="auto"/>
            </w:tcBorders>
            <w:vAlign w:val="center"/>
          </w:tcPr>
          <w:p w14:paraId="617CA275" w14:textId="77777777" w:rsidR="009638F0" w:rsidRPr="00D60F63" w:rsidRDefault="009638F0" w:rsidP="009638F0">
            <w:pPr>
              <w:spacing w:line="240" w:lineRule="exact"/>
              <w:rPr>
                <w:rFonts w:ascii="ＭＳ ゴシック" w:eastAsia="ＭＳ ゴシック" w:hAnsi="ＭＳ ゴシック" w:cs="Times New Roman"/>
                <w:lang w:eastAsia="zh-CN"/>
              </w:rPr>
            </w:pPr>
          </w:p>
        </w:tc>
      </w:tr>
      <w:tr w:rsidR="00D60F63" w:rsidRPr="00D60F63" w14:paraId="32CC791B" w14:textId="77777777" w:rsidTr="007158CB">
        <w:trPr>
          <w:trHeight w:hRule="exact" w:val="284"/>
        </w:trPr>
        <w:tc>
          <w:tcPr>
            <w:tcW w:w="1278" w:type="dxa"/>
            <w:tcBorders>
              <w:bottom w:val="nil"/>
            </w:tcBorders>
            <w:vAlign w:val="center"/>
          </w:tcPr>
          <w:p w14:paraId="648F28DB"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②収容人員</w:t>
            </w:r>
          </w:p>
        </w:tc>
        <w:tc>
          <w:tcPr>
            <w:tcW w:w="1200" w:type="dxa"/>
            <w:tcBorders>
              <w:top w:val="single" w:sz="4" w:space="0" w:color="auto"/>
              <w:bottom w:val="dotted" w:sz="4" w:space="0" w:color="auto"/>
              <w:right w:val="nil"/>
            </w:tcBorders>
            <w:vAlign w:val="center"/>
          </w:tcPr>
          <w:p w14:paraId="631F33EC"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部屋名</w:t>
            </w:r>
          </w:p>
        </w:tc>
        <w:tc>
          <w:tcPr>
            <w:tcW w:w="1191" w:type="dxa"/>
            <w:tcBorders>
              <w:top w:val="single" w:sz="4" w:space="0" w:color="auto"/>
              <w:left w:val="nil"/>
              <w:bottom w:val="dotted" w:sz="4" w:space="0" w:color="auto"/>
              <w:right w:val="dotted" w:sz="4" w:space="0" w:color="auto"/>
            </w:tcBorders>
            <w:vAlign w:val="center"/>
          </w:tcPr>
          <w:p w14:paraId="3F17C0D2" w14:textId="77777777" w:rsidR="009638F0" w:rsidRPr="00D60F63" w:rsidRDefault="009638F0" w:rsidP="009638F0">
            <w:pPr>
              <w:spacing w:line="240" w:lineRule="exact"/>
              <w:jc w:val="center"/>
              <w:rPr>
                <w:rFonts w:ascii="ＭＳ ゴシック" w:eastAsia="ＭＳ ゴシック" w:hAnsi="ＭＳ ゴシック" w:cs="Times New Roman"/>
                <w:lang w:eastAsia="zh-CN"/>
              </w:rPr>
            </w:pPr>
          </w:p>
        </w:tc>
        <w:tc>
          <w:tcPr>
            <w:tcW w:w="1273" w:type="dxa"/>
            <w:tcBorders>
              <w:top w:val="single" w:sz="4" w:space="0" w:color="auto"/>
              <w:left w:val="dotted" w:sz="4" w:space="0" w:color="auto"/>
              <w:bottom w:val="dotted" w:sz="4" w:space="0" w:color="auto"/>
              <w:right w:val="dotted" w:sz="4" w:space="0" w:color="auto"/>
            </w:tcBorders>
            <w:vAlign w:val="center"/>
          </w:tcPr>
          <w:p w14:paraId="0D4D1B33" w14:textId="77777777" w:rsidR="009638F0" w:rsidRPr="00D60F63" w:rsidRDefault="009638F0" w:rsidP="009638F0">
            <w:pPr>
              <w:spacing w:line="240" w:lineRule="exact"/>
              <w:jc w:val="center"/>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予定人数</w:t>
            </w:r>
          </w:p>
        </w:tc>
        <w:tc>
          <w:tcPr>
            <w:tcW w:w="1199" w:type="dxa"/>
            <w:tcBorders>
              <w:top w:val="single" w:sz="4" w:space="0" w:color="auto"/>
              <w:left w:val="dotted" w:sz="4" w:space="0" w:color="auto"/>
              <w:bottom w:val="dotted" w:sz="4" w:space="0" w:color="auto"/>
              <w:right w:val="dotted" w:sz="4" w:space="0" w:color="auto"/>
            </w:tcBorders>
            <w:vAlign w:val="center"/>
          </w:tcPr>
          <w:p w14:paraId="62191E03"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立食</w:t>
            </w:r>
          </w:p>
        </w:tc>
        <w:tc>
          <w:tcPr>
            <w:tcW w:w="1205" w:type="dxa"/>
            <w:tcBorders>
              <w:top w:val="single" w:sz="4" w:space="0" w:color="auto"/>
              <w:left w:val="dotted" w:sz="4" w:space="0" w:color="auto"/>
              <w:bottom w:val="dotted" w:sz="4" w:space="0" w:color="auto"/>
              <w:right w:val="dotted" w:sz="4" w:space="0" w:color="auto"/>
            </w:tcBorders>
            <w:vAlign w:val="center"/>
          </w:tcPr>
          <w:p w14:paraId="78A1328D"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テーブル</w:t>
            </w:r>
          </w:p>
        </w:tc>
        <w:tc>
          <w:tcPr>
            <w:tcW w:w="1191" w:type="dxa"/>
            <w:tcBorders>
              <w:top w:val="single" w:sz="4" w:space="0" w:color="auto"/>
              <w:left w:val="dotted" w:sz="4" w:space="0" w:color="auto"/>
              <w:bottom w:val="dotted" w:sz="4" w:space="0" w:color="auto"/>
            </w:tcBorders>
            <w:vAlign w:val="center"/>
          </w:tcPr>
          <w:p w14:paraId="5B1D46C7"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056" w:type="dxa"/>
            <w:tcBorders>
              <w:bottom w:val="dotted" w:sz="4" w:space="0" w:color="auto"/>
            </w:tcBorders>
            <w:vAlign w:val="center"/>
          </w:tcPr>
          <w:p w14:paraId="0D312E5E"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6363EFA3" w14:textId="77777777" w:rsidTr="007158CB">
        <w:trPr>
          <w:trHeight w:hRule="exact" w:val="284"/>
        </w:trPr>
        <w:tc>
          <w:tcPr>
            <w:tcW w:w="1278" w:type="dxa"/>
            <w:tcBorders>
              <w:top w:val="nil"/>
              <w:bottom w:val="single" w:sz="4" w:space="0" w:color="auto"/>
            </w:tcBorders>
            <w:vAlign w:val="center"/>
          </w:tcPr>
          <w:p w14:paraId="694EDA0C" w14:textId="77777777" w:rsidR="009638F0" w:rsidRPr="00D60F63" w:rsidRDefault="009638F0" w:rsidP="009638F0">
            <w:pPr>
              <w:spacing w:line="240" w:lineRule="exact"/>
              <w:rPr>
                <w:rFonts w:ascii="ＭＳ ゴシック" w:eastAsia="ＭＳ ゴシック" w:hAnsi="ＭＳ ゴシック" w:cs="Times New Roman"/>
              </w:rPr>
            </w:pPr>
          </w:p>
        </w:tc>
        <w:tc>
          <w:tcPr>
            <w:tcW w:w="2391" w:type="dxa"/>
            <w:gridSpan w:val="2"/>
            <w:tcBorders>
              <w:top w:val="dotted" w:sz="4" w:space="0" w:color="auto"/>
              <w:bottom w:val="single" w:sz="4" w:space="0" w:color="auto"/>
              <w:right w:val="dotted" w:sz="4" w:space="0" w:color="auto"/>
            </w:tcBorders>
            <w:vAlign w:val="center"/>
          </w:tcPr>
          <w:p w14:paraId="110FE504"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73" w:type="dxa"/>
            <w:tcBorders>
              <w:top w:val="dotted" w:sz="4" w:space="0" w:color="auto"/>
              <w:left w:val="dotted" w:sz="4" w:space="0" w:color="auto"/>
              <w:bottom w:val="single" w:sz="4" w:space="0" w:color="auto"/>
              <w:right w:val="dotted" w:sz="4" w:space="0" w:color="auto"/>
            </w:tcBorders>
            <w:vAlign w:val="center"/>
          </w:tcPr>
          <w:p w14:paraId="29D17816"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160</w:t>
            </w:r>
          </w:p>
        </w:tc>
        <w:tc>
          <w:tcPr>
            <w:tcW w:w="1199" w:type="dxa"/>
            <w:tcBorders>
              <w:top w:val="dotted" w:sz="4" w:space="0" w:color="auto"/>
              <w:left w:val="dotted" w:sz="4" w:space="0" w:color="auto"/>
              <w:bottom w:val="single" w:sz="4" w:space="0" w:color="auto"/>
              <w:right w:val="dotted" w:sz="4" w:space="0" w:color="auto"/>
            </w:tcBorders>
            <w:vAlign w:val="center"/>
          </w:tcPr>
          <w:p w14:paraId="63F8AF38"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05" w:type="dxa"/>
            <w:tcBorders>
              <w:top w:val="dotted" w:sz="4" w:space="0" w:color="auto"/>
              <w:left w:val="dotted" w:sz="4" w:space="0" w:color="auto"/>
              <w:bottom w:val="single" w:sz="4" w:space="0" w:color="auto"/>
              <w:right w:val="dotted" w:sz="4" w:space="0" w:color="auto"/>
            </w:tcBorders>
            <w:vAlign w:val="center"/>
          </w:tcPr>
          <w:p w14:paraId="5666DF45" w14:textId="77777777" w:rsidR="009638F0" w:rsidRPr="00D60F63" w:rsidRDefault="009638F0" w:rsidP="009638F0">
            <w:pPr>
              <w:spacing w:line="240" w:lineRule="exact"/>
              <w:rPr>
                <w:rFonts w:ascii="ＭＳ ゴシック" w:eastAsia="ＭＳ ゴシック" w:hAnsi="ＭＳ ゴシック" w:cs="Times New Roman"/>
              </w:rPr>
            </w:pPr>
          </w:p>
        </w:tc>
        <w:tc>
          <w:tcPr>
            <w:tcW w:w="1191" w:type="dxa"/>
            <w:tcBorders>
              <w:top w:val="dotted" w:sz="4" w:space="0" w:color="auto"/>
              <w:left w:val="dotted" w:sz="4" w:space="0" w:color="auto"/>
              <w:bottom w:val="single" w:sz="4" w:space="0" w:color="auto"/>
            </w:tcBorders>
            <w:vAlign w:val="center"/>
          </w:tcPr>
          <w:p w14:paraId="4390316F" w14:textId="77777777" w:rsidR="009638F0" w:rsidRPr="00D60F63" w:rsidRDefault="009638F0" w:rsidP="009638F0">
            <w:pPr>
              <w:spacing w:line="240" w:lineRule="exact"/>
              <w:rPr>
                <w:rFonts w:ascii="ＭＳ ゴシック" w:eastAsia="ＭＳ ゴシック" w:hAnsi="ＭＳ ゴシック" w:cs="Times New Roman"/>
              </w:rPr>
            </w:pPr>
          </w:p>
        </w:tc>
        <w:tc>
          <w:tcPr>
            <w:tcW w:w="1056" w:type="dxa"/>
            <w:tcBorders>
              <w:top w:val="dotted" w:sz="4" w:space="0" w:color="auto"/>
              <w:bottom w:val="single" w:sz="4" w:space="0" w:color="auto"/>
            </w:tcBorders>
            <w:vAlign w:val="center"/>
          </w:tcPr>
          <w:p w14:paraId="0DC54139"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02AE506B" w14:textId="77777777" w:rsidTr="007158CB">
        <w:trPr>
          <w:trHeight w:hRule="exact" w:val="284"/>
        </w:trPr>
        <w:tc>
          <w:tcPr>
            <w:tcW w:w="1278" w:type="dxa"/>
            <w:tcBorders>
              <w:top w:val="single" w:sz="4" w:space="0" w:color="auto"/>
              <w:bottom w:val="nil"/>
            </w:tcBorders>
            <w:vAlign w:val="center"/>
          </w:tcPr>
          <w:p w14:paraId="0BED2872"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③その他</w:t>
            </w:r>
          </w:p>
        </w:tc>
        <w:tc>
          <w:tcPr>
            <w:tcW w:w="1200" w:type="dxa"/>
            <w:tcBorders>
              <w:top w:val="single" w:sz="4" w:space="0" w:color="auto"/>
              <w:bottom w:val="nil"/>
              <w:right w:val="nil"/>
            </w:tcBorders>
            <w:vAlign w:val="center"/>
          </w:tcPr>
          <w:p w14:paraId="243543EE" w14:textId="77777777" w:rsidR="009638F0" w:rsidRPr="00D60F63" w:rsidRDefault="009638F0" w:rsidP="009638F0">
            <w:pPr>
              <w:spacing w:line="240" w:lineRule="exact"/>
              <w:rPr>
                <w:rFonts w:ascii="ＭＳ ゴシック" w:eastAsia="ＭＳ ゴシック" w:hAnsi="ＭＳ ゴシック" w:cs="Times New Roman"/>
              </w:rPr>
            </w:pPr>
          </w:p>
        </w:tc>
        <w:tc>
          <w:tcPr>
            <w:tcW w:w="1191" w:type="dxa"/>
            <w:tcBorders>
              <w:top w:val="single" w:sz="4" w:space="0" w:color="auto"/>
              <w:left w:val="nil"/>
              <w:bottom w:val="nil"/>
              <w:right w:val="nil"/>
            </w:tcBorders>
            <w:vAlign w:val="center"/>
          </w:tcPr>
          <w:p w14:paraId="2A7BC2E0"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73" w:type="dxa"/>
            <w:tcBorders>
              <w:top w:val="single" w:sz="4" w:space="0" w:color="auto"/>
              <w:left w:val="nil"/>
              <w:bottom w:val="nil"/>
              <w:right w:val="nil"/>
            </w:tcBorders>
            <w:vAlign w:val="center"/>
          </w:tcPr>
          <w:p w14:paraId="68EFD4CD" w14:textId="77777777" w:rsidR="009638F0" w:rsidRPr="00D60F63" w:rsidRDefault="009638F0" w:rsidP="009638F0">
            <w:pPr>
              <w:spacing w:line="240" w:lineRule="exact"/>
              <w:rPr>
                <w:rFonts w:ascii="ＭＳ ゴシック" w:eastAsia="ＭＳ ゴシック" w:hAnsi="ＭＳ ゴシック" w:cs="Times New Roman"/>
              </w:rPr>
            </w:pPr>
          </w:p>
        </w:tc>
        <w:tc>
          <w:tcPr>
            <w:tcW w:w="1199" w:type="dxa"/>
            <w:tcBorders>
              <w:top w:val="single" w:sz="4" w:space="0" w:color="auto"/>
              <w:left w:val="nil"/>
              <w:bottom w:val="nil"/>
              <w:right w:val="nil"/>
            </w:tcBorders>
            <w:vAlign w:val="center"/>
          </w:tcPr>
          <w:p w14:paraId="53C3BCF9" w14:textId="77777777" w:rsidR="009638F0" w:rsidRPr="00D60F63" w:rsidRDefault="009638F0" w:rsidP="009638F0">
            <w:pPr>
              <w:spacing w:line="240" w:lineRule="exact"/>
              <w:rPr>
                <w:rFonts w:ascii="ＭＳ ゴシック" w:eastAsia="ＭＳ ゴシック" w:hAnsi="ＭＳ ゴシック" w:cs="Times New Roman"/>
              </w:rPr>
            </w:pPr>
          </w:p>
        </w:tc>
        <w:tc>
          <w:tcPr>
            <w:tcW w:w="1205" w:type="dxa"/>
            <w:tcBorders>
              <w:top w:val="single" w:sz="4" w:space="0" w:color="auto"/>
              <w:left w:val="nil"/>
              <w:bottom w:val="nil"/>
              <w:right w:val="nil"/>
            </w:tcBorders>
            <w:vAlign w:val="center"/>
          </w:tcPr>
          <w:p w14:paraId="17358A01" w14:textId="77777777" w:rsidR="009638F0" w:rsidRPr="00D60F63" w:rsidRDefault="009638F0" w:rsidP="009638F0">
            <w:pPr>
              <w:spacing w:line="240" w:lineRule="exact"/>
              <w:rPr>
                <w:rFonts w:ascii="ＭＳ ゴシック" w:eastAsia="ＭＳ ゴシック" w:hAnsi="ＭＳ ゴシック" w:cs="Times New Roman"/>
              </w:rPr>
            </w:pPr>
          </w:p>
        </w:tc>
        <w:tc>
          <w:tcPr>
            <w:tcW w:w="1191" w:type="dxa"/>
            <w:tcBorders>
              <w:top w:val="single" w:sz="4" w:space="0" w:color="auto"/>
              <w:left w:val="nil"/>
              <w:bottom w:val="nil"/>
            </w:tcBorders>
            <w:vAlign w:val="center"/>
          </w:tcPr>
          <w:p w14:paraId="7BFC1144" w14:textId="77777777" w:rsidR="009638F0" w:rsidRPr="00D60F63" w:rsidRDefault="009638F0" w:rsidP="009638F0">
            <w:pPr>
              <w:spacing w:line="240" w:lineRule="exact"/>
              <w:rPr>
                <w:rFonts w:ascii="ＭＳ ゴシック" w:eastAsia="ＭＳ ゴシック" w:hAnsi="ＭＳ ゴシック" w:cs="Times New Roman"/>
              </w:rPr>
            </w:pPr>
          </w:p>
        </w:tc>
        <w:tc>
          <w:tcPr>
            <w:tcW w:w="1056" w:type="dxa"/>
            <w:tcBorders>
              <w:top w:val="single" w:sz="4" w:space="0" w:color="auto"/>
              <w:bottom w:val="nil"/>
            </w:tcBorders>
            <w:vAlign w:val="center"/>
          </w:tcPr>
          <w:p w14:paraId="102F53CB" w14:textId="77777777" w:rsidR="009638F0" w:rsidRPr="00D60F63" w:rsidRDefault="009638F0" w:rsidP="009638F0">
            <w:pPr>
              <w:spacing w:line="240" w:lineRule="exact"/>
              <w:rPr>
                <w:rFonts w:ascii="ＭＳ ゴシック" w:eastAsia="ＭＳ ゴシック" w:hAnsi="ＭＳ ゴシック" w:cs="Times New Roman"/>
              </w:rPr>
            </w:pPr>
          </w:p>
        </w:tc>
      </w:tr>
      <w:tr w:rsidR="009638F0" w:rsidRPr="00D60F63" w14:paraId="7DC28694" w14:textId="77777777" w:rsidTr="007158CB">
        <w:trPr>
          <w:trHeight w:hRule="exact" w:val="284"/>
        </w:trPr>
        <w:tc>
          <w:tcPr>
            <w:tcW w:w="1278" w:type="dxa"/>
            <w:tcBorders>
              <w:top w:val="nil"/>
              <w:bottom w:val="single" w:sz="4" w:space="0" w:color="auto"/>
            </w:tcBorders>
            <w:vAlign w:val="center"/>
          </w:tcPr>
          <w:p w14:paraId="744FB8CA"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nil"/>
              <w:bottom w:val="single" w:sz="4" w:space="0" w:color="auto"/>
              <w:right w:val="nil"/>
            </w:tcBorders>
            <w:vAlign w:val="center"/>
          </w:tcPr>
          <w:p w14:paraId="317105C3" w14:textId="77777777" w:rsidR="009638F0" w:rsidRPr="00D60F63" w:rsidRDefault="009638F0" w:rsidP="009638F0">
            <w:pPr>
              <w:spacing w:line="240" w:lineRule="exact"/>
              <w:rPr>
                <w:rFonts w:ascii="ＭＳ ゴシック" w:eastAsia="ＭＳ ゴシック" w:hAnsi="ＭＳ ゴシック" w:cs="Times New Roman"/>
              </w:rPr>
            </w:pPr>
          </w:p>
        </w:tc>
        <w:tc>
          <w:tcPr>
            <w:tcW w:w="1191" w:type="dxa"/>
            <w:tcBorders>
              <w:top w:val="nil"/>
              <w:left w:val="nil"/>
              <w:bottom w:val="single" w:sz="4" w:space="0" w:color="auto"/>
              <w:right w:val="nil"/>
            </w:tcBorders>
            <w:vAlign w:val="center"/>
          </w:tcPr>
          <w:p w14:paraId="57F6D54B"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73" w:type="dxa"/>
            <w:tcBorders>
              <w:top w:val="nil"/>
              <w:left w:val="nil"/>
              <w:bottom w:val="single" w:sz="4" w:space="0" w:color="auto"/>
              <w:right w:val="nil"/>
            </w:tcBorders>
            <w:vAlign w:val="center"/>
          </w:tcPr>
          <w:p w14:paraId="336174B7" w14:textId="77777777" w:rsidR="009638F0" w:rsidRPr="00D60F63" w:rsidRDefault="009638F0" w:rsidP="009638F0">
            <w:pPr>
              <w:spacing w:line="240" w:lineRule="exact"/>
              <w:rPr>
                <w:rFonts w:ascii="ＭＳ ゴシック" w:eastAsia="ＭＳ ゴシック" w:hAnsi="ＭＳ ゴシック" w:cs="Times New Roman"/>
              </w:rPr>
            </w:pPr>
          </w:p>
        </w:tc>
        <w:tc>
          <w:tcPr>
            <w:tcW w:w="1199" w:type="dxa"/>
            <w:tcBorders>
              <w:top w:val="nil"/>
              <w:left w:val="nil"/>
              <w:bottom w:val="single" w:sz="4" w:space="0" w:color="auto"/>
              <w:right w:val="nil"/>
            </w:tcBorders>
            <w:vAlign w:val="center"/>
          </w:tcPr>
          <w:p w14:paraId="3CC75B7C" w14:textId="77777777" w:rsidR="009638F0" w:rsidRPr="00D60F63" w:rsidRDefault="009638F0" w:rsidP="009638F0">
            <w:pPr>
              <w:spacing w:line="240" w:lineRule="exact"/>
              <w:rPr>
                <w:rFonts w:ascii="ＭＳ ゴシック" w:eastAsia="ＭＳ ゴシック" w:hAnsi="ＭＳ ゴシック" w:cs="Times New Roman"/>
              </w:rPr>
            </w:pPr>
          </w:p>
        </w:tc>
        <w:tc>
          <w:tcPr>
            <w:tcW w:w="1205" w:type="dxa"/>
            <w:tcBorders>
              <w:top w:val="nil"/>
              <w:left w:val="nil"/>
              <w:bottom w:val="single" w:sz="4" w:space="0" w:color="auto"/>
              <w:right w:val="nil"/>
            </w:tcBorders>
            <w:vAlign w:val="center"/>
          </w:tcPr>
          <w:p w14:paraId="470D7711" w14:textId="77777777" w:rsidR="009638F0" w:rsidRPr="00D60F63" w:rsidRDefault="009638F0" w:rsidP="009638F0">
            <w:pPr>
              <w:spacing w:line="240" w:lineRule="exact"/>
              <w:rPr>
                <w:rFonts w:ascii="ＭＳ ゴシック" w:eastAsia="ＭＳ ゴシック" w:hAnsi="ＭＳ ゴシック" w:cs="Times New Roman"/>
              </w:rPr>
            </w:pPr>
          </w:p>
        </w:tc>
        <w:tc>
          <w:tcPr>
            <w:tcW w:w="1191" w:type="dxa"/>
            <w:tcBorders>
              <w:top w:val="nil"/>
              <w:left w:val="nil"/>
              <w:bottom w:val="single" w:sz="4" w:space="0" w:color="auto"/>
            </w:tcBorders>
            <w:vAlign w:val="center"/>
          </w:tcPr>
          <w:p w14:paraId="6A9DAAE7" w14:textId="77777777" w:rsidR="009638F0" w:rsidRPr="00D60F63" w:rsidRDefault="009638F0" w:rsidP="009638F0">
            <w:pPr>
              <w:spacing w:line="240" w:lineRule="exact"/>
              <w:rPr>
                <w:rFonts w:ascii="ＭＳ ゴシック" w:eastAsia="ＭＳ ゴシック" w:hAnsi="ＭＳ ゴシック" w:cs="Times New Roman"/>
              </w:rPr>
            </w:pPr>
          </w:p>
        </w:tc>
        <w:tc>
          <w:tcPr>
            <w:tcW w:w="1056" w:type="dxa"/>
            <w:tcBorders>
              <w:top w:val="nil"/>
              <w:bottom w:val="single" w:sz="4" w:space="0" w:color="auto"/>
            </w:tcBorders>
            <w:vAlign w:val="center"/>
          </w:tcPr>
          <w:p w14:paraId="3DB2570E" w14:textId="77777777" w:rsidR="009638F0" w:rsidRPr="00D60F63" w:rsidRDefault="009638F0" w:rsidP="009638F0">
            <w:pPr>
              <w:spacing w:line="240" w:lineRule="exact"/>
              <w:rPr>
                <w:rFonts w:ascii="ＭＳ ゴシック" w:eastAsia="ＭＳ ゴシック" w:hAnsi="ＭＳ ゴシック" w:cs="Times New Roman"/>
              </w:rPr>
            </w:pPr>
          </w:p>
        </w:tc>
      </w:tr>
    </w:tbl>
    <w:p w14:paraId="2AB1DB72" w14:textId="77777777" w:rsidR="009638F0" w:rsidRPr="00D60F63" w:rsidRDefault="009638F0" w:rsidP="009638F0">
      <w:pPr>
        <w:rPr>
          <w:rFonts w:ascii="ＭＳ ゴシック" w:eastAsia="ＭＳ ゴシック" w:hAnsi="ＭＳ ゴシック" w:cs="Times New Roman"/>
          <w:sz w:val="24"/>
        </w:rPr>
      </w:pPr>
    </w:p>
    <w:p w14:paraId="043C6BAD" w14:textId="77777777" w:rsidR="009638F0" w:rsidRPr="00D60F63" w:rsidRDefault="009638F0" w:rsidP="009638F0">
      <w:pPr>
        <w:outlineLvl w:val="0"/>
        <w:rPr>
          <w:rFonts w:ascii="ＭＳ ゴシック" w:eastAsia="ＭＳ ゴシック" w:hAnsi="ＭＳ ゴシック" w:cs="Times New Roman"/>
          <w:sz w:val="24"/>
        </w:rPr>
      </w:pPr>
      <w:r w:rsidRPr="00D60F63">
        <w:rPr>
          <w:rFonts w:ascii="ＭＳ ゴシック" w:eastAsia="ＭＳ ゴシック" w:hAnsi="ＭＳ ゴシック" w:cs="Times New Roman" w:hint="eastAsia"/>
          <w:sz w:val="24"/>
        </w:rPr>
        <w:t>８．分科会会場</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7"/>
        <w:gridCol w:w="1202"/>
        <w:gridCol w:w="1193"/>
        <w:gridCol w:w="1262"/>
        <w:gridCol w:w="1201"/>
        <w:gridCol w:w="1205"/>
        <w:gridCol w:w="1195"/>
        <w:gridCol w:w="1058"/>
      </w:tblGrid>
      <w:tr w:rsidR="00D60F63" w:rsidRPr="00D60F63" w14:paraId="6C50C5C8" w14:textId="77777777" w:rsidTr="007158CB">
        <w:trPr>
          <w:trHeight w:hRule="exact" w:val="284"/>
        </w:trPr>
        <w:tc>
          <w:tcPr>
            <w:tcW w:w="1277" w:type="dxa"/>
            <w:tcBorders>
              <w:bottom w:val="dotted" w:sz="4" w:space="0" w:color="auto"/>
              <w:right w:val="single" w:sz="4" w:space="0" w:color="auto"/>
            </w:tcBorders>
            <w:vAlign w:val="center"/>
          </w:tcPr>
          <w:p w14:paraId="1CFB755C"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項目</w:t>
            </w:r>
          </w:p>
        </w:tc>
        <w:tc>
          <w:tcPr>
            <w:tcW w:w="1202" w:type="dxa"/>
            <w:tcBorders>
              <w:left w:val="single" w:sz="4" w:space="0" w:color="auto"/>
              <w:bottom w:val="single" w:sz="4" w:space="0" w:color="auto"/>
              <w:right w:val="nil"/>
            </w:tcBorders>
            <w:vAlign w:val="center"/>
          </w:tcPr>
          <w:p w14:paraId="75D21606"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内訳</w:t>
            </w:r>
          </w:p>
        </w:tc>
        <w:tc>
          <w:tcPr>
            <w:tcW w:w="1193" w:type="dxa"/>
            <w:tcBorders>
              <w:left w:val="nil"/>
              <w:bottom w:val="single" w:sz="4" w:space="0" w:color="auto"/>
              <w:right w:val="nil"/>
            </w:tcBorders>
            <w:vAlign w:val="center"/>
          </w:tcPr>
          <w:p w14:paraId="17A3C896" w14:textId="77777777" w:rsidR="009638F0" w:rsidRPr="00D60F63" w:rsidRDefault="009638F0" w:rsidP="009638F0">
            <w:pPr>
              <w:spacing w:line="240" w:lineRule="exact"/>
              <w:rPr>
                <w:rFonts w:ascii="ＭＳ ゴシック" w:eastAsia="ＭＳ ゴシック" w:hAnsi="ＭＳ ゴシック" w:cs="Times New Roman"/>
              </w:rPr>
            </w:pPr>
          </w:p>
        </w:tc>
        <w:tc>
          <w:tcPr>
            <w:tcW w:w="1262" w:type="dxa"/>
            <w:tcBorders>
              <w:left w:val="nil"/>
              <w:bottom w:val="single" w:sz="4" w:space="0" w:color="auto"/>
              <w:right w:val="nil"/>
            </w:tcBorders>
            <w:vAlign w:val="center"/>
          </w:tcPr>
          <w:p w14:paraId="0152E542"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left w:val="nil"/>
              <w:bottom w:val="single" w:sz="4" w:space="0" w:color="auto"/>
              <w:right w:val="nil"/>
            </w:tcBorders>
            <w:vAlign w:val="center"/>
          </w:tcPr>
          <w:p w14:paraId="6431C262" w14:textId="77777777" w:rsidR="009638F0" w:rsidRPr="00D60F63" w:rsidRDefault="009638F0" w:rsidP="009638F0">
            <w:pPr>
              <w:spacing w:line="240" w:lineRule="exact"/>
              <w:rPr>
                <w:rFonts w:ascii="ＭＳ ゴシック" w:eastAsia="ＭＳ ゴシック" w:hAnsi="ＭＳ ゴシック" w:cs="Times New Roman"/>
              </w:rPr>
            </w:pPr>
          </w:p>
        </w:tc>
        <w:tc>
          <w:tcPr>
            <w:tcW w:w="1205" w:type="dxa"/>
            <w:tcBorders>
              <w:left w:val="nil"/>
              <w:bottom w:val="single" w:sz="4" w:space="0" w:color="auto"/>
              <w:right w:val="nil"/>
            </w:tcBorders>
            <w:vAlign w:val="center"/>
          </w:tcPr>
          <w:p w14:paraId="63FB064A" w14:textId="77777777" w:rsidR="009638F0" w:rsidRPr="00D60F63" w:rsidRDefault="009638F0" w:rsidP="009638F0">
            <w:pPr>
              <w:spacing w:line="240" w:lineRule="exact"/>
              <w:rPr>
                <w:rFonts w:ascii="ＭＳ ゴシック" w:eastAsia="ＭＳ ゴシック" w:hAnsi="ＭＳ ゴシック" w:cs="Times New Roman"/>
              </w:rPr>
            </w:pPr>
          </w:p>
        </w:tc>
        <w:tc>
          <w:tcPr>
            <w:tcW w:w="1195" w:type="dxa"/>
            <w:tcBorders>
              <w:left w:val="nil"/>
              <w:bottom w:val="single" w:sz="4" w:space="0" w:color="auto"/>
              <w:right w:val="single" w:sz="4" w:space="0" w:color="auto"/>
            </w:tcBorders>
            <w:vAlign w:val="center"/>
          </w:tcPr>
          <w:p w14:paraId="302D1E46" w14:textId="77777777" w:rsidR="009638F0" w:rsidRPr="00D60F63" w:rsidRDefault="009638F0" w:rsidP="009638F0">
            <w:pPr>
              <w:spacing w:line="240" w:lineRule="exact"/>
              <w:rPr>
                <w:rFonts w:ascii="ＭＳ ゴシック" w:eastAsia="ＭＳ ゴシック" w:hAnsi="ＭＳ ゴシック" w:cs="Times New Roman"/>
              </w:rPr>
            </w:pPr>
          </w:p>
        </w:tc>
        <w:tc>
          <w:tcPr>
            <w:tcW w:w="1058" w:type="dxa"/>
            <w:tcBorders>
              <w:left w:val="single" w:sz="4" w:space="0" w:color="auto"/>
              <w:bottom w:val="single" w:sz="4" w:space="0" w:color="auto"/>
            </w:tcBorders>
            <w:vAlign w:val="center"/>
          </w:tcPr>
          <w:p w14:paraId="4DEF31A8"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チェック</w:t>
            </w:r>
          </w:p>
        </w:tc>
      </w:tr>
      <w:tr w:rsidR="00D60F63" w:rsidRPr="00D60F63" w14:paraId="6A1FD4B9" w14:textId="77777777" w:rsidTr="007158CB">
        <w:trPr>
          <w:trHeight w:hRule="exact" w:val="284"/>
        </w:trPr>
        <w:tc>
          <w:tcPr>
            <w:tcW w:w="1277" w:type="dxa"/>
            <w:tcBorders>
              <w:bottom w:val="dotted" w:sz="4" w:space="0" w:color="auto"/>
              <w:right w:val="single" w:sz="4" w:space="0" w:color="auto"/>
            </w:tcBorders>
            <w:vAlign w:val="center"/>
          </w:tcPr>
          <w:p w14:paraId="71C07BFE"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①会場名</w:t>
            </w:r>
          </w:p>
        </w:tc>
        <w:tc>
          <w:tcPr>
            <w:tcW w:w="4858" w:type="dxa"/>
            <w:gridSpan w:val="4"/>
            <w:tcBorders>
              <w:top w:val="single" w:sz="4" w:space="0" w:color="auto"/>
              <w:left w:val="single" w:sz="4" w:space="0" w:color="auto"/>
              <w:bottom w:val="dotted" w:sz="4" w:space="0" w:color="auto"/>
              <w:right w:val="dotted" w:sz="4" w:space="0" w:color="auto"/>
            </w:tcBorders>
            <w:vAlign w:val="center"/>
          </w:tcPr>
          <w:p w14:paraId="0061C6AC" w14:textId="77777777" w:rsidR="009638F0" w:rsidRPr="00D60F63" w:rsidRDefault="009638F0" w:rsidP="009638F0">
            <w:pPr>
              <w:spacing w:line="240" w:lineRule="exact"/>
              <w:rPr>
                <w:rFonts w:ascii="ＭＳ ゴシック" w:eastAsia="ＭＳ ゴシック" w:hAnsi="ＭＳ ゴシック" w:cs="Times New Roman"/>
              </w:rPr>
            </w:pPr>
          </w:p>
        </w:tc>
        <w:tc>
          <w:tcPr>
            <w:tcW w:w="2400" w:type="dxa"/>
            <w:gridSpan w:val="2"/>
            <w:tcBorders>
              <w:left w:val="dotted" w:sz="4" w:space="0" w:color="auto"/>
              <w:bottom w:val="dotted" w:sz="4" w:space="0" w:color="auto"/>
              <w:right w:val="single" w:sz="4" w:space="0" w:color="auto"/>
            </w:tcBorders>
            <w:vAlign w:val="center"/>
          </w:tcPr>
          <w:p w14:paraId="420F70A7"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TEL</w:t>
            </w:r>
            <w:r w:rsidRPr="00D60F63">
              <w:rPr>
                <w:rFonts w:ascii="ＭＳ ゴシック" w:eastAsia="ＭＳ ゴシック" w:hAnsi="ＭＳ ゴシック" w:cs="Times New Roman" w:hint="eastAsia"/>
              </w:rPr>
              <w:tab/>
            </w:r>
          </w:p>
        </w:tc>
        <w:tc>
          <w:tcPr>
            <w:tcW w:w="1058" w:type="dxa"/>
            <w:tcBorders>
              <w:left w:val="single" w:sz="4" w:space="0" w:color="auto"/>
              <w:bottom w:val="dotted" w:sz="4" w:space="0" w:color="auto"/>
            </w:tcBorders>
            <w:vAlign w:val="center"/>
          </w:tcPr>
          <w:p w14:paraId="65618B09"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3715332B" w14:textId="77777777" w:rsidTr="007158CB">
        <w:trPr>
          <w:trHeight w:hRule="exact" w:val="284"/>
        </w:trPr>
        <w:tc>
          <w:tcPr>
            <w:tcW w:w="1277" w:type="dxa"/>
            <w:tcBorders>
              <w:top w:val="dotted" w:sz="4" w:space="0" w:color="auto"/>
              <w:bottom w:val="dotted" w:sz="4" w:space="0" w:color="auto"/>
              <w:right w:val="single" w:sz="4" w:space="0" w:color="auto"/>
            </w:tcBorders>
            <w:vAlign w:val="center"/>
          </w:tcPr>
          <w:p w14:paraId="6230B218" w14:textId="77777777" w:rsidR="009638F0" w:rsidRPr="00D60F63" w:rsidRDefault="009638F0" w:rsidP="009638F0">
            <w:pPr>
              <w:spacing w:line="240" w:lineRule="exact"/>
              <w:ind w:firstLine="210"/>
              <w:rPr>
                <w:rFonts w:ascii="ＭＳ ゴシック" w:eastAsia="ＭＳ ゴシック" w:hAnsi="ＭＳ ゴシック" w:cs="Times New Roman"/>
              </w:rPr>
            </w:pPr>
            <w:r w:rsidRPr="00D60F63">
              <w:rPr>
                <w:rFonts w:ascii="ＭＳ ゴシック" w:eastAsia="ＭＳ ゴシック" w:hAnsi="ＭＳ ゴシック" w:cs="Times New Roman" w:hint="eastAsia"/>
              </w:rPr>
              <w:t>所在地</w:t>
            </w:r>
          </w:p>
        </w:tc>
        <w:tc>
          <w:tcPr>
            <w:tcW w:w="4858" w:type="dxa"/>
            <w:gridSpan w:val="4"/>
            <w:tcBorders>
              <w:top w:val="dotted" w:sz="4" w:space="0" w:color="auto"/>
              <w:left w:val="single" w:sz="4" w:space="0" w:color="auto"/>
              <w:bottom w:val="dotted" w:sz="4" w:space="0" w:color="auto"/>
              <w:right w:val="dotted" w:sz="4" w:space="0" w:color="auto"/>
            </w:tcBorders>
            <w:vAlign w:val="center"/>
          </w:tcPr>
          <w:p w14:paraId="012D2A59"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w:t>
            </w:r>
          </w:p>
        </w:tc>
        <w:tc>
          <w:tcPr>
            <w:tcW w:w="2400" w:type="dxa"/>
            <w:gridSpan w:val="2"/>
            <w:tcBorders>
              <w:top w:val="dotted" w:sz="4" w:space="0" w:color="auto"/>
              <w:left w:val="dotted" w:sz="4" w:space="0" w:color="auto"/>
              <w:bottom w:val="dotted" w:sz="4" w:space="0" w:color="auto"/>
              <w:right w:val="single" w:sz="4" w:space="0" w:color="auto"/>
            </w:tcBorders>
            <w:vAlign w:val="center"/>
          </w:tcPr>
          <w:p w14:paraId="3CBE53D3"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FAX</w:t>
            </w:r>
          </w:p>
        </w:tc>
        <w:tc>
          <w:tcPr>
            <w:tcW w:w="1058" w:type="dxa"/>
            <w:tcBorders>
              <w:top w:val="dotted" w:sz="4" w:space="0" w:color="auto"/>
              <w:left w:val="single" w:sz="4" w:space="0" w:color="auto"/>
              <w:bottom w:val="dotted" w:sz="4" w:space="0" w:color="auto"/>
            </w:tcBorders>
            <w:vAlign w:val="center"/>
          </w:tcPr>
          <w:p w14:paraId="6CA2A808"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24474097" w14:textId="77777777" w:rsidTr="007158CB">
        <w:trPr>
          <w:trHeight w:hRule="exact" w:val="284"/>
        </w:trPr>
        <w:tc>
          <w:tcPr>
            <w:tcW w:w="1277" w:type="dxa"/>
            <w:tcBorders>
              <w:top w:val="dotted" w:sz="4" w:space="0" w:color="auto"/>
              <w:bottom w:val="dotted" w:sz="4" w:space="0" w:color="auto"/>
              <w:right w:val="single" w:sz="4" w:space="0" w:color="auto"/>
            </w:tcBorders>
            <w:vAlign w:val="center"/>
          </w:tcPr>
          <w:p w14:paraId="4358C0A1" w14:textId="77777777" w:rsidR="009638F0" w:rsidRPr="00D60F63" w:rsidRDefault="009638F0" w:rsidP="009638F0">
            <w:pPr>
              <w:spacing w:line="240" w:lineRule="exact"/>
              <w:ind w:firstLine="210"/>
              <w:rPr>
                <w:rFonts w:ascii="ＭＳ ゴシック" w:eastAsia="ＭＳ ゴシック" w:hAnsi="ＭＳ ゴシック" w:cs="Times New Roman"/>
              </w:rPr>
            </w:pPr>
            <w:r w:rsidRPr="00D60F63">
              <w:rPr>
                <w:rFonts w:ascii="ＭＳ ゴシック" w:eastAsia="ＭＳ ゴシック" w:hAnsi="ＭＳ ゴシック" w:cs="Times New Roman" w:hint="eastAsia"/>
              </w:rPr>
              <w:t>担当者名</w:t>
            </w:r>
          </w:p>
        </w:tc>
        <w:tc>
          <w:tcPr>
            <w:tcW w:w="4858" w:type="dxa"/>
            <w:gridSpan w:val="4"/>
            <w:tcBorders>
              <w:top w:val="dotted" w:sz="4" w:space="0" w:color="auto"/>
              <w:left w:val="single" w:sz="4" w:space="0" w:color="auto"/>
              <w:bottom w:val="single" w:sz="4" w:space="0" w:color="auto"/>
              <w:right w:val="dotted" w:sz="4" w:space="0" w:color="auto"/>
            </w:tcBorders>
            <w:vAlign w:val="center"/>
          </w:tcPr>
          <w:p w14:paraId="3EE2A952" w14:textId="77777777" w:rsidR="009638F0" w:rsidRPr="00D60F63" w:rsidRDefault="009638F0" w:rsidP="009638F0">
            <w:pPr>
              <w:spacing w:line="240" w:lineRule="exact"/>
              <w:rPr>
                <w:rFonts w:ascii="ＭＳ ゴシック" w:eastAsia="ＭＳ ゴシック" w:hAnsi="ＭＳ ゴシック" w:cs="Times New Roman"/>
              </w:rPr>
            </w:pPr>
          </w:p>
        </w:tc>
        <w:tc>
          <w:tcPr>
            <w:tcW w:w="1205" w:type="dxa"/>
            <w:tcBorders>
              <w:top w:val="dotted" w:sz="4" w:space="0" w:color="auto"/>
              <w:left w:val="dotted" w:sz="4" w:space="0" w:color="auto"/>
              <w:bottom w:val="single" w:sz="4" w:space="0" w:color="auto"/>
              <w:right w:val="nil"/>
            </w:tcBorders>
            <w:vAlign w:val="center"/>
          </w:tcPr>
          <w:p w14:paraId="1886778C" w14:textId="77777777" w:rsidR="009638F0" w:rsidRPr="00D60F63" w:rsidRDefault="009638F0" w:rsidP="009638F0">
            <w:pPr>
              <w:spacing w:line="240" w:lineRule="exact"/>
              <w:rPr>
                <w:rFonts w:ascii="ＭＳ ゴシック" w:eastAsia="ＭＳ ゴシック" w:hAnsi="ＭＳ ゴシック" w:cs="Times New Roman"/>
              </w:rPr>
            </w:pPr>
          </w:p>
        </w:tc>
        <w:tc>
          <w:tcPr>
            <w:tcW w:w="1195" w:type="dxa"/>
            <w:tcBorders>
              <w:top w:val="dotted" w:sz="4" w:space="0" w:color="auto"/>
              <w:left w:val="nil"/>
              <w:bottom w:val="single" w:sz="4" w:space="0" w:color="auto"/>
              <w:right w:val="single" w:sz="4" w:space="0" w:color="auto"/>
            </w:tcBorders>
            <w:vAlign w:val="center"/>
          </w:tcPr>
          <w:p w14:paraId="79A4F7A5" w14:textId="77777777" w:rsidR="009638F0" w:rsidRPr="00D60F63" w:rsidRDefault="009638F0" w:rsidP="009638F0">
            <w:pPr>
              <w:spacing w:line="240" w:lineRule="exact"/>
              <w:rPr>
                <w:rFonts w:ascii="ＭＳ ゴシック" w:eastAsia="ＭＳ ゴシック" w:hAnsi="ＭＳ ゴシック" w:cs="Times New Roman"/>
              </w:rPr>
            </w:pPr>
          </w:p>
        </w:tc>
        <w:tc>
          <w:tcPr>
            <w:tcW w:w="1058" w:type="dxa"/>
            <w:tcBorders>
              <w:top w:val="dotted" w:sz="4" w:space="0" w:color="auto"/>
              <w:left w:val="single" w:sz="4" w:space="0" w:color="auto"/>
              <w:bottom w:val="dotted" w:sz="4" w:space="0" w:color="auto"/>
            </w:tcBorders>
            <w:vAlign w:val="center"/>
          </w:tcPr>
          <w:p w14:paraId="48BD6136"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604A30BE" w14:textId="77777777" w:rsidTr="007158CB">
        <w:trPr>
          <w:trHeight w:hRule="exact" w:val="284"/>
        </w:trPr>
        <w:tc>
          <w:tcPr>
            <w:tcW w:w="1277" w:type="dxa"/>
            <w:tcBorders>
              <w:bottom w:val="nil"/>
            </w:tcBorders>
            <w:vAlign w:val="center"/>
          </w:tcPr>
          <w:p w14:paraId="5C85B0E1"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②収容人員</w:t>
            </w:r>
          </w:p>
        </w:tc>
        <w:tc>
          <w:tcPr>
            <w:tcW w:w="1202" w:type="dxa"/>
            <w:tcBorders>
              <w:top w:val="single" w:sz="4" w:space="0" w:color="auto"/>
              <w:bottom w:val="dotted" w:sz="4" w:space="0" w:color="auto"/>
              <w:right w:val="nil"/>
            </w:tcBorders>
            <w:vAlign w:val="center"/>
          </w:tcPr>
          <w:p w14:paraId="0FDF8148"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部屋名</w:t>
            </w:r>
          </w:p>
        </w:tc>
        <w:tc>
          <w:tcPr>
            <w:tcW w:w="1193" w:type="dxa"/>
            <w:tcBorders>
              <w:top w:val="single" w:sz="4" w:space="0" w:color="auto"/>
              <w:left w:val="nil"/>
              <w:bottom w:val="dotted" w:sz="4" w:space="0" w:color="auto"/>
              <w:right w:val="nil"/>
            </w:tcBorders>
            <w:vAlign w:val="center"/>
          </w:tcPr>
          <w:p w14:paraId="0C6F5CF5"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62" w:type="dxa"/>
            <w:tcBorders>
              <w:top w:val="single" w:sz="4" w:space="0" w:color="auto"/>
              <w:left w:val="nil"/>
              <w:bottom w:val="dotted" w:sz="4" w:space="0" w:color="auto"/>
              <w:right w:val="dotted" w:sz="4" w:space="0" w:color="auto"/>
            </w:tcBorders>
            <w:vAlign w:val="center"/>
          </w:tcPr>
          <w:p w14:paraId="274DE684"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01" w:type="dxa"/>
            <w:tcBorders>
              <w:top w:val="single" w:sz="4" w:space="0" w:color="auto"/>
              <w:left w:val="dotted" w:sz="4" w:space="0" w:color="auto"/>
              <w:bottom w:val="dotted" w:sz="4" w:space="0" w:color="auto"/>
              <w:right w:val="dotted" w:sz="4" w:space="0" w:color="auto"/>
            </w:tcBorders>
            <w:vAlign w:val="center"/>
          </w:tcPr>
          <w:p w14:paraId="729122AD"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定員</w:t>
            </w:r>
          </w:p>
        </w:tc>
        <w:tc>
          <w:tcPr>
            <w:tcW w:w="1205" w:type="dxa"/>
            <w:tcBorders>
              <w:top w:val="single" w:sz="4" w:space="0" w:color="auto"/>
              <w:left w:val="dotted" w:sz="4" w:space="0" w:color="auto"/>
              <w:bottom w:val="dotted" w:sz="4" w:space="0" w:color="auto"/>
              <w:right w:val="dotted" w:sz="4" w:space="0" w:color="auto"/>
            </w:tcBorders>
            <w:vAlign w:val="center"/>
          </w:tcPr>
          <w:p w14:paraId="44EC470D"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195" w:type="dxa"/>
            <w:tcBorders>
              <w:top w:val="single" w:sz="4" w:space="0" w:color="auto"/>
              <w:left w:val="dotted" w:sz="4" w:space="0" w:color="auto"/>
              <w:bottom w:val="dotted" w:sz="4" w:space="0" w:color="auto"/>
            </w:tcBorders>
            <w:vAlign w:val="center"/>
          </w:tcPr>
          <w:p w14:paraId="376E8F78"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058" w:type="dxa"/>
            <w:tcBorders>
              <w:bottom w:val="dotted" w:sz="4" w:space="0" w:color="auto"/>
            </w:tcBorders>
            <w:vAlign w:val="center"/>
          </w:tcPr>
          <w:p w14:paraId="2782CEF4"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75D81389" w14:textId="77777777" w:rsidTr="007158CB">
        <w:trPr>
          <w:trHeight w:hRule="exact" w:val="284"/>
        </w:trPr>
        <w:tc>
          <w:tcPr>
            <w:tcW w:w="1277" w:type="dxa"/>
            <w:tcBorders>
              <w:top w:val="nil"/>
              <w:bottom w:val="nil"/>
            </w:tcBorders>
            <w:vAlign w:val="center"/>
          </w:tcPr>
          <w:p w14:paraId="193CDB84" w14:textId="77777777" w:rsidR="009638F0" w:rsidRPr="00D60F63" w:rsidRDefault="009638F0" w:rsidP="009638F0">
            <w:pPr>
              <w:spacing w:line="240" w:lineRule="exact"/>
              <w:rPr>
                <w:rFonts w:ascii="ＭＳ ゴシック" w:eastAsia="ＭＳ ゴシック" w:hAnsi="ＭＳ ゴシック" w:cs="Times New Roman"/>
              </w:rPr>
            </w:pPr>
          </w:p>
        </w:tc>
        <w:tc>
          <w:tcPr>
            <w:tcW w:w="3657" w:type="dxa"/>
            <w:gridSpan w:val="3"/>
            <w:tcBorders>
              <w:top w:val="dotted" w:sz="4" w:space="0" w:color="auto"/>
              <w:bottom w:val="dotted" w:sz="4" w:space="0" w:color="auto"/>
              <w:right w:val="dotted" w:sz="4" w:space="0" w:color="auto"/>
            </w:tcBorders>
            <w:vAlign w:val="center"/>
          </w:tcPr>
          <w:p w14:paraId="4EBE1F69"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01" w:type="dxa"/>
            <w:tcBorders>
              <w:top w:val="dotted" w:sz="4" w:space="0" w:color="auto"/>
              <w:left w:val="dotted" w:sz="4" w:space="0" w:color="auto"/>
              <w:bottom w:val="dotted" w:sz="4" w:space="0" w:color="auto"/>
              <w:right w:val="dotted" w:sz="4" w:space="0" w:color="auto"/>
            </w:tcBorders>
            <w:vAlign w:val="center"/>
          </w:tcPr>
          <w:p w14:paraId="6EC7CB6B"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05" w:type="dxa"/>
            <w:tcBorders>
              <w:top w:val="dotted" w:sz="4" w:space="0" w:color="auto"/>
              <w:left w:val="dotted" w:sz="4" w:space="0" w:color="auto"/>
              <w:bottom w:val="dotted" w:sz="4" w:space="0" w:color="auto"/>
              <w:right w:val="dotted" w:sz="4" w:space="0" w:color="auto"/>
            </w:tcBorders>
            <w:vAlign w:val="center"/>
          </w:tcPr>
          <w:p w14:paraId="01D3C4A1" w14:textId="77777777" w:rsidR="009638F0" w:rsidRPr="00D60F63" w:rsidRDefault="009638F0" w:rsidP="009638F0">
            <w:pPr>
              <w:spacing w:line="240" w:lineRule="exact"/>
              <w:rPr>
                <w:rFonts w:ascii="ＭＳ ゴシック" w:eastAsia="ＭＳ ゴシック" w:hAnsi="ＭＳ ゴシック" w:cs="Times New Roman"/>
              </w:rPr>
            </w:pPr>
          </w:p>
        </w:tc>
        <w:tc>
          <w:tcPr>
            <w:tcW w:w="1195" w:type="dxa"/>
            <w:tcBorders>
              <w:top w:val="dotted" w:sz="4" w:space="0" w:color="auto"/>
              <w:left w:val="dotted" w:sz="4" w:space="0" w:color="auto"/>
              <w:bottom w:val="dotted" w:sz="4" w:space="0" w:color="auto"/>
            </w:tcBorders>
            <w:vAlign w:val="center"/>
          </w:tcPr>
          <w:p w14:paraId="342B1899" w14:textId="77777777" w:rsidR="009638F0" w:rsidRPr="00D60F63" w:rsidRDefault="009638F0" w:rsidP="009638F0">
            <w:pPr>
              <w:spacing w:line="240" w:lineRule="exact"/>
              <w:rPr>
                <w:rFonts w:ascii="ＭＳ ゴシック" w:eastAsia="ＭＳ ゴシック" w:hAnsi="ＭＳ ゴシック" w:cs="Times New Roman"/>
              </w:rPr>
            </w:pPr>
          </w:p>
        </w:tc>
        <w:tc>
          <w:tcPr>
            <w:tcW w:w="1058" w:type="dxa"/>
            <w:tcBorders>
              <w:top w:val="dotted" w:sz="4" w:space="0" w:color="auto"/>
              <w:bottom w:val="dotted" w:sz="4" w:space="0" w:color="auto"/>
            </w:tcBorders>
            <w:vAlign w:val="center"/>
          </w:tcPr>
          <w:p w14:paraId="745B83B1"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41DDFF95" w14:textId="77777777" w:rsidTr="007158CB">
        <w:trPr>
          <w:trHeight w:hRule="exact" w:val="284"/>
        </w:trPr>
        <w:tc>
          <w:tcPr>
            <w:tcW w:w="1277" w:type="dxa"/>
            <w:tcBorders>
              <w:top w:val="nil"/>
              <w:bottom w:val="nil"/>
            </w:tcBorders>
            <w:vAlign w:val="center"/>
          </w:tcPr>
          <w:p w14:paraId="7D7260E2" w14:textId="77777777" w:rsidR="009638F0" w:rsidRPr="00D60F63" w:rsidRDefault="009638F0" w:rsidP="009638F0">
            <w:pPr>
              <w:spacing w:line="240" w:lineRule="exact"/>
              <w:rPr>
                <w:rFonts w:ascii="ＭＳ ゴシック" w:eastAsia="ＭＳ ゴシック" w:hAnsi="ＭＳ ゴシック" w:cs="Times New Roman"/>
              </w:rPr>
            </w:pPr>
          </w:p>
        </w:tc>
        <w:tc>
          <w:tcPr>
            <w:tcW w:w="3657" w:type="dxa"/>
            <w:gridSpan w:val="3"/>
            <w:tcBorders>
              <w:top w:val="dotted" w:sz="4" w:space="0" w:color="auto"/>
              <w:bottom w:val="dotted" w:sz="4" w:space="0" w:color="auto"/>
              <w:right w:val="dotted" w:sz="4" w:space="0" w:color="auto"/>
            </w:tcBorders>
            <w:vAlign w:val="center"/>
          </w:tcPr>
          <w:p w14:paraId="27FBB085"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01" w:type="dxa"/>
            <w:tcBorders>
              <w:top w:val="dotted" w:sz="4" w:space="0" w:color="auto"/>
              <w:left w:val="dotted" w:sz="4" w:space="0" w:color="auto"/>
              <w:bottom w:val="dotted" w:sz="4" w:space="0" w:color="auto"/>
              <w:right w:val="dotted" w:sz="4" w:space="0" w:color="auto"/>
            </w:tcBorders>
            <w:vAlign w:val="center"/>
          </w:tcPr>
          <w:p w14:paraId="7DAF9FE0"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05" w:type="dxa"/>
            <w:tcBorders>
              <w:top w:val="dotted" w:sz="4" w:space="0" w:color="auto"/>
              <w:left w:val="dotted" w:sz="4" w:space="0" w:color="auto"/>
              <w:bottom w:val="dotted" w:sz="4" w:space="0" w:color="auto"/>
              <w:right w:val="dotted" w:sz="4" w:space="0" w:color="auto"/>
            </w:tcBorders>
            <w:vAlign w:val="center"/>
          </w:tcPr>
          <w:p w14:paraId="5595521B" w14:textId="77777777" w:rsidR="009638F0" w:rsidRPr="00D60F63" w:rsidRDefault="009638F0" w:rsidP="009638F0">
            <w:pPr>
              <w:spacing w:line="240" w:lineRule="exact"/>
              <w:rPr>
                <w:rFonts w:ascii="ＭＳ ゴシック" w:eastAsia="ＭＳ ゴシック" w:hAnsi="ＭＳ ゴシック" w:cs="Times New Roman"/>
              </w:rPr>
            </w:pPr>
          </w:p>
        </w:tc>
        <w:tc>
          <w:tcPr>
            <w:tcW w:w="1195" w:type="dxa"/>
            <w:tcBorders>
              <w:top w:val="dotted" w:sz="4" w:space="0" w:color="auto"/>
              <w:left w:val="dotted" w:sz="4" w:space="0" w:color="auto"/>
              <w:bottom w:val="dotted" w:sz="4" w:space="0" w:color="auto"/>
            </w:tcBorders>
            <w:vAlign w:val="center"/>
          </w:tcPr>
          <w:p w14:paraId="5C7BA7DB" w14:textId="77777777" w:rsidR="009638F0" w:rsidRPr="00D60F63" w:rsidRDefault="009638F0" w:rsidP="009638F0">
            <w:pPr>
              <w:spacing w:line="240" w:lineRule="exact"/>
              <w:rPr>
                <w:rFonts w:ascii="ＭＳ ゴシック" w:eastAsia="ＭＳ ゴシック" w:hAnsi="ＭＳ ゴシック" w:cs="Times New Roman"/>
              </w:rPr>
            </w:pPr>
          </w:p>
        </w:tc>
        <w:tc>
          <w:tcPr>
            <w:tcW w:w="1058" w:type="dxa"/>
            <w:tcBorders>
              <w:top w:val="dotted" w:sz="4" w:space="0" w:color="auto"/>
              <w:bottom w:val="dotted" w:sz="4" w:space="0" w:color="auto"/>
            </w:tcBorders>
            <w:vAlign w:val="center"/>
          </w:tcPr>
          <w:p w14:paraId="0EE3526E"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57524296" w14:textId="77777777" w:rsidTr="007158CB">
        <w:trPr>
          <w:trHeight w:hRule="exact" w:val="284"/>
        </w:trPr>
        <w:tc>
          <w:tcPr>
            <w:tcW w:w="1277" w:type="dxa"/>
            <w:tcBorders>
              <w:top w:val="nil"/>
              <w:bottom w:val="nil"/>
            </w:tcBorders>
            <w:vAlign w:val="center"/>
          </w:tcPr>
          <w:p w14:paraId="7CA2C4C0" w14:textId="77777777" w:rsidR="009638F0" w:rsidRPr="00D60F63" w:rsidRDefault="009638F0" w:rsidP="009638F0">
            <w:pPr>
              <w:spacing w:line="240" w:lineRule="exact"/>
              <w:rPr>
                <w:rFonts w:ascii="ＭＳ ゴシック" w:eastAsia="ＭＳ ゴシック" w:hAnsi="ＭＳ ゴシック" w:cs="Times New Roman"/>
              </w:rPr>
            </w:pPr>
          </w:p>
        </w:tc>
        <w:tc>
          <w:tcPr>
            <w:tcW w:w="3657" w:type="dxa"/>
            <w:gridSpan w:val="3"/>
            <w:tcBorders>
              <w:top w:val="dotted" w:sz="4" w:space="0" w:color="auto"/>
              <w:bottom w:val="dotted" w:sz="4" w:space="0" w:color="auto"/>
              <w:right w:val="dotted" w:sz="4" w:space="0" w:color="auto"/>
            </w:tcBorders>
            <w:vAlign w:val="center"/>
          </w:tcPr>
          <w:p w14:paraId="0B6300D9"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01" w:type="dxa"/>
            <w:tcBorders>
              <w:top w:val="dotted" w:sz="4" w:space="0" w:color="auto"/>
              <w:left w:val="dotted" w:sz="4" w:space="0" w:color="auto"/>
              <w:bottom w:val="dotted" w:sz="4" w:space="0" w:color="auto"/>
              <w:right w:val="dotted" w:sz="4" w:space="0" w:color="auto"/>
            </w:tcBorders>
            <w:vAlign w:val="center"/>
          </w:tcPr>
          <w:p w14:paraId="70244B7D"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05" w:type="dxa"/>
            <w:tcBorders>
              <w:top w:val="dotted" w:sz="4" w:space="0" w:color="auto"/>
              <w:left w:val="dotted" w:sz="4" w:space="0" w:color="auto"/>
              <w:bottom w:val="dotted" w:sz="4" w:space="0" w:color="auto"/>
              <w:right w:val="dotted" w:sz="4" w:space="0" w:color="auto"/>
            </w:tcBorders>
            <w:vAlign w:val="center"/>
          </w:tcPr>
          <w:p w14:paraId="3B70DF44" w14:textId="77777777" w:rsidR="009638F0" w:rsidRPr="00D60F63" w:rsidRDefault="009638F0" w:rsidP="009638F0">
            <w:pPr>
              <w:spacing w:line="240" w:lineRule="exact"/>
              <w:rPr>
                <w:rFonts w:ascii="ＭＳ ゴシック" w:eastAsia="ＭＳ ゴシック" w:hAnsi="ＭＳ ゴシック" w:cs="Times New Roman"/>
              </w:rPr>
            </w:pPr>
          </w:p>
        </w:tc>
        <w:tc>
          <w:tcPr>
            <w:tcW w:w="1195" w:type="dxa"/>
            <w:tcBorders>
              <w:top w:val="dotted" w:sz="4" w:space="0" w:color="auto"/>
              <w:left w:val="dotted" w:sz="4" w:space="0" w:color="auto"/>
              <w:bottom w:val="dotted" w:sz="4" w:space="0" w:color="auto"/>
            </w:tcBorders>
            <w:vAlign w:val="center"/>
          </w:tcPr>
          <w:p w14:paraId="7431FA0F" w14:textId="77777777" w:rsidR="009638F0" w:rsidRPr="00D60F63" w:rsidRDefault="009638F0" w:rsidP="009638F0">
            <w:pPr>
              <w:spacing w:line="240" w:lineRule="exact"/>
              <w:rPr>
                <w:rFonts w:ascii="ＭＳ ゴシック" w:eastAsia="ＭＳ ゴシック" w:hAnsi="ＭＳ ゴシック" w:cs="Times New Roman"/>
              </w:rPr>
            </w:pPr>
          </w:p>
        </w:tc>
        <w:tc>
          <w:tcPr>
            <w:tcW w:w="1058" w:type="dxa"/>
            <w:tcBorders>
              <w:top w:val="dotted" w:sz="4" w:space="0" w:color="auto"/>
              <w:bottom w:val="dotted" w:sz="4" w:space="0" w:color="auto"/>
            </w:tcBorders>
            <w:vAlign w:val="center"/>
          </w:tcPr>
          <w:p w14:paraId="3C5300CB"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7DB627C8" w14:textId="77777777" w:rsidTr="007158CB">
        <w:trPr>
          <w:trHeight w:hRule="exact" w:val="284"/>
        </w:trPr>
        <w:tc>
          <w:tcPr>
            <w:tcW w:w="1277" w:type="dxa"/>
            <w:tcBorders>
              <w:top w:val="nil"/>
              <w:bottom w:val="nil"/>
            </w:tcBorders>
            <w:vAlign w:val="center"/>
          </w:tcPr>
          <w:p w14:paraId="09D16257" w14:textId="77777777" w:rsidR="009638F0" w:rsidRPr="00D60F63" w:rsidRDefault="009638F0" w:rsidP="009638F0">
            <w:pPr>
              <w:spacing w:line="240" w:lineRule="exact"/>
              <w:rPr>
                <w:rFonts w:ascii="ＭＳ ゴシック" w:eastAsia="ＭＳ ゴシック" w:hAnsi="ＭＳ ゴシック" w:cs="Times New Roman"/>
              </w:rPr>
            </w:pPr>
          </w:p>
        </w:tc>
        <w:tc>
          <w:tcPr>
            <w:tcW w:w="3657" w:type="dxa"/>
            <w:gridSpan w:val="3"/>
            <w:tcBorders>
              <w:top w:val="dotted" w:sz="4" w:space="0" w:color="auto"/>
              <w:bottom w:val="dotted" w:sz="4" w:space="0" w:color="auto"/>
              <w:right w:val="dotted" w:sz="4" w:space="0" w:color="auto"/>
            </w:tcBorders>
            <w:vAlign w:val="center"/>
          </w:tcPr>
          <w:p w14:paraId="40B66205"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01" w:type="dxa"/>
            <w:tcBorders>
              <w:top w:val="dotted" w:sz="4" w:space="0" w:color="auto"/>
              <w:left w:val="dotted" w:sz="4" w:space="0" w:color="auto"/>
              <w:bottom w:val="dotted" w:sz="4" w:space="0" w:color="auto"/>
              <w:right w:val="dotted" w:sz="4" w:space="0" w:color="auto"/>
            </w:tcBorders>
            <w:vAlign w:val="center"/>
          </w:tcPr>
          <w:p w14:paraId="2FDB3F6C"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05" w:type="dxa"/>
            <w:tcBorders>
              <w:top w:val="dotted" w:sz="4" w:space="0" w:color="auto"/>
              <w:left w:val="dotted" w:sz="4" w:space="0" w:color="auto"/>
              <w:bottom w:val="dotted" w:sz="4" w:space="0" w:color="auto"/>
              <w:right w:val="dotted" w:sz="4" w:space="0" w:color="auto"/>
            </w:tcBorders>
            <w:vAlign w:val="center"/>
          </w:tcPr>
          <w:p w14:paraId="091CD167" w14:textId="77777777" w:rsidR="009638F0" w:rsidRPr="00D60F63" w:rsidRDefault="009638F0" w:rsidP="009638F0">
            <w:pPr>
              <w:spacing w:line="240" w:lineRule="exact"/>
              <w:rPr>
                <w:rFonts w:ascii="ＭＳ ゴシック" w:eastAsia="ＭＳ ゴシック" w:hAnsi="ＭＳ ゴシック" w:cs="Times New Roman"/>
              </w:rPr>
            </w:pPr>
          </w:p>
        </w:tc>
        <w:tc>
          <w:tcPr>
            <w:tcW w:w="1195" w:type="dxa"/>
            <w:tcBorders>
              <w:top w:val="dotted" w:sz="4" w:space="0" w:color="auto"/>
              <w:left w:val="dotted" w:sz="4" w:space="0" w:color="auto"/>
              <w:bottom w:val="dotted" w:sz="4" w:space="0" w:color="auto"/>
            </w:tcBorders>
            <w:vAlign w:val="center"/>
          </w:tcPr>
          <w:p w14:paraId="319A149E" w14:textId="77777777" w:rsidR="009638F0" w:rsidRPr="00D60F63" w:rsidRDefault="009638F0" w:rsidP="009638F0">
            <w:pPr>
              <w:spacing w:line="240" w:lineRule="exact"/>
              <w:rPr>
                <w:rFonts w:ascii="ＭＳ ゴシック" w:eastAsia="ＭＳ ゴシック" w:hAnsi="ＭＳ ゴシック" w:cs="Times New Roman"/>
              </w:rPr>
            </w:pPr>
          </w:p>
        </w:tc>
        <w:tc>
          <w:tcPr>
            <w:tcW w:w="1058" w:type="dxa"/>
            <w:tcBorders>
              <w:top w:val="dotted" w:sz="4" w:space="0" w:color="auto"/>
              <w:bottom w:val="dotted" w:sz="4" w:space="0" w:color="auto"/>
            </w:tcBorders>
            <w:vAlign w:val="center"/>
          </w:tcPr>
          <w:p w14:paraId="7F15ADB6"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12DCA45A" w14:textId="77777777" w:rsidTr="007158CB">
        <w:trPr>
          <w:trHeight w:hRule="exact" w:val="284"/>
        </w:trPr>
        <w:tc>
          <w:tcPr>
            <w:tcW w:w="1277" w:type="dxa"/>
            <w:tcBorders>
              <w:top w:val="nil"/>
              <w:bottom w:val="single" w:sz="4" w:space="0" w:color="auto"/>
            </w:tcBorders>
            <w:vAlign w:val="center"/>
          </w:tcPr>
          <w:p w14:paraId="50212FD9" w14:textId="77777777" w:rsidR="009638F0" w:rsidRPr="00D60F63" w:rsidRDefault="009638F0" w:rsidP="009638F0">
            <w:pPr>
              <w:spacing w:line="240" w:lineRule="exact"/>
              <w:rPr>
                <w:rFonts w:ascii="ＭＳ ゴシック" w:eastAsia="ＭＳ ゴシック" w:hAnsi="ＭＳ ゴシック" w:cs="Times New Roman"/>
              </w:rPr>
            </w:pPr>
          </w:p>
        </w:tc>
        <w:tc>
          <w:tcPr>
            <w:tcW w:w="3657" w:type="dxa"/>
            <w:gridSpan w:val="3"/>
            <w:tcBorders>
              <w:top w:val="dotted" w:sz="4" w:space="0" w:color="auto"/>
              <w:bottom w:val="single" w:sz="4" w:space="0" w:color="auto"/>
              <w:right w:val="dotted" w:sz="4" w:space="0" w:color="auto"/>
            </w:tcBorders>
            <w:vAlign w:val="center"/>
          </w:tcPr>
          <w:p w14:paraId="24356BFB"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01" w:type="dxa"/>
            <w:tcBorders>
              <w:top w:val="dotted" w:sz="4" w:space="0" w:color="auto"/>
              <w:left w:val="dotted" w:sz="4" w:space="0" w:color="auto"/>
              <w:bottom w:val="single" w:sz="4" w:space="0" w:color="auto"/>
              <w:right w:val="dotted" w:sz="4" w:space="0" w:color="auto"/>
            </w:tcBorders>
            <w:vAlign w:val="center"/>
          </w:tcPr>
          <w:p w14:paraId="307C2EFC"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05" w:type="dxa"/>
            <w:tcBorders>
              <w:top w:val="dotted" w:sz="4" w:space="0" w:color="auto"/>
              <w:left w:val="dotted" w:sz="4" w:space="0" w:color="auto"/>
              <w:bottom w:val="single" w:sz="4" w:space="0" w:color="auto"/>
              <w:right w:val="dotted" w:sz="4" w:space="0" w:color="auto"/>
            </w:tcBorders>
            <w:vAlign w:val="center"/>
          </w:tcPr>
          <w:p w14:paraId="2723593B" w14:textId="77777777" w:rsidR="009638F0" w:rsidRPr="00D60F63" w:rsidRDefault="009638F0" w:rsidP="009638F0">
            <w:pPr>
              <w:spacing w:line="240" w:lineRule="exact"/>
              <w:rPr>
                <w:rFonts w:ascii="ＭＳ ゴシック" w:eastAsia="ＭＳ ゴシック" w:hAnsi="ＭＳ ゴシック" w:cs="Times New Roman"/>
              </w:rPr>
            </w:pPr>
          </w:p>
        </w:tc>
        <w:tc>
          <w:tcPr>
            <w:tcW w:w="1195" w:type="dxa"/>
            <w:tcBorders>
              <w:top w:val="dotted" w:sz="4" w:space="0" w:color="auto"/>
              <w:left w:val="dotted" w:sz="4" w:space="0" w:color="auto"/>
              <w:bottom w:val="single" w:sz="4" w:space="0" w:color="auto"/>
            </w:tcBorders>
            <w:vAlign w:val="center"/>
          </w:tcPr>
          <w:p w14:paraId="1223048D" w14:textId="77777777" w:rsidR="009638F0" w:rsidRPr="00D60F63" w:rsidRDefault="009638F0" w:rsidP="009638F0">
            <w:pPr>
              <w:spacing w:line="240" w:lineRule="exact"/>
              <w:rPr>
                <w:rFonts w:ascii="ＭＳ ゴシック" w:eastAsia="ＭＳ ゴシック" w:hAnsi="ＭＳ ゴシック" w:cs="Times New Roman"/>
              </w:rPr>
            </w:pPr>
          </w:p>
        </w:tc>
        <w:tc>
          <w:tcPr>
            <w:tcW w:w="1058" w:type="dxa"/>
            <w:tcBorders>
              <w:top w:val="dotted" w:sz="4" w:space="0" w:color="auto"/>
              <w:bottom w:val="single" w:sz="4" w:space="0" w:color="auto"/>
            </w:tcBorders>
            <w:vAlign w:val="center"/>
          </w:tcPr>
          <w:p w14:paraId="64726013"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70617F2B" w14:textId="77777777" w:rsidTr="007158CB">
        <w:trPr>
          <w:trHeight w:hRule="exact" w:val="284"/>
        </w:trPr>
        <w:tc>
          <w:tcPr>
            <w:tcW w:w="1277" w:type="dxa"/>
            <w:tcBorders>
              <w:top w:val="single" w:sz="4" w:space="0" w:color="auto"/>
              <w:bottom w:val="nil"/>
            </w:tcBorders>
            <w:vAlign w:val="center"/>
          </w:tcPr>
          <w:p w14:paraId="3599D64E"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③その他</w:t>
            </w:r>
          </w:p>
        </w:tc>
        <w:tc>
          <w:tcPr>
            <w:tcW w:w="1202" w:type="dxa"/>
            <w:tcBorders>
              <w:top w:val="single" w:sz="4" w:space="0" w:color="auto"/>
              <w:bottom w:val="nil"/>
              <w:right w:val="nil"/>
            </w:tcBorders>
            <w:vAlign w:val="center"/>
          </w:tcPr>
          <w:p w14:paraId="69BF3E5B" w14:textId="77777777" w:rsidR="009638F0" w:rsidRPr="00D60F63" w:rsidRDefault="009638F0" w:rsidP="009638F0">
            <w:pPr>
              <w:spacing w:line="240" w:lineRule="exact"/>
              <w:rPr>
                <w:rFonts w:ascii="ＭＳ ゴシック" w:eastAsia="ＭＳ ゴシック" w:hAnsi="ＭＳ ゴシック" w:cs="Times New Roman"/>
              </w:rPr>
            </w:pPr>
          </w:p>
        </w:tc>
        <w:tc>
          <w:tcPr>
            <w:tcW w:w="1193" w:type="dxa"/>
            <w:tcBorders>
              <w:top w:val="single" w:sz="4" w:space="0" w:color="auto"/>
              <w:left w:val="nil"/>
              <w:bottom w:val="nil"/>
              <w:right w:val="nil"/>
            </w:tcBorders>
            <w:vAlign w:val="center"/>
          </w:tcPr>
          <w:p w14:paraId="68C828F6"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62" w:type="dxa"/>
            <w:tcBorders>
              <w:top w:val="single" w:sz="4" w:space="0" w:color="auto"/>
              <w:left w:val="nil"/>
              <w:bottom w:val="nil"/>
              <w:right w:val="nil"/>
            </w:tcBorders>
            <w:vAlign w:val="center"/>
          </w:tcPr>
          <w:p w14:paraId="61D84187"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single" w:sz="4" w:space="0" w:color="auto"/>
              <w:left w:val="nil"/>
              <w:bottom w:val="nil"/>
              <w:right w:val="nil"/>
            </w:tcBorders>
            <w:vAlign w:val="center"/>
          </w:tcPr>
          <w:p w14:paraId="4056C1EB" w14:textId="77777777" w:rsidR="009638F0" w:rsidRPr="00D60F63" w:rsidRDefault="009638F0" w:rsidP="009638F0">
            <w:pPr>
              <w:spacing w:line="240" w:lineRule="exact"/>
              <w:rPr>
                <w:rFonts w:ascii="ＭＳ ゴシック" w:eastAsia="ＭＳ ゴシック" w:hAnsi="ＭＳ ゴシック" w:cs="Times New Roman"/>
              </w:rPr>
            </w:pPr>
          </w:p>
        </w:tc>
        <w:tc>
          <w:tcPr>
            <w:tcW w:w="1205" w:type="dxa"/>
            <w:tcBorders>
              <w:top w:val="single" w:sz="4" w:space="0" w:color="auto"/>
              <w:left w:val="nil"/>
              <w:bottom w:val="nil"/>
              <w:right w:val="nil"/>
            </w:tcBorders>
            <w:vAlign w:val="center"/>
          </w:tcPr>
          <w:p w14:paraId="5B5A2119" w14:textId="77777777" w:rsidR="009638F0" w:rsidRPr="00D60F63" w:rsidRDefault="009638F0" w:rsidP="009638F0">
            <w:pPr>
              <w:spacing w:line="240" w:lineRule="exact"/>
              <w:rPr>
                <w:rFonts w:ascii="ＭＳ ゴシック" w:eastAsia="ＭＳ ゴシック" w:hAnsi="ＭＳ ゴシック" w:cs="Times New Roman"/>
              </w:rPr>
            </w:pPr>
          </w:p>
        </w:tc>
        <w:tc>
          <w:tcPr>
            <w:tcW w:w="1195" w:type="dxa"/>
            <w:tcBorders>
              <w:top w:val="single" w:sz="4" w:space="0" w:color="auto"/>
              <w:left w:val="nil"/>
              <w:bottom w:val="nil"/>
            </w:tcBorders>
            <w:vAlign w:val="center"/>
          </w:tcPr>
          <w:p w14:paraId="2BB495EC" w14:textId="77777777" w:rsidR="009638F0" w:rsidRPr="00D60F63" w:rsidRDefault="009638F0" w:rsidP="009638F0">
            <w:pPr>
              <w:spacing w:line="240" w:lineRule="exact"/>
              <w:rPr>
                <w:rFonts w:ascii="ＭＳ ゴシック" w:eastAsia="ＭＳ ゴシック" w:hAnsi="ＭＳ ゴシック" w:cs="Times New Roman"/>
              </w:rPr>
            </w:pPr>
          </w:p>
        </w:tc>
        <w:tc>
          <w:tcPr>
            <w:tcW w:w="1058" w:type="dxa"/>
            <w:tcBorders>
              <w:top w:val="single" w:sz="4" w:space="0" w:color="auto"/>
              <w:bottom w:val="nil"/>
            </w:tcBorders>
            <w:vAlign w:val="center"/>
          </w:tcPr>
          <w:p w14:paraId="49E85068" w14:textId="77777777" w:rsidR="009638F0" w:rsidRPr="00D60F63" w:rsidRDefault="009638F0" w:rsidP="009638F0">
            <w:pPr>
              <w:spacing w:line="240" w:lineRule="exact"/>
              <w:rPr>
                <w:rFonts w:ascii="ＭＳ ゴシック" w:eastAsia="ＭＳ ゴシック" w:hAnsi="ＭＳ ゴシック" w:cs="Times New Roman"/>
              </w:rPr>
            </w:pPr>
          </w:p>
        </w:tc>
      </w:tr>
      <w:tr w:rsidR="009638F0" w:rsidRPr="00D60F63" w14:paraId="22B78C39" w14:textId="77777777" w:rsidTr="007158CB">
        <w:trPr>
          <w:trHeight w:hRule="exact" w:val="284"/>
        </w:trPr>
        <w:tc>
          <w:tcPr>
            <w:tcW w:w="1277" w:type="dxa"/>
            <w:tcBorders>
              <w:top w:val="nil"/>
              <w:bottom w:val="single" w:sz="4" w:space="0" w:color="auto"/>
            </w:tcBorders>
            <w:vAlign w:val="center"/>
          </w:tcPr>
          <w:p w14:paraId="67588935" w14:textId="77777777" w:rsidR="009638F0" w:rsidRPr="00D60F63" w:rsidRDefault="009638F0" w:rsidP="009638F0">
            <w:pPr>
              <w:spacing w:line="240" w:lineRule="exact"/>
              <w:rPr>
                <w:rFonts w:ascii="ＭＳ ゴシック" w:eastAsia="ＭＳ ゴシック" w:hAnsi="ＭＳ ゴシック" w:cs="Times New Roman"/>
              </w:rPr>
            </w:pPr>
          </w:p>
        </w:tc>
        <w:tc>
          <w:tcPr>
            <w:tcW w:w="1202" w:type="dxa"/>
            <w:tcBorders>
              <w:top w:val="nil"/>
              <w:bottom w:val="single" w:sz="4" w:space="0" w:color="auto"/>
              <w:right w:val="nil"/>
            </w:tcBorders>
            <w:vAlign w:val="center"/>
          </w:tcPr>
          <w:p w14:paraId="4A94A85F" w14:textId="77777777" w:rsidR="009638F0" w:rsidRPr="00D60F63" w:rsidRDefault="009638F0" w:rsidP="009638F0">
            <w:pPr>
              <w:spacing w:line="240" w:lineRule="exact"/>
              <w:rPr>
                <w:rFonts w:ascii="ＭＳ ゴシック" w:eastAsia="ＭＳ ゴシック" w:hAnsi="ＭＳ ゴシック" w:cs="Times New Roman"/>
              </w:rPr>
            </w:pPr>
          </w:p>
        </w:tc>
        <w:tc>
          <w:tcPr>
            <w:tcW w:w="1193" w:type="dxa"/>
            <w:tcBorders>
              <w:top w:val="nil"/>
              <w:left w:val="nil"/>
              <w:bottom w:val="single" w:sz="4" w:space="0" w:color="auto"/>
              <w:right w:val="nil"/>
            </w:tcBorders>
            <w:vAlign w:val="center"/>
          </w:tcPr>
          <w:p w14:paraId="440C107D" w14:textId="77777777" w:rsidR="009638F0" w:rsidRPr="00D60F63" w:rsidRDefault="009638F0" w:rsidP="009638F0">
            <w:pPr>
              <w:spacing w:line="240" w:lineRule="exact"/>
              <w:jc w:val="center"/>
              <w:rPr>
                <w:rFonts w:ascii="ＭＳ ゴシック" w:eastAsia="ＭＳ ゴシック" w:hAnsi="ＭＳ ゴシック" w:cs="Times New Roman"/>
              </w:rPr>
            </w:pPr>
          </w:p>
        </w:tc>
        <w:tc>
          <w:tcPr>
            <w:tcW w:w="1262" w:type="dxa"/>
            <w:tcBorders>
              <w:top w:val="nil"/>
              <w:left w:val="nil"/>
              <w:bottom w:val="single" w:sz="4" w:space="0" w:color="auto"/>
              <w:right w:val="nil"/>
            </w:tcBorders>
            <w:vAlign w:val="center"/>
          </w:tcPr>
          <w:p w14:paraId="1DE16C4B"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nil"/>
              <w:left w:val="nil"/>
              <w:bottom w:val="single" w:sz="4" w:space="0" w:color="auto"/>
              <w:right w:val="nil"/>
            </w:tcBorders>
            <w:vAlign w:val="center"/>
          </w:tcPr>
          <w:p w14:paraId="6C044DC3" w14:textId="77777777" w:rsidR="009638F0" w:rsidRPr="00D60F63" w:rsidRDefault="009638F0" w:rsidP="009638F0">
            <w:pPr>
              <w:spacing w:line="240" w:lineRule="exact"/>
              <w:rPr>
                <w:rFonts w:ascii="ＭＳ ゴシック" w:eastAsia="ＭＳ ゴシック" w:hAnsi="ＭＳ ゴシック" w:cs="Times New Roman"/>
              </w:rPr>
            </w:pPr>
          </w:p>
        </w:tc>
        <w:tc>
          <w:tcPr>
            <w:tcW w:w="1205" w:type="dxa"/>
            <w:tcBorders>
              <w:top w:val="nil"/>
              <w:left w:val="nil"/>
              <w:bottom w:val="single" w:sz="4" w:space="0" w:color="auto"/>
              <w:right w:val="nil"/>
            </w:tcBorders>
            <w:vAlign w:val="center"/>
          </w:tcPr>
          <w:p w14:paraId="7C282DD8" w14:textId="77777777" w:rsidR="009638F0" w:rsidRPr="00D60F63" w:rsidRDefault="009638F0" w:rsidP="009638F0">
            <w:pPr>
              <w:spacing w:line="240" w:lineRule="exact"/>
              <w:rPr>
                <w:rFonts w:ascii="ＭＳ ゴシック" w:eastAsia="ＭＳ ゴシック" w:hAnsi="ＭＳ ゴシック" w:cs="Times New Roman"/>
              </w:rPr>
            </w:pPr>
          </w:p>
        </w:tc>
        <w:tc>
          <w:tcPr>
            <w:tcW w:w="1195" w:type="dxa"/>
            <w:tcBorders>
              <w:top w:val="nil"/>
              <w:left w:val="nil"/>
              <w:bottom w:val="single" w:sz="4" w:space="0" w:color="auto"/>
            </w:tcBorders>
            <w:vAlign w:val="center"/>
          </w:tcPr>
          <w:p w14:paraId="2C73A8FD" w14:textId="77777777" w:rsidR="009638F0" w:rsidRPr="00D60F63" w:rsidRDefault="009638F0" w:rsidP="009638F0">
            <w:pPr>
              <w:spacing w:line="240" w:lineRule="exact"/>
              <w:rPr>
                <w:rFonts w:ascii="ＭＳ ゴシック" w:eastAsia="ＭＳ ゴシック" w:hAnsi="ＭＳ ゴシック" w:cs="Times New Roman"/>
              </w:rPr>
            </w:pPr>
          </w:p>
        </w:tc>
        <w:tc>
          <w:tcPr>
            <w:tcW w:w="1058" w:type="dxa"/>
            <w:tcBorders>
              <w:top w:val="nil"/>
              <w:bottom w:val="single" w:sz="4" w:space="0" w:color="auto"/>
            </w:tcBorders>
            <w:vAlign w:val="center"/>
          </w:tcPr>
          <w:p w14:paraId="6C26AC94" w14:textId="77777777" w:rsidR="009638F0" w:rsidRPr="00D60F63" w:rsidRDefault="009638F0" w:rsidP="009638F0">
            <w:pPr>
              <w:spacing w:line="240" w:lineRule="exact"/>
              <w:rPr>
                <w:rFonts w:ascii="ＭＳ ゴシック" w:eastAsia="ＭＳ ゴシック" w:hAnsi="ＭＳ ゴシック" w:cs="Times New Roman"/>
              </w:rPr>
            </w:pPr>
          </w:p>
        </w:tc>
      </w:tr>
    </w:tbl>
    <w:p w14:paraId="768B3441" w14:textId="77777777" w:rsidR="009638F0" w:rsidRPr="00D60F63" w:rsidRDefault="009638F0" w:rsidP="009638F0">
      <w:pPr>
        <w:rPr>
          <w:rFonts w:ascii="ＭＳ ゴシック" w:eastAsia="ＭＳ ゴシック" w:hAnsi="ＭＳ ゴシック" w:cs="Times New Roman"/>
          <w:sz w:val="24"/>
        </w:rPr>
      </w:pPr>
    </w:p>
    <w:p w14:paraId="5560A1BD" w14:textId="77777777" w:rsidR="009638F0" w:rsidRPr="00D60F63" w:rsidRDefault="009638F0" w:rsidP="009638F0">
      <w:pPr>
        <w:outlineLvl w:val="0"/>
        <w:rPr>
          <w:rFonts w:ascii="ＭＳ ゴシック" w:eastAsia="ＭＳ ゴシック" w:hAnsi="ＭＳ ゴシック" w:cs="Times New Roman"/>
          <w:sz w:val="24"/>
        </w:rPr>
      </w:pPr>
      <w:r w:rsidRPr="00D60F63">
        <w:rPr>
          <w:rFonts w:ascii="ＭＳ ゴシック" w:eastAsia="ＭＳ ゴシック" w:hAnsi="ＭＳ ゴシック" w:cs="Times New Roman" w:hint="eastAsia"/>
          <w:sz w:val="24"/>
        </w:rPr>
        <w:t>９．会場間移動</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82"/>
        <w:gridCol w:w="1209"/>
        <w:gridCol w:w="1207"/>
        <w:gridCol w:w="1208"/>
        <w:gridCol w:w="1206"/>
        <w:gridCol w:w="1210"/>
        <w:gridCol w:w="1207"/>
        <w:gridCol w:w="1064"/>
      </w:tblGrid>
      <w:tr w:rsidR="00D60F63" w:rsidRPr="00D60F63" w14:paraId="1E703F5C" w14:textId="77777777" w:rsidTr="007158CB">
        <w:trPr>
          <w:trHeight w:hRule="exact" w:val="284"/>
        </w:trPr>
        <w:tc>
          <w:tcPr>
            <w:tcW w:w="1282" w:type="dxa"/>
            <w:tcBorders>
              <w:bottom w:val="single" w:sz="4" w:space="0" w:color="auto"/>
              <w:right w:val="single" w:sz="4" w:space="0" w:color="auto"/>
            </w:tcBorders>
            <w:vAlign w:val="center"/>
          </w:tcPr>
          <w:p w14:paraId="7729C0E0"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項目</w:t>
            </w:r>
          </w:p>
        </w:tc>
        <w:tc>
          <w:tcPr>
            <w:tcW w:w="1209" w:type="dxa"/>
            <w:tcBorders>
              <w:bottom w:val="single" w:sz="4" w:space="0" w:color="auto"/>
              <w:right w:val="nil"/>
            </w:tcBorders>
            <w:vAlign w:val="center"/>
          </w:tcPr>
          <w:p w14:paraId="17D93CD3"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内訳</w:t>
            </w:r>
          </w:p>
        </w:tc>
        <w:tc>
          <w:tcPr>
            <w:tcW w:w="1207" w:type="dxa"/>
            <w:tcBorders>
              <w:left w:val="nil"/>
              <w:bottom w:val="single" w:sz="4" w:space="0" w:color="auto"/>
              <w:right w:val="nil"/>
            </w:tcBorders>
            <w:vAlign w:val="center"/>
          </w:tcPr>
          <w:p w14:paraId="03FF306A" w14:textId="77777777" w:rsidR="009638F0" w:rsidRPr="00D60F63" w:rsidRDefault="009638F0" w:rsidP="009638F0">
            <w:pPr>
              <w:spacing w:line="240" w:lineRule="exact"/>
              <w:rPr>
                <w:rFonts w:ascii="ＭＳ ゴシック" w:eastAsia="ＭＳ ゴシック" w:hAnsi="ＭＳ ゴシック" w:cs="Times New Roman"/>
              </w:rPr>
            </w:pPr>
          </w:p>
        </w:tc>
        <w:tc>
          <w:tcPr>
            <w:tcW w:w="1208" w:type="dxa"/>
            <w:tcBorders>
              <w:left w:val="nil"/>
              <w:bottom w:val="single" w:sz="4" w:space="0" w:color="auto"/>
              <w:right w:val="nil"/>
            </w:tcBorders>
            <w:vAlign w:val="center"/>
          </w:tcPr>
          <w:p w14:paraId="6FF10A1A" w14:textId="77777777" w:rsidR="009638F0" w:rsidRPr="00D60F63" w:rsidRDefault="009638F0" w:rsidP="009638F0">
            <w:pPr>
              <w:spacing w:line="240" w:lineRule="exact"/>
              <w:rPr>
                <w:rFonts w:ascii="ＭＳ ゴシック" w:eastAsia="ＭＳ ゴシック" w:hAnsi="ＭＳ ゴシック" w:cs="Times New Roman"/>
              </w:rPr>
            </w:pPr>
          </w:p>
        </w:tc>
        <w:tc>
          <w:tcPr>
            <w:tcW w:w="1206" w:type="dxa"/>
            <w:tcBorders>
              <w:left w:val="nil"/>
              <w:bottom w:val="single" w:sz="4" w:space="0" w:color="auto"/>
              <w:right w:val="nil"/>
            </w:tcBorders>
            <w:vAlign w:val="center"/>
          </w:tcPr>
          <w:p w14:paraId="0D1D7F1C" w14:textId="77777777" w:rsidR="009638F0" w:rsidRPr="00D60F63" w:rsidRDefault="009638F0" w:rsidP="009638F0">
            <w:pPr>
              <w:spacing w:line="240" w:lineRule="exact"/>
              <w:rPr>
                <w:rFonts w:ascii="ＭＳ ゴシック" w:eastAsia="ＭＳ ゴシック" w:hAnsi="ＭＳ ゴシック" w:cs="Times New Roman"/>
              </w:rPr>
            </w:pPr>
          </w:p>
        </w:tc>
        <w:tc>
          <w:tcPr>
            <w:tcW w:w="1210" w:type="dxa"/>
            <w:tcBorders>
              <w:left w:val="nil"/>
              <w:bottom w:val="single" w:sz="4" w:space="0" w:color="auto"/>
              <w:right w:val="nil"/>
            </w:tcBorders>
            <w:vAlign w:val="center"/>
          </w:tcPr>
          <w:p w14:paraId="3FA20BCC" w14:textId="77777777" w:rsidR="009638F0" w:rsidRPr="00D60F63" w:rsidRDefault="009638F0" w:rsidP="009638F0">
            <w:pPr>
              <w:spacing w:line="240" w:lineRule="exact"/>
              <w:rPr>
                <w:rFonts w:ascii="ＭＳ ゴシック" w:eastAsia="ＭＳ ゴシック" w:hAnsi="ＭＳ ゴシック" w:cs="Times New Roman"/>
              </w:rPr>
            </w:pPr>
          </w:p>
        </w:tc>
        <w:tc>
          <w:tcPr>
            <w:tcW w:w="1207" w:type="dxa"/>
            <w:tcBorders>
              <w:left w:val="nil"/>
              <w:bottom w:val="single" w:sz="4" w:space="0" w:color="auto"/>
              <w:right w:val="single" w:sz="4" w:space="0" w:color="auto"/>
            </w:tcBorders>
            <w:vAlign w:val="center"/>
          </w:tcPr>
          <w:p w14:paraId="46AB548B" w14:textId="77777777" w:rsidR="009638F0" w:rsidRPr="00D60F63" w:rsidRDefault="009638F0" w:rsidP="009638F0">
            <w:pPr>
              <w:spacing w:line="240" w:lineRule="exact"/>
              <w:rPr>
                <w:rFonts w:ascii="ＭＳ ゴシック" w:eastAsia="ＭＳ ゴシック" w:hAnsi="ＭＳ ゴシック" w:cs="Times New Roman"/>
              </w:rPr>
            </w:pPr>
          </w:p>
        </w:tc>
        <w:tc>
          <w:tcPr>
            <w:tcW w:w="1064" w:type="dxa"/>
            <w:tcBorders>
              <w:left w:val="single" w:sz="4" w:space="0" w:color="auto"/>
              <w:bottom w:val="single" w:sz="4" w:space="0" w:color="auto"/>
            </w:tcBorders>
            <w:vAlign w:val="center"/>
          </w:tcPr>
          <w:p w14:paraId="35D7449E"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チェック</w:t>
            </w:r>
          </w:p>
        </w:tc>
      </w:tr>
      <w:tr w:rsidR="00D60F63" w:rsidRPr="00D60F63" w14:paraId="4531F855" w14:textId="77777777" w:rsidTr="007158CB">
        <w:trPr>
          <w:trHeight w:hRule="exact" w:val="284"/>
        </w:trPr>
        <w:tc>
          <w:tcPr>
            <w:tcW w:w="1282" w:type="dxa"/>
            <w:tcBorders>
              <w:bottom w:val="nil"/>
              <w:right w:val="single" w:sz="4" w:space="0" w:color="auto"/>
            </w:tcBorders>
            <w:vAlign w:val="center"/>
          </w:tcPr>
          <w:p w14:paraId="533B7DB8"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①会社名1</w:t>
            </w:r>
          </w:p>
        </w:tc>
        <w:tc>
          <w:tcPr>
            <w:tcW w:w="4830" w:type="dxa"/>
            <w:gridSpan w:val="4"/>
            <w:tcBorders>
              <w:bottom w:val="dotted" w:sz="4" w:space="0" w:color="auto"/>
              <w:right w:val="dotted" w:sz="4" w:space="0" w:color="auto"/>
            </w:tcBorders>
            <w:vAlign w:val="center"/>
          </w:tcPr>
          <w:p w14:paraId="2C52D8C2" w14:textId="77777777" w:rsidR="009638F0" w:rsidRPr="00D60F63" w:rsidRDefault="009638F0" w:rsidP="009638F0">
            <w:pPr>
              <w:spacing w:line="240" w:lineRule="exact"/>
              <w:rPr>
                <w:rFonts w:ascii="ＭＳ ゴシック" w:eastAsia="ＭＳ ゴシック" w:hAnsi="ＭＳ ゴシック" w:cs="Times New Roman"/>
              </w:rPr>
            </w:pPr>
          </w:p>
        </w:tc>
        <w:tc>
          <w:tcPr>
            <w:tcW w:w="2417" w:type="dxa"/>
            <w:gridSpan w:val="2"/>
            <w:tcBorders>
              <w:left w:val="dotted" w:sz="4" w:space="0" w:color="auto"/>
              <w:bottom w:val="dotted" w:sz="4" w:space="0" w:color="auto"/>
              <w:right w:val="single" w:sz="4" w:space="0" w:color="auto"/>
            </w:tcBorders>
            <w:vAlign w:val="center"/>
          </w:tcPr>
          <w:p w14:paraId="015246F3"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TEL</w:t>
            </w:r>
          </w:p>
        </w:tc>
        <w:tc>
          <w:tcPr>
            <w:tcW w:w="1064" w:type="dxa"/>
            <w:tcBorders>
              <w:left w:val="single" w:sz="4" w:space="0" w:color="auto"/>
              <w:bottom w:val="dotted" w:sz="4" w:space="0" w:color="auto"/>
            </w:tcBorders>
            <w:vAlign w:val="center"/>
          </w:tcPr>
          <w:p w14:paraId="4C787BCB"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0A47601E" w14:textId="77777777" w:rsidTr="007158CB">
        <w:trPr>
          <w:trHeight w:hRule="exact" w:val="284"/>
        </w:trPr>
        <w:tc>
          <w:tcPr>
            <w:tcW w:w="1282" w:type="dxa"/>
            <w:tcBorders>
              <w:top w:val="nil"/>
              <w:bottom w:val="dotted" w:sz="4" w:space="0" w:color="auto"/>
              <w:right w:val="single" w:sz="4" w:space="0" w:color="auto"/>
            </w:tcBorders>
            <w:vAlign w:val="center"/>
          </w:tcPr>
          <w:p w14:paraId="2910B52A" w14:textId="77777777" w:rsidR="009638F0" w:rsidRPr="00D60F63" w:rsidRDefault="009638F0" w:rsidP="009638F0">
            <w:pPr>
              <w:spacing w:line="240" w:lineRule="exact"/>
              <w:ind w:firstLine="210"/>
              <w:rPr>
                <w:rFonts w:ascii="ＭＳ ゴシック" w:eastAsia="ＭＳ ゴシック" w:hAnsi="ＭＳ ゴシック" w:cs="Times New Roman"/>
              </w:rPr>
            </w:pPr>
            <w:r w:rsidRPr="00D60F63">
              <w:rPr>
                <w:rFonts w:ascii="ＭＳ ゴシック" w:eastAsia="ＭＳ ゴシック" w:hAnsi="ＭＳ ゴシック" w:cs="Times New Roman" w:hint="eastAsia"/>
              </w:rPr>
              <w:t>担当者名</w:t>
            </w:r>
          </w:p>
        </w:tc>
        <w:tc>
          <w:tcPr>
            <w:tcW w:w="4830" w:type="dxa"/>
            <w:gridSpan w:val="4"/>
            <w:tcBorders>
              <w:top w:val="dotted" w:sz="4" w:space="0" w:color="auto"/>
              <w:bottom w:val="dotted" w:sz="4" w:space="0" w:color="auto"/>
              <w:right w:val="dotted" w:sz="4" w:space="0" w:color="auto"/>
            </w:tcBorders>
            <w:vAlign w:val="center"/>
          </w:tcPr>
          <w:p w14:paraId="0102CF66" w14:textId="77777777" w:rsidR="009638F0" w:rsidRPr="00D60F63" w:rsidRDefault="009638F0" w:rsidP="009638F0">
            <w:pPr>
              <w:spacing w:line="240" w:lineRule="exact"/>
              <w:rPr>
                <w:rFonts w:ascii="ＭＳ ゴシック" w:eastAsia="ＭＳ ゴシック" w:hAnsi="ＭＳ ゴシック" w:cs="Times New Roman"/>
              </w:rPr>
            </w:pPr>
          </w:p>
        </w:tc>
        <w:tc>
          <w:tcPr>
            <w:tcW w:w="2417" w:type="dxa"/>
            <w:gridSpan w:val="2"/>
            <w:tcBorders>
              <w:top w:val="dotted" w:sz="4" w:space="0" w:color="auto"/>
              <w:left w:val="dotted" w:sz="4" w:space="0" w:color="auto"/>
              <w:bottom w:val="dotted" w:sz="4" w:space="0" w:color="auto"/>
              <w:right w:val="single" w:sz="4" w:space="0" w:color="auto"/>
            </w:tcBorders>
            <w:vAlign w:val="center"/>
          </w:tcPr>
          <w:p w14:paraId="63DB25F0"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FAX</w:t>
            </w:r>
          </w:p>
        </w:tc>
        <w:tc>
          <w:tcPr>
            <w:tcW w:w="1064" w:type="dxa"/>
            <w:tcBorders>
              <w:top w:val="dotted" w:sz="4" w:space="0" w:color="auto"/>
              <w:left w:val="single" w:sz="4" w:space="0" w:color="auto"/>
              <w:bottom w:val="dotted" w:sz="4" w:space="0" w:color="auto"/>
            </w:tcBorders>
            <w:vAlign w:val="center"/>
          </w:tcPr>
          <w:p w14:paraId="694B56A1"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77DD9216" w14:textId="77777777" w:rsidTr="007158CB">
        <w:trPr>
          <w:trHeight w:hRule="exact" w:val="284"/>
        </w:trPr>
        <w:tc>
          <w:tcPr>
            <w:tcW w:w="1282" w:type="dxa"/>
            <w:tcBorders>
              <w:top w:val="dotted" w:sz="4" w:space="0" w:color="auto"/>
              <w:bottom w:val="nil"/>
              <w:right w:val="single" w:sz="4" w:space="0" w:color="auto"/>
            </w:tcBorders>
            <w:vAlign w:val="center"/>
          </w:tcPr>
          <w:p w14:paraId="6F3F1B83" w14:textId="77777777" w:rsidR="009638F0" w:rsidRPr="00D60F63" w:rsidRDefault="009638F0" w:rsidP="009638F0">
            <w:pPr>
              <w:spacing w:line="240" w:lineRule="exact"/>
              <w:ind w:firstLine="210"/>
              <w:rPr>
                <w:rFonts w:ascii="ＭＳ ゴシック" w:eastAsia="ＭＳ ゴシック" w:hAnsi="ＭＳ ゴシック" w:cs="Times New Roman"/>
              </w:rPr>
            </w:pPr>
            <w:r w:rsidRPr="00D60F63">
              <w:rPr>
                <w:rFonts w:ascii="ＭＳ ゴシック" w:eastAsia="ＭＳ ゴシック" w:hAnsi="ＭＳ ゴシック" w:cs="Times New Roman" w:hint="eastAsia"/>
              </w:rPr>
              <w:t>会社名2</w:t>
            </w:r>
          </w:p>
        </w:tc>
        <w:tc>
          <w:tcPr>
            <w:tcW w:w="4830" w:type="dxa"/>
            <w:gridSpan w:val="4"/>
            <w:tcBorders>
              <w:top w:val="dotted" w:sz="4" w:space="0" w:color="auto"/>
              <w:bottom w:val="dotted" w:sz="4" w:space="0" w:color="auto"/>
              <w:right w:val="dotted" w:sz="4" w:space="0" w:color="auto"/>
            </w:tcBorders>
            <w:vAlign w:val="center"/>
          </w:tcPr>
          <w:p w14:paraId="630F6EC4" w14:textId="77777777" w:rsidR="009638F0" w:rsidRPr="00D60F63" w:rsidRDefault="009638F0" w:rsidP="009638F0">
            <w:pPr>
              <w:spacing w:line="240" w:lineRule="exact"/>
              <w:rPr>
                <w:rFonts w:ascii="ＭＳ ゴシック" w:eastAsia="ＭＳ ゴシック" w:hAnsi="ＭＳ ゴシック" w:cs="Times New Roman"/>
              </w:rPr>
            </w:pPr>
          </w:p>
        </w:tc>
        <w:tc>
          <w:tcPr>
            <w:tcW w:w="2417" w:type="dxa"/>
            <w:gridSpan w:val="2"/>
            <w:tcBorders>
              <w:top w:val="dotted" w:sz="4" w:space="0" w:color="auto"/>
              <w:left w:val="dotted" w:sz="4" w:space="0" w:color="auto"/>
              <w:bottom w:val="dotted" w:sz="4" w:space="0" w:color="auto"/>
              <w:right w:val="single" w:sz="4" w:space="0" w:color="auto"/>
            </w:tcBorders>
            <w:vAlign w:val="center"/>
          </w:tcPr>
          <w:p w14:paraId="621950E8"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TEL</w:t>
            </w:r>
          </w:p>
        </w:tc>
        <w:tc>
          <w:tcPr>
            <w:tcW w:w="1064" w:type="dxa"/>
            <w:tcBorders>
              <w:top w:val="dotted" w:sz="4" w:space="0" w:color="auto"/>
              <w:left w:val="single" w:sz="4" w:space="0" w:color="auto"/>
              <w:bottom w:val="dotted" w:sz="4" w:space="0" w:color="auto"/>
            </w:tcBorders>
            <w:vAlign w:val="center"/>
          </w:tcPr>
          <w:p w14:paraId="0041D038"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74F4A638" w14:textId="77777777" w:rsidTr="007158CB">
        <w:trPr>
          <w:trHeight w:hRule="exact" w:val="284"/>
        </w:trPr>
        <w:tc>
          <w:tcPr>
            <w:tcW w:w="1282" w:type="dxa"/>
            <w:tcBorders>
              <w:top w:val="nil"/>
              <w:bottom w:val="single" w:sz="4" w:space="0" w:color="auto"/>
              <w:right w:val="single" w:sz="4" w:space="0" w:color="auto"/>
            </w:tcBorders>
            <w:vAlign w:val="center"/>
          </w:tcPr>
          <w:p w14:paraId="0A3A5A78" w14:textId="77777777" w:rsidR="009638F0" w:rsidRPr="00D60F63" w:rsidRDefault="009638F0" w:rsidP="009638F0">
            <w:pPr>
              <w:spacing w:line="240" w:lineRule="exact"/>
              <w:ind w:firstLine="210"/>
              <w:rPr>
                <w:rFonts w:ascii="ＭＳ ゴシック" w:eastAsia="ＭＳ ゴシック" w:hAnsi="ＭＳ ゴシック" w:cs="Times New Roman"/>
              </w:rPr>
            </w:pPr>
            <w:r w:rsidRPr="00D60F63">
              <w:rPr>
                <w:rFonts w:ascii="ＭＳ ゴシック" w:eastAsia="ＭＳ ゴシック" w:hAnsi="ＭＳ ゴシック" w:cs="Times New Roman" w:hint="eastAsia"/>
              </w:rPr>
              <w:t>担当者名</w:t>
            </w:r>
          </w:p>
        </w:tc>
        <w:tc>
          <w:tcPr>
            <w:tcW w:w="4830" w:type="dxa"/>
            <w:gridSpan w:val="4"/>
            <w:tcBorders>
              <w:top w:val="dotted" w:sz="4" w:space="0" w:color="auto"/>
              <w:bottom w:val="single" w:sz="4" w:space="0" w:color="auto"/>
              <w:right w:val="dotted" w:sz="4" w:space="0" w:color="auto"/>
            </w:tcBorders>
            <w:vAlign w:val="center"/>
          </w:tcPr>
          <w:p w14:paraId="7BAD74D9" w14:textId="77777777" w:rsidR="009638F0" w:rsidRPr="00D60F63" w:rsidRDefault="009638F0" w:rsidP="009638F0">
            <w:pPr>
              <w:spacing w:line="240" w:lineRule="exact"/>
              <w:rPr>
                <w:rFonts w:ascii="ＭＳ ゴシック" w:eastAsia="ＭＳ ゴシック" w:hAnsi="ＭＳ ゴシック" w:cs="Times New Roman"/>
              </w:rPr>
            </w:pPr>
          </w:p>
        </w:tc>
        <w:tc>
          <w:tcPr>
            <w:tcW w:w="2417" w:type="dxa"/>
            <w:gridSpan w:val="2"/>
            <w:tcBorders>
              <w:top w:val="dotted" w:sz="4" w:space="0" w:color="auto"/>
              <w:left w:val="dotted" w:sz="4" w:space="0" w:color="auto"/>
              <w:bottom w:val="single" w:sz="4" w:space="0" w:color="auto"/>
              <w:right w:val="single" w:sz="4" w:space="0" w:color="auto"/>
            </w:tcBorders>
            <w:vAlign w:val="center"/>
          </w:tcPr>
          <w:p w14:paraId="48689F12"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FAX</w:t>
            </w:r>
          </w:p>
        </w:tc>
        <w:tc>
          <w:tcPr>
            <w:tcW w:w="1064" w:type="dxa"/>
            <w:tcBorders>
              <w:top w:val="dotted" w:sz="4" w:space="0" w:color="auto"/>
              <w:left w:val="single" w:sz="4" w:space="0" w:color="auto"/>
              <w:bottom w:val="single" w:sz="4" w:space="0" w:color="auto"/>
            </w:tcBorders>
            <w:vAlign w:val="center"/>
          </w:tcPr>
          <w:p w14:paraId="70AB414A"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6AB88DCC" w14:textId="77777777" w:rsidTr="007158CB">
        <w:trPr>
          <w:trHeight w:hRule="exact" w:val="284"/>
        </w:trPr>
        <w:tc>
          <w:tcPr>
            <w:tcW w:w="1282" w:type="dxa"/>
            <w:tcBorders>
              <w:top w:val="single" w:sz="4" w:space="0" w:color="auto"/>
              <w:bottom w:val="nil"/>
              <w:right w:val="single" w:sz="4" w:space="0" w:color="auto"/>
            </w:tcBorders>
            <w:vAlign w:val="center"/>
          </w:tcPr>
          <w:p w14:paraId="6899B9BD" w14:textId="77777777" w:rsidR="009638F0" w:rsidRPr="00D60F63" w:rsidRDefault="009638F0" w:rsidP="009638F0">
            <w:pPr>
              <w:spacing w:line="240" w:lineRule="exact"/>
              <w:rPr>
                <w:rFonts w:ascii="ＭＳ ゴシック" w:eastAsia="ＭＳ ゴシック" w:hAnsi="ＭＳ ゴシック" w:cs="Times New Roman"/>
                <w:spacing w:val="-20"/>
              </w:rPr>
            </w:pPr>
            <w:r w:rsidRPr="00D60F63">
              <w:rPr>
                <w:rFonts w:ascii="ＭＳ ゴシック" w:eastAsia="ＭＳ ゴシック" w:hAnsi="ＭＳ ゴシック" w:cs="Times New Roman" w:hint="eastAsia"/>
                <w:spacing w:val="-20"/>
              </w:rPr>
              <w:t>②シャトル</w:t>
            </w:r>
          </w:p>
        </w:tc>
        <w:tc>
          <w:tcPr>
            <w:tcW w:w="1209" w:type="dxa"/>
            <w:tcBorders>
              <w:top w:val="single" w:sz="4" w:space="0" w:color="auto"/>
              <w:bottom w:val="dotted" w:sz="4" w:space="0" w:color="auto"/>
              <w:right w:val="dotted" w:sz="4" w:space="0" w:color="auto"/>
            </w:tcBorders>
            <w:vAlign w:val="center"/>
          </w:tcPr>
          <w:p w14:paraId="6C776A30"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spacing w:val="-20"/>
              </w:rPr>
              <w:t>始点</w:t>
            </w:r>
          </w:p>
        </w:tc>
        <w:tc>
          <w:tcPr>
            <w:tcW w:w="1207" w:type="dxa"/>
            <w:tcBorders>
              <w:top w:val="single" w:sz="4" w:space="0" w:color="auto"/>
              <w:left w:val="dotted" w:sz="4" w:space="0" w:color="auto"/>
              <w:bottom w:val="dotted" w:sz="4" w:space="0" w:color="auto"/>
              <w:right w:val="dotted" w:sz="4" w:space="0" w:color="auto"/>
            </w:tcBorders>
            <w:vAlign w:val="center"/>
          </w:tcPr>
          <w:p w14:paraId="3C31AE2C"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終点</w:t>
            </w:r>
          </w:p>
        </w:tc>
        <w:tc>
          <w:tcPr>
            <w:tcW w:w="1208" w:type="dxa"/>
            <w:tcBorders>
              <w:top w:val="single" w:sz="4" w:space="0" w:color="auto"/>
              <w:left w:val="dotted" w:sz="4" w:space="0" w:color="auto"/>
              <w:bottom w:val="dotted" w:sz="4" w:space="0" w:color="auto"/>
              <w:right w:val="single" w:sz="4" w:space="0" w:color="auto"/>
            </w:tcBorders>
            <w:vAlign w:val="center"/>
          </w:tcPr>
          <w:p w14:paraId="58F395D7"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バス要否</w:t>
            </w:r>
          </w:p>
        </w:tc>
        <w:tc>
          <w:tcPr>
            <w:tcW w:w="1206" w:type="dxa"/>
            <w:tcBorders>
              <w:top w:val="single" w:sz="4" w:space="0" w:color="auto"/>
              <w:left w:val="single" w:sz="4" w:space="0" w:color="auto"/>
              <w:bottom w:val="dotted" w:sz="4" w:space="0" w:color="auto"/>
              <w:right w:val="dotted" w:sz="4" w:space="0" w:color="auto"/>
            </w:tcBorders>
            <w:vAlign w:val="center"/>
          </w:tcPr>
          <w:p w14:paraId="13C83A5E"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始点</w:t>
            </w:r>
          </w:p>
        </w:tc>
        <w:tc>
          <w:tcPr>
            <w:tcW w:w="1210" w:type="dxa"/>
            <w:tcBorders>
              <w:top w:val="single" w:sz="4" w:space="0" w:color="auto"/>
              <w:left w:val="dotted" w:sz="4" w:space="0" w:color="auto"/>
              <w:bottom w:val="dotted" w:sz="4" w:space="0" w:color="auto"/>
              <w:right w:val="dotted" w:sz="4" w:space="0" w:color="auto"/>
            </w:tcBorders>
            <w:vAlign w:val="center"/>
          </w:tcPr>
          <w:p w14:paraId="0373D2C9" w14:textId="77777777" w:rsidR="009638F0" w:rsidRPr="00D60F63" w:rsidRDefault="009638F0" w:rsidP="009638F0">
            <w:pPr>
              <w:spacing w:line="240" w:lineRule="exact"/>
              <w:jc w:val="center"/>
              <w:rPr>
                <w:rFonts w:ascii="ＭＳ ゴシック" w:eastAsia="ＭＳ ゴシック" w:hAnsi="ＭＳ ゴシック" w:cs="Times New Roman"/>
                <w:spacing w:val="-20"/>
              </w:rPr>
            </w:pPr>
            <w:r w:rsidRPr="00D60F63">
              <w:rPr>
                <w:rFonts w:ascii="ＭＳ ゴシック" w:eastAsia="ＭＳ ゴシック" w:hAnsi="ＭＳ ゴシック" w:cs="Times New Roman" w:hint="eastAsia"/>
                <w:spacing w:val="-20"/>
              </w:rPr>
              <w:t>終点</w:t>
            </w:r>
          </w:p>
        </w:tc>
        <w:tc>
          <w:tcPr>
            <w:tcW w:w="1207" w:type="dxa"/>
            <w:tcBorders>
              <w:top w:val="single" w:sz="4" w:space="0" w:color="auto"/>
              <w:left w:val="dotted" w:sz="4" w:space="0" w:color="auto"/>
              <w:bottom w:val="dotted" w:sz="4" w:space="0" w:color="auto"/>
              <w:right w:val="single" w:sz="4" w:space="0" w:color="auto"/>
            </w:tcBorders>
            <w:vAlign w:val="center"/>
          </w:tcPr>
          <w:p w14:paraId="0D6A2A10"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バス要否</w:t>
            </w:r>
          </w:p>
        </w:tc>
        <w:tc>
          <w:tcPr>
            <w:tcW w:w="1064" w:type="dxa"/>
            <w:tcBorders>
              <w:top w:val="single" w:sz="4" w:space="0" w:color="auto"/>
              <w:left w:val="single" w:sz="4" w:space="0" w:color="auto"/>
              <w:bottom w:val="dotted" w:sz="4" w:space="0" w:color="auto"/>
            </w:tcBorders>
            <w:vAlign w:val="center"/>
          </w:tcPr>
          <w:p w14:paraId="3CDC4E67" w14:textId="77777777" w:rsidR="009638F0" w:rsidRPr="00D60F63" w:rsidRDefault="009638F0" w:rsidP="009638F0">
            <w:pPr>
              <w:spacing w:line="240" w:lineRule="exact"/>
              <w:jc w:val="center"/>
              <w:rPr>
                <w:rFonts w:ascii="ＭＳ ゴシック" w:eastAsia="ＭＳ ゴシック" w:hAnsi="ＭＳ ゴシック" w:cs="Times New Roman"/>
              </w:rPr>
            </w:pPr>
          </w:p>
        </w:tc>
      </w:tr>
      <w:tr w:rsidR="00D60F63" w:rsidRPr="00D60F63" w14:paraId="35A05B75" w14:textId="77777777" w:rsidTr="007158CB">
        <w:trPr>
          <w:trHeight w:hRule="exact" w:val="284"/>
        </w:trPr>
        <w:tc>
          <w:tcPr>
            <w:tcW w:w="1282" w:type="dxa"/>
            <w:tcBorders>
              <w:top w:val="nil"/>
              <w:bottom w:val="nil"/>
              <w:right w:val="single" w:sz="4" w:space="0" w:color="auto"/>
            </w:tcBorders>
            <w:vAlign w:val="center"/>
          </w:tcPr>
          <w:p w14:paraId="4524B6C8"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r w:rsidRPr="00D60F63">
              <w:rPr>
                <w:rFonts w:ascii="ＭＳ ゴシック" w:eastAsia="ＭＳ ゴシック" w:hAnsi="ＭＳ ゴシック" w:cs="Times New Roman" w:hint="eastAsia"/>
              </w:rPr>
              <w:t>バス</w:t>
            </w:r>
          </w:p>
        </w:tc>
        <w:tc>
          <w:tcPr>
            <w:tcW w:w="1209" w:type="dxa"/>
            <w:tcBorders>
              <w:top w:val="dotted" w:sz="4" w:space="0" w:color="auto"/>
              <w:bottom w:val="dotted" w:sz="4" w:space="0" w:color="auto"/>
              <w:right w:val="dotted" w:sz="4" w:space="0" w:color="auto"/>
            </w:tcBorders>
            <w:vAlign w:val="center"/>
          </w:tcPr>
          <w:p w14:paraId="2C84F12C"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最寄駅</w:t>
            </w:r>
          </w:p>
        </w:tc>
        <w:tc>
          <w:tcPr>
            <w:tcW w:w="1207" w:type="dxa"/>
            <w:tcBorders>
              <w:top w:val="dotted" w:sz="4" w:space="0" w:color="auto"/>
              <w:left w:val="dotted" w:sz="4" w:space="0" w:color="auto"/>
              <w:bottom w:val="dotted" w:sz="4" w:space="0" w:color="auto"/>
              <w:right w:val="dotted" w:sz="4" w:space="0" w:color="auto"/>
            </w:tcBorders>
            <w:vAlign w:val="center"/>
          </w:tcPr>
          <w:p w14:paraId="0324E8A6"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r w:rsidRPr="00D60F63">
              <w:rPr>
                <w:rFonts w:ascii="ＭＳ ゴシック" w:eastAsia="ＭＳ ゴシック" w:hAnsi="ＭＳ ゴシック" w:cs="Times New Roman" w:hint="eastAsia"/>
              </w:rPr>
              <w:t>ﾒｲﾝﾎﾃﾙ</w:t>
            </w:r>
          </w:p>
        </w:tc>
        <w:tc>
          <w:tcPr>
            <w:tcW w:w="1208" w:type="dxa"/>
            <w:tcBorders>
              <w:top w:val="dotted" w:sz="4" w:space="0" w:color="auto"/>
              <w:left w:val="dotted" w:sz="4" w:space="0" w:color="auto"/>
              <w:bottom w:val="dotted" w:sz="4" w:space="0" w:color="auto"/>
              <w:right w:val="single" w:sz="4" w:space="0" w:color="auto"/>
            </w:tcBorders>
            <w:vAlign w:val="center"/>
          </w:tcPr>
          <w:p w14:paraId="39FDDC9B" w14:textId="77777777" w:rsidR="009638F0" w:rsidRPr="00D60F63" w:rsidRDefault="009638F0" w:rsidP="009638F0">
            <w:pPr>
              <w:spacing w:line="240" w:lineRule="exact"/>
              <w:rPr>
                <w:rFonts w:ascii="ＭＳ ゴシック" w:eastAsia="ＭＳ ゴシック" w:hAnsi="ＭＳ ゴシック" w:cs="Times New Roman"/>
              </w:rPr>
            </w:pPr>
          </w:p>
        </w:tc>
        <w:tc>
          <w:tcPr>
            <w:tcW w:w="1206" w:type="dxa"/>
            <w:tcBorders>
              <w:top w:val="dotted" w:sz="4" w:space="0" w:color="auto"/>
              <w:left w:val="single" w:sz="4" w:space="0" w:color="auto"/>
              <w:bottom w:val="dotted" w:sz="4" w:space="0" w:color="auto"/>
              <w:right w:val="dotted" w:sz="4" w:space="0" w:color="auto"/>
            </w:tcBorders>
            <w:vAlign w:val="center"/>
          </w:tcPr>
          <w:p w14:paraId="5B04F7E8"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会員総会</w:t>
            </w:r>
          </w:p>
        </w:tc>
        <w:tc>
          <w:tcPr>
            <w:tcW w:w="1210" w:type="dxa"/>
            <w:tcBorders>
              <w:top w:val="dotted" w:sz="4" w:space="0" w:color="auto"/>
              <w:left w:val="dotted" w:sz="4" w:space="0" w:color="auto"/>
              <w:bottom w:val="dotted" w:sz="4" w:space="0" w:color="auto"/>
              <w:right w:val="dotted" w:sz="4" w:space="0" w:color="auto"/>
            </w:tcBorders>
            <w:vAlign w:val="center"/>
          </w:tcPr>
          <w:p w14:paraId="68A768B4"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最寄駅</w:t>
            </w:r>
          </w:p>
        </w:tc>
        <w:tc>
          <w:tcPr>
            <w:tcW w:w="1207" w:type="dxa"/>
            <w:tcBorders>
              <w:top w:val="dotted" w:sz="4" w:space="0" w:color="auto"/>
              <w:left w:val="dotted" w:sz="4" w:space="0" w:color="auto"/>
              <w:bottom w:val="dotted" w:sz="4" w:space="0" w:color="auto"/>
              <w:right w:val="single" w:sz="4" w:space="0" w:color="auto"/>
            </w:tcBorders>
            <w:vAlign w:val="center"/>
          </w:tcPr>
          <w:p w14:paraId="7968B108" w14:textId="77777777" w:rsidR="009638F0" w:rsidRPr="00D60F63" w:rsidRDefault="009638F0" w:rsidP="009638F0">
            <w:pPr>
              <w:spacing w:line="240" w:lineRule="exact"/>
              <w:rPr>
                <w:rFonts w:ascii="ＭＳ ゴシック" w:eastAsia="ＭＳ ゴシック" w:hAnsi="ＭＳ ゴシック" w:cs="Times New Roman"/>
                <w:lang w:eastAsia="zh-CN"/>
              </w:rPr>
            </w:pPr>
          </w:p>
        </w:tc>
        <w:tc>
          <w:tcPr>
            <w:tcW w:w="1064" w:type="dxa"/>
            <w:tcBorders>
              <w:top w:val="dotted" w:sz="4" w:space="0" w:color="auto"/>
              <w:left w:val="single" w:sz="4" w:space="0" w:color="auto"/>
              <w:bottom w:val="dotted" w:sz="4" w:space="0" w:color="auto"/>
            </w:tcBorders>
            <w:vAlign w:val="center"/>
          </w:tcPr>
          <w:p w14:paraId="405C7279"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lang w:eastAsia="zh-CN"/>
              </w:rPr>
            </w:pPr>
          </w:p>
        </w:tc>
      </w:tr>
      <w:tr w:rsidR="00D60F63" w:rsidRPr="00D60F63" w14:paraId="6A28EFAD" w14:textId="77777777" w:rsidTr="007158CB">
        <w:trPr>
          <w:trHeight w:hRule="exact" w:val="284"/>
        </w:trPr>
        <w:tc>
          <w:tcPr>
            <w:tcW w:w="1282" w:type="dxa"/>
            <w:tcBorders>
              <w:top w:val="nil"/>
              <w:bottom w:val="nil"/>
              <w:right w:val="single" w:sz="4" w:space="0" w:color="auto"/>
            </w:tcBorders>
            <w:vAlign w:val="center"/>
          </w:tcPr>
          <w:p w14:paraId="63E166A0" w14:textId="77777777" w:rsidR="009638F0" w:rsidRPr="00D60F63" w:rsidRDefault="009638F0" w:rsidP="009638F0">
            <w:pPr>
              <w:spacing w:line="240" w:lineRule="exact"/>
              <w:jc w:val="right"/>
              <w:rPr>
                <w:rFonts w:ascii="ＭＳ ゴシック" w:eastAsia="ＭＳ ゴシック" w:hAnsi="ＭＳ ゴシック" w:cs="Times New Roman"/>
                <w:lang w:eastAsia="zh-CN"/>
              </w:rPr>
            </w:pPr>
          </w:p>
        </w:tc>
        <w:tc>
          <w:tcPr>
            <w:tcW w:w="1209" w:type="dxa"/>
            <w:tcBorders>
              <w:top w:val="dotted" w:sz="4" w:space="0" w:color="auto"/>
              <w:bottom w:val="dotted" w:sz="4" w:space="0" w:color="auto"/>
              <w:right w:val="dotted" w:sz="4" w:space="0" w:color="auto"/>
            </w:tcBorders>
            <w:vAlign w:val="center"/>
          </w:tcPr>
          <w:p w14:paraId="592B0122" w14:textId="77777777" w:rsidR="009638F0" w:rsidRPr="00D60F63" w:rsidRDefault="009638F0" w:rsidP="009638F0">
            <w:pPr>
              <w:spacing w:line="240" w:lineRule="exact"/>
              <w:rPr>
                <w:rFonts w:ascii="ＭＳ ゴシック" w:eastAsia="ＭＳ ゴシック" w:hAnsi="ＭＳ ゴシック" w:cs="Times New Roman"/>
                <w:lang w:eastAsia="zh-TW"/>
              </w:rPr>
            </w:pPr>
            <w:r w:rsidRPr="00D60F63">
              <w:rPr>
                <w:rFonts w:ascii="ＭＳ ゴシック" w:eastAsia="ＭＳ ゴシック" w:hAnsi="ＭＳ ゴシック" w:cs="Times New Roman" w:hint="eastAsia"/>
                <w:lang w:eastAsia="zh-TW"/>
              </w:rPr>
              <w:t>最寄駅</w:t>
            </w:r>
          </w:p>
        </w:tc>
        <w:tc>
          <w:tcPr>
            <w:tcW w:w="1207" w:type="dxa"/>
            <w:tcBorders>
              <w:top w:val="dotted" w:sz="4" w:space="0" w:color="auto"/>
              <w:left w:val="dotted" w:sz="4" w:space="0" w:color="auto"/>
              <w:bottom w:val="dotted" w:sz="4" w:space="0" w:color="auto"/>
              <w:right w:val="dotted" w:sz="4" w:space="0" w:color="auto"/>
            </w:tcBorders>
            <w:vAlign w:val="center"/>
          </w:tcPr>
          <w:p w14:paraId="61D75C9A"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lang w:eastAsia="zh-TW"/>
              </w:rPr>
              <w:t>登録場所</w:t>
            </w:r>
          </w:p>
        </w:tc>
        <w:tc>
          <w:tcPr>
            <w:tcW w:w="1208" w:type="dxa"/>
            <w:tcBorders>
              <w:top w:val="dotted" w:sz="4" w:space="0" w:color="auto"/>
              <w:left w:val="dotted" w:sz="4" w:space="0" w:color="auto"/>
              <w:bottom w:val="dotted" w:sz="4" w:space="0" w:color="auto"/>
              <w:right w:val="single" w:sz="4" w:space="0" w:color="auto"/>
            </w:tcBorders>
            <w:vAlign w:val="center"/>
          </w:tcPr>
          <w:p w14:paraId="1E086553" w14:textId="77777777" w:rsidR="009638F0" w:rsidRPr="00D60F63" w:rsidRDefault="009638F0" w:rsidP="009638F0">
            <w:pPr>
              <w:spacing w:line="240" w:lineRule="exact"/>
              <w:rPr>
                <w:rFonts w:ascii="ＭＳ ゴシック" w:eastAsia="ＭＳ ゴシック" w:hAnsi="ＭＳ ゴシック" w:cs="Times New Roman"/>
              </w:rPr>
            </w:pPr>
          </w:p>
        </w:tc>
        <w:tc>
          <w:tcPr>
            <w:tcW w:w="1206" w:type="dxa"/>
            <w:tcBorders>
              <w:top w:val="dotted" w:sz="4" w:space="0" w:color="auto"/>
              <w:left w:val="single" w:sz="4" w:space="0" w:color="auto"/>
              <w:bottom w:val="dotted" w:sz="4" w:space="0" w:color="auto"/>
              <w:right w:val="dotted" w:sz="4" w:space="0" w:color="auto"/>
            </w:tcBorders>
            <w:vAlign w:val="center"/>
          </w:tcPr>
          <w:p w14:paraId="4323F1C6" w14:textId="77777777" w:rsidR="009638F0" w:rsidRPr="00D60F63" w:rsidRDefault="009638F0" w:rsidP="009638F0">
            <w:pPr>
              <w:spacing w:line="240" w:lineRule="exact"/>
              <w:rPr>
                <w:rFonts w:ascii="ＭＳ ゴシック" w:eastAsia="ＭＳ ゴシック" w:hAnsi="ＭＳ ゴシック" w:cs="Times New Roman"/>
              </w:rPr>
            </w:pPr>
          </w:p>
        </w:tc>
        <w:tc>
          <w:tcPr>
            <w:tcW w:w="1210" w:type="dxa"/>
            <w:tcBorders>
              <w:top w:val="dotted" w:sz="4" w:space="0" w:color="auto"/>
              <w:left w:val="dotted" w:sz="4" w:space="0" w:color="auto"/>
              <w:bottom w:val="dotted" w:sz="4" w:space="0" w:color="auto"/>
              <w:right w:val="dotted" w:sz="4" w:space="0" w:color="auto"/>
            </w:tcBorders>
            <w:vAlign w:val="center"/>
          </w:tcPr>
          <w:p w14:paraId="54FF23DA" w14:textId="77777777" w:rsidR="009638F0" w:rsidRPr="00D60F63" w:rsidRDefault="009638F0" w:rsidP="009638F0">
            <w:pPr>
              <w:spacing w:line="240" w:lineRule="exact"/>
              <w:rPr>
                <w:rFonts w:ascii="ＭＳ ゴシック" w:eastAsia="ＭＳ ゴシック" w:hAnsi="ＭＳ ゴシック" w:cs="Times New Roman"/>
              </w:rPr>
            </w:pPr>
          </w:p>
        </w:tc>
        <w:tc>
          <w:tcPr>
            <w:tcW w:w="1207" w:type="dxa"/>
            <w:tcBorders>
              <w:top w:val="dotted" w:sz="4" w:space="0" w:color="auto"/>
              <w:left w:val="dotted" w:sz="4" w:space="0" w:color="auto"/>
              <w:bottom w:val="dotted" w:sz="4" w:space="0" w:color="auto"/>
              <w:right w:val="single" w:sz="4" w:space="0" w:color="auto"/>
            </w:tcBorders>
            <w:vAlign w:val="center"/>
          </w:tcPr>
          <w:p w14:paraId="5B0F43C0" w14:textId="77777777" w:rsidR="009638F0" w:rsidRPr="00D60F63" w:rsidRDefault="009638F0" w:rsidP="009638F0">
            <w:pPr>
              <w:spacing w:line="240" w:lineRule="exact"/>
              <w:rPr>
                <w:rFonts w:ascii="ＭＳ ゴシック" w:eastAsia="ＭＳ ゴシック" w:hAnsi="ＭＳ ゴシック" w:cs="Times New Roman"/>
              </w:rPr>
            </w:pPr>
          </w:p>
        </w:tc>
        <w:tc>
          <w:tcPr>
            <w:tcW w:w="1064" w:type="dxa"/>
            <w:tcBorders>
              <w:top w:val="dotted" w:sz="4" w:space="0" w:color="auto"/>
              <w:left w:val="single" w:sz="4" w:space="0" w:color="auto"/>
              <w:bottom w:val="dotted" w:sz="4" w:space="0" w:color="auto"/>
            </w:tcBorders>
            <w:vAlign w:val="center"/>
          </w:tcPr>
          <w:p w14:paraId="73A7099E"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07CA1355" w14:textId="77777777" w:rsidTr="007158CB">
        <w:trPr>
          <w:trHeight w:hRule="exact" w:val="284"/>
        </w:trPr>
        <w:tc>
          <w:tcPr>
            <w:tcW w:w="1282" w:type="dxa"/>
            <w:tcBorders>
              <w:top w:val="nil"/>
              <w:bottom w:val="nil"/>
              <w:right w:val="single" w:sz="4" w:space="0" w:color="auto"/>
            </w:tcBorders>
            <w:vAlign w:val="center"/>
          </w:tcPr>
          <w:p w14:paraId="3F7FB4A9" w14:textId="77777777" w:rsidR="009638F0" w:rsidRPr="00D60F63" w:rsidRDefault="009638F0" w:rsidP="009638F0">
            <w:pPr>
              <w:spacing w:line="240" w:lineRule="exact"/>
              <w:jc w:val="right"/>
              <w:rPr>
                <w:rFonts w:ascii="ＭＳ ゴシック" w:eastAsia="ＭＳ ゴシック" w:hAnsi="ＭＳ ゴシック" w:cs="Times New Roman"/>
              </w:rPr>
            </w:pPr>
          </w:p>
        </w:tc>
        <w:tc>
          <w:tcPr>
            <w:tcW w:w="1209" w:type="dxa"/>
            <w:tcBorders>
              <w:top w:val="dotted" w:sz="4" w:space="0" w:color="auto"/>
              <w:bottom w:val="dotted" w:sz="4" w:space="0" w:color="auto"/>
              <w:right w:val="dotted" w:sz="4" w:space="0" w:color="auto"/>
            </w:tcBorders>
            <w:vAlign w:val="center"/>
          </w:tcPr>
          <w:p w14:paraId="2142980E"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ﾒｲﾝﾎﾃﾙ</w:t>
            </w:r>
          </w:p>
        </w:tc>
        <w:tc>
          <w:tcPr>
            <w:tcW w:w="1207" w:type="dxa"/>
            <w:tcBorders>
              <w:top w:val="dotted" w:sz="4" w:space="0" w:color="auto"/>
              <w:left w:val="dotted" w:sz="4" w:space="0" w:color="auto"/>
              <w:bottom w:val="dotted" w:sz="4" w:space="0" w:color="auto"/>
              <w:right w:val="dotted" w:sz="4" w:space="0" w:color="auto"/>
            </w:tcBorders>
            <w:vAlign w:val="center"/>
          </w:tcPr>
          <w:p w14:paraId="12D010B4" w14:textId="77777777" w:rsidR="009638F0" w:rsidRPr="00D60F63" w:rsidRDefault="009638F0" w:rsidP="009638F0">
            <w:pPr>
              <w:spacing w:line="240" w:lineRule="exact"/>
              <w:rPr>
                <w:rFonts w:ascii="ＭＳ ゴシック" w:eastAsia="ＭＳ ゴシック" w:hAnsi="ＭＳ ゴシック" w:cs="Times New Roman"/>
                <w:lang w:eastAsia="zh-TW"/>
              </w:rPr>
            </w:pPr>
            <w:r w:rsidRPr="00D60F63">
              <w:rPr>
                <w:rFonts w:ascii="ＭＳ ゴシック" w:eastAsia="ＭＳ ゴシック" w:hAnsi="ＭＳ ゴシック" w:cs="Times New Roman" w:hint="eastAsia"/>
                <w:lang w:eastAsia="zh-TW"/>
              </w:rPr>
              <w:t>懇親会場</w:t>
            </w:r>
          </w:p>
        </w:tc>
        <w:tc>
          <w:tcPr>
            <w:tcW w:w="1208" w:type="dxa"/>
            <w:tcBorders>
              <w:top w:val="dotted" w:sz="4" w:space="0" w:color="auto"/>
              <w:left w:val="dotted" w:sz="4" w:space="0" w:color="auto"/>
              <w:bottom w:val="dotted" w:sz="4" w:space="0" w:color="auto"/>
              <w:right w:val="single" w:sz="4" w:space="0" w:color="auto"/>
            </w:tcBorders>
            <w:vAlign w:val="center"/>
          </w:tcPr>
          <w:p w14:paraId="531D8508"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206" w:type="dxa"/>
            <w:tcBorders>
              <w:top w:val="dotted" w:sz="4" w:space="0" w:color="auto"/>
              <w:left w:val="single" w:sz="4" w:space="0" w:color="auto"/>
              <w:bottom w:val="dotted" w:sz="4" w:space="0" w:color="auto"/>
              <w:right w:val="dotted" w:sz="4" w:space="0" w:color="auto"/>
            </w:tcBorders>
            <w:vAlign w:val="center"/>
          </w:tcPr>
          <w:p w14:paraId="2E85743A"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210" w:type="dxa"/>
            <w:tcBorders>
              <w:top w:val="dotted" w:sz="4" w:space="0" w:color="auto"/>
              <w:left w:val="dotted" w:sz="4" w:space="0" w:color="auto"/>
              <w:bottom w:val="dotted" w:sz="4" w:space="0" w:color="auto"/>
              <w:right w:val="dotted" w:sz="4" w:space="0" w:color="auto"/>
            </w:tcBorders>
            <w:vAlign w:val="center"/>
          </w:tcPr>
          <w:p w14:paraId="50C89343"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207" w:type="dxa"/>
            <w:tcBorders>
              <w:top w:val="dotted" w:sz="4" w:space="0" w:color="auto"/>
              <w:left w:val="dotted" w:sz="4" w:space="0" w:color="auto"/>
              <w:bottom w:val="dotted" w:sz="4" w:space="0" w:color="auto"/>
              <w:right w:val="single" w:sz="4" w:space="0" w:color="auto"/>
            </w:tcBorders>
            <w:vAlign w:val="center"/>
          </w:tcPr>
          <w:p w14:paraId="39C6420A"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064" w:type="dxa"/>
            <w:tcBorders>
              <w:top w:val="dotted" w:sz="4" w:space="0" w:color="auto"/>
              <w:left w:val="single" w:sz="4" w:space="0" w:color="auto"/>
              <w:bottom w:val="dotted" w:sz="4" w:space="0" w:color="auto"/>
            </w:tcBorders>
            <w:vAlign w:val="center"/>
          </w:tcPr>
          <w:p w14:paraId="05E0452A" w14:textId="77777777" w:rsidR="009638F0" w:rsidRPr="00D60F63" w:rsidRDefault="009638F0" w:rsidP="009638F0">
            <w:pPr>
              <w:spacing w:line="240" w:lineRule="exact"/>
              <w:rPr>
                <w:rFonts w:ascii="ＭＳ ゴシック" w:eastAsia="ＭＳ ゴシック" w:hAnsi="ＭＳ ゴシック" w:cs="Times New Roman"/>
                <w:lang w:eastAsia="zh-TW"/>
              </w:rPr>
            </w:pPr>
          </w:p>
        </w:tc>
      </w:tr>
      <w:tr w:rsidR="00D60F63" w:rsidRPr="00D60F63" w14:paraId="02CB0ABB" w14:textId="77777777" w:rsidTr="007158CB">
        <w:trPr>
          <w:trHeight w:hRule="exact" w:val="284"/>
        </w:trPr>
        <w:tc>
          <w:tcPr>
            <w:tcW w:w="1282" w:type="dxa"/>
            <w:tcBorders>
              <w:top w:val="nil"/>
              <w:bottom w:val="nil"/>
              <w:right w:val="single" w:sz="4" w:space="0" w:color="auto"/>
            </w:tcBorders>
            <w:vAlign w:val="center"/>
          </w:tcPr>
          <w:p w14:paraId="6E546AC2" w14:textId="77777777" w:rsidR="009638F0" w:rsidRPr="00D60F63" w:rsidRDefault="009638F0" w:rsidP="009638F0">
            <w:pPr>
              <w:spacing w:line="240" w:lineRule="exact"/>
              <w:jc w:val="right"/>
              <w:rPr>
                <w:rFonts w:ascii="ＭＳ ゴシック" w:eastAsia="ＭＳ ゴシック" w:hAnsi="ＭＳ ゴシック" w:cs="Times New Roman"/>
                <w:lang w:eastAsia="zh-TW"/>
              </w:rPr>
            </w:pPr>
          </w:p>
        </w:tc>
        <w:tc>
          <w:tcPr>
            <w:tcW w:w="1209" w:type="dxa"/>
            <w:tcBorders>
              <w:top w:val="dotted" w:sz="4" w:space="0" w:color="auto"/>
              <w:bottom w:val="dotted" w:sz="4" w:space="0" w:color="auto"/>
              <w:right w:val="dotted" w:sz="4" w:space="0" w:color="auto"/>
            </w:tcBorders>
            <w:vAlign w:val="center"/>
          </w:tcPr>
          <w:p w14:paraId="37908E3C" w14:textId="77777777" w:rsidR="009638F0" w:rsidRPr="00D60F63" w:rsidRDefault="009638F0" w:rsidP="009638F0">
            <w:pPr>
              <w:spacing w:line="240" w:lineRule="exact"/>
              <w:rPr>
                <w:rFonts w:ascii="ＭＳ ゴシック" w:eastAsia="ＭＳ ゴシック" w:hAnsi="ＭＳ ゴシック" w:cs="Times New Roman"/>
                <w:lang w:eastAsia="zh-TW"/>
              </w:rPr>
            </w:pPr>
            <w:r w:rsidRPr="00D60F63">
              <w:rPr>
                <w:rFonts w:ascii="ＭＳ ゴシック" w:eastAsia="ＭＳ ゴシック" w:hAnsi="ＭＳ ゴシック" w:cs="Times New Roman" w:hint="eastAsia"/>
                <w:lang w:eastAsia="zh-TW"/>
              </w:rPr>
              <w:t>登録場所</w:t>
            </w:r>
          </w:p>
        </w:tc>
        <w:tc>
          <w:tcPr>
            <w:tcW w:w="1207" w:type="dxa"/>
            <w:tcBorders>
              <w:top w:val="dotted" w:sz="4" w:space="0" w:color="auto"/>
              <w:left w:val="dotted" w:sz="4" w:space="0" w:color="auto"/>
              <w:bottom w:val="dotted" w:sz="4" w:space="0" w:color="auto"/>
              <w:right w:val="dotted" w:sz="4" w:space="0" w:color="auto"/>
            </w:tcBorders>
            <w:vAlign w:val="center"/>
          </w:tcPr>
          <w:p w14:paraId="3FAD7414" w14:textId="77777777" w:rsidR="009638F0" w:rsidRPr="00D60F63" w:rsidRDefault="009638F0" w:rsidP="009638F0">
            <w:pPr>
              <w:spacing w:line="240" w:lineRule="exact"/>
              <w:rPr>
                <w:rFonts w:ascii="ＭＳ ゴシック" w:eastAsia="ＭＳ ゴシック" w:hAnsi="ＭＳ ゴシック" w:cs="Times New Roman"/>
                <w:lang w:eastAsia="zh-TW"/>
              </w:rPr>
            </w:pPr>
            <w:r w:rsidRPr="00D60F63">
              <w:rPr>
                <w:rFonts w:ascii="ＭＳ ゴシック" w:eastAsia="ＭＳ ゴシック" w:hAnsi="ＭＳ ゴシック" w:cs="Times New Roman" w:hint="eastAsia"/>
                <w:lang w:eastAsia="zh-TW"/>
              </w:rPr>
              <w:t>懇親会場</w:t>
            </w:r>
          </w:p>
        </w:tc>
        <w:tc>
          <w:tcPr>
            <w:tcW w:w="1208" w:type="dxa"/>
            <w:tcBorders>
              <w:top w:val="dotted" w:sz="4" w:space="0" w:color="auto"/>
              <w:left w:val="dotted" w:sz="4" w:space="0" w:color="auto"/>
              <w:bottom w:val="dotted" w:sz="4" w:space="0" w:color="auto"/>
              <w:right w:val="single" w:sz="4" w:space="0" w:color="auto"/>
            </w:tcBorders>
            <w:vAlign w:val="center"/>
          </w:tcPr>
          <w:p w14:paraId="7C4B0CC3"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206" w:type="dxa"/>
            <w:tcBorders>
              <w:top w:val="dotted" w:sz="4" w:space="0" w:color="auto"/>
              <w:left w:val="single" w:sz="4" w:space="0" w:color="auto"/>
              <w:bottom w:val="dotted" w:sz="4" w:space="0" w:color="auto"/>
              <w:right w:val="dotted" w:sz="4" w:space="0" w:color="auto"/>
            </w:tcBorders>
            <w:vAlign w:val="center"/>
          </w:tcPr>
          <w:p w14:paraId="66358B73"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210" w:type="dxa"/>
            <w:tcBorders>
              <w:top w:val="dotted" w:sz="4" w:space="0" w:color="auto"/>
              <w:left w:val="dotted" w:sz="4" w:space="0" w:color="auto"/>
              <w:bottom w:val="dotted" w:sz="4" w:space="0" w:color="auto"/>
              <w:right w:val="dotted" w:sz="4" w:space="0" w:color="auto"/>
            </w:tcBorders>
            <w:vAlign w:val="center"/>
          </w:tcPr>
          <w:p w14:paraId="2F33A94C"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207" w:type="dxa"/>
            <w:tcBorders>
              <w:top w:val="dotted" w:sz="4" w:space="0" w:color="auto"/>
              <w:left w:val="dotted" w:sz="4" w:space="0" w:color="auto"/>
              <w:bottom w:val="dotted" w:sz="4" w:space="0" w:color="auto"/>
              <w:right w:val="single" w:sz="4" w:space="0" w:color="auto"/>
            </w:tcBorders>
            <w:vAlign w:val="center"/>
          </w:tcPr>
          <w:p w14:paraId="6BF29F60"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064" w:type="dxa"/>
            <w:tcBorders>
              <w:top w:val="dotted" w:sz="4" w:space="0" w:color="auto"/>
              <w:left w:val="single" w:sz="4" w:space="0" w:color="auto"/>
              <w:bottom w:val="dotted" w:sz="4" w:space="0" w:color="auto"/>
            </w:tcBorders>
            <w:vAlign w:val="center"/>
          </w:tcPr>
          <w:p w14:paraId="55D90CC0" w14:textId="77777777" w:rsidR="009638F0" w:rsidRPr="00D60F63" w:rsidRDefault="009638F0" w:rsidP="009638F0">
            <w:pPr>
              <w:spacing w:line="240" w:lineRule="exact"/>
              <w:rPr>
                <w:rFonts w:ascii="ＭＳ ゴシック" w:eastAsia="ＭＳ ゴシック" w:hAnsi="ＭＳ ゴシック" w:cs="Times New Roman"/>
                <w:lang w:eastAsia="zh-TW"/>
              </w:rPr>
            </w:pPr>
          </w:p>
        </w:tc>
      </w:tr>
      <w:tr w:rsidR="00D60F63" w:rsidRPr="00D60F63" w14:paraId="15AE7CBB" w14:textId="77777777" w:rsidTr="007158CB">
        <w:trPr>
          <w:trHeight w:hRule="exact" w:val="284"/>
        </w:trPr>
        <w:tc>
          <w:tcPr>
            <w:tcW w:w="1282" w:type="dxa"/>
            <w:tcBorders>
              <w:top w:val="nil"/>
              <w:bottom w:val="nil"/>
              <w:right w:val="single" w:sz="4" w:space="0" w:color="auto"/>
            </w:tcBorders>
            <w:vAlign w:val="center"/>
          </w:tcPr>
          <w:p w14:paraId="42674767" w14:textId="77777777" w:rsidR="009638F0" w:rsidRPr="00D60F63" w:rsidRDefault="009638F0" w:rsidP="009638F0">
            <w:pPr>
              <w:spacing w:line="240" w:lineRule="exact"/>
              <w:jc w:val="right"/>
              <w:rPr>
                <w:rFonts w:ascii="ＭＳ ゴシック" w:eastAsia="ＭＳ ゴシック" w:hAnsi="ＭＳ ゴシック" w:cs="Times New Roman"/>
                <w:lang w:eastAsia="zh-TW"/>
              </w:rPr>
            </w:pPr>
          </w:p>
        </w:tc>
        <w:tc>
          <w:tcPr>
            <w:tcW w:w="1209" w:type="dxa"/>
            <w:tcBorders>
              <w:top w:val="dotted" w:sz="4" w:space="0" w:color="auto"/>
              <w:bottom w:val="dotted" w:sz="4" w:space="0" w:color="auto"/>
              <w:right w:val="dotted" w:sz="4" w:space="0" w:color="auto"/>
            </w:tcBorders>
            <w:vAlign w:val="center"/>
          </w:tcPr>
          <w:p w14:paraId="0F2B1F5A"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lang w:eastAsia="zh-TW"/>
              </w:rPr>
              <w:t>懇親会</w:t>
            </w:r>
          </w:p>
        </w:tc>
        <w:tc>
          <w:tcPr>
            <w:tcW w:w="1207" w:type="dxa"/>
            <w:tcBorders>
              <w:top w:val="dotted" w:sz="4" w:space="0" w:color="auto"/>
              <w:left w:val="dotted" w:sz="4" w:space="0" w:color="auto"/>
              <w:bottom w:val="dotted" w:sz="4" w:space="0" w:color="auto"/>
              <w:right w:val="dotted" w:sz="4" w:space="0" w:color="auto"/>
            </w:tcBorders>
            <w:vAlign w:val="center"/>
          </w:tcPr>
          <w:p w14:paraId="045E7D84"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r w:rsidRPr="00D60F63">
              <w:rPr>
                <w:rFonts w:ascii="ＭＳ ゴシック" w:eastAsia="ＭＳ ゴシック" w:hAnsi="ＭＳ ゴシック" w:cs="Times New Roman" w:hint="eastAsia"/>
              </w:rPr>
              <w:t>指定ﾎﾃﾙ</w:t>
            </w:r>
          </w:p>
        </w:tc>
        <w:tc>
          <w:tcPr>
            <w:tcW w:w="1208" w:type="dxa"/>
            <w:tcBorders>
              <w:top w:val="dotted" w:sz="4" w:space="0" w:color="auto"/>
              <w:left w:val="dotted" w:sz="4" w:space="0" w:color="auto"/>
              <w:bottom w:val="dotted" w:sz="4" w:space="0" w:color="auto"/>
              <w:right w:val="single" w:sz="4" w:space="0" w:color="auto"/>
            </w:tcBorders>
            <w:vAlign w:val="center"/>
          </w:tcPr>
          <w:p w14:paraId="3801DECF" w14:textId="77777777" w:rsidR="009638F0" w:rsidRPr="00D60F63" w:rsidRDefault="009638F0" w:rsidP="009638F0">
            <w:pPr>
              <w:spacing w:line="240" w:lineRule="exact"/>
              <w:rPr>
                <w:rFonts w:ascii="ＭＳ ゴシック" w:eastAsia="ＭＳ ゴシック" w:hAnsi="ＭＳ ゴシック" w:cs="Times New Roman"/>
              </w:rPr>
            </w:pPr>
          </w:p>
        </w:tc>
        <w:tc>
          <w:tcPr>
            <w:tcW w:w="1206" w:type="dxa"/>
            <w:tcBorders>
              <w:top w:val="dotted" w:sz="4" w:space="0" w:color="auto"/>
              <w:left w:val="single" w:sz="4" w:space="0" w:color="auto"/>
              <w:bottom w:val="dotted" w:sz="4" w:space="0" w:color="auto"/>
              <w:right w:val="dotted" w:sz="4" w:space="0" w:color="auto"/>
            </w:tcBorders>
            <w:vAlign w:val="center"/>
          </w:tcPr>
          <w:p w14:paraId="3ACD8B55" w14:textId="77777777" w:rsidR="009638F0" w:rsidRPr="00D60F63" w:rsidRDefault="009638F0" w:rsidP="009638F0">
            <w:pPr>
              <w:spacing w:line="240" w:lineRule="exact"/>
              <w:rPr>
                <w:rFonts w:ascii="ＭＳ ゴシック" w:eastAsia="ＭＳ ゴシック" w:hAnsi="ＭＳ ゴシック" w:cs="Times New Roman"/>
              </w:rPr>
            </w:pPr>
          </w:p>
        </w:tc>
        <w:tc>
          <w:tcPr>
            <w:tcW w:w="1210" w:type="dxa"/>
            <w:tcBorders>
              <w:top w:val="dotted" w:sz="4" w:space="0" w:color="auto"/>
              <w:left w:val="dotted" w:sz="4" w:space="0" w:color="auto"/>
              <w:bottom w:val="dotted" w:sz="4" w:space="0" w:color="auto"/>
              <w:right w:val="dotted" w:sz="4" w:space="0" w:color="auto"/>
            </w:tcBorders>
            <w:vAlign w:val="center"/>
          </w:tcPr>
          <w:p w14:paraId="7A671770" w14:textId="77777777" w:rsidR="009638F0" w:rsidRPr="00D60F63" w:rsidRDefault="009638F0" w:rsidP="009638F0">
            <w:pPr>
              <w:spacing w:line="240" w:lineRule="exact"/>
              <w:rPr>
                <w:rFonts w:ascii="ＭＳ ゴシック" w:eastAsia="ＭＳ ゴシック" w:hAnsi="ＭＳ ゴシック" w:cs="Times New Roman"/>
              </w:rPr>
            </w:pPr>
          </w:p>
        </w:tc>
        <w:tc>
          <w:tcPr>
            <w:tcW w:w="1207" w:type="dxa"/>
            <w:tcBorders>
              <w:top w:val="dotted" w:sz="4" w:space="0" w:color="auto"/>
              <w:left w:val="dotted" w:sz="4" w:space="0" w:color="auto"/>
              <w:bottom w:val="dotted" w:sz="4" w:space="0" w:color="auto"/>
              <w:right w:val="single" w:sz="4" w:space="0" w:color="auto"/>
            </w:tcBorders>
            <w:vAlign w:val="center"/>
          </w:tcPr>
          <w:p w14:paraId="5FFB228A" w14:textId="77777777" w:rsidR="009638F0" w:rsidRPr="00D60F63" w:rsidRDefault="009638F0" w:rsidP="009638F0">
            <w:pPr>
              <w:spacing w:line="240" w:lineRule="exact"/>
              <w:rPr>
                <w:rFonts w:ascii="ＭＳ ゴシック" w:eastAsia="ＭＳ ゴシック" w:hAnsi="ＭＳ ゴシック" w:cs="Times New Roman"/>
              </w:rPr>
            </w:pPr>
          </w:p>
        </w:tc>
        <w:tc>
          <w:tcPr>
            <w:tcW w:w="1064" w:type="dxa"/>
            <w:tcBorders>
              <w:top w:val="dotted" w:sz="4" w:space="0" w:color="auto"/>
              <w:left w:val="single" w:sz="4" w:space="0" w:color="auto"/>
              <w:bottom w:val="dotted" w:sz="4" w:space="0" w:color="auto"/>
            </w:tcBorders>
            <w:vAlign w:val="center"/>
          </w:tcPr>
          <w:p w14:paraId="4068F5E7"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3C59D09A" w14:textId="77777777" w:rsidTr="007158CB">
        <w:trPr>
          <w:trHeight w:hRule="exact" w:val="284"/>
        </w:trPr>
        <w:tc>
          <w:tcPr>
            <w:tcW w:w="1282" w:type="dxa"/>
            <w:tcBorders>
              <w:top w:val="nil"/>
              <w:bottom w:val="nil"/>
              <w:right w:val="single" w:sz="4" w:space="0" w:color="auto"/>
            </w:tcBorders>
            <w:vAlign w:val="center"/>
          </w:tcPr>
          <w:p w14:paraId="61F3D54B" w14:textId="77777777" w:rsidR="009638F0" w:rsidRPr="00D60F63" w:rsidRDefault="009638F0" w:rsidP="009638F0">
            <w:pPr>
              <w:spacing w:line="240" w:lineRule="exact"/>
              <w:jc w:val="right"/>
              <w:rPr>
                <w:rFonts w:ascii="ＭＳ ゴシック" w:eastAsia="ＭＳ ゴシック" w:hAnsi="ＭＳ ゴシック" w:cs="Times New Roman"/>
              </w:rPr>
            </w:pPr>
          </w:p>
        </w:tc>
        <w:tc>
          <w:tcPr>
            <w:tcW w:w="1209" w:type="dxa"/>
            <w:tcBorders>
              <w:top w:val="dotted" w:sz="4" w:space="0" w:color="auto"/>
              <w:bottom w:val="dotted" w:sz="4" w:space="0" w:color="auto"/>
              <w:right w:val="dotted" w:sz="4" w:space="0" w:color="auto"/>
            </w:tcBorders>
            <w:vAlign w:val="center"/>
          </w:tcPr>
          <w:p w14:paraId="624A8366" w14:textId="77777777" w:rsidR="009638F0" w:rsidRPr="00D60F63" w:rsidRDefault="009638F0" w:rsidP="009638F0">
            <w:pPr>
              <w:spacing w:line="240" w:lineRule="exact"/>
              <w:rPr>
                <w:rFonts w:ascii="ＭＳ ゴシック" w:eastAsia="ＭＳ ゴシック" w:hAnsi="ＭＳ ゴシック" w:cs="Times New Roman"/>
                <w:lang w:eastAsia="zh-TW"/>
              </w:rPr>
            </w:pPr>
            <w:r w:rsidRPr="00D60F63">
              <w:rPr>
                <w:rFonts w:ascii="ＭＳ ゴシック" w:eastAsia="ＭＳ ゴシック" w:hAnsi="ＭＳ ゴシック" w:cs="Times New Roman" w:hint="eastAsia"/>
                <w:lang w:eastAsia="zh-TW"/>
              </w:rPr>
              <w:t>登録場所</w:t>
            </w:r>
          </w:p>
        </w:tc>
        <w:tc>
          <w:tcPr>
            <w:tcW w:w="1207" w:type="dxa"/>
            <w:tcBorders>
              <w:top w:val="dotted" w:sz="4" w:space="0" w:color="auto"/>
              <w:left w:val="dotted" w:sz="4" w:space="0" w:color="auto"/>
              <w:bottom w:val="dotted" w:sz="4" w:space="0" w:color="auto"/>
              <w:right w:val="dotted" w:sz="4" w:space="0" w:color="auto"/>
            </w:tcBorders>
            <w:vAlign w:val="center"/>
          </w:tcPr>
          <w:p w14:paraId="5F9FC222" w14:textId="77777777" w:rsidR="009638F0" w:rsidRPr="00D60F63" w:rsidRDefault="009638F0" w:rsidP="009638F0">
            <w:pPr>
              <w:spacing w:line="240" w:lineRule="exact"/>
              <w:rPr>
                <w:rFonts w:ascii="ＭＳ ゴシック" w:eastAsia="ＭＳ ゴシック" w:hAnsi="ＭＳ ゴシック" w:cs="Times New Roman"/>
                <w:lang w:eastAsia="zh-TW"/>
              </w:rPr>
            </w:pPr>
            <w:r w:rsidRPr="00D60F63">
              <w:rPr>
                <w:rFonts w:ascii="ＭＳ ゴシック" w:eastAsia="ＭＳ ゴシック" w:hAnsi="ＭＳ ゴシック" w:cs="Times New Roman" w:hint="eastAsia"/>
                <w:lang w:eastAsia="zh-TW"/>
              </w:rPr>
              <w:t>物産展</w:t>
            </w:r>
          </w:p>
        </w:tc>
        <w:tc>
          <w:tcPr>
            <w:tcW w:w="1208" w:type="dxa"/>
            <w:tcBorders>
              <w:top w:val="dotted" w:sz="4" w:space="0" w:color="auto"/>
              <w:left w:val="dotted" w:sz="4" w:space="0" w:color="auto"/>
              <w:bottom w:val="dotted" w:sz="4" w:space="0" w:color="auto"/>
              <w:right w:val="single" w:sz="4" w:space="0" w:color="auto"/>
            </w:tcBorders>
            <w:vAlign w:val="center"/>
          </w:tcPr>
          <w:p w14:paraId="0EE789A4"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206" w:type="dxa"/>
            <w:tcBorders>
              <w:top w:val="dotted" w:sz="4" w:space="0" w:color="auto"/>
              <w:left w:val="single" w:sz="4" w:space="0" w:color="auto"/>
              <w:bottom w:val="dotted" w:sz="4" w:space="0" w:color="auto"/>
              <w:right w:val="dotted" w:sz="4" w:space="0" w:color="auto"/>
            </w:tcBorders>
            <w:vAlign w:val="center"/>
          </w:tcPr>
          <w:p w14:paraId="639812A5"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210" w:type="dxa"/>
            <w:tcBorders>
              <w:top w:val="dotted" w:sz="4" w:space="0" w:color="auto"/>
              <w:left w:val="dotted" w:sz="4" w:space="0" w:color="auto"/>
              <w:bottom w:val="dotted" w:sz="4" w:space="0" w:color="auto"/>
              <w:right w:val="dotted" w:sz="4" w:space="0" w:color="auto"/>
            </w:tcBorders>
            <w:vAlign w:val="center"/>
          </w:tcPr>
          <w:p w14:paraId="5C103B60"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207" w:type="dxa"/>
            <w:tcBorders>
              <w:top w:val="dotted" w:sz="4" w:space="0" w:color="auto"/>
              <w:left w:val="dotted" w:sz="4" w:space="0" w:color="auto"/>
              <w:bottom w:val="dotted" w:sz="4" w:space="0" w:color="auto"/>
              <w:right w:val="single" w:sz="4" w:space="0" w:color="auto"/>
            </w:tcBorders>
            <w:vAlign w:val="center"/>
          </w:tcPr>
          <w:p w14:paraId="75C2C03E" w14:textId="77777777" w:rsidR="009638F0" w:rsidRPr="00D60F63" w:rsidRDefault="009638F0" w:rsidP="009638F0">
            <w:pPr>
              <w:spacing w:line="240" w:lineRule="exact"/>
              <w:rPr>
                <w:rFonts w:ascii="ＭＳ ゴシック" w:eastAsia="ＭＳ ゴシック" w:hAnsi="ＭＳ ゴシック" w:cs="Times New Roman"/>
                <w:lang w:eastAsia="zh-TW"/>
              </w:rPr>
            </w:pPr>
          </w:p>
        </w:tc>
        <w:tc>
          <w:tcPr>
            <w:tcW w:w="1064" w:type="dxa"/>
            <w:tcBorders>
              <w:top w:val="dotted" w:sz="4" w:space="0" w:color="auto"/>
              <w:left w:val="single" w:sz="4" w:space="0" w:color="auto"/>
              <w:bottom w:val="dotted" w:sz="4" w:space="0" w:color="auto"/>
            </w:tcBorders>
            <w:vAlign w:val="center"/>
          </w:tcPr>
          <w:p w14:paraId="4B55F9B7" w14:textId="77777777" w:rsidR="009638F0" w:rsidRPr="00D60F63" w:rsidRDefault="009638F0" w:rsidP="009638F0">
            <w:pPr>
              <w:spacing w:line="240" w:lineRule="exact"/>
              <w:rPr>
                <w:rFonts w:ascii="ＭＳ ゴシック" w:eastAsia="ＭＳ ゴシック" w:hAnsi="ＭＳ ゴシック" w:cs="Times New Roman"/>
                <w:lang w:eastAsia="zh-TW"/>
              </w:rPr>
            </w:pPr>
          </w:p>
        </w:tc>
      </w:tr>
      <w:tr w:rsidR="00D60F63" w:rsidRPr="00D60F63" w14:paraId="010452BC" w14:textId="77777777" w:rsidTr="007158CB">
        <w:trPr>
          <w:trHeight w:hRule="exact" w:val="284"/>
        </w:trPr>
        <w:tc>
          <w:tcPr>
            <w:tcW w:w="1282" w:type="dxa"/>
            <w:tcBorders>
              <w:top w:val="nil"/>
              <w:bottom w:val="nil"/>
              <w:right w:val="single" w:sz="4" w:space="0" w:color="auto"/>
            </w:tcBorders>
            <w:vAlign w:val="center"/>
          </w:tcPr>
          <w:p w14:paraId="5CA465BB" w14:textId="77777777" w:rsidR="009638F0" w:rsidRPr="00D60F63" w:rsidRDefault="009638F0" w:rsidP="009638F0">
            <w:pPr>
              <w:spacing w:line="240" w:lineRule="exact"/>
              <w:jc w:val="right"/>
              <w:rPr>
                <w:rFonts w:ascii="ＭＳ ゴシック" w:eastAsia="ＭＳ ゴシック" w:hAnsi="ＭＳ ゴシック" w:cs="Times New Roman"/>
                <w:lang w:eastAsia="zh-TW"/>
              </w:rPr>
            </w:pPr>
          </w:p>
        </w:tc>
        <w:tc>
          <w:tcPr>
            <w:tcW w:w="1209" w:type="dxa"/>
            <w:tcBorders>
              <w:top w:val="dotted" w:sz="4" w:space="0" w:color="auto"/>
              <w:bottom w:val="dotted" w:sz="4" w:space="0" w:color="auto"/>
              <w:right w:val="dotted" w:sz="4" w:space="0" w:color="auto"/>
            </w:tcBorders>
            <w:vAlign w:val="center"/>
          </w:tcPr>
          <w:p w14:paraId="29DFA335" w14:textId="77777777" w:rsidR="009638F0" w:rsidRPr="00D60F63" w:rsidRDefault="009638F0" w:rsidP="009638F0">
            <w:pPr>
              <w:spacing w:line="240" w:lineRule="exact"/>
              <w:rPr>
                <w:rFonts w:ascii="ＭＳ ゴシック" w:eastAsia="ＭＳ ゴシック" w:hAnsi="ＭＳ ゴシック" w:cs="Times New Roman"/>
                <w:lang w:eastAsia="zh-TW"/>
              </w:rPr>
            </w:pPr>
            <w:r w:rsidRPr="00D60F63">
              <w:rPr>
                <w:rFonts w:ascii="ＭＳ ゴシック" w:eastAsia="ＭＳ ゴシック" w:hAnsi="ＭＳ ゴシック" w:cs="Times New Roman" w:hint="eastAsia"/>
                <w:lang w:eastAsia="zh-TW"/>
              </w:rPr>
              <w:t>登録場所</w:t>
            </w:r>
          </w:p>
        </w:tc>
        <w:tc>
          <w:tcPr>
            <w:tcW w:w="1207" w:type="dxa"/>
            <w:tcBorders>
              <w:top w:val="dotted" w:sz="4" w:space="0" w:color="auto"/>
              <w:left w:val="dotted" w:sz="4" w:space="0" w:color="auto"/>
              <w:bottom w:val="dotted" w:sz="4" w:space="0" w:color="auto"/>
              <w:right w:val="dotted" w:sz="4" w:space="0" w:color="auto"/>
            </w:tcBorders>
            <w:vAlign w:val="center"/>
          </w:tcPr>
          <w:p w14:paraId="0384EDCB"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lang w:eastAsia="zh-TW"/>
              </w:rPr>
              <w:t>分科会場</w:t>
            </w:r>
          </w:p>
        </w:tc>
        <w:tc>
          <w:tcPr>
            <w:tcW w:w="1208" w:type="dxa"/>
            <w:tcBorders>
              <w:top w:val="dotted" w:sz="4" w:space="0" w:color="auto"/>
              <w:left w:val="dotted" w:sz="4" w:space="0" w:color="auto"/>
              <w:bottom w:val="dotted" w:sz="4" w:space="0" w:color="auto"/>
              <w:right w:val="single" w:sz="4" w:space="0" w:color="auto"/>
            </w:tcBorders>
            <w:vAlign w:val="center"/>
          </w:tcPr>
          <w:p w14:paraId="1DA32771" w14:textId="77777777" w:rsidR="009638F0" w:rsidRPr="00D60F63" w:rsidRDefault="009638F0" w:rsidP="009638F0">
            <w:pPr>
              <w:spacing w:line="240" w:lineRule="exact"/>
              <w:rPr>
                <w:rFonts w:ascii="ＭＳ ゴシック" w:eastAsia="ＭＳ ゴシック" w:hAnsi="ＭＳ ゴシック" w:cs="Times New Roman"/>
              </w:rPr>
            </w:pPr>
          </w:p>
        </w:tc>
        <w:tc>
          <w:tcPr>
            <w:tcW w:w="1206" w:type="dxa"/>
            <w:tcBorders>
              <w:top w:val="dotted" w:sz="4" w:space="0" w:color="auto"/>
              <w:left w:val="single" w:sz="4" w:space="0" w:color="auto"/>
              <w:bottom w:val="dotted" w:sz="4" w:space="0" w:color="auto"/>
              <w:right w:val="dotted" w:sz="4" w:space="0" w:color="auto"/>
            </w:tcBorders>
            <w:vAlign w:val="center"/>
          </w:tcPr>
          <w:p w14:paraId="172CD15A" w14:textId="77777777" w:rsidR="009638F0" w:rsidRPr="00D60F63" w:rsidRDefault="009638F0" w:rsidP="009638F0">
            <w:pPr>
              <w:spacing w:line="240" w:lineRule="exact"/>
              <w:rPr>
                <w:rFonts w:ascii="ＭＳ ゴシック" w:eastAsia="ＭＳ ゴシック" w:hAnsi="ＭＳ ゴシック" w:cs="Times New Roman"/>
              </w:rPr>
            </w:pPr>
          </w:p>
        </w:tc>
        <w:tc>
          <w:tcPr>
            <w:tcW w:w="1210" w:type="dxa"/>
            <w:tcBorders>
              <w:top w:val="dotted" w:sz="4" w:space="0" w:color="auto"/>
              <w:left w:val="dotted" w:sz="4" w:space="0" w:color="auto"/>
              <w:bottom w:val="dotted" w:sz="4" w:space="0" w:color="auto"/>
              <w:right w:val="dotted" w:sz="4" w:space="0" w:color="auto"/>
            </w:tcBorders>
            <w:vAlign w:val="center"/>
          </w:tcPr>
          <w:p w14:paraId="2D681F1F" w14:textId="77777777" w:rsidR="009638F0" w:rsidRPr="00D60F63" w:rsidRDefault="009638F0" w:rsidP="009638F0">
            <w:pPr>
              <w:spacing w:line="240" w:lineRule="exact"/>
              <w:rPr>
                <w:rFonts w:ascii="ＭＳ ゴシック" w:eastAsia="ＭＳ ゴシック" w:hAnsi="ＭＳ ゴシック" w:cs="Times New Roman"/>
              </w:rPr>
            </w:pPr>
          </w:p>
        </w:tc>
        <w:tc>
          <w:tcPr>
            <w:tcW w:w="1207" w:type="dxa"/>
            <w:tcBorders>
              <w:top w:val="dotted" w:sz="4" w:space="0" w:color="auto"/>
              <w:left w:val="dotted" w:sz="4" w:space="0" w:color="auto"/>
              <w:bottom w:val="dotted" w:sz="4" w:space="0" w:color="auto"/>
              <w:right w:val="single" w:sz="4" w:space="0" w:color="auto"/>
            </w:tcBorders>
            <w:vAlign w:val="center"/>
          </w:tcPr>
          <w:p w14:paraId="0E7EAF4C" w14:textId="77777777" w:rsidR="009638F0" w:rsidRPr="00D60F63" w:rsidRDefault="009638F0" w:rsidP="009638F0">
            <w:pPr>
              <w:spacing w:line="240" w:lineRule="exact"/>
              <w:rPr>
                <w:rFonts w:ascii="ＭＳ ゴシック" w:eastAsia="ＭＳ ゴシック" w:hAnsi="ＭＳ ゴシック" w:cs="Times New Roman"/>
              </w:rPr>
            </w:pPr>
          </w:p>
        </w:tc>
        <w:tc>
          <w:tcPr>
            <w:tcW w:w="1064" w:type="dxa"/>
            <w:tcBorders>
              <w:top w:val="dotted" w:sz="4" w:space="0" w:color="auto"/>
              <w:left w:val="single" w:sz="4" w:space="0" w:color="auto"/>
              <w:bottom w:val="dotted" w:sz="4" w:space="0" w:color="auto"/>
            </w:tcBorders>
            <w:vAlign w:val="center"/>
          </w:tcPr>
          <w:p w14:paraId="2D17B194"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4D5A5DD7" w14:textId="77777777" w:rsidTr="007158CB">
        <w:trPr>
          <w:trHeight w:hRule="exact" w:val="284"/>
        </w:trPr>
        <w:tc>
          <w:tcPr>
            <w:tcW w:w="1282" w:type="dxa"/>
            <w:tcBorders>
              <w:top w:val="nil"/>
              <w:bottom w:val="single" w:sz="4" w:space="0" w:color="auto"/>
              <w:right w:val="single" w:sz="4" w:space="0" w:color="auto"/>
            </w:tcBorders>
            <w:vAlign w:val="center"/>
          </w:tcPr>
          <w:p w14:paraId="1DE6B337" w14:textId="77777777" w:rsidR="009638F0" w:rsidRPr="00D60F63" w:rsidRDefault="009638F0" w:rsidP="009638F0">
            <w:pPr>
              <w:spacing w:line="240" w:lineRule="exact"/>
              <w:rPr>
                <w:rFonts w:ascii="ＭＳ ゴシック" w:eastAsia="ＭＳ ゴシック" w:hAnsi="ＭＳ ゴシック" w:cs="Times New Roman"/>
              </w:rPr>
            </w:pPr>
          </w:p>
        </w:tc>
        <w:tc>
          <w:tcPr>
            <w:tcW w:w="1209" w:type="dxa"/>
            <w:tcBorders>
              <w:top w:val="dotted" w:sz="4" w:space="0" w:color="auto"/>
              <w:bottom w:val="single" w:sz="4" w:space="0" w:color="auto"/>
              <w:right w:val="dotted" w:sz="4" w:space="0" w:color="auto"/>
            </w:tcBorders>
            <w:vAlign w:val="center"/>
          </w:tcPr>
          <w:p w14:paraId="3676124F"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r w:rsidRPr="00D60F63">
              <w:rPr>
                <w:rFonts w:ascii="ＭＳ ゴシック" w:eastAsia="ＭＳ ゴシック" w:hAnsi="ＭＳ ゴシック" w:cs="Times New Roman" w:hint="eastAsia"/>
              </w:rPr>
              <w:t>指定ﾎﾃﾙ</w:t>
            </w:r>
          </w:p>
        </w:tc>
        <w:tc>
          <w:tcPr>
            <w:tcW w:w="1207" w:type="dxa"/>
            <w:tcBorders>
              <w:top w:val="dotted" w:sz="4" w:space="0" w:color="auto"/>
              <w:left w:val="dotted" w:sz="4" w:space="0" w:color="auto"/>
              <w:bottom w:val="single" w:sz="4" w:space="0" w:color="auto"/>
              <w:right w:val="dotted" w:sz="4" w:space="0" w:color="auto"/>
            </w:tcBorders>
            <w:vAlign w:val="center"/>
          </w:tcPr>
          <w:p w14:paraId="6AA9310F"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会員総会</w:t>
            </w:r>
          </w:p>
        </w:tc>
        <w:tc>
          <w:tcPr>
            <w:tcW w:w="1208" w:type="dxa"/>
            <w:tcBorders>
              <w:top w:val="dotted" w:sz="4" w:space="0" w:color="auto"/>
              <w:left w:val="dotted" w:sz="4" w:space="0" w:color="auto"/>
              <w:bottom w:val="single" w:sz="4" w:space="0" w:color="auto"/>
              <w:right w:val="single" w:sz="4" w:space="0" w:color="auto"/>
            </w:tcBorders>
            <w:vAlign w:val="center"/>
          </w:tcPr>
          <w:p w14:paraId="77CBF233" w14:textId="77777777" w:rsidR="009638F0" w:rsidRPr="00D60F63" w:rsidRDefault="009638F0" w:rsidP="009638F0">
            <w:pPr>
              <w:spacing w:line="240" w:lineRule="exact"/>
              <w:rPr>
                <w:rFonts w:ascii="ＭＳ ゴシック" w:eastAsia="ＭＳ ゴシック" w:hAnsi="ＭＳ ゴシック" w:cs="Times New Roman"/>
              </w:rPr>
            </w:pPr>
          </w:p>
        </w:tc>
        <w:tc>
          <w:tcPr>
            <w:tcW w:w="1206" w:type="dxa"/>
            <w:tcBorders>
              <w:top w:val="dotted" w:sz="4" w:space="0" w:color="auto"/>
              <w:left w:val="single" w:sz="4" w:space="0" w:color="auto"/>
              <w:bottom w:val="single" w:sz="4" w:space="0" w:color="auto"/>
              <w:right w:val="dotted" w:sz="4" w:space="0" w:color="auto"/>
            </w:tcBorders>
            <w:vAlign w:val="center"/>
          </w:tcPr>
          <w:p w14:paraId="661781FD" w14:textId="77777777" w:rsidR="009638F0" w:rsidRPr="00D60F63" w:rsidRDefault="009638F0" w:rsidP="009638F0">
            <w:pPr>
              <w:spacing w:line="240" w:lineRule="exact"/>
              <w:rPr>
                <w:rFonts w:ascii="ＭＳ ゴシック" w:eastAsia="ＭＳ ゴシック" w:hAnsi="ＭＳ ゴシック" w:cs="Times New Roman"/>
              </w:rPr>
            </w:pPr>
          </w:p>
        </w:tc>
        <w:tc>
          <w:tcPr>
            <w:tcW w:w="1210" w:type="dxa"/>
            <w:tcBorders>
              <w:top w:val="dotted" w:sz="4" w:space="0" w:color="auto"/>
              <w:left w:val="dotted" w:sz="4" w:space="0" w:color="auto"/>
              <w:bottom w:val="single" w:sz="4" w:space="0" w:color="auto"/>
              <w:right w:val="dotted" w:sz="4" w:space="0" w:color="auto"/>
            </w:tcBorders>
            <w:vAlign w:val="center"/>
          </w:tcPr>
          <w:p w14:paraId="2EE2C3AB" w14:textId="77777777" w:rsidR="009638F0" w:rsidRPr="00D60F63" w:rsidRDefault="009638F0" w:rsidP="009638F0">
            <w:pPr>
              <w:spacing w:line="240" w:lineRule="exact"/>
              <w:rPr>
                <w:rFonts w:ascii="ＭＳ ゴシック" w:eastAsia="ＭＳ ゴシック" w:hAnsi="ＭＳ ゴシック" w:cs="Times New Roman"/>
              </w:rPr>
            </w:pPr>
          </w:p>
        </w:tc>
        <w:tc>
          <w:tcPr>
            <w:tcW w:w="1207" w:type="dxa"/>
            <w:tcBorders>
              <w:top w:val="dotted" w:sz="4" w:space="0" w:color="auto"/>
              <w:left w:val="dotted" w:sz="4" w:space="0" w:color="auto"/>
              <w:bottom w:val="single" w:sz="4" w:space="0" w:color="auto"/>
              <w:right w:val="single" w:sz="4" w:space="0" w:color="auto"/>
            </w:tcBorders>
            <w:vAlign w:val="center"/>
          </w:tcPr>
          <w:p w14:paraId="4C793B28" w14:textId="77777777" w:rsidR="009638F0" w:rsidRPr="00D60F63" w:rsidRDefault="009638F0" w:rsidP="009638F0">
            <w:pPr>
              <w:spacing w:line="240" w:lineRule="exact"/>
              <w:rPr>
                <w:rFonts w:ascii="ＭＳ ゴシック" w:eastAsia="ＭＳ ゴシック" w:hAnsi="ＭＳ ゴシック" w:cs="Times New Roman"/>
              </w:rPr>
            </w:pPr>
          </w:p>
        </w:tc>
        <w:tc>
          <w:tcPr>
            <w:tcW w:w="1064" w:type="dxa"/>
            <w:tcBorders>
              <w:top w:val="dotted" w:sz="4" w:space="0" w:color="auto"/>
              <w:left w:val="single" w:sz="4" w:space="0" w:color="auto"/>
              <w:bottom w:val="single" w:sz="4" w:space="0" w:color="auto"/>
            </w:tcBorders>
            <w:vAlign w:val="center"/>
          </w:tcPr>
          <w:p w14:paraId="61DF44AC"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072D53DC" w14:textId="77777777" w:rsidTr="007158CB">
        <w:trPr>
          <w:trHeight w:hRule="exact" w:val="284"/>
        </w:trPr>
        <w:tc>
          <w:tcPr>
            <w:tcW w:w="1282" w:type="dxa"/>
            <w:tcBorders>
              <w:top w:val="single" w:sz="4" w:space="0" w:color="auto"/>
              <w:bottom w:val="nil"/>
            </w:tcBorders>
            <w:vAlign w:val="center"/>
          </w:tcPr>
          <w:p w14:paraId="1ECED567"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③その他</w:t>
            </w:r>
          </w:p>
        </w:tc>
        <w:tc>
          <w:tcPr>
            <w:tcW w:w="1209" w:type="dxa"/>
            <w:tcBorders>
              <w:top w:val="single" w:sz="4" w:space="0" w:color="auto"/>
              <w:bottom w:val="nil"/>
              <w:right w:val="nil"/>
            </w:tcBorders>
            <w:vAlign w:val="center"/>
          </w:tcPr>
          <w:p w14:paraId="7FDD9127" w14:textId="77777777" w:rsidR="009638F0" w:rsidRPr="00D60F63" w:rsidRDefault="009638F0" w:rsidP="009638F0">
            <w:pPr>
              <w:spacing w:line="240" w:lineRule="exact"/>
              <w:rPr>
                <w:rFonts w:ascii="ＭＳ ゴシック" w:eastAsia="ＭＳ ゴシック" w:hAnsi="ＭＳ ゴシック" w:cs="Times New Roman"/>
              </w:rPr>
            </w:pPr>
          </w:p>
        </w:tc>
        <w:tc>
          <w:tcPr>
            <w:tcW w:w="1207" w:type="dxa"/>
            <w:tcBorders>
              <w:top w:val="single" w:sz="4" w:space="0" w:color="auto"/>
              <w:left w:val="nil"/>
              <w:bottom w:val="nil"/>
              <w:right w:val="nil"/>
            </w:tcBorders>
            <w:vAlign w:val="center"/>
          </w:tcPr>
          <w:p w14:paraId="721682F8" w14:textId="77777777" w:rsidR="009638F0" w:rsidRPr="00D60F63" w:rsidRDefault="009638F0" w:rsidP="009638F0">
            <w:pPr>
              <w:spacing w:line="240" w:lineRule="exact"/>
              <w:rPr>
                <w:rFonts w:ascii="ＭＳ ゴシック" w:eastAsia="ＭＳ ゴシック" w:hAnsi="ＭＳ ゴシック" w:cs="Times New Roman"/>
              </w:rPr>
            </w:pPr>
          </w:p>
        </w:tc>
        <w:tc>
          <w:tcPr>
            <w:tcW w:w="1208" w:type="dxa"/>
            <w:tcBorders>
              <w:top w:val="single" w:sz="4" w:space="0" w:color="auto"/>
              <w:left w:val="nil"/>
              <w:bottom w:val="nil"/>
              <w:right w:val="nil"/>
            </w:tcBorders>
            <w:vAlign w:val="center"/>
          </w:tcPr>
          <w:p w14:paraId="64AB6365" w14:textId="77777777" w:rsidR="009638F0" w:rsidRPr="00D60F63" w:rsidRDefault="009638F0" w:rsidP="009638F0">
            <w:pPr>
              <w:spacing w:line="240" w:lineRule="exact"/>
              <w:rPr>
                <w:rFonts w:ascii="ＭＳ ゴシック" w:eastAsia="ＭＳ ゴシック" w:hAnsi="ＭＳ ゴシック" w:cs="Times New Roman"/>
              </w:rPr>
            </w:pPr>
          </w:p>
        </w:tc>
        <w:tc>
          <w:tcPr>
            <w:tcW w:w="1206" w:type="dxa"/>
            <w:tcBorders>
              <w:top w:val="single" w:sz="4" w:space="0" w:color="auto"/>
              <w:left w:val="nil"/>
              <w:bottom w:val="nil"/>
              <w:right w:val="nil"/>
            </w:tcBorders>
            <w:vAlign w:val="center"/>
          </w:tcPr>
          <w:p w14:paraId="1E110AE9" w14:textId="77777777" w:rsidR="009638F0" w:rsidRPr="00D60F63" w:rsidRDefault="009638F0" w:rsidP="009638F0">
            <w:pPr>
              <w:spacing w:line="240" w:lineRule="exact"/>
              <w:rPr>
                <w:rFonts w:ascii="ＭＳ ゴシック" w:eastAsia="ＭＳ ゴシック" w:hAnsi="ＭＳ ゴシック" w:cs="Times New Roman"/>
              </w:rPr>
            </w:pPr>
          </w:p>
        </w:tc>
        <w:tc>
          <w:tcPr>
            <w:tcW w:w="1210" w:type="dxa"/>
            <w:tcBorders>
              <w:top w:val="single" w:sz="4" w:space="0" w:color="auto"/>
              <w:left w:val="nil"/>
              <w:bottom w:val="nil"/>
              <w:right w:val="nil"/>
            </w:tcBorders>
            <w:vAlign w:val="center"/>
          </w:tcPr>
          <w:p w14:paraId="0EDC51BB" w14:textId="77777777" w:rsidR="009638F0" w:rsidRPr="00D60F63" w:rsidRDefault="009638F0" w:rsidP="009638F0">
            <w:pPr>
              <w:spacing w:line="240" w:lineRule="exact"/>
              <w:rPr>
                <w:rFonts w:ascii="ＭＳ ゴシック" w:eastAsia="ＭＳ ゴシック" w:hAnsi="ＭＳ ゴシック" w:cs="Times New Roman"/>
              </w:rPr>
            </w:pPr>
          </w:p>
        </w:tc>
        <w:tc>
          <w:tcPr>
            <w:tcW w:w="1207" w:type="dxa"/>
            <w:tcBorders>
              <w:top w:val="single" w:sz="4" w:space="0" w:color="auto"/>
              <w:left w:val="nil"/>
              <w:bottom w:val="nil"/>
            </w:tcBorders>
            <w:vAlign w:val="center"/>
          </w:tcPr>
          <w:p w14:paraId="3538388B" w14:textId="77777777" w:rsidR="009638F0" w:rsidRPr="00D60F63" w:rsidRDefault="009638F0" w:rsidP="009638F0">
            <w:pPr>
              <w:spacing w:line="240" w:lineRule="exact"/>
              <w:rPr>
                <w:rFonts w:ascii="ＭＳ ゴシック" w:eastAsia="ＭＳ ゴシック" w:hAnsi="ＭＳ ゴシック" w:cs="Times New Roman"/>
              </w:rPr>
            </w:pPr>
          </w:p>
        </w:tc>
        <w:tc>
          <w:tcPr>
            <w:tcW w:w="1064" w:type="dxa"/>
            <w:tcBorders>
              <w:top w:val="single" w:sz="4" w:space="0" w:color="auto"/>
              <w:bottom w:val="nil"/>
            </w:tcBorders>
            <w:vAlign w:val="center"/>
          </w:tcPr>
          <w:p w14:paraId="48DDFC85"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1A28748E" w14:textId="77777777" w:rsidTr="007158CB">
        <w:trPr>
          <w:trHeight w:hRule="exact" w:val="284"/>
        </w:trPr>
        <w:tc>
          <w:tcPr>
            <w:tcW w:w="1282" w:type="dxa"/>
            <w:tcBorders>
              <w:top w:val="nil"/>
              <w:bottom w:val="nil"/>
            </w:tcBorders>
            <w:vAlign w:val="center"/>
          </w:tcPr>
          <w:p w14:paraId="70F6D4B8" w14:textId="77777777" w:rsidR="009638F0" w:rsidRPr="00D60F63" w:rsidRDefault="009638F0" w:rsidP="009638F0">
            <w:pPr>
              <w:spacing w:line="240" w:lineRule="exact"/>
              <w:rPr>
                <w:rFonts w:ascii="ＭＳ ゴシック" w:eastAsia="ＭＳ ゴシック" w:hAnsi="ＭＳ ゴシック" w:cs="Times New Roman"/>
              </w:rPr>
            </w:pPr>
          </w:p>
        </w:tc>
        <w:tc>
          <w:tcPr>
            <w:tcW w:w="1209" w:type="dxa"/>
            <w:tcBorders>
              <w:top w:val="nil"/>
              <w:bottom w:val="nil"/>
              <w:right w:val="nil"/>
            </w:tcBorders>
            <w:vAlign w:val="center"/>
          </w:tcPr>
          <w:p w14:paraId="484B80B8" w14:textId="77777777" w:rsidR="009638F0" w:rsidRPr="00D60F63" w:rsidRDefault="009638F0" w:rsidP="009638F0">
            <w:pPr>
              <w:spacing w:line="240" w:lineRule="exact"/>
              <w:rPr>
                <w:rFonts w:ascii="ＭＳ ゴシック" w:eastAsia="ＭＳ ゴシック" w:hAnsi="ＭＳ ゴシック" w:cs="Times New Roman"/>
              </w:rPr>
            </w:pPr>
          </w:p>
        </w:tc>
        <w:tc>
          <w:tcPr>
            <w:tcW w:w="1207" w:type="dxa"/>
            <w:tcBorders>
              <w:top w:val="nil"/>
              <w:left w:val="nil"/>
              <w:bottom w:val="nil"/>
              <w:right w:val="nil"/>
            </w:tcBorders>
            <w:vAlign w:val="center"/>
          </w:tcPr>
          <w:p w14:paraId="1395DFA6" w14:textId="77777777" w:rsidR="009638F0" w:rsidRPr="00D60F63" w:rsidRDefault="009638F0" w:rsidP="009638F0">
            <w:pPr>
              <w:spacing w:line="240" w:lineRule="exact"/>
              <w:rPr>
                <w:rFonts w:ascii="ＭＳ ゴシック" w:eastAsia="ＭＳ ゴシック" w:hAnsi="ＭＳ ゴシック" w:cs="Times New Roman"/>
              </w:rPr>
            </w:pPr>
          </w:p>
        </w:tc>
        <w:tc>
          <w:tcPr>
            <w:tcW w:w="1208" w:type="dxa"/>
            <w:tcBorders>
              <w:top w:val="nil"/>
              <w:left w:val="nil"/>
              <w:bottom w:val="nil"/>
              <w:right w:val="nil"/>
            </w:tcBorders>
            <w:vAlign w:val="center"/>
          </w:tcPr>
          <w:p w14:paraId="77B19DBF" w14:textId="77777777" w:rsidR="009638F0" w:rsidRPr="00D60F63" w:rsidRDefault="009638F0" w:rsidP="009638F0">
            <w:pPr>
              <w:spacing w:line="240" w:lineRule="exact"/>
              <w:rPr>
                <w:rFonts w:ascii="ＭＳ ゴシック" w:eastAsia="ＭＳ ゴシック" w:hAnsi="ＭＳ ゴシック" w:cs="Times New Roman"/>
              </w:rPr>
            </w:pPr>
          </w:p>
        </w:tc>
        <w:tc>
          <w:tcPr>
            <w:tcW w:w="1206" w:type="dxa"/>
            <w:tcBorders>
              <w:top w:val="nil"/>
              <w:left w:val="nil"/>
              <w:bottom w:val="nil"/>
              <w:right w:val="nil"/>
            </w:tcBorders>
            <w:vAlign w:val="center"/>
          </w:tcPr>
          <w:p w14:paraId="73FD9C4C" w14:textId="77777777" w:rsidR="009638F0" w:rsidRPr="00D60F63" w:rsidRDefault="009638F0" w:rsidP="009638F0">
            <w:pPr>
              <w:spacing w:line="240" w:lineRule="exact"/>
              <w:rPr>
                <w:rFonts w:ascii="ＭＳ ゴシック" w:eastAsia="ＭＳ ゴシック" w:hAnsi="ＭＳ ゴシック" w:cs="Times New Roman"/>
              </w:rPr>
            </w:pPr>
          </w:p>
        </w:tc>
        <w:tc>
          <w:tcPr>
            <w:tcW w:w="1210" w:type="dxa"/>
            <w:tcBorders>
              <w:top w:val="nil"/>
              <w:left w:val="nil"/>
              <w:bottom w:val="nil"/>
              <w:right w:val="nil"/>
            </w:tcBorders>
            <w:vAlign w:val="center"/>
          </w:tcPr>
          <w:p w14:paraId="63620FCF" w14:textId="77777777" w:rsidR="009638F0" w:rsidRPr="00D60F63" w:rsidRDefault="009638F0" w:rsidP="009638F0">
            <w:pPr>
              <w:spacing w:line="240" w:lineRule="exact"/>
              <w:rPr>
                <w:rFonts w:ascii="ＭＳ ゴシック" w:eastAsia="ＭＳ ゴシック" w:hAnsi="ＭＳ ゴシック" w:cs="Times New Roman"/>
              </w:rPr>
            </w:pPr>
          </w:p>
        </w:tc>
        <w:tc>
          <w:tcPr>
            <w:tcW w:w="1207" w:type="dxa"/>
            <w:tcBorders>
              <w:top w:val="nil"/>
              <w:left w:val="nil"/>
              <w:bottom w:val="nil"/>
            </w:tcBorders>
            <w:vAlign w:val="center"/>
          </w:tcPr>
          <w:p w14:paraId="4405704F" w14:textId="77777777" w:rsidR="009638F0" w:rsidRPr="00D60F63" w:rsidRDefault="009638F0" w:rsidP="009638F0">
            <w:pPr>
              <w:spacing w:line="240" w:lineRule="exact"/>
              <w:rPr>
                <w:rFonts w:ascii="ＭＳ ゴシック" w:eastAsia="ＭＳ ゴシック" w:hAnsi="ＭＳ ゴシック" w:cs="Times New Roman"/>
              </w:rPr>
            </w:pPr>
          </w:p>
        </w:tc>
        <w:tc>
          <w:tcPr>
            <w:tcW w:w="1064" w:type="dxa"/>
            <w:tcBorders>
              <w:top w:val="nil"/>
              <w:bottom w:val="nil"/>
            </w:tcBorders>
            <w:vAlign w:val="center"/>
          </w:tcPr>
          <w:p w14:paraId="1FB2670F"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10384745" w14:textId="77777777" w:rsidTr="007158CB">
        <w:trPr>
          <w:trHeight w:hRule="exact" w:val="284"/>
        </w:trPr>
        <w:tc>
          <w:tcPr>
            <w:tcW w:w="1282" w:type="dxa"/>
            <w:tcBorders>
              <w:top w:val="nil"/>
              <w:bottom w:val="nil"/>
            </w:tcBorders>
            <w:vAlign w:val="center"/>
          </w:tcPr>
          <w:p w14:paraId="1D0C37B7" w14:textId="77777777" w:rsidR="009638F0" w:rsidRPr="00D60F63" w:rsidRDefault="009638F0" w:rsidP="009638F0">
            <w:pPr>
              <w:spacing w:line="240" w:lineRule="exact"/>
              <w:rPr>
                <w:rFonts w:ascii="ＭＳ ゴシック" w:eastAsia="ＭＳ ゴシック" w:hAnsi="ＭＳ ゴシック" w:cs="Times New Roman"/>
              </w:rPr>
            </w:pPr>
          </w:p>
        </w:tc>
        <w:tc>
          <w:tcPr>
            <w:tcW w:w="1209" w:type="dxa"/>
            <w:tcBorders>
              <w:top w:val="nil"/>
              <w:bottom w:val="nil"/>
              <w:right w:val="nil"/>
            </w:tcBorders>
            <w:vAlign w:val="center"/>
          </w:tcPr>
          <w:p w14:paraId="78C22FEF" w14:textId="77777777" w:rsidR="009638F0" w:rsidRPr="00D60F63" w:rsidRDefault="009638F0" w:rsidP="009638F0">
            <w:pPr>
              <w:spacing w:line="240" w:lineRule="exact"/>
              <w:rPr>
                <w:rFonts w:ascii="ＭＳ ゴシック" w:eastAsia="ＭＳ ゴシック" w:hAnsi="ＭＳ ゴシック" w:cs="Times New Roman"/>
              </w:rPr>
            </w:pPr>
          </w:p>
        </w:tc>
        <w:tc>
          <w:tcPr>
            <w:tcW w:w="1207" w:type="dxa"/>
            <w:tcBorders>
              <w:top w:val="nil"/>
              <w:left w:val="nil"/>
              <w:bottom w:val="nil"/>
              <w:right w:val="nil"/>
            </w:tcBorders>
            <w:vAlign w:val="center"/>
          </w:tcPr>
          <w:p w14:paraId="4CB5D677" w14:textId="77777777" w:rsidR="009638F0" w:rsidRPr="00D60F63" w:rsidRDefault="009638F0" w:rsidP="009638F0">
            <w:pPr>
              <w:spacing w:line="240" w:lineRule="exact"/>
              <w:rPr>
                <w:rFonts w:ascii="ＭＳ ゴシック" w:eastAsia="ＭＳ ゴシック" w:hAnsi="ＭＳ ゴシック" w:cs="Times New Roman"/>
              </w:rPr>
            </w:pPr>
          </w:p>
        </w:tc>
        <w:tc>
          <w:tcPr>
            <w:tcW w:w="1208" w:type="dxa"/>
            <w:tcBorders>
              <w:top w:val="nil"/>
              <w:left w:val="nil"/>
              <w:bottom w:val="nil"/>
              <w:right w:val="nil"/>
            </w:tcBorders>
            <w:vAlign w:val="center"/>
          </w:tcPr>
          <w:p w14:paraId="76F169C5" w14:textId="77777777" w:rsidR="009638F0" w:rsidRPr="00D60F63" w:rsidRDefault="009638F0" w:rsidP="009638F0">
            <w:pPr>
              <w:spacing w:line="240" w:lineRule="exact"/>
              <w:rPr>
                <w:rFonts w:ascii="ＭＳ ゴシック" w:eastAsia="ＭＳ ゴシック" w:hAnsi="ＭＳ ゴシック" w:cs="Times New Roman"/>
              </w:rPr>
            </w:pPr>
          </w:p>
        </w:tc>
        <w:tc>
          <w:tcPr>
            <w:tcW w:w="1206" w:type="dxa"/>
            <w:tcBorders>
              <w:top w:val="nil"/>
              <w:left w:val="nil"/>
              <w:bottom w:val="nil"/>
              <w:right w:val="nil"/>
            </w:tcBorders>
            <w:vAlign w:val="center"/>
          </w:tcPr>
          <w:p w14:paraId="2673A2E7" w14:textId="77777777" w:rsidR="009638F0" w:rsidRPr="00D60F63" w:rsidRDefault="009638F0" w:rsidP="009638F0">
            <w:pPr>
              <w:spacing w:line="240" w:lineRule="exact"/>
              <w:rPr>
                <w:rFonts w:ascii="ＭＳ ゴシック" w:eastAsia="ＭＳ ゴシック" w:hAnsi="ＭＳ ゴシック" w:cs="Times New Roman"/>
              </w:rPr>
            </w:pPr>
          </w:p>
        </w:tc>
        <w:tc>
          <w:tcPr>
            <w:tcW w:w="1210" w:type="dxa"/>
            <w:tcBorders>
              <w:top w:val="nil"/>
              <w:left w:val="nil"/>
              <w:bottom w:val="nil"/>
              <w:right w:val="nil"/>
            </w:tcBorders>
            <w:vAlign w:val="center"/>
          </w:tcPr>
          <w:p w14:paraId="3D3D46F8" w14:textId="77777777" w:rsidR="009638F0" w:rsidRPr="00D60F63" w:rsidRDefault="009638F0" w:rsidP="009638F0">
            <w:pPr>
              <w:spacing w:line="240" w:lineRule="exact"/>
              <w:rPr>
                <w:rFonts w:ascii="ＭＳ ゴシック" w:eastAsia="ＭＳ ゴシック" w:hAnsi="ＭＳ ゴシック" w:cs="Times New Roman"/>
              </w:rPr>
            </w:pPr>
          </w:p>
        </w:tc>
        <w:tc>
          <w:tcPr>
            <w:tcW w:w="1207" w:type="dxa"/>
            <w:tcBorders>
              <w:top w:val="nil"/>
              <w:left w:val="nil"/>
              <w:bottom w:val="nil"/>
            </w:tcBorders>
            <w:vAlign w:val="center"/>
          </w:tcPr>
          <w:p w14:paraId="72D863C5" w14:textId="77777777" w:rsidR="009638F0" w:rsidRPr="00D60F63" w:rsidRDefault="009638F0" w:rsidP="009638F0">
            <w:pPr>
              <w:spacing w:line="240" w:lineRule="exact"/>
              <w:rPr>
                <w:rFonts w:ascii="ＭＳ ゴシック" w:eastAsia="ＭＳ ゴシック" w:hAnsi="ＭＳ ゴシック" w:cs="Times New Roman"/>
              </w:rPr>
            </w:pPr>
          </w:p>
        </w:tc>
        <w:tc>
          <w:tcPr>
            <w:tcW w:w="1064" w:type="dxa"/>
            <w:tcBorders>
              <w:top w:val="nil"/>
              <w:bottom w:val="nil"/>
            </w:tcBorders>
            <w:vAlign w:val="center"/>
          </w:tcPr>
          <w:p w14:paraId="727867F0"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40EB8134" w14:textId="77777777" w:rsidTr="007158CB">
        <w:trPr>
          <w:trHeight w:hRule="exact" w:val="284"/>
        </w:trPr>
        <w:tc>
          <w:tcPr>
            <w:tcW w:w="1282" w:type="dxa"/>
            <w:tcBorders>
              <w:top w:val="nil"/>
              <w:bottom w:val="single" w:sz="4" w:space="0" w:color="auto"/>
            </w:tcBorders>
            <w:vAlign w:val="center"/>
          </w:tcPr>
          <w:p w14:paraId="5A12D6E4" w14:textId="77777777" w:rsidR="009638F0" w:rsidRPr="00D60F63" w:rsidRDefault="009638F0" w:rsidP="009638F0">
            <w:pPr>
              <w:spacing w:line="240" w:lineRule="exact"/>
              <w:rPr>
                <w:rFonts w:ascii="ＭＳ ゴシック" w:eastAsia="ＭＳ ゴシック" w:hAnsi="ＭＳ ゴシック" w:cs="Times New Roman"/>
              </w:rPr>
            </w:pPr>
          </w:p>
        </w:tc>
        <w:tc>
          <w:tcPr>
            <w:tcW w:w="1209" w:type="dxa"/>
            <w:tcBorders>
              <w:top w:val="nil"/>
              <w:bottom w:val="single" w:sz="4" w:space="0" w:color="auto"/>
              <w:right w:val="nil"/>
            </w:tcBorders>
            <w:vAlign w:val="center"/>
          </w:tcPr>
          <w:p w14:paraId="1FCAC4D8" w14:textId="77777777" w:rsidR="009638F0" w:rsidRPr="00D60F63" w:rsidRDefault="009638F0" w:rsidP="009638F0">
            <w:pPr>
              <w:spacing w:line="240" w:lineRule="exact"/>
              <w:rPr>
                <w:rFonts w:ascii="ＭＳ ゴシック" w:eastAsia="ＭＳ ゴシック" w:hAnsi="ＭＳ ゴシック" w:cs="Times New Roman"/>
              </w:rPr>
            </w:pPr>
          </w:p>
        </w:tc>
        <w:tc>
          <w:tcPr>
            <w:tcW w:w="1207" w:type="dxa"/>
            <w:tcBorders>
              <w:top w:val="nil"/>
              <w:left w:val="nil"/>
              <w:bottom w:val="single" w:sz="4" w:space="0" w:color="auto"/>
              <w:right w:val="nil"/>
            </w:tcBorders>
            <w:vAlign w:val="center"/>
          </w:tcPr>
          <w:p w14:paraId="40EE480B" w14:textId="77777777" w:rsidR="009638F0" w:rsidRPr="00D60F63" w:rsidRDefault="009638F0" w:rsidP="009638F0">
            <w:pPr>
              <w:spacing w:line="240" w:lineRule="exact"/>
              <w:rPr>
                <w:rFonts w:ascii="ＭＳ ゴシック" w:eastAsia="ＭＳ ゴシック" w:hAnsi="ＭＳ ゴシック" w:cs="Times New Roman"/>
              </w:rPr>
            </w:pPr>
          </w:p>
        </w:tc>
        <w:tc>
          <w:tcPr>
            <w:tcW w:w="1208" w:type="dxa"/>
            <w:tcBorders>
              <w:top w:val="nil"/>
              <w:left w:val="nil"/>
              <w:bottom w:val="single" w:sz="4" w:space="0" w:color="auto"/>
              <w:right w:val="nil"/>
            </w:tcBorders>
            <w:vAlign w:val="center"/>
          </w:tcPr>
          <w:p w14:paraId="104EA2F8" w14:textId="77777777" w:rsidR="009638F0" w:rsidRPr="00D60F63" w:rsidRDefault="009638F0" w:rsidP="009638F0">
            <w:pPr>
              <w:spacing w:line="240" w:lineRule="exact"/>
              <w:rPr>
                <w:rFonts w:ascii="ＭＳ ゴシック" w:eastAsia="ＭＳ ゴシック" w:hAnsi="ＭＳ ゴシック" w:cs="Times New Roman"/>
              </w:rPr>
            </w:pPr>
          </w:p>
        </w:tc>
        <w:tc>
          <w:tcPr>
            <w:tcW w:w="1206" w:type="dxa"/>
            <w:tcBorders>
              <w:top w:val="nil"/>
              <w:left w:val="nil"/>
              <w:bottom w:val="single" w:sz="4" w:space="0" w:color="auto"/>
              <w:right w:val="nil"/>
            </w:tcBorders>
            <w:vAlign w:val="center"/>
          </w:tcPr>
          <w:p w14:paraId="33CEB6D2" w14:textId="77777777" w:rsidR="009638F0" w:rsidRPr="00D60F63" w:rsidRDefault="009638F0" w:rsidP="009638F0">
            <w:pPr>
              <w:spacing w:line="240" w:lineRule="exact"/>
              <w:rPr>
                <w:rFonts w:ascii="ＭＳ ゴシック" w:eastAsia="ＭＳ ゴシック" w:hAnsi="ＭＳ ゴシック" w:cs="Times New Roman"/>
              </w:rPr>
            </w:pPr>
          </w:p>
        </w:tc>
        <w:tc>
          <w:tcPr>
            <w:tcW w:w="1210" w:type="dxa"/>
            <w:tcBorders>
              <w:top w:val="nil"/>
              <w:left w:val="nil"/>
              <w:bottom w:val="single" w:sz="4" w:space="0" w:color="auto"/>
              <w:right w:val="nil"/>
            </w:tcBorders>
            <w:vAlign w:val="center"/>
          </w:tcPr>
          <w:p w14:paraId="1C486F02" w14:textId="77777777" w:rsidR="009638F0" w:rsidRPr="00D60F63" w:rsidRDefault="009638F0" w:rsidP="009638F0">
            <w:pPr>
              <w:spacing w:line="240" w:lineRule="exact"/>
              <w:rPr>
                <w:rFonts w:ascii="ＭＳ ゴシック" w:eastAsia="ＭＳ ゴシック" w:hAnsi="ＭＳ ゴシック" w:cs="Times New Roman"/>
              </w:rPr>
            </w:pPr>
          </w:p>
        </w:tc>
        <w:tc>
          <w:tcPr>
            <w:tcW w:w="1207" w:type="dxa"/>
            <w:tcBorders>
              <w:top w:val="nil"/>
              <w:left w:val="nil"/>
              <w:bottom w:val="single" w:sz="4" w:space="0" w:color="auto"/>
            </w:tcBorders>
            <w:vAlign w:val="center"/>
          </w:tcPr>
          <w:p w14:paraId="21D7559A" w14:textId="77777777" w:rsidR="009638F0" w:rsidRPr="00D60F63" w:rsidRDefault="009638F0" w:rsidP="009638F0">
            <w:pPr>
              <w:spacing w:line="240" w:lineRule="exact"/>
              <w:rPr>
                <w:rFonts w:ascii="ＭＳ ゴシック" w:eastAsia="ＭＳ ゴシック" w:hAnsi="ＭＳ ゴシック" w:cs="Times New Roman"/>
              </w:rPr>
            </w:pPr>
          </w:p>
        </w:tc>
        <w:tc>
          <w:tcPr>
            <w:tcW w:w="1064" w:type="dxa"/>
            <w:tcBorders>
              <w:top w:val="nil"/>
              <w:bottom w:val="single" w:sz="4" w:space="0" w:color="auto"/>
            </w:tcBorders>
            <w:vAlign w:val="center"/>
          </w:tcPr>
          <w:p w14:paraId="5CFBBF6C" w14:textId="77777777" w:rsidR="009638F0" w:rsidRPr="00D60F63" w:rsidRDefault="009638F0" w:rsidP="009638F0">
            <w:pPr>
              <w:spacing w:line="240" w:lineRule="exact"/>
              <w:rPr>
                <w:rFonts w:ascii="ＭＳ ゴシック" w:eastAsia="ＭＳ ゴシック" w:hAnsi="ＭＳ ゴシック" w:cs="Times New Roman"/>
              </w:rPr>
            </w:pPr>
          </w:p>
        </w:tc>
      </w:tr>
    </w:tbl>
    <w:p w14:paraId="25C8821B" w14:textId="77777777" w:rsidR="009638F0" w:rsidRPr="00D60F63" w:rsidRDefault="009638F0" w:rsidP="009638F0">
      <w:pPr>
        <w:rPr>
          <w:rFonts w:ascii="ＭＳ ゴシック" w:eastAsia="ＭＳ ゴシック" w:hAnsi="ＭＳ ゴシック" w:cs="Times New Roman"/>
        </w:rPr>
      </w:pPr>
      <w:r w:rsidRPr="00D60F63">
        <w:rPr>
          <w:rFonts w:ascii="ＭＳ ゴシック" w:eastAsia="ＭＳ ゴシック" w:hAnsi="ＭＳ ゴシック" w:cs="Times New Roman" w:hint="eastAsia"/>
        </w:rPr>
        <w:t>注．②シャトルバスの項目は必要と思われる区間に○印を記入する。</w:t>
      </w:r>
    </w:p>
    <w:p w14:paraId="183413F6"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r w:rsidRPr="00D60F63">
        <w:rPr>
          <w:rFonts w:ascii="ＭＳ ゴシック" w:eastAsia="ＭＳ ゴシック" w:hAnsi="ＭＳ ゴシック" w:cs="Times New Roman" w:hint="eastAsia"/>
        </w:rPr>
        <w:t xml:space="preserve">　　　不必要なものは削除し、必要なものを記入してください。</w:t>
      </w:r>
    </w:p>
    <w:p w14:paraId="20EE8927" w14:textId="77777777" w:rsidR="009638F0" w:rsidRPr="00D60F63" w:rsidRDefault="009638F0" w:rsidP="009638F0">
      <w:pPr>
        <w:outlineLvl w:val="0"/>
        <w:rPr>
          <w:rFonts w:ascii="ＭＳ ゴシック" w:eastAsia="ＭＳ ゴシック" w:hAnsi="ＭＳ ゴシック" w:cs="Times New Roman"/>
          <w:sz w:val="24"/>
        </w:rPr>
      </w:pPr>
      <w:r w:rsidRPr="00D60F63">
        <w:rPr>
          <w:rFonts w:ascii="ＭＳ ゴシック" w:eastAsia="ＭＳ ゴシック" w:hAnsi="ＭＳ ゴシック" w:cs="Times New Roman"/>
          <w:sz w:val="24"/>
        </w:rPr>
        <w:br w:type="page"/>
      </w:r>
      <w:r w:rsidRPr="00D60F63">
        <w:rPr>
          <w:rFonts w:ascii="ＭＳ ゴシック" w:eastAsia="ＭＳ ゴシック" w:hAnsi="ＭＳ ゴシック" w:cs="Times New Roman" w:hint="eastAsia"/>
          <w:sz w:val="24"/>
        </w:rPr>
        <w:t>10．主要到着地より会場までの経路（大会会場およびメインホテル）</w:t>
      </w:r>
    </w:p>
    <w:tbl>
      <w:tblPr>
        <w:tblW w:w="978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6"/>
        <w:gridCol w:w="1268"/>
        <w:gridCol w:w="1200"/>
        <w:gridCol w:w="1201"/>
        <w:gridCol w:w="1200"/>
        <w:gridCol w:w="1201"/>
        <w:gridCol w:w="1200"/>
        <w:gridCol w:w="1253"/>
      </w:tblGrid>
      <w:tr w:rsidR="00D60F63" w:rsidRPr="00D60F63" w14:paraId="55549AF7" w14:textId="77777777" w:rsidTr="007158CB">
        <w:trPr>
          <w:cantSplit/>
          <w:trHeight w:hRule="exact" w:val="284"/>
        </w:trPr>
        <w:tc>
          <w:tcPr>
            <w:tcW w:w="1266" w:type="dxa"/>
            <w:tcBorders>
              <w:bottom w:val="single" w:sz="4" w:space="0" w:color="auto"/>
            </w:tcBorders>
            <w:vAlign w:val="center"/>
          </w:tcPr>
          <w:p w14:paraId="7A106D43" w14:textId="77777777" w:rsidR="009638F0" w:rsidRPr="00D60F63" w:rsidRDefault="009638F0" w:rsidP="009638F0">
            <w:pPr>
              <w:spacing w:line="240" w:lineRule="exact"/>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主要到着地</w:t>
            </w:r>
          </w:p>
        </w:tc>
        <w:tc>
          <w:tcPr>
            <w:tcW w:w="1268" w:type="dxa"/>
            <w:tcBorders>
              <w:bottom w:val="single" w:sz="4" w:space="0" w:color="auto"/>
              <w:right w:val="dotted" w:sz="4" w:space="0" w:color="auto"/>
            </w:tcBorders>
            <w:vAlign w:val="center"/>
          </w:tcPr>
          <w:p w14:paraId="633CAA35"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r w:rsidRPr="00D60F63">
              <w:rPr>
                <w:rFonts w:ascii="ＭＳ ゴシック" w:eastAsia="ＭＳ ゴシック" w:hAnsi="ＭＳ ゴシック" w:cs="Times New Roman" w:hint="eastAsia"/>
                <w:lang w:eastAsia="zh-TW"/>
              </w:rPr>
              <w:t>交通機関名</w:t>
            </w:r>
          </w:p>
        </w:tc>
        <w:tc>
          <w:tcPr>
            <w:tcW w:w="1200" w:type="dxa"/>
            <w:tcBorders>
              <w:left w:val="dotted" w:sz="4" w:space="0" w:color="auto"/>
              <w:bottom w:val="single" w:sz="4" w:space="0" w:color="auto"/>
              <w:right w:val="dotted" w:sz="4" w:space="0" w:color="auto"/>
            </w:tcBorders>
            <w:vAlign w:val="center"/>
          </w:tcPr>
          <w:p w14:paraId="295AB1A9" w14:textId="77777777" w:rsidR="009638F0" w:rsidRPr="00D60F63" w:rsidRDefault="009638F0" w:rsidP="009638F0">
            <w:pPr>
              <w:spacing w:line="240" w:lineRule="exact"/>
              <w:jc w:val="center"/>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区間始点</w:t>
            </w:r>
          </w:p>
        </w:tc>
        <w:tc>
          <w:tcPr>
            <w:tcW w:w="1201" w:type="dxa"/>
            <w:tcBorders>
              <w:left w:val="dotted" w:sz="4" w:space="0" w:color="auto"/>
              <w:bottom w:val="single" w:sz="4" w:space="0" w:color="auto"/>
              <w:right w:val="dotted" w:sz="4" w:space="0" w:color="auto"/>
            </w:tcBorders>
            <w:vAlign w:val="center"/>
          </w:tcPr>
          <w:p w14:paraId="175E6448" w14:textId="77777777" w:rsidR="009638F0" w:rsidRPr="00D60F63" w:rsidRDefault="009638F0" w:rsidP="009638F0">
            <w:pPr>
              <w:spacing w:line="240" w:lineRule="exact"/>
              <w:jc w:val="center"/>
              <w:rPr>
                <w:rFonts w:ascii="ＭＳ ゴシック" w:eastAsia="ＭＳ ゴシック" w:hAnsi="ＭＳ ゴシック" w:cs="Times New Roman"/>
                <w:lang w:eastAsia="zh-CN"/>
              </w:rPr>
            </w:pPr>
            <w:r w:rsidRPr="00D60F63">
              <w:rPr>
                <w:rFonts w:ascii="ＭＳ ゴシック" w:eastAsia="ＭＳ ゴシック" w:hAnsi="ＭＳ ゴシック" w:cs="Times New Roman" w:hint="eastAsia"/>
                <w:lang w:eastAsia="zh-CN"/>
              </w:rPr>
              <w:t>区間着点</w:t>
            </w:r>
          </w:p>
        </w:tc>
        <w:tc>
          <w:tcPr>
            <w:tcW w:w="1200" w:type="dxa"/>
            <w:tcBorders>
              <w:left w:val="dotted" w:sz="4" w:space="0" w:color="auto"/>
              <w:bottom w:val="single" w:sz="4" w:space="0" w:color="auto"/>
              <w:right w:val="dotted" w:sz="4" w:space="0" w:color="auto"/>
            </w:tcBorders>
            <w:vAlign w:val="center"/>
          </w:tcPr>
          <w:p w14:paraId="1B39E75D"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r w:rsidRPr="00D60F63">
              <w:rPr>
                <w:rFonts w:ascii="ＭＳ ゴシック" w:eastAsia="ＭＳ ゴシック" w:hAnsi="ＭＳ ゴシック" w:cs="Times New Roman" w:hint="eastAsia"/>
                <w:lang w:eastAsia="zh-TW"/>
              </w:rPr>
              <w:t>所要時間</w:t>
            </w:r>
          </w:p>
        </w:tc>
        <w:tc>
          <w:tcPr>
            <w:tcW w:w="1201" w:type="dxa"/>
            <w:tcBorders>
              <w:left w:val="dotted" w:sz="4" w:space="0" w:color="auto"/>
              <w:bottom w:val="single" w:sz="4" w:space="0" w:color="auto"/>
              <w:right w:val="dotted" w:sz="4" w:space="0" w:color="auto"/>
            </w:tcBorders>
            <w:vAlign w:val="center"/>
          </w:tcPr>
          <w:p w14:paraId="176DA006" w14:textId="77777777" w:rsidR="009638F0" w:rsidRPr="00D60F63" w:rsidRDefault="009638F0" w:rsidP="009638F0">
            <w:pPr>
              <w:spacing w:line="240" w:lineRule="exact"/>
              <w:jc w:val="center"/>
              <w:rPr>
                <w:rFonts w:ascii="ＭＳ ゴシック" w:eastAsia="ＭＳ ゴシック" w:hAnsi="ＭＳ ゴシック" w:cs="Times New Roman"/>
                <w:lang w:eastAsia="zh-TW"/>
              </w:rPr>
            </w:pPr>
            <w:r w:rsidRPr="00D60F63">
              <w:rPr>
                <w:rFonts w:ascii="ＭＳ ゴシック" w:eastAsia="ＭＳ ゴシック" w:hAnsi="ＭＳ ゴシック" w:cs="Times New Roman" w:hint="eastAsia"/>
                <w:lang w:eastAsia="zh-TW"/>
              </w:rPr>
              <w:t>料金</w:t>
            </w:r>
          </w:p>
        </w:tc>
        <w:tc>
          <w:tcPr>
            <w:tcW w:w="1200" w:type="dxa"/>
            <w:tcBorders>
              <w:left w:val="dotted" w:sz="4" w:space="0" w:color="auto"/>
              <w:bottom w:val="single" w:sz="4" w:space="0" w:color="auto"/>
              <w:right w:val="single" w:sz="4" w:space="0" w:color="auto"/>
            </w:tcBorders>
            <w:vAlign w:val="center"/>
          </w:tcPr>
          <w:p w14:paraId="63A0B35C"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r w:rsidRPr="00D60F63">
              <w:rPr>
                <w:rFonts w:ascii="ＭＳ ゴシック" w:eastAsia="ＭＳ ゴシック" w:hAnsi="ＭＳ ゴシック" w:cs="Times New Roman" w:hint="eastAsia"/>
                <w:lang w:eastAsia="zh-TW"/>
              </w:rPr>
              <w:t xml:space="preserve">　</w:t>
            </w:r>
            <w:r w:rsidRPr="00D60F63">
              <w:rPr>
                <w:rFonts w:ascii="ＭＳ ゴシック" w:eastAsia="ＭＳ ゴシック" w:hAnsi="ＭＳ ゴシック" w:cs="Times New Roman" w:hint="eastAsia"/>
              </w:rPr>
              <w:t>本数</w:t>
            </w:r>
          </w:p>
        </w:tc>
        <w:tc>
          <w:tcPr>
            <w:tcW w:w="1253" w:type="dxa"/>
            <w:tcBorders>
              <w:left w:val="single" w:sz="4" w:space="0" w:color="auto"/>
              <w:bottom w:val="single" w:sz="4" w:space="0" w:color="auto"/>
            </w:tcBorders>
            <w:vAlign w:val="center"/>
          </w:tcPr>
          <w:p w14:paraId="270DBE91"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チェック</w:t>
            </w:r>
          </w:p>
        </w:tc>
      </w:tr>
      <w:tr w:rsidR="00D60F63" w:rsidRPr="00D60F63" w14:paraId="55FEF1FB" w14:textId="77777777" w:rsidTr="007158CB">
        <w:trPr>
          <w:cantSplit/>
          <w:trHeight w:hRule="exact" w:val="284"/>
        </w:trPr>
        <w:tc>
          <w:tcPr>
            <w:tcW w:w="1266" w:type="dxa"/>
            <w:tcBorders>
              <w:top w:val="single" w:sz="4" w:space="0" w:color="auto"/>
              <w:bottom w:val="dotted" w:sz="4" w:space="0" w:color="auto"/>
            </w:tcBorders>
            <w:vAlign w:val="center"/>
          </w:tcPr>
          <w:p w14:paraId="29C9CADA" w14:textId="77777777" w:rsidR="009638F0" w:rsidRPr="00D60F63" w:rsidRDefault="009638F0" w:rsidP="009638F0">
            <w:pPr>
              <w:spacing w:line="240" w:lineRule="exact"/>
              <w:rPr>
                <w:rFonts w:ascii="ＭＳ ゴシック" w:eastAsia="ＭＳ ゴシック" w:hAnsi="ＭＳ ゴシック" w:cs="Times New Roman"/>
              </w:rPr>
            </w:pPr>
          </w:p>
        </w:tc>
        <w:tc>
          <w:tcPr>
            <w:tcW w:w="1268" w:type="dxa"/>
            <w:tcBorders>
              <w:top w:val="single" w:sz="4" w:space="0" w:color="auto"/>
              <w:bottom w:val="dotted" w:sz="4" w:space="0" w:color="auto"/>
              <w:right w:val="dotted" w:sz="4" w:space="0" w:color="auto"/>
            </w:tcBorders>
            <w:vAlign w:val="center"/>
          </w:tcPr>
          <w:p w14:paraId="3D77CDDC"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single" w:sz="4" w:space="0" w:color="auto"/>
              <w:left w:val="dotted" w:sz="4" w:space="0" w:color="auto"/>
              <w:bottom w:val="dotted" w:sz="4" w:space="0" w:color="auto"/>
              <w:right w:val="dotted" w:sz="4" w:space="0" w:color="auto"/>
            </w:tcBorders>
            <w:vAlign w:val="center"/>
          </w:tcPr>
          <w:p w14:paraId="38214165"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single" w:sz="4" w:space="0" w:color="auto"/>
              <w:left w:val="dotted" w:sz="4" w:space="0" w:color="auto"/>
              <w:bottom w:val="dotted" w:sz="4" w:space="0" w:color="auto"/>
              <w:right w:val="dotted" w:sz="4" w:space="0" w:color="auto"/>
            </w:tcBorders>
            <w:vAlign w:val="center"/>
          </w:tcPr>
          <w:p w14:paraId="6ED69CAD"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single" w:sz="4" w:space="0" w:color="auto"/>
              <w:left w:val="dotted" w:sz="4" w:space="0" w:color="auto"/>
              <w:bottom w:val="dotted" w:sz="4" w:space="0" w:color="auto"/>
              <w:right w:val="dotted" w:sz="4" w:space="0" w:color="auto"/>
            </w:tcBorders>
            <w:vAlign w:val="center"/>
          </w:tcPr>
          <w:p w14:paraId="3A4582A6"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single" w:sz="4" w:space="0" w:color="auto"/>
              <w:left w:val="dotted" w:sz="4" w:space="0" w:color="auto"/>
              <w:bottom w:val="dotted" w:sz="4" w:space="0" w:color="auto"/>
              <w:right w:val="dotted" w:sz="4" w:space="0" w:color="auto"/>
            </w:tcBorders>
            <w:vAlign w:val="center"/>
          </w:tcPr>
          <w:p w14:paraId="17B1E011"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single" w:sz="4" w:space="0" w:color="auto"/>
              <w:left w:val="dotted" w:sz="4" w:space="0" w:color="auto"/>
              <w:bottom w:val="dotted" w:sz="4" w:space="0" w:color="auto"/>
              <w:right w:val="single" w:sz="4" w:space="0" w:color="auto"/>
            </w:tcBorders>
            <w:vAlign w:val="center"/>
          </w:tcPr>
          <w:p w14:paraId="1DEDA3C6" w14:textId="77777777" w:rsidR="009638F0" w:rsidRPr="00D60F63" w:rsidRDefault="009638F0" w:rsidP="009638F0">
            <w:pPr>
              <w:spacing w:line="240" w:lineRule="exact"/>
              <w:rPr>
                <w:rFonts w:ascii="ＭＳ ゴシック" w:eastAsia="ＭＳ ゴシック" w:hAnsi="ＭＳ ゴシック" w:cs="Times New Roman"/>
              </w:rPr>
            </w:pPr>
          </w:p>
        </w:tc>
        <w:tc>
          <w:tcPr>
            <w:tcW w:w="1253" w:type="dxa"/>
            <w:tcBorders>
              <w:top w:val="single" w:sz="4" w:space="0" w:color="auto"/>
              <w:left w:val="single" w:sz="4" w:space="0" w:color="auto"/>
              <w:bottom w:val="dotted" w:sz="4" w:space="0" w:color="auto"/>
            </w:tcBorders>
            <w:vAlign w:val="center"/>
          </w:tcPr>
          <w:p w14:paraId="40B0B43A"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1B6A13F1" w14:textId="77777777" w:rsidTr="007158CB">
        <w:trPr>
          <w:cantSplit/>
          <w:trHeight w:hRule="exact" w:val="284"/>
        </w:trPr>
        <w:tc>
          <w:tcPr>
            <w:tcW w:w="1266" w:type="dxa"/>
            <w:tcBorders>
              <w:top w:val="dotted" w:sz="4" w:space="0" w:color="auto"/>
              <w:bottom w:val="dotted" w:sz="4" w:space="0" w:color="auto"/>
            </w:tcBorders>
            <w:vAlign w:val="center"/>
          </w:tcPr>
          <w:p w14:paraId="30960D04" w14:textId="77777777" w:rsidR="009638F0" w:rsidRPr="00D60F63" w:rsidRDefault="009638F0" w:rsidP="009638F0">
            <w:pPr>
              <w:spacing w:line="240" w:lineRule="exact"/>
              <w:rPr>
                <w:rFonts w:ascii="ＭＳ ゴシック" w:eastAsia="ＭＳ ゴシック" w:hAnsi="ＭＳ ゴシック" w:cs="Times New Roman"/>
              </w:rPr>
            </w:pPr>
          </w:p>
        </w:tc>
        <w:tc>
          <w:tcPr>
            <w:tcW w:w="1268" w:type="dxa"/>
            <w:tcBorders>
              <w:top w:val="dotted" w:sz="4" w:space="0" w:color="auto"/>
              <w:bottom w:val="dotted" w:sz="4" w:space="0" w:color="auto"/>
              <w:right w:val="dotted" w:sz="4" w:space="0" w:color="auto"/>
            </w:tcBorders>
            <w:vAlign w:val="center"/>
          </w:tcPr>
          <w:p w14:paraId="077E1C56"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dotted" w:sz="4" w:space="0" w:color="auto"/>
            </w:tcBorders>
            <w:vAlign w:val="center"/>
          </w:tcPr>
          <w:p w14:paraId="0C11C678"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dotted" w:sz="4" w:space="0" w:color="auto"/>
              <w:left w:val="dotted" w:sz="4" w:space="0" w:color="auto"/>
              <w:bottom w:val="dotted" w:sz="4" w:space="0" w:color="auto"/>
              <w:right w:val="dotted" w:sz="4" w:space="0" w:color="auto"/>
            </w:tcBorders>
            <w:vAlign w:val="center"/>
          </w:tcPr>
          <w:p w14:paraId="20F7980D"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dotted" w:sz="4" w:space="0" w:color="auto"/>
            </w:tcBorders>
            <w:vAlign w:val="center"/>
          </w:tcPr>
          <w:p w14:paraId="5590F5E0"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dotted" w:sz="4" w:space="0" w:color="auto"/>
              <w:left w:val="dotted" w:sz="4" w:space="0" w:color="auto"/>
              <w:bottom w:val="dotted" w:sz="4" w:space="0" w:color="auto"/>
              <w:right w:val="dotted" w:sz="4" w:space="0" w:color="auto"/>
            </w:tcBorders>
            <w:vAlign w:val="center"/>
          </w:tcPr>
          <w:p w14:paraId="35357355"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single" w:sz="4" w:space="0" w:color="auto"/>
            </w:tcBorders>
            <w:vAlign w:val="center"/>
          </w:tcPr>
          <w:p w14:paraId="5E965F5D" w14:textId="77777777" w:rsidR="009638F0" w:rsidRPr="00D60F63" w:rsidRDefault="009638F0" w:rsidP="009638F0">
            <w:pPr>
              <w:spacing w:line="240" w:lineRule="exact"/>
              <w:rPr>
                <w:rFonts w:ascii="ＭＳ ゴシック" w:eastAsia="ＭＳ ゴシック" w:hAnsi="ＭＳ ゴシック" w:cs="Times New Roman"/>
              </w:rPr>
            </w:pPr>
          </w:p>
        </w:tc>
        <w:tc>
          <w:tcPr>
            <w:tcW w:w="1253" w:type="dxa"/>
            <w:tcBorders>
              <w:top w:val="dotted" w:sz="4" w:space="0" w:color="auto"/>
              <w:left w:val="single" w:sz="4" w:space="0" w:color="auto"/>
              <w:bottom w:val="dotted" w:sz="4" w:space="0" w:color="auto"/>
            </w:tcBorders>
            <w:vAlign w:val="center"/>
          </w:tcPr>
          <w:p w14:paraId="49D56AAC"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6D372B92" w14:textId="77777777" w:rsidTr="007158CB">
        <w:trPr>
          <w:cantSplit/>
          <w:trHeight w:hRule="exact" w:val="284"/>
        </w:trPr>
        <w:tc>
          <w:tcPr>
            <w:tcW w:w="1266" w:type="dxa"/>
            <w:tcBorders>
              <w:top w:val="dotted" w:sz="4" w:space="0" w:color="auto"/>
              <w:bottom w:val="dotted" w:sz="4" w:space="0" w:color="auto"/>
            </w:tcBorders>
            <w:vAlign w:val="center"/>
          </w:tcPr>
          <w:p w14:paraId="4F8BB4A7" w14:textId="77777777" w:rsidR="009638F0" w:rsidRPr="00D60F63" w:rsidRDefault="009638F0" w:rsidP="009638F0">
            <w:pPr>
              <w:spacing w:line="240" w:lineRule="exact"/>
              <w:rPr>
                <w:rFonts w:ascii="ＭＳ ゴシック" w:eastAsia="ＭＳ ゴシック" w:hAnsi="ＭＳ ゴシック" w:cs="Times New Roman"/>
              </w:rPr>
            </w:pPr>
          </w:p>
        </w:tc>
        <w:tc>
          <w:tcPr>
            <w:tcW w:w="1268" w:type="dxa"/>
            <w:tcBorders>
              <w:top w:val="dotted" w:sz="4" w:space="0" w:color="auto"/>
              <w:bottom w:val="dotted" w:sz="4" w:space="0" w:color="auto"/>
              <w:right w:val="dotted" w:sz="4" w:space="0" w:color="auto"/>
            </w:tcBorders>
            <w:vAlign w:val="center"/>
          </w:tcPr>
          <w:p w14:paraId="3D9E5C09"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dotted" w:sz="4" w:space="0" w:color="auto"/>
            </w:tcBorders>
            <w:vAlign w:val="center"/>
          </w:tcPr>
          <w:p w14:paraId="7F3D9849"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dotted" w:sz="4" w:space="0" w:color="auto"/>
              <w:left w:val="dotted" w:sz="4" w:space="0" w:color="auto"/>
              <w:bottom w:val="dotted" w:sz="4" w:space="0" w:color="auto"/>
              <w:right w:val="dotted" w:sz="4" w:space="0" w:color="auto"/>
            </w:tcBorders>
            <w:vAlign w:val="center"/>
          </w:tcPr>
          <w:p w14:paraId="7908329C"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dotted" w:sz="4" w:space="0" w:color="auto"/>
            </w:tcBorders>
            <w:vAlign w:val="center"/>
          </w:tcPr>
          <w:p w14:paraId="4A8A81E2"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dotted" w:sz="4" w:space="0" w:color="auto"/>
              <w:left w:val="dotted" w:sz="4" w:space="0" w:color="auto"/>
              <w:bottom w:val="dotted" w:sz="4" w:space="0" w:color="auto"/>
              <w:right w:val="dotted" w:sz="4" w:space="0" w:color="auto"/>
            </w:tcBorders>
            <w:vAlign w:val="center"/>
          </w:tcPr>
          <w:p w14:paraId="3EA594A4"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single" w:sz="4" w:space="0" w:color="auto"/>
            </w:tcBorders>
            <w:vAlign w:val="center"/>
          </w:tcPr>
          <w:p w14:paraId="714433BD" w14:textId="77777777" w:rsidR="009638F0" w:rsidRPr="00D60F63" w:rsidRDefault="009638F0" w:rsidP="009638F0">
            <w:pPr>
              <w:spacing w:line="240" w:lineRule="exact"/>
              <w:rPr>
                <w:rFonts w:ascii="ＭＳ ゴシック" w:eastAsia="ＭＳ ゴシック" w:hAnsi="ＭＳ ゴシック" w:cs="Times New Roman"/>
              </w:rPr>
            </w:pPr>
          </w:p>
        </w:tc>
        <w:tc>
          <w:tcPr>
            <w:tcW w:w="1253" w:type="dxa"/>
            <w:tcBorders>
              <w:top w:val="dotted" w:sz="4" w:space="0" w:color="auto"/>
              <w:left w:val="single" w:sz="4" w:space="0" w:color="auto"/>
              <w:bottom w:val="dotted" w:sz="4" w:space="0" w:color="auto"/>
            </w:tcBorders>
            <w:vAlign w:val="center"/>
          </w:tcPr>
          <w:p w14:paraId="6081C388"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45865AB7" w14:textId="77777777" w:rsidTr="007158CB">
        <w:trPr>
          <w:cantSplit/>
          <w:trHeight w:hRule="exact" w:val="284"/>
        </w:trPr>
        <w:tc>
          <w:tcPr>
            <w:tcW w:w="1266" w:type="dxa"/>
            <w:tcBorders>
              <w:top w:val="dotted" w:sz="4" w:space="0" w:color="auto"/>
              <w:bottom w:val="dotted" w:sz="4" w:space="0" w:color="auto"/>
            </w:tcBorders>
            <w:vAlign w:val="center"/>
          </w:tcPr>
          <w:p w14:paraId="788F60D8" w14:textId="77777777" w:rsidR="009638F0" w:rsidRPr="00D60F63" w:rsidRDefault="009638F0" w:rsidP="009638F0">
            <w:pPr>
              <w:spacing w:line="240" w:lineRule="exact"/>
              <w:rPr>
                <w:rFonts w:ascii="ＭＳ ゴシック" w:eastAsia="ＭＳ ゴシック" w:hAnsi="ＭＳ ゴシック" w:cs="Times New Roman"/>
              </w:rPr>
            </w:pPr>
          </w:p>
        </w:tc>
        <w:tc>
          <w:tcPr>
            <w:tcW w:w="1268" w:type="dxa"/>
            <w:tcBorders>
              <w:top w:val="dotted" w:sz="4" w:space="0" w:color="auto"/>
              <w:bottom w:val="dotted" w:sz="4" w:space="0" w:color="auto"/>
              <w:right w:val="dotted" w:sz="4" w:space="0" w:color="auto"/>
            </w:tcBorders>
            <w:vAlign w:val="center"/>
          </w:tcPr>
          <w:p w14:paraId="2F833262"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dotted" w:sz="4" w:space="0" w:color="auto"/>
            </w:tcBorders>
            <w:vAlign w:val="center"/>
          </w:tcPr>
          <w:p w14:paraId="5730B371"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dotted" w:sz="4" w:space="0" w:color="auto"/>
              <w:left w:val="dotted" w:sz="4" w:space="0" w:color="auto"/>
              <w:bottom w:val="dotted" w:sz="4" w:space="0" w:color="auto"/>
              <w:right w:val="dotted" w:sz="4" w:space="0" w:color="auto"/>
            </w:tcBorders>
            <w:vAlign w:val="center"/>
          </w:tcPr>
          <w:p w14:paraId="0260C7BA"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dotted" w:sz="4" w:space="0" w:color="auto"/>
            </w:tcBorders>
            <w:vAlign w:val="center"/>
          </w:tcPr>
          <w:p w14:paraId="55DADD98"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dotted" w:sz="4" w:space="0" w:color="auto"/>
              <w:left w:val="dotted" w:sz="4" w:space="0" w:color="auto"/>
              <w:bottom w:val="dotted" w:sz="4" w:space="0" w:color="auto"/>
              <w:right w:val="dotted" w:sz="4" w:space="0" w:color="auto"/>
            </w:tcBorders>
            <w:vAlign w:val="center"/>
          </w:tcPr>
          <w:p w14:paraId="487404CF"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single" w:sz="4" w:space="0" w:color="auto"/>
            </w:tcBorders>
            <w:vAlign w:val="center"/>
          </w:tcPr>
          <w:p w14:paraId="25E95BF5" w14:textId="77777777" w:rsidR="009638F0" w:rsidRPr="00D60F63" w:rsidRDefault="009638F0" w:rsidP="009638F0">
            <w:pPr>
              <w:spacing w:line="240" w:lineRule="exact"/>
              <w:rPr>
                <w:rFonts w:ascii="ＭＳ ゴシック" w:eastAsia="ＭＳ ゴシック" w:hAnsi="ＭＳ ゴシック" w:cs="Times New Roman"/>
              </w:rPr>
            </w:pPr>
          </w:p>
        </w:tc>
        <w:tc>
          <w:tcPr>
            <w:tcW w:w="1253" w:type="dxa"/>
            <w:tcBorders>
              <w:top w:val="dotted" w:sz="4" w:space="0" w:color="auto"/>
              <w:left w:val="single" w:sz="4" w:space="0" w:color="auto"/>
              <w:bottom w:val="dotted" w:sz="4" w:space="0" w:color="auto"/>
            </w:tcBorders>
            <w:vAlign w:val="center"/>
          </w:tcPr>
          <w:p w14:paraId="047988EB"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76AC527B" w14:textId="77777777" w:rsidTr="007158CB">
        <w:trPr>
          <w:cantSplit/>
          <w:trHeight w:hRule="exact" w:val="284"/>
        </w:trPr>
        <w:tc>
          <w:tcPr>
            <w:tcW w:w="1266" w:type="dxa"/>
            <w:tcBorders>
              <w:top w:val="dotted" w:sz="4" w:space="0" w:color="auto"/>
              <w:bottom w:val="dotted" w:sz="4" w:space="0" w:color="auto"/>
            </w:tcBorders>
            <w:vAlign w:val="center"/>
          </w:tcPr>
          <w:p w14:paraId="4E52F2ED" w14:textId="77777777" w:rsidR="009638F0" w:rsidRPr="00D60F63" w:rsidRDefault="009638F0" w:rsidP="009638F0">
            <w:pPr>
              <w:spacing w:line="240" w:lineRule="exact"/>
              <w:rPr>
                <w:rFonts w:ascii="ＭＳ ゴシック" w:eastAsia="ＭＳ ゴシック" w:hAnsi="ＭＳ ゴシック" w:cs="Times New Roman"/>
              </w:rPr>
            </w:pPr>
          </w:p>
        </w:tc>
        <w:tc>
          <w:tcPr>
            <w:tcW w:w="1268" w:type="dxa"/>
            <w:tcBorders>
              <w:top w:val="dotted" w:sz="4" w:space="0" w:color="auto"/>
              <w:bottom w:val="dotted" w:sz="4" w:space="0" w:color="auto"/>
              <w:right w:val="dotted" w:sz="4" w:space="0" w:color="auto"/>
            </w:tcBorders>
            <w:vAlign w:val="center"/>
          </w:tcPr>
          <w:p w14:paraId="5F3E3CC5"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dotted" w:sz="4" w:space="0" w:color="auto"/>
            </w:tcBorders>
            <w:vAlign w:val="center"/>
          </w:tcPr>
          <w:p w14:paraId="71AE4720"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dotted" w:sz="4" w:space="0" w:color="auto"/>
              <w:left w:val="dotted" w:sz="4" w:space="0" w:color="auto"/>
              <w:bottom w:val="dotted" w:sz="4" w:space="0" w:color="auto"/>
              <w:right w:val="dotted" w:sz="4" w:space="0" w:color="auto"/>
            </w:tcBorders>
            <w:vAlign w:val="center"/>
          </w:tcPr>
          <w:p w14:paraId="45EB969A"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dotted" w:sz="4" w:space="0" w:color="auto"/>
            </w:tcBorders>
            <w:vAlign w:val="center"/>
          </w:tcPr>
          <w:p w14:paraId="79FD7512"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dotted" w:sz="4" w:space="0" w:color="auto"/>
              <w:left w:val="dotted" w:sz="4" w:space="0" w:color="auto"/>
              <w:bottom w:val="dotted" w:sz="4" w:space="0" w:color="auto"/>
              <w:right w:val="dotted" w:sz="4" w:space="0" w:color="auto"/>
            </w:tcBorders>
            <w:vAlign w:val="center"/>
          </w:tcPr>
          <w:p w14:paraId="0B813FA9"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single" w:sz="4" w:space="0" w:color="auto"/>
            </w:tcBorders>
            <w:vAlign w:val="center"/>
          </w:tcPr>
          <w:p w14:paraId="7873DD47" w14:textId="77777777" w:rsidR="009638F0" w:rsidRPr="00D60F63" w:rsidRDefault="009638F0" w:rsidP="009638F0">
            <w:pPr>
              <w:spacing w:line="240" w:lineRule="exact"/>
              <w:rPr>
                <w:rFonts w:ascii="ＭＳ ゴシック" w:eastAsia="ＭＳ ゴシック" w:hAnsi="ＭＳ ゴシック" w:cs="Times New Roman"/>
              </w:rPr>
            </w:pPr>
          </w:p>
        </w:tc>
        <w:tc>
          <w:tcPr>
            <w:tcW w:w="1253" w:type="dxa"/>
            <w:tcBorders>
              <w:top w:val="dotted" w:sz="4" w:space="0" w:color="auto"/>
              <w:left w:val="single" w:sz="4" w:space="0" w:color="auto"/>
              <w:bottom w:val="dotted" w:sz="4" w:space="0" w:color="auto"/>
            </w:tcBorders>
            <w:vAlign w:val="center"/>
          </w:tcPr>
          <w:p w14:paraId="0FFCF76A"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15BD3CF8" w14:textId="77777777" w:rsidTr="007158CB">
        <w:trPr>
          <w:cantSplit/>
          <w:trHeight w:hRule="exact" w:val="284"/>
        </w:trPr>
        <w:tc>
          <w:tcPr>
            <w:tcW w:w="1266" w:type="dxa"/>
            <w:tcBorders>
              <w:top w:val="dotted" w:sz="4" w:space="0" w:color="auto"/>
              <w:bottom w:val="dotted" w:sz="4" w:space="0" w:color="auto"/>
            </w:tcBorders>
            <w:vAlign w:val="center"/>
          </w:tcPr>
          <w:p w14:paraId="4BE522A2" w14:textId="77777777" w:rsidR="009638F0" w:rsidRPr="00D60F63" w:rsidRDefault="009638F0" w:rsidP="009638F0">
            <w:pPr>
              <w:spacing w:line="240" w:lineRule="exact"/>
              <w:rPr>
                <w:rFonts w:ascii="ＭＳ ゴシック" w:eastAsia="ＭＳ ゴシック" w:hAnsi="ＭＳ ゴシック" w:cs="Times New Roman"/>
              </w:rPr>
            </w:pPr>
          </w:p>
        </w:tc>
        <w:tc>
          <w:tcPr>
            <w:tcW w:w="1268" w:type="dxa"/>
            <w:tcBorders>
              <w:top w:val="dotted" w:sz="4" w:space="0" w:color="auto"/>
              <w:bottom w:val="dotted" w:sz="4" w:space="0" w:color="auto"/>
              <w:right w:val="dotted" w:sz="4" w:space="0" w:color="auto"/>
            </w:tcBorders>
            <w:vAlign w:val="center"/>
          </w:tcPr>
          <w:p w14:paraId="306E74B3"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dotted" w:sz="4" w:space="0" w:color="auto"/>
            </w:tcBorders>
            <w:vAlign w:val="center"/>
          </w:tcPr>
          <w:p w14:paraId="187FB452"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dotted" w:sz="4" w:space="0" w:color="auto"/>
              <w:left w:val="dotted" w:sz="4" w:space="0" w:color="auto"/>
              <w:bottom w:val="dotted" w:sz="4" w:space="0" w:color="auto"/>
              <w:right w:val="dotted" w:sz="4" w:space="0" w:color="auto"/>
            </w:tcBorders>
            <w:vAlign w:val="center"/>
          </w:tcPr>
          <w:p w14:paraId="76357797"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dotted" w:sz="4" w:space="0" w:color="auto"/>
            </w:tcBorders>
            <w:vAlign w:val="center"/>
          </w:tcPr>
          <w:p w14:paraId="7C39D8D5"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dotted" w:sz="4" w:space="0" w:color="auto"/>
              <w:left w:val="dotted" w:sz="4" w:space="0" w:color="auto"/>
              <w:bottom w:val="dotted" w:sz="4" w:space="0" w:color="auto"/>
              <w:right w:val="dotted" w:sz="4" w:space="0" w:color="auto"/>
            </w:tcBorders>
            <w:vAlign w:val="center"/>
          </w:tcPr>
          <w:p w14:paraId="524062AE"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single" w:sz="4" w:space="0" w:color="auto"/>
            </w:tcBorders>
            <w:vAlign w:val="center"/>
          </w:tcPr>
          <w:p w14:paraId="0B169E6E" w14:textId="77777777" w:rsidR="009638F0" w:rsidRPr="00D60F63" w:rsidRDefault="009638F0" w:rsidP="009638F0">
            <w:pPr>
              <w:spacing w:line="240" w:lineRule="exact"/>
              <w:rPr>
                <w:rFonts w:ascii="ＭＳ ゴシック" w:eastAsia="ＭＳ ゴシック" w:hAnsi="ＭＳ ゴシック" w:cs="Times New Roman"/>
              </w:rPr>
            </w:pPr>
          </w:p>
        </w:tc>
        <w:tc>
          <w:tcPr>
            <w:tcW w:w="1253" w:type="dxa"/>
            <w:tcBorders>
              <w:top w:val="dotted" w:sz="4" w:space="0" w:color="auto"/>
              <w:left w:val="single" w:sz="4" w:space="0" w:color="auto"/>
              <w:bottom w:val="dotted" w:sz="4" w:space="0" w:color="auto"/>
            </w:tcBorders>
            <w:vAlign w:val="center"/>
          </w:tcPr>
          <w:p w14:paraId="7DC8A70B"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07C89A4B" w14:textId="77777777" w:rsidTr="007158CB">
        <w:trPr>
          <w:cantSplit/>
          <w:trHeight w:hRule="exact" w:val="284"/>
        </w:trPr>
        <w:tc>
          <w:tcPr>
            <w:tcW w:w="1266" w:type="dxa"/>
            <w:tcBorders>
              <w:top w:val="dotted" w:sz="4" w:space="0" w:color="auto"/>
              <w:bottom w:val="dotted" w:sz="4" w:space="0" w:color="auto"/>
            </w:tcBorders>
            <w:vAlign w:val="center"/>
          </w:tcPr>
          <w:p w14:paraId="17D8C632" w14:textId="77777777" w:rsidR="009638F0" w:rsidRPr="00D60F63" w:rsidRDefault="009638F0" w:rsidP="009638F0">
            <w:pPr>
              <w:spacing w:line="240" w:lineRule="exact"/>
              <w:rPr>
                <w:rFonts w:ascii="ＭＳ ゴシック" w:eastAsia="ＭＳ ゴシック" w:hAnsi="ＭＳ ゴシック" w:cs="Times New Roman"/>
              </w:rPr>
            </w:pPr>
          </w:p>
        </w:tc>
        <w:tc>
          <w:tcPr>
            <w:tcW w:w="1268" w:type="dxa"/>
            <w:tcBorders>
              <w:top w:val="dotted" w:sz="4" w:space="0" w:color="auto"/>
              <w:bottom w:val="dotted" w:sz="4" w:space="0" w:color="auto"/>
              <w:right w:val="dotted" w:sz="4" w:space="0" w:color="auto"/>
            </w:tcBorders>
            <w:vAlign w:val="center"/>
          </w:tcPr>
          <w:p w14:paraId="7238264E"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dotted" w:sz="4" w:space="0" w:color="auto"/>
            </w:tcBorders>
            <w:vAlign w:val="center"/>
          </w:tcPr>
          <w:p w14:paraId="6F227CBD"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dotted" w:sz="4" w:space="0" w:color="auto"/>
              <w:left w:val="dotted" w:sz="4" w:space="0" w:color="auto"/>
              <w:bottom w:val="dotted" w:sz="4" w:space="0" w:color="auto"/>
              <w:right w:val="dotted" w:sz="4" w:space="0" w:color="auto"/>
            </w:tcBorders>
            <w:vAlign w:val="center"/>
          </w:tcPr>
          <w:p w14:paraId="191848FC"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dotted" w:sz="4" w:space="0" w:color="auto"/>
            </w:tcBorders>
            <w:vAlign w:val="center"/>
          </w:tcPr>
          <w:p w14:paraId="53B4BBCB"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dotted" w:sz="4" w:space="0" w:color="auto"/>
              <w:left w:val="dotted" w:sz="4" w:space="0" w:color="auto"/>
              <w:bottom w:val="dotted" w:sz="4" w:space="0" w:color="auto"/>
              <w:right w:val="dotted" w:sz="4" w:space="0" w:color="auto"/>
            </w:tcBorders>
            <w:vAlign w:val="center"/>
          </w:tcPr>
          <w:p w14:paraId="57954930"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single" w:sz="4" w:space="0" w:color="auto"/>
            </w:tcBorders>
            <w:vAlign w:val="center"/>
          </w:tcPr>
          <w:p w14:paraId="1525AC9A" w14:textId="77777777" w:rsidR="009638F0" w:rsidRPr="00D60F63" w:rsidRDefault="009638F0" w:rsidP="009638F0">
            <w:pPr>
              <w:spacing w:line="240" w:lineRule="exact"/>
              <w:rPr>
                <w:rFonts w:ascii="ＭＳ ゴシック" w:eastAsia="ＭＳ ゴシック" w:hAnsi="ＭＳ ゴシック" w:cs="Times New Roman"/>
              </w:rPr>
            </w:pPr>
          </w:p>
        </w:tc>
        <w:tc>
          <w:tcPr>
            <w:tcW w:w="1253" w:type="dxa"/>
            <w:tcBorders>
              <w:top w:val="dotted" w:sz="4" w:space="0" w:color="auto"/>
              <w:left w:val="single" w:sz="4" w:space="0" w:color="auto"/>
              <w:bottom w:val="dotted" w:sz="4" w:space="0" w:color="auto"/>
            </w:tcBorders>
            <w:vAlign w:val="center"/>
          </w:tcPr>
          <w:p w14:paraId="615B5494"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3920149E" w14:textId="77777777" w:rsidTr="007158CB">
        <w:trPr>
          <w:cantSplit/>
          <w:trHeight w:hRule="exact" w:val="284"/>
        </w:trPr>
        <w:tc>
          <w:tcPr>
            <w:tcW w:w="1266" w:type="dxa"/>
            <w:tcBorders>
              <w:top w:val="dotted" w:sz="4" w:space="0" w:color="auto"/>
              <w:bottom w:val="dotted" w:sz="4" w:space="0" w:color="auto"/>
            </w:tcBorders>
            <w:vAlign w:val="center"/>
          </w:tcPr>
          <w:p w14:paraId="35D3F1A2" w14:textId="77777777" w:rsidR="009638F0" w:rsidRPr="00D60F63" w:rsidRDefault="009638F0" w:rsidP="009638F0">
            <w:pPr>
              <w:spacing w:line="240" w:lineRule="exact"/>
              <w:rPr>
                <w:rFonts w:ascii="ＭＳ ゴシック" w:eastAsia="ＭＳ ゴシック" w:hAnsi="ＭＳ ゴシック" w:cs="Times New Roman"/>
              </w:rPr>
            </w:pPr>
          </w:p>
        </w:tc>
        <w:tc>
          <w:tcPr>
            <w:tcW w:w="1268" w:type="dxa"/>
            <w:tcBorders>
              <w:top w:val="dotted" w:sz="4" w:space="0" w:color="auto"/>
              <w:bottom w:val="dotted" w:sz="4" w:space="0" w:color="auto"/>
              <w:right w:val="dotted" w:sz="4" w:space="0" w:color="auto"/>
            </w:tcBorders>
            <w:vAlign w:val="center"/>
          </w:tcPr>
          <w:p w14:paraId="1EE9AB25"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dotted" w:sz="4" w:space="0" w:color="auto"/>
            </w:tcBorders>
            <w:vAlign w:val="center"/>
          </w:tcPr>
          <w:p w14:paraId="05577560"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dotted" w:sz="4" w:space="0" w:color="auto"/>
              <w:left w:val="dotted" w:sz="4" w:space="0" w:color="auto"/>
              <w:bottom w:val="dotted" w:sz="4" w:space="0" w:color="auto"/>
              <w:right w:val="dotted" w:sz="4" w:space="0" w:color="auto"/>
            </w:tcBorders>
            <w:vAlign w:val="center"/>
          </w:tcPr>
          <w:p w14:paraId="073E8991"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dotted" w:sz="4" w:space="0" w:color="auto"/>
            </w:tcBorders>
            <w:vAlign w:val="center"/>
          </w:tcPr>
          <w:p w14:paraId="0530412B"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dotted" w:sz="4" w:space="0" w:color="auto"/>
              <w:left w:val="dotted" w:sz="4" w:space="0" w:color="auto"/>
              <w:bottom w:val="dotted" w:sz="4" w:space="0" w:color="auto"/>
              <w:right w:val="dotted" w:sz="4" w:space="0" w:color="auto"/>
            </w:tcBorders>
            <w:vAlign w:val="center"/>
          </w:tcPr>
          <w:p w14:paraId="2740B8A8"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single" w:sz="4" w:space="0" w:color="auto"/>
            </w:tcBorders>
            <w:vAlign w:val="center"/>
          </w:tcPr>
          <w:p w14:paraId="78F8DB0C" w14:textId="77777777" w:rsidR="009638F0" w:rsidRPr="00D60F63" w:rsidRDefault="009638F0" w:rsidP="009638F0">
            <w:pPr>
              <w:spacing w:line="240" w:lineRule="exact"/>
              <w:rPr>
                <w:rFonts w:ascii="ＭＳ ゴシック" w:eastAsia="ＭＳ ゴシック" w:hAnsi="ＭＳ ゴシック" w:cs="Times New Roman"/>
              </w:rPr>
            </w:pPr>
          </w:p>
        </w:tc>
        <w:tc>
          <w:tcPr>
            <w:tcW w:w="1253" w:type="dxa"/>
            <w:tcBorders>
              <w:top w:val="dotted" w:sz="4" w:space="0" w:color="auto"/>
              <w:left w:val="single" w:sz="4" w:space="0" w:color="auto"/>
              <w:bottom w:val="dotted" w:sz="4" w:space="0" w:color="auto"/>
            </w:tcBorders>
            <w:vAlign w:val="center"/>
          </w:tcPr>
          <w:p w14:paraId="7DF84947"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733265AC" w14:textId="77777777" w:rsidTr="007158CB">
        <w:trPr>
          <w:cantSplit/>
          <w:trHeight w:hRule="exact" w:val="284"/>
        </w:trPr>
        <w:tc>
          <w:tcPr>
            <w:tcW w:w="1266" w:type="dxa"/>
            <w:tcBorders>
              <w:top w:val="dotted" w:sz="4" w:space="0" w:color="auto"/>
              <w:bottom w:val="dotted" w:sz="4" w:space="0" w:color="auto"/>
            </w:tcBorders>
            <w:vAlign w:val="center"/>
          </w:tcPr>
          <w:p w14:paraId="1EC3B390" w14:textId="77777777" w:rsidR="009638F0" w:rsidRPr="00D60F63" w:rsidRDefault="009638F0" w:rsidP="009638F0">
            <w:pPr>
              <w:spacing w:line="240" w:lineRule="exact"/>
              <w:rPr>
                <w:rFonts w:ascii="ＭＳ ゴシック" w:eastAsia="ＭＳ ゴシック" w:hAnsi="ＭＳ ゴシック" w:cs="Times New Roman"/>
              </w:rPr>
            </w:pPr>
          </w:p>
        </w:tc>
        <w:tc>
          <w:tcPr>
            <w:tcW w:w="1268" w:type="dxa"/>
            <w:tcBorders>
              <w:top w:val="dotted" w:sz="4" w:space="0" w:color="auto"/>
              <w:bottom w:val="dotted" w:sz="4" w:space="0" w:color="auto"/>
              <w:right w:val="dotted" w:sz="4" w:space="0" w:color="auto"/>
            </w:tcBorders>
            <w:vAlign w:val="center"/>
          </w:tcPr>
          <w:p w14:paraId="54CC5DB3"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dotted" w:sz="4" w:space="0" w:color="auto"/>
            </w:tcBorders>
            <w:vAlign w:val="center"/>
          </w:tcPr>
          <w:p w14:paraId="3F337352"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dotted" w:sz="4" w:space="0" w:color="auto"/>
              <w:left w:val="dotted" w:sz="4" w:space="0" w:color="auto"/>
              <w:bottom w:val="dotted" w:sz="4" w:space="0" w:color="auto"/>
              <w:right w:val="dotted" w:sz="4" w:space="0" w:color="auto"/>
            </w:tcBorders>
            <w:vAlign w:val="center"/>
          </w:tcPr>
          <w:p w14:paraId="33DBDBB8"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dotted" w:sz="4" w:space="0" w:color="auto"/>
            </w:tcBorders>
            <w:vAlign w:val="center"/>
          </w:tcPr>
          <w:p w14:paraId="1488EDE6"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dotted" w:sz="4" w:space="0" w:color="auto"/>
              <w:left w:val="dotted" w:sz="4" w:space="0" w:color="auto"/>
              <w:bottom w:val="dotted" w:sz="4" w:space="0" w:color="auto"/>
              <w:right w:val="dotted" w:sz="4" w:space="0" w:color="auto"/>
            </w:tcBorders>
            <w:vAlign w:val="center"/>
          </w:tcPr>
          <w:p w14:paraId="641B520A"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single" w:sz="4" w:space="0" w:color="auto"/>
            </w:tcBorders>
            <w:vAlign w:val="center"/>
          </w:tcPr>
          <w:p w14:paraId="07274066" w14:textId="77777777" w:rsidR="009638F0" w:rsidRPr="00D60F63" w:rsidRDefault="009638F0" w:rsidP="009638F0">
            <w:pPr>
              <w:spacing w:line="240" w:lineRule="exact"/>
              <w:rPr>
                <w:rFonts w:ascii="ＭＳ ゴシック" w:eastAsia="ＭＳ ゴシック" w:hAnsi="ＭＳ ゴシック" w:cs="Times New Roman"/>
              </w:rPr>
            </w:pPr>
          </w:p>
        </w:tc>
        <w:tc>
          <w:tcPr>
            <w:tcW w:w="1253" w:type="dxa"/>
            <w:tcBorders>
              <w:top w:val="dotted" w:sz="4" w:space="0" w:color="auto"/>
              <w:left w:val="single" w:sz="4" w:space="0" w:color="auto"/>
              <w:bottom w:val="dotted" w:sz="4" w:space="0" w:color="auto"/>
            </w:tcBorders>
            <w:vAlign w:val="center"/>
          </w:tcPr>
          <w:p w14:paraId="07DE38B6"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7844E581" w14:textId="77777777" w:rsidTr="007158CB">
        <w:trPr>
          <w:cantSplit/>
          <w:trHeight w:hRule="exact" w:val="284"/>
        </w:trPr>
        <w:tc>
          <w:tcPr>
            <w:tcW w:w="1266" w:type="dxa"/>
            <w:tcBorders>
              <w:top w:val="dotted" w:sz="4" w:space="0" w:color="auto"/>
              <w:bottom w:val="dotted" w:sz="4" w:space="0" w:color="auto"/>
            </w:tcBorders>
            <w:vAlign w:val="center"/>
          </w:tcPr>
          <w:p w14:paraId="6F73633B" w14:textId="77777777" w:rsidR="009638F0" w:rsidRPr="00D60F63" w:rsidRDefault="009638F0" w:rsidP="009638F0">
            <w:pPr>
              <w:spacing w:line="240" w:lineRule="exact"/>
              <w:rPr>
                <w:rFonts w:ascii="ＭＳ ゴシック" w:eastAsia="ＭＳ ゴシック" w:hAnsi="ＭＳ ゴシック" w:cs="Times New Roman"/>
              </w:rPr>
            </w:pPr>
          </w:p>
        </w:tc>
        <w:tc>
          <w:tcPr>
            <w:tcW w:w="1268" w:type="dxa"/>
            <w:tcBorders>
              <w:top w:val="dotted" w:sz="4" w:space="0" w:color="auto"/>
              <w:bottom w:val="dotted" w:sz="4" w:space="0" w:color="auto"/>
              <w:right w:val="dotted" w:sz="4" w:space="0" w:color="auto"/>
            </w:tcBorders>
            <w:vAlign w:val="center"/>
          </w:tcPr>
          <w:p w14:paraId="38B2B011"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dotted" w:sz="4" w:space="0" w:color="auto"/>
            </w:tcBorders>
            <w:vAlign w:val="center"/>
          </w:tcPr>
          <w:p w14:paraId="3A1949BA"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dotted" w:sz="4" w:space="0" w:color="auto"/>
              <w:left w:val="dotted" w:sz="4" w:space="0" w:color="auto"/>
              <w:bottom w:val="dotted" w:sz="4" w:space="0" w:color="auto"/>
              <w:right w:val="dotted" w:sz="4" w:space="0" w:color="auto"/>
            </w:tcBorders>
            <w:vAlign w:val="center"/>
          </w:tcPr>
          <w:p w14:paraId="772E3E55"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dotted" w:sz="4" w:space="0" w:color="auto"/>
            </w:tcBorders>
            <w:vAlign w:val="center"/>
          </w:tcPr>
          <w:p w14:paraId="441A33F2"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dotted" w:sz="4" w:space="0" w:color="auto"/>
              <w:left w:val="dotted" w:sz="4" w:space="0" w:color="auto"/>
              <w:bottom w:val="dotted" w:sz="4" w:space="0" w:color="auto"/>
              <w:right w:val="dotted" w:sz="4" w:space="0" w:color="auto"/>
            </w:tcBorders>
            <w:vAlign w:val="center"/>
          </w:tcPr>
          <w:p w14:paraId="3C47A880"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single" w:sz="4" w:space="0" w:color="auto"/>
            </w:tcBorders>
            <w:vAlign w:val="center"/>
          </w:tcPr>
          <w:p w14:paraId="24180B52" w14:textId="77777777" w:rsidR="009638F0" w:rsidRPr="00D60F63" w:rsidRDefault="009638F0" w:rsidP="009638F0">
            <w:pPr>
              <w:spacing w:line="240" w:lineRule="exact"/>
              <w:rPr>
                <w:rFonts w:ascii="ＭＳ ゴシック" w:eastAsia="ＭＳ ゴシック" w:hAnsi="ＭＳ ゴシック" w:cs="Times New Roman"/>
              </w:rPr>
            </w:pPr>
          </w:p>
        </w:tc>
        <w:tc>
          <w:tcPr>
            <w:tcW w:w="1253" w:type="dxa"/>
            <w:tcBorders>
              <w:top w:val="dotted" w:sz="4" w:space="0" w:color="auto"/>
              <w:left w:val="single" w:sz="4" w:space="0" w:color="auto"/>
              <w:bottom w:val="dotted" w:sz="4" w:space="0" w:color="auto"/>
            </w:tcBorders>
            <w:vAlign w:val="center"/>
          </w:tcPr>
          <w:p w14:paraId="497713F1"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02B6D998" w14:textId="77777777" w:rsidTr="007158CB">
        <w:trPr>
          <w:cantSplit/>
          <w:trHeight w:hRule="exact" w:val="284"/>
        </w:trPr>
        <w:tc>
          <w:tcPr>
            <w:tcW w:w="1266" w:type="dxa"/>
            <w:tcBorders>
              <w:top w:val="dotted" w:sz="4" w:space="0" w:color="auto"/>
              <w:bottom w:val="dotted" w:sz="4" w:space="0" w:color="auto"/>
            </w:tcBorders>
            <w:vAlign w:val="center"/>
          </w:tcPr>
          <w:p w14:paraId="062587B8" w14:textId="77777777" w:rsidR="009638F0" w:rsidRPr="00D60F63" w:rsidRDefault="009638F0" w:rsidP="009638F0">
            <w:pPr>
              <w:spacing w:line="240" w:lineRule="exact"/>
              <w:rPr>
                <w:rFonts w:ascii="ＭＳ ゴシック" w:eastAsia="ＭＳ ゴシック" w:hAnsi="ＭＳ ゴシック" w:cs="Times New Roman"/>
              </w:rPr>
            </w:pPr>
          </w:p>
        </w:tc>
        <w:tc>
          <w:tcPr>
            <w:tcW w:w="1268" w:type="dxa"/>
            <w:tcBorders>
              <w:top w:val="dotted" w:sz="4" w:space="0" w:color="auto"/>
              <w:bottom w:val="dotted" w:sz="4" w:space="0" w:color="auto"/>
              <w:right w:val="dotted" w:sz="4" w:space="0" w:color="auto"/>
            </w:tcBorders>
            <w:vAlign w:val="center"/>
          </w:tcPr>
          <w:p w14:paraId="68D44913"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dotted" w:sz="4" w:space="0" w:color="auto"/>
            </w:tcBorders>
            <w:vAlign w:val="center"/>
          </w:tcPr>
          <w:p w14:paraId="330456B0"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dotted" w:sz="4" w:space="0" w:color="auto"/>
              <w:left w:val="dotted" w:sz="4" w:space="0" w:color="auto"/>
              <w:bottom w:val="dotted" w:sz="4" w:space="0" w:color="auto"/>
              <w:right w:val="dotted" w:sz="4" w:space="0" w:color="auto"/>
            </w:tcBorders>
            <w:vAlign w:val="center"/>
          </w:tcPr>
          <w:p w14:paraId="487E7049"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dotted" w:sz="4" w:space="0" w:color="auto"/>
            </w:tcBorders>
            <w:vAlign w:val="center"/>
          </w:tcPr>
          <w:p w14:paraId="35A66BE6"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dotted" w:sz="4" w:space="0" w:color="auto"/>
              <w:left w:val="dotted" w:sz="4" w:space="0" w:color="auto"/>
              <w:bottom w:val="dotted" w:sz="4" w:space="0" w:color="auto"/>
              <w:right w:val="dotted" w:sz="4" w:space="0" w:color="auto"/>
            </w:tcBorders>
            <w:vAlign w:val="center"/>
          </w:tcPr>
          <w:p w14:paraId="4C86260E"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single" w:sz="4" w:space="0" w:color="auto"/>
            </w:tcBorders>
            <w:vAlign w:val="center"/>
          </w:tcPr>
          <w:p w14:paraId="516EB636" w14:textId="77777777" w:rsidR="009638F0" w:rsidRPr="00D60F63" w:rsidRDefault="009638F0" w:rsidP="009638F0">
            <w:pPr>
              <w:spacing w:line="240" w:lineRule="exact"/>
              <w:rPr>
                <w:rFonts w:ascii="ＭＳ ゴシック" w:eastAsia="ＭＳ ゴシック" w:hAnsi="ＭＳ ゴシック" w:cs="Times New Roman"/>
              </w:rPr>
            </w:pPr>
          </w:p>
        </w:tc>
        <w:tc>
          <w:tcPr>
            <w:tcW w:w="1253" w:type="dxa"/>
            <w:tcBorders>
              <w:top w:val="dotted" w:sz="4" w:space="0" w:color="auto"/>
              <w:left w:val="single" w:sz="4" w:space="0" w:color="auto"/>
              <w:bottom w:val="dotted" w:sz="4" w:space="0" w:color="auto"/>
            </w:tcBorders>
            <w:vAlign w:val="center"/>
          </w:tcPr>
          <w:p w14:paraId="1F510844"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55DB511D" w14:textId="77777777" w:rsidTr="007158CB">
        <w:trPr>
          <w:cantSplit/>
          <w:trHeight w:hRule="exact" w:val="284"/>
        </w:trPr>
        <w:tc>
          <w:tcPr>
            <w:tcW w:w="1266" w:type="dxa"/>
            <w:tcBorders>
              <w:top w:val="dotted" w:sz="4" w:space="0" w:color="auto"/>
              <w:bottom w:val="dotted" w:sz="4" w:space="0" w:color="auto"/>
            </w:tcBorders>
            <w:vAlign w:val="center"/>
          </w:tcPr>
          <w:p w14:paraId="3BC65B3C" w14:textId="77777777" w:rsidR="009638F0" w:rsidRPr="00D60F63" w:rsidRDefault="009638F0" w:rsidP="009638F0">
            <w:pPr>
              <w:spacing w:line="240" w:lineRule="exact"/>
              <w:rPr>
                <w:rFonts w:ascii="ＭＳ ゴシック" w:eastAsia="ＭＳ ゴシック" w:hAnsi="ＭＳ ゴシック" w:cs="Times New Roman"/>
              </w:rPr>
            </w:pPr>
          </w:p>
        </w:tc>
        <w:tc>
          <w:tcPr>
            <w:tcW w:w="1268" w:type="dxa"/>
            <w:tcBorders>
              <w:top w:val="dotted" w:sz="4" w:space="0" w:color="auto"/>
              <w:bottom w:val="dotted" w:sz="4" w:space="0" w:color="auto"/>
              <w:right w:val="dotted" w:sz="4" w:space="0" w:color="auto"/>
            </w:tcBorders>
            <w:vAlign w:val="center"/>
          </w:tcPr>
          <w:p w14:paraId="43A6DD6C"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dotted" w:sz="4" w:space="0" w:color="auto"/>
            </w:tcBorders>
            <w:vAlign w:val="center"/>
          </w:tcPr>
          <w:p w14:paraId="738953CB"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dotted" w:sz="4" w:space="0" w:color="auto"/>
              <w:left w:val="dotted" w:sz="4" w:space="0" w:color="auto"/>
              <w:bottom w:val="dotted" w:sz="4" w:space="0" w:color="auto"/>
              <w:right w:val="dotted" w:sz="4" w:space="0" w:color="auto"/>
            </w:tcBorders>
            <w:vAlign w:val="center"/>
          </w:tcPr>
          <w:p w14:paraId="76609199"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dotted" w:sz="4" w:space="0" w:color="auto"/>
            </w:tcBorders>
            <w:vAlign w:val="center"/>
          </w:tcPr>
          <w:p w14:paraId="71BE8859"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dotted" w:sz="4" w:space="0" w:color="auto"/>
              <w:left w:val="dotted" w:sz="4" w:space="0" w:color="auto"/>
              <w:bottom w:val="dotted" w:sz="4" w:space="0" w:color="auto"/>
              <w:right w:val="dotted" w:sz="4" w:space="0" w:color="auto"/>
            </w:tcBorders>
            <w:vAlign w:val="center"/>
          </w:tcPr>
          <w:p w14:paraId="3581C295"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dotted" w:sz="4" w:space="0" w:color="auto"/>
              <w:right w:val="single" w:sz="4" w:space="0" w:color="auto"/>
            </w:tcBorders>
            <w:vAlign w:val="center"/>
          </w:tcPr>
          <w:p w14:paraId="4E129888" w14:textId="77777777" w:rsidR="009638F0" w:rsidRPr="00D60F63" w:rsidRDefault="009638F0" w:rsidP="009638F0">
            <w:pPr>
              <w:spacing w:line="240" w:lineRule="exact"/>
              <w:rPr>
                <w:rFonts w:ascii="ＭＳ ゴシック" w:eastAsia="ＭＳ ゴシック" w:hAnsi="ＭＳ ゴシック" w:cs="Times New Roman"/>
              </w:rPr>
            </w:pPr>
          </w:p>
        </w:tc>
        <w:tc>
          <w:tcPr>
            <w:tcW w:w="1253" w:type="dxa"/>
            <w:tcBorders>
              <w:top w:val="dotted" w:sz="4" w:space="0" w:color="auto"/>
              <w:left w:val="single" w:sz="4" w:space="0" w:color="auto"/>
              <w:bottom w:val="dotted" w:sz="4" w:space="0" w:color="auto"/>
            </w:tcBorders>
            <w:vAlign w:val="center"/>
          </w:tcPr>
          <w:p w14:paraId="3A728168"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604A12E9" w14:textId="77777777" w:rsidTr="007158CB">
        <w:trPr>
          <w:cantSplit/>
          <w:trHeight w:hRule="exact" w:val="284"/>
        </w:trPr>
        <w:tc>
          <w:tcPr>
            <w:tcW w:w="1266" w:type="dxa"/>
            <w:tcBorders>
              <w:top w:val="dotted" w:sz="4" w:space="0" w:color="auto"/>
              <w:bottom w:val="single" w:sz="4" w:space="0" w:color="auto"/>
            </w:tcBorders>
            <w:vAlign w:val="center"/>
          </w:tcPr>
          <w:p w14:paraId="59C3B9AC" w14:textId="77777777" w:rsidR="009638F0" w:rsidRPr="00D60F63" w:rsidRDefault="009638F0" w:rsidP="009638F0">
            <w:pPr>
              <w:spacing w:line="240" w:lineRule="exact"/>
              <w:rPr>
                <w:rFonts w:ascii="ＭＳ ゴシック" w:eastAsia="ＭＳ ゴシック" w:hAnsi="ＭＳ ゴシック" w:cs="Times New Roman"/>
              </w:rPr>
            </w:pPr>
          </w:p>
        </w:tc>
        <w:tc>
          <w:tcPr>
            <w:tcW w:w="1268" w:type="dxa"/>
            <w:tcBorders>
              <w:top w:val="dotted" w:sz="4" w:space="0" w:color="auto"/>
              <w:bottom w:val="single" w:sz="4" w:space="0" w:color="auto"/>
              <w:right w:val="dotted" w:sz="4" w:space="0" w:color="auto"/>
            </w:tcBorders>
            <w:vAlign w:val="center"/>
          </w:tcPr>
          <w:p w14:paraId="44B6EA27"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single" w:sz="4" w:space="0" w:color="auto"/>
              <w:right w:val="dotted" w:sz="4" w:space="0" w:color="auto"/>
            </w:tcBorders>
            <w:vAlign w:val="center"/>
          </w:tcPr>
          <w:p w14:paraId="3841BEDF"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dotted" w:sz="4" w:space="0" w:color="auto"/>
              <w:left w:val="dotted" w:sz="4" w:space="0" w:color="auto"/>
              <w:bottom w:val="single" w:sz="4" w:space="0" w:color="auto"/>
              <w:right w:val="dotted" w:sz="4" w:space="0" w:color="auto"/>
            </w:tcBorders>
            <w:vAlign w:val="center"/>
          </w:tcPr>
          <w:p w14:paraId="4D444FA5"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single" w:sz="4" w:space="0" w:color="auto"/>
              <w:right w:val="dotted" w:sz="4" w:space="0" w:color="auto"/>
            </w:tcBorders>
            <w:vAlign w:val="center"/>
          </w:tcPr>
          <w:p w14:paraId="50B05697"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dotted" w:sz="4" w:space="0" w:color="auto"/>
              <w:left w:val="dotted" w:sz="4" w:space="0" w:color="auto"/>
              <w:bottom w:val="single" w:sz="4" w:space="0" w:color="auto"/>
              <w:right w:val="dotted" w:sz="4" w:space="0" w:color="auto"/>
            </w:tcBorders>
            <w:vAlign w:val="center"/>
          </w:tcPr>
          <w:p w14:paraId="17F6BD0B"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dotted" w:sz="4" w:space="0" w:color="auto"/>
              <w:left w:val="dotted" w:sz="4" w:space="0" w:color="auto"/>
              <w:bottom w:val="single" w:sz="4" w:space="0" w:color="auto"/>
              <w:right w:val="single" w:sz="4" w:space="0" w:color="auto"/>
            </w:tcBorders>
            <w:vAlign w:val="center"/>
          </w:tcPr>
          <w:p w14:paraId="6FBF0ED5" w14:textId="77777777" w:rsidR="009638F0" w:rsidRPr="00D60F63" w:rsidRDefault="009638F0" w:rsidP="009638F0">
            <w:pPr>
              <w:spacing w:line="240" w:lineRule="exact"/>
              <w:rPr>
                <w:rFonts w:ascii="ＭＳ ゴシック" w:eastAsia="ＭＳ ゴシック" w:hAnsi="ＭＳ ゴシック" w:cs="Times New Roman"/>
              </w:rPr>
            </w:pPr>
          </w:p>
        </w:tc>
        <w:tc>
          <w:tcPr>
            <w:tcW w:w="1253" w:type="dxa"/>
            <w:tcBorders>
              <w:top w:val="dotted" w:sz="4" w:space="0" w:color="auto"/>
              <w:left w:val="single" w:sz="4" w:space="0" w:color="auto"/>
              <w:bottom w:val="single" w:sz="4" w:space="0" w:color="auto"/>
            </w:tcBorders>
            <w:vAlign w:val="center"/>
          </w:tcPr>
          <w:p w14:paraId="0FA8F84B"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4FEA0FBD" w14:textId="77777777" w:rsidTr="007158CB">
        <w:trPr>
          <w:cantSplit/>
          <w:trHeight w:hRule="exact" w:val="284"/>
        </w:trPr>
        <w:tc>
          <w:tcPr>
            <w:tcW w:w="1266" w:type="dxa"/>
            <w:tcBorders>
              <w:top w:val="single" w:sz="4" w:space="0" w:color="auto"/>
              <w:bottom w:val="nil"/>
              <w:right w:val="single" w:sz="4" w:space="0" w:color="auto"/>
            </w:tcBorders>
            <w:vAlign w:val="center"/>
          </w:tcPr>
          <w:p w14:paraId="14C4614B"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その他</w:t>
            </w:r>
          </w:p>
        </w:tc>
        <w:tc>
          <w:tcPr>
            <w:tcW w:w="1268" w:type="dxa"/>
            <w:tcBorders>
              <w:top w:val="single" w:sz="4" w:space="0" w:color="auto"/>
              <w:left w:val="single" w:sz="4" w:space="0" w:color="auto"/>
              <w:bottom w:val="nil"/>
              <w:right w:val="nil"/>
            </w:tcBorders>
            <w:vAlign w:val="center"/>
          </w:tcPr>
          <w:p w14:paraId="4CD53C42"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single" w:sz="4" w:space="0" w:color="auto"/>
              <w:left w:val="nil"/>
              <w:bottom w:val="nil"/>
              <w:right w:val="nil"/>
            </w:tcBorders>
            <w:vAlign w:val="center"/>
          </w:tcPr>
          <w:p w14:paraId="2B758ACB"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single" w:sz="4" w:space="0" w:color="auto"/>
              <w:left w:val="nil"/>
              <w:bottom w:val="nil"/>
              <w:right w:val="nil"/>
            </w:tcBorders>
            <w:vAlign w:val="center"/>
          </w:tcPr>
          <w:p w14:paraId="575A46EA"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single" w:sz="4" w:space="0" w:color="auto"/>
              <w:left w:val="nil"/>
              <w:bottom w:val="nil"/>
              <w:right w:val="nil"/>
            </w:tcBorders>
            <w:vAlign w:val="center"/>
          </w:tcPr>
          <w:p w14:paraId="3D5F6F8D"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single" w:sz="4" w:space="0" w:color="auto"/>
              <w:left w:val="nil"/>
              <w:bottom w:val="nil"/>
              <w:right w:val="nil"/>
            </w:tcBorders>
            <w:vAlign w:val="center"/>
          </w:tcPr>
          <w:p w14:paraId="11474752"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single" w:sz="4" w:space="0" w:color="auto"/>
              <w:left w:val="nil"/>
              <w:bottom w:val="nil"/>
              <w:right w:val="single" w:sz="4" w:space="0" w:color="auto"/>
            </w:tcBorders>
            <w:vAlign w:val="center"/>
          </w:tcPr>
          <w:p w14:paraId="7687D91F" w14:textId="77777777" w:rsidR="009638F0" w:rsidRPr="00D60F63" w:rsidRDefault="009638F0" w:rsidP="009638F0">
            <w:pPr>
              <w:spacing w:line="240" w:lineRule="exact"/>
              <w:rPr>
                <w:rFonts w:ascii="ＭＳ ゴシック" w:eastAsia="ＭＳ ゴシック" w:hAnsi="ＭＳ ゴシック" w:cs="Times New Roman"/>
              </w:rPr>
            </w:pPr>
          </w:p>
        </w:tc>
        <w:tc>
          <w:tcPr>
            <w:tcW w:w="1253" w:type="dxa"/>
            <w:tcBorders>
              <w:top w:val="single" w:sz="4" w:space="0" w:color="auto"/>
              <w:left w:val="single" w:sz="4" w:space="0" w:color="auto"/>
              <w:bottom w:val="nil"/>
            </w:tcBorders>
            <w:vAlign w:val="center"/>
          </w:tcPr>
          <w:p w14:paraId="54A16D47"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3A695F50" w14:textId="77777777" w:rsidTr="007158CB">
        <w:trPr>
          <w:cantSplit/>
          <w:trHeight w:hRule="exact" w:val="284"/>
        </w:trPr>
        <w:tc>
          <w:tcPr>
            <w:tcW w:w="1266" w:type="dxa"/>
            <w:tcBorders>
              <w:top w:val="nil"/>
              <w:bottom w:val="nil"/>
              <w:right w:val="single" w:sz="4" w:space="0" w:color="auto"/>
            </w:tcBorders>
            <w:vAlign w:val="center"/>
          </w:tcPr>
          <w:p w14:paraId="616AA26B" w14:textId="77777777" w:rsidR="009638F0" w:rsidRPr="00D60F63" w:rsidRDefault="009638F0" w:rsidP="009638F0">
            <w:pPr>
              <w:spacing w:line="240" w:lineRule="exact"/>
              <w:rPr>
                <w:rFonts w:ascii="ＭＳ ゴシック" w:eastAsia="ＭＳ ゴシック" w:hAnsi="ＭＳ ゴシック" w:cs="Times New Roman"/>
              </w:rPr>
            </w:pPr>
          </w:p>
        </w:tc>
        <w:tc>
          <w:tcPr>
            <w:tcW w:w="1268" w:type="dxa"/>
            <w:tcBorders>
              <w:top w:val="nil"/>
              <w:left w:val="single" w:sz="4" w:space="0" w:color="auto"/>
              <w:bottom w:val="nil"/>
              <w:right w:val="nil"/>
            </w:tcBorders>
            <w:vAlign w:val="center"/>
          </w:tcPr>
          <w:p w14:paraId="52E5DE21"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nil"/>
              <w:left w:val="nil"/>
              <w:bottom w:val="nil"/>
              <w:right w:val="nil"/>
            </w:tcBorders>
            <w:vAlign w:val="center"/>
          </w:tcPr>
          <w:p w14:paraId="57876A1C"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nil"/>
              <w:left w:val="nil"/>
              <w:bottom w:val="nil"/>
              <w:right w:val="nil"/>
            </w:tcBorders>
            <w:vAlign w:val="center"/>
          </w:tcPr>
          <w:p w14:paraId="00FE9103"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nil"/>
              <w:left w:val="nil"/>
              <w:bottom w:val="nil"/>
              <w:right w:val="nil"/>
            </w:tcBorders>
            <w:vAlign w:val="center"/>
          </w:tcPr>
          <w:p w14:paraId="410DD597"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nil"/>
              <w:left w:val="nil"/>
              <w:bottom w:val="nil"/>
              <w:right w:val="nil"/>
            </w:tcBorders>
            <w:vAlign w:val="center"/>
          </w:tcPr>
          <w:p w14:paraId="4AC7CFDB"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nil"/>
              <w:left w:val="nil"/>
              <w:bottom w:val="nil"/>
              <w:right w:val="single" w:sz="4" w:space="0" w:color="auto"/>
            </w:tcBorders>
            <w:vAlign w:val="center"/>
          </w:tcPr>
          <w:p w14:paraId="6E7DED3B" w14:textId="77777777" w:rsidR="009638F0" w:rsidRPr="00D60F63" w:rsidRDefault="009638F0" w:rsidP="009638F0">
            <w:pPr>
              <w:spacing w:line="240" w:lineRule="exact"/>
              <w:rPr>
                <w:rFonts w:ascii="ＭＳ ゴシック" w:eastAsia="ＭＳ ゴシック" w:hAnsi="ＭＳ ゴシック" w:cs="Times New Roman"/>
              </w:rPr>
            </w:pPr>
          </w:p>
        </w:tc>
        <w:tc>
          <w:tcPr>
            <w:tcW w:w="1253" w:type="dxa"/>
            <w:tcBorders>
              <w:top w:val="nil"/>
              <w:left w:val="single" w:sz="4" w:space="0" w:color="auto"/>
              <w:bottom w:val="nil"/>
            </w:tcBorders>
            <w:vAlign w:val="center"/>
          </w:tcPr>
          <w:p w14:paraId="7002E71E"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1A1AD4E4" w14:textId="77777777" w:rsidTr="007158CB">
        <w:trPr>
          <w:cantSplit/>
          <w:trHeight w:hRule="exact" w:val="284"/>
        </w:trPr>
        <w:tc>
          <w:tcPr>
            <w:tcW w:w="1266" w:type="dxa"/>
            <w:tcBorders>
              <w:top w:val="nil"/>
              <w:bottom w:val="nil"/>
              <w:right w:val="single" w:sz="4" w:space="0" w:color="auto"/>
            </w:tcBorders>
            <w:vAlign w:val="center"/>
          </w:tcPr>
          <w:p w14:paraId="777A4BD0" w14:textId="77777777" w:rsidR="009638F0" w:rsidRPr="00D60F63" w:rsidRDefault="009638F0" w:rsidP="009638F0">
            <w:pPr>
              <w:spacing w:line="240" w:lineRule="exact"/>
              <w:rPr>
                <w:rFonts w:ascii="ＭＳ ゴシック" w:eastAsia="ＭＳ ゴシック" w:hAnsi="ＭＳ ゴシック" w:cs="Times New Roman"/>
              </w:rPr>
            </w:pPr>
          </w:p>
        </w:tc>
        <w:tc>
          <w:tcPr>
            <w:tcW w:w="1268" w:type="dxa"/>
            <w:tcBorders>
              <w:top w:val="nil"/>
              <w:left w:val="single" w:sz="4" w:space="0" w:color="auto"/>
              <w:bottom w:val="nil"/>
              <w:right w:val="nil"/>
            </w:tcBorders>
            <w:vAlign w:val="center"/>
          </w:tcPr>
          <w:p w14:paraId="29BB5CE8"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nil"/>
              <w:left w:val="nil"/>
              <w:bottom w:val="nil"/>
              <w:right w:val="nil"/>
            </w:tcBorders>
            <w:vAlign w:val="center"/>
          </w:tcPr>
          <w:p w14:paraId="13E7EAF4"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nil"/>
              <w:left w:val="nil"/>
              <w:bottom w:val="nil"/>
              <w:right w:val="nil"/>
            </w:tcBorders>
            <w:vAlign w:val="center"/>
          </w:tcPr>
          <w:p w14:paraId="432D4EBC"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nil"/>
              <w:left w:val="nil"/>
              <w:bottom w:val="nil"/>
              <w:right w:val="nil"/>
            </w:tcBorders>
            <w:vAlign w:val="center"/>
          </w:tcPr>
          <w:p w14:paraId="3C324FB3"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nil"/>
              <w:left w:val="nil"/>
              <w:bottom w:val="nil"/>
              <w:right w:val="nil"/>
            </w:tcBorders>
            <w:vAlign w:val="center"/>
          </w:tcPr>
          <w:p w14:paraId="712851DA"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nil"/>
              <w:left w:val="nil"/>
              <w:bottom w:val="nil"/>
              <w:right w:val="single" w:sz="4" w:space="0" w:color="auto"/>
            </w:tcBorders>
            <w:vAlign w:val="center"/>
          </w:tcPr>
          <w:p w14:paraId="32D91181" w14:textId="77777777" w:rsidR="009638F0" w:rsidRPr="00D60F63" w:rsidRDefault="009638F0" w:rsidP="009638F0">
            <w:pPr>
              <w:spacing w:line="240" w:lineRule="exact"/>
              <w:rPr>
                <w:rFonts w:ascii="ＭＳ ゴシック" w:eastAsia="ＭＳ ゴシック" w:hAnsi="ＭＳ ゴシック" w:cs="Times New Roman"/>
              </w:rPr>
            </w:pPr>
          </w:p>
        </w:tc>
        <w:tc>
          <w:tcPr>
            <w:tcW w:w="1253" w:type="dxa"/>
            <w:tcBorders>
              <w:top w:val="nil"/>
              <w:left w:val="single" w:sz="4" w:space="0" w:color="auto"/>
              <w:bottom w:val="nil"/>
            </w:tcBorders>
            <w:vAlign w:val="center"/>
          </w:tcPr>
          <w:p w14:paraId="4C815EB3"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0F09EED2" w14:textId="77777777" w:rsidTr="007158CB">
        <w:trPr>
          <w:cantSplit/>
          <w:trHeight w:hRule="exact" w:val="284"/>
        </w:trPr>
        <w:tc>
          <w:tcPr>
            <w:tcW w:w="1266" w:type="dxa"/>
            <w:tcBorders>
              <w:top w:val="nil"/>
              <w:bottom w:val="single" w:sz="4" w:space="0" w:color="auto"/>
              <w:right w:val="single" w:sz="4" w:space="0" w:color="auto"/>
            </w:tcBorders>
            <w:vAlign w:val="center"/>
          </w:tcPr>
          <w:p w14:paraId="1265FCD5" w14:textId="77777777" w:rsidR="009638F0" w:rsidRPr="00D60F63" w:rsidRDefault="009638F0" w:rsidP="009638F0">
            <w:pPr>
              <w:spacing w:line="240" w:lineRule="exact"/>
              <w:rPr>
                <w:rFonts w:ascii="ＭＳ ゴシック" w:eastAsia="ＭＳ ゴシック" w:hAnsi="ＭＳ ゴシック" w:cs="Times New Roman"/>
              </w:rPr>
            </w:pPr>
          </w:p>
        </w:tc>
        <w:tc>
          <w:tcPr>
            <w:tcW w:w="1268" w:type="dxa"/>
            <w:tcBorders>
              <w:top w:val="nil"/>
              <w:left w:val="single" w:sz="4" w:space="0" w:color="auto"/>
              <w:bottom w:val="single" w:sz="4" w:space="0" w:color="auto"/>
              <w:right w:val="nil"/>
            </w:tcBorders>
            <w:vAlign w:val="center"/>
          </w:tcPr>
          <w:p w14:paraId="6DA12E39"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nil"/>
              <w:left w:val="nil"/>
              <w:bottom w:val="single" w:sz="4" w:space="0" w:color="auto"/>
              <w:right w:val="nil"/>
            </w:tcBorders>
            <w:vAlign w:val="center"/>
          </w:tcPr>
          <w:p w14:paraId="5B773F69"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nil"/>
              <w:left w:val="nil"/>
              <w:bottom w:val="single" w:sz="4" w:space="0" w:color="auto"/>
              <w:right w:val="nil"/>
            </w:tcBorders>
            <w:vAlign w:val="center"/>
          </w:tcPr>
          <w:p w14:paraId="08C87EFB"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nil"/>
              <w:left w:val="nil"/>
              <w:bottom w:val="single" w:sz="4" w:space="0" w:color="auto"/>
              <w:right w:val="nil"/>
            </w:tcBorders>
            <w:vAlign w:val="center"/>
          </w:tcPr>
          <w:p w14:paraId="0EBC22E0" w14:textId="77777777" w:rsidR="009638F0" w:rsidRPr="00D60F63" w:rsidRDefault="009638F0" w:rsidP="009638F0">
            <w:pPr>
              <w:spacing w:line="240" w:lineRule="exact"/>
              <w:rPr>
                <w:rFonts w:ascii="ＭＳ ゴシック" w:eastAsia="ＭＳ ゴシック" w:hAnsi="ＭＳ ゴシック" w:cs="Times New Roman"/>
              </w:rPr>
            </w:pPr>
          </w:p>
        </w:tc>
        <w:tc>
          <w:tcPr>
            <w:tcW w:w="1201" w:type="dxa"/>
            <w:tcBorders>
              <w:top w:val="nil"/>
              <w:left w:val="nil"/>
              <w:bottom w:val="single" w:sz="4" w:space="0" w:color="auto"/>
              <w:right w:val="nil"/>
            </w:tcBorders>
            <w:vAlign w:val="center"/>
          </w:tcPr>
          <w:p w14:paraId="6292ADFC" w14:textId="77777777" w:rsidR="009638F0" w:rsidRPr="00D60F63" w:rsidRDefault="009638F0" w:rsidP="009638F0">
            <w:pPr>
              <w:spacing w:line="240" w:lineRule="exact"/>
              <w:rPr>
                <w:rFonts w:ascii="ＭＳ ゴシック" w:eastAsia="ＭＳ ゴシック" w:hAnsi="ＭＳ ゴシック" w:cs="Times New Roman"/>
              </w:rPr>
            </w:pPr>
          </w:p>
        </w:tc>
        <w:tc>
          <w:tcPr>
            <w:tcW w:w="1200" w:type="dxa"/>
            <w:tcBorders>
              <w:top w:val="nil"/>
              <w:left w:val="nil"/>
              <w:bottom w:val="single" w:sz="4" w:space="0" w:color="auto"/>
              <w:right w:val="single" w:sz="4" w:space="0" w:color="auto"/>
            </w:tcBorders>
            <w:vAlign w:val="center"/>
          </w:tcPr>
          <w:p w14:paraId="302988BF" w14:textId="77777777" w:rsidR="009638F0" w:rsidRPr="00D60F63" w:rsidRDefault="009638F0" w:rsidP="009638F0">
            <w:pPr>
              <w:spacing w:line="240" w:lineRule="exact"/>
              <w:rPr>
                <w:rFonts w:ascii="ＭＳ ゴシック" w:eastAsia="ＭＳ ゴシック" w:hAnsi="ＭＳ ゴシック" w:cs="Times New Roman"/>
              </w:rPr>
            </w:pPr>
          </w:p>
        </w:tc>
        <w:tc>
          <w:tcPr>
            <w:tcW w:w="1253" w:type="dxa"/>
            <w:tcBorders>
              <w:top w:val="nil"/>
              <w:left w:val="single" w:sz="4" w:space="0" w:color="auto"/>
              <w:bottom w:val="single" w:sz="4" w:space="0" w:color="auto"/>
            </w:tcBorders>
            <w:vAlign w:val="center"/>
          </w:tcPr>
          <w:p w14:paraId="446FC5F4" w14:textId="77777777" w:rsidR="009638F0" w:rsidRPr="00D60F63" w:rsidRDefault="009638F0" w:rsidP="009638F0">
            <w:pPr>
              <w:spacing w:line="240" w:lineRule="exact"/>
              <w:rPr>
                <w:rFonts w:ascii="ＭＳ ゴシック" w:eastAsia="ＭＳ ゴシック" w:hAnsi="ＭＳ ゴシック" w:cs="Times New Roman"/>
              </w:rPr>
            </w:pPr>
          </w:p>
        </w:tc>
      </w:tr>
    </w:tbl>
    <w:p w14:paraId="0B1BA537" w14:textId="77777777" w:rsidR="009638F0" w:rsidRPr="00D60F63" w:rsidRDefault="009638F0" w:rsidP="009638F0">
      <w:pPr>
        <w:rPr>
          <w:rFonts w:ascii="ＭＳ ゴシック" w:eastAsia="ＭＳ ゴシック" w:hAnsi="ＭＳ ゴシック" w:cs="Times New Roman"/>
        </w:rPr>
      </w:pPr>
      <w:r w:rsidRPr="00D60F63">
        <w:rPr>
          <w:rFonts w:ascii="ＭＳ ゴシック" w:eastAsia="ＭＳ ゴシック" w:hAnsi="ＭＳ ゴシック" w:cs="Times New Roman" w:hint="eastAsia"/>
        </w:rPr>
        <w:t>注．路線図添付</w:t>
      </w:r>
    </w:p>
    <w:p w14:paraId="3E9DE7ED" w14:textId="77777777" w:rsidR="009638F0" w:rsidRPr="00D60F63" w:rsidRDefault="009638F0" w:rsidP="009638F0">
      <w:pPr>
        <w:rPr>
          <w:rFonts w:ascii="ＭＳ ゴシック" w:eastAsia="ＭＳ ゴシック" w:hAnsi="ＭＳ ゴシック" w:cs="Times New Roman"/>
        </w:rPr>
      </w:pPr>
    </w:p>
    <w:p w14:paraId="4AD74ABC" w14:textId="77777777" w:rsidR="009638F0" w:rsidRPr="00D60F63" w:rsidRDefault="009638F0" w:rsidP="009638F0">
      <w:pPr>
        <w:outlineLvl w:val="0"/>
        <w:rPr>
          <w:rFonts w:ascii="ＭＳ ゴシック" w:eastAsia="ＭＳ ゴシック" w:hAnsi="ＭＳ ゴシック" w:cs="Times New Roman"/>
          <w:sz w:val="24"/>
        </w:rPr>
      </w:pPr>
      <w:r w:rsidRPr="00D60F63">
        <w:rPr>
          <w:rFonts w:ascii="ＭＳ ゴシック" w:eastAsia="ＭＳ ゴシック" w:hAnsi="ＭＳ ゴシック" w:cs="Times New Roman" w:hint="eastAsia"/>
          <w:sz w:val="24"/>
        </w:rPr>
        <w:t>11．指定宿泊先リスト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42"/>
        <w:gridCol w:w="2538"/>
        <w:gridCol w:w="1142"/>
        <w:gridCol w:w="838"/>
        <w:gridCol w:w="961"/>
        <w:gridCol w:w="1086"/>
        <w:gridCol w:w="1086"/>
      </w:tblGrid>
      <w:tr w:rsidR="00D60F63" w:rsidRPr="00D60F63" w14:paraId="591FAE82" w14:textId="77777777" w:rsidTr="007158CB">
        <w:trPr>
          <w:trHeight w:hRule="exact" w:val="284"/>
        </w:trPr>
        <w:tc>
          <w:tcPr>
            <w:tcW w:w="1942" w:type="dxa"/>
            <w:tcBorders>
              <w:bottom w:val="single" w:sz="4" w:space="0" w:color="auto"/>
              <w:right w:val="nil"/>
            </w:tcBorders>
            <w:vAlign w:val="center"/>
          </w:tcPr>
          <w:p w14:paraId="405AEDC1"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ホテル名</w:t>
            </w:r>
          </w:p>
        </w:tc>
        <w:tc>
          <w:tcPr>
            <w:tcW w:w="2538" w:type="dxa"/>
            <w:tcBorders>
              <w:bottom w:val="single" w:sz="4" w:space="0" w:color="auto"/>
              <w:right w:val="dotted" w:sz="4" w:space="0" w:color="auto"/>
            </w:tcBorders>
            <w:vAlign w:val="center"/>
          </w:tcPr>
          <w:p w14:paraId="7B5FEEAF"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住所</w:t>
            </w:r>
          </w:p>
        </w:tc>
        <w:tc>
          <w:tcPr>
            <w:tcW w:w="1142" w:type="dxa"/>
            <w:tcBorders>
              <w:left w:val="dotted" w:sz="4" w:space="0" w:color="auto"/>
              <w:bottom w:val="single" w:sz="4" w:space="0" w:color="auto"/>
              <w:right w:val="dotted" w:sz="4" w:space="0" w:color="auto"/>
            </w:tcBorders>
            <w:vAlign w:val="center"/>
          </w:tcPr>
          <w:p w14:paraId="2A54AD28"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rPr>
              <w:t>TEL</w:t>
            </w:r>
          </w:p>
        </w:tc>
        <w:tc>
          <w:tcPr>
            <w:tcW w:w="838" w:type="dxa"/>
            <w:tcBorders>
              <w:left w:val="dotted" w:sz="4" w:space="0" w:color="auto"/>
              <w:bottom w:val="single" w:sz="4" w:space="0" w:color="auto"/>
              <w:right w:val="dotted" w:sz="4" w:space="0" w:color="auto"/>
            </w:tcBorders>
            <w:vAlign w:val="center"/>
          </w:tcPr>
          <w:p w14:paraId="0D839B7F"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部屋数</w:t>
            </w:r>
          </w:p>
        </w:tc>
        <w:tc>
          <w:tcPr>
            <w:tcW w:w="961" w:type="dxa"/>
            <w:tcBorders>
              <w:left w:val="dotted" w:sz="4" w:space="0" w:color="auto"/>
              <w:bottom w:val="single" w:sz="4" w:space="0" w:color="auto"/>
              <w:right w:val="dotted" w:sz="4" w:space="0" w:color="auto"/>
            </w:tcBorders>
            <w:vAlign w:val="center"/>
          </w:tcPr>
          <w:p w14:paraId="0CF100F3"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料金S</w:t>
            </w:r>
          </w:p>
        </w:tc>
        <w:tc>
          <w:tcPr>
            <w:tcW w:w="1086" w:type="dxa"/>
            <w:tcBorders>
              <w:left w:val="dotted" w:sz="4" w:space="0" w:color="auto"/>
              <w:bottom w:val="single" w:sz="4" w:space="0" w:color="auto"/>
              <w:right w:val="single" w:sz="4" w:space="0" w:color="auto"/>
            </w:tcBorders>
            <w:vAlign w:val="center"/>
          </w:tcPr>
          <w:p w14:paraId="14BE2B65" w14:textId="77777777" w:rsidR="009638F0" w:rsidRPr="00D60F63" w:rsidRDefault="009638F0" w:rsidP="009638F0">
            <w:pPr>
              <w:spacing w:line="240" w:lineRule="exact"/>
              <w:rPr>
                <w:rFonts w:ascii="ＭＳ ゴシック" w:eastAsia="ＭＳ ゴシック" w:hAnsi="ＭＳ ゴシック" w:cs="Times New Roman"/>
              </w:rPr>
            </w:pPr>
            <w:r w:rsidRPr="00D60F63">
              <w:rPr>
                <w:rFonts w:ascii="ＭＳ ゴシック" w:eastAsia="ＭＳ ゴシック" w:hAnsi="ＭＳ ゴシック" w:cs="Times New Roman" w:hint="eastAsia"/>
              </w:rPr>
              <w:t>アクセス</w:t>
            </w:r>
          </w:p>
        </w:tc>
        <w:tc>
          <w:tcPr>
            <w:tcW w:w="1086" w:type="dxa"/>
            <w:tcBorders>
              <w:left w:val="single" w:sz="4" w:space="0" w:color="auto"/>
              <w:bottom w:val="single" w:sz="4" w:space="0" w:color="auto"/>
            </w:tcBorders>
            <w:vAlign w:val="center"/>
          </w:tcPr>
          <w:p w14:paraId="5E936F3F" w14:textId="77777777" w:rsidR="009638F0" w:rsidRPr="00D60F63" w:rsidRDefault="009638F0" w:rsidP="009638F0">
            <w:pPr>
              <w:spacing w:line="240" w:lineRule="exact"/>
              <w:jc w:val="center"/>
              <w:rPr>
                <w:rFonts w:ascii="ＭＳ ゴシック" w:eastAsia="ＭＳ ゴシック" w:hAnsi="ＭＳ ゴシック" w:cs="Times New Roman"/>
              </w:rPr>
            </w:pPr>
            <w:r w:rsidRPr="00D60F63">
              <w:rPr>
                <w:rFonts w:ascii="ＭＳ ゴシック" w:eastAsia="ＭＳ ゴシック" w:hAnsi="ＭＳ ゴシック" w:cs="Times New Roman" w:hint="eastAsia"/>
              </w:rPr>
              <w:t>チェック</w:t>
            </w:r>
          </w:p>
        </w:tc>
      </w:tr>
      <w:tr w:rsidR="00D60F63" w:rsidRPr="00D60F63" w14:paraId="3181CD0C" w14:textId="77777777" w:rsidTr="007158CB">
        <w:trPr>
          <w:trHeight w:hRule="exact" w:val="284"/>
        </w:trPr>
        <w:tc>
          <w:tcPr>
            <w:tcW w:w="1942" w:type="dxa"/>
            <w:tcBorders>
              <w:bottom w:val="dotted" w:sz="4" w:space="0" w:color="auto"/>
              <w:right w:val="nil"/>
            </w:tcBorders>
            <w:vAlign w:val="center"/>
          </w:tcPr>
          <w:p w14:paraId="2F769D46" w14:textId="77777777" w:rsidR="009638F0" w:rsidRPr="00D60F63" w:rsidRDefault="009638F0" w:rsidP="009638F0">
            <w:pPr>
              <w:spacing w:line="240" w:lineRule="exact"/>
              <w:rPr>
                <w:rFonts w:ascii="ＭＳ ゴシック" w:eastAsia="ＭＳ ゴシック" w:hAnsi="ＭＳ ゴシック" w:cs="Times New Roman"/>
              </w:rPr>
            </w:pPr>
          </w:p>
        </w:tc>
        <w:tc>
          <w:tcPr>
            <w:tcW w:w="2538" w:type="dxa"/>
            <w:tcBorders>
              <w:bottom w:val="dotted" w:sz="4" w:space="0" w:color="auto"/>
              <w:right w:val="dotted" w:sz="4" w:space="0" w:color="auto"/>
            </w:tcBorders>
            <w:vAlign w:val="center"/>
          </w:tcPr>
          <w:p w14:paraId="747C5D6B" w14:textId="77777777" w:rsidR="009638F0" w:rsidRPr="00D60F63" w:rsidRDefault="009638F0" w:rsidP="009638F0">
            <w:pPr>
              <w:spacing w:line="240" w:lineRule="exact"/>
              <w:rPr>
                <w:rFonts w:ascii="ＭＳ ゴシック" w:eastAsia="ＭＳ ゴシック" w:hAnsi="ＭＳ ゴシック" w:cs="Times New Roman"/>
              </w:rPr>
            </w:pPr>
          </w:p>
        </w:tc>
        <w:tc>
          <w:tcPr>
            <w:tcW w:w="1142" w:type="dxa"/>
            <w:tcBorders>
              <w:left w:val="dotted" w:sz="4" w:space="0" w:color="auto"/>
              <w:bottom w:val="dotted" w:sz="4" w:space="0" w:color="auto"/>
              <w:right w:val="dotted" w:sz="4" w:space="0" w:color="auto"/>
            </w:tcBorders>
            <w:vAlign w:val="center"/>
          </w:tcPr>
          <w:p w14:paraId="6218CDA7" w14:textId="77777777" w:rsidR="009638F0" w:rsidRPr="00D60F63" w:rsidRDefault="009638F0" w:rsidP="009638F0">
            <w:pPr>
              <w:spacing w:line="240" w:lineRule="exact"/>
              <w:rPr>
                <w:rFonts w:ascii="ＭＳ ゴシック" w:eastAsia="ＭＳ ゴシック" w:hAnsi="ＭＳ ゴシック" w:cs="Times New Roman"/>
              </w:rPr>
            </w:pPr>
          </w:p>
        </w:tc>
        <w:tc>
          <w:tcPr>
            <w:tcW w:w="838" w:type="dxa"/>
            <w:tcBorders>
              <w:left w:val="dotted" w:sz="4" w:space="0" w:color="auto"/>
              <w:bottom w:val="dotted" w:sz="4" w:space="0" w:color="auto"/>
              <w:right w:val="dotted" w:sz="4" w:space="0" w:color="auto"/>
            </w:tcBorders>
            <w:vAlign w:val="center"/>
          </w:tcPr>
          <w:p w14:paraId="6C965C34" w14:textId="77777777" w:rsidR="009638F0" w:rsidRPr="00D60F63" w:rsidRDefault="009638F0" w:rsidP="009638F0">
            <w:pPr>
              <w:spacing w:line="240" w:lineRule="exact"/>
              <w:rPr>
                <w:rFonts w:ascii="ＭＳ ゴシック" w:eastAsia="ＭＳ ゴシック" w:hAnsi="ＭＳ ゴシック" w:cs="Times New Roman"/>
              </w:rPr>
            </w:pPr>
          </w:p>
        </w:tc>
        <w:tc>
          <w:tcPr>
            <w:tcW w:w="961" w:type="dxa"/>
            <w:tcBorders>
              <w:left w:val="dotted" w:sz="4" w:space="0" w:color="auto"/>
              <w:bottom w:val="dotted" w:sz="4" w:space="0" w:color="auto"/>
              <w:right w:val="dotted" w:sz="4" w:space="0" w:color="auto"/>
            </w:tcBorders>
            <w:vAlign w:val="center"/>
          </w:tcPr>
          <w:p w14:paraId="5F5C1D3E"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left w:val="dotted" w:sz="4" w:space="0" w:color="auto"/>
              <w:bottom w:val="dotted" w:sz="4" w:space="0" w:color="auto"/>
              <w:right w:val="single" w:sz="4" w:space="0" w:color="auto"/>
            </w:tcBorders>
            <w:vAlign w:val="center"/>
          </w:tcPr>
          <w:p w14:paraId="6BDAB228"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left w:val="single" w:sz="4" w:space="0" w:color="auto"/>
              <w:bottom w:val="dotted" w:sz="4" w:space="0" w:color="auto"/>
            </w:tcBorders>
            <w:vAlign w:val="center"/>
          </w:tcPr>
          <w:p w14:paraId="3FF1922E"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13ABB8F9" w14:textId="77777777" w:rsidTr="007158CB">
        <w:trPr>
          <w:trHeight w:hRule="exact" w:val="284"/>
        </w:trPr>
        <w:tc>
          <w:tcPr>
            <w:tcW w:w="1942" w:type="dxa"/>
            <w:tcBorders>
              <w:top w:val="dotted" w:sz="4" w:space="0" w:color="auto"/>
              <w:bottom w:val="dotted" w:sz="4" w:space="0" w:color="auto"/>
              <w:right w:val="nil"/>
            </w:tcBorders>
            <w:vAlign w:val="center"/>
          </w:tcPr>
          <w:p w14:paraId="5BA41322" w14:textId="77777777" w:rsidR="009638F0" w:rsidRPr="00D60F63" w:rsidRDefault="009638F0" w:rsidP="009638F0">
            <w:pPr>
              <w:spacing w:line="240" w:lineRule="exact"/>
              <w:rPr>
                <w:rFonts w:ascii="ＭＳ ゴシック" w:eastAsia="ＭＳ ゴシック" w:hAnsi="ＭＳ ゴシック" w:cs="Times New Roman"/>
              </w:rPr>
            </w:pPr>
          </w:p>
        </w:tc>
        <w:tc>
          <w:tcPr>
            <w:tcW w:w="2538" w:type="dxa"/>
            <w:tcBorders>
              <w:top w:val="dotted" w:sz="4" w:space="0" w:color="auto"/>
              <w:left w:val="single" w:sz="4" w:space="0" w:color="auto"/>
              <w:bottom w:val="dotted" w:sz="4" w:space="0" w:color="auto"/>
              <w:right w:val="dotted" w:sz="4" w:space="0" w:color="auto"/>
            </w:tcBorders>
            <w:vAlign w:val="center"/>
          </w:tcPr>
          <w:p w14:paraId="407EEE05" w14:textId="77777777" w:rsidR="009638F0" w:rsidRPr="00D60F63" w:rsidRDefault="009638F0" w:rsidP="009638F0">
            <w:pPr>
              <w:spacing w:line="240" w:lineRule="exact"/>
              <w:rPr>
                <w:rFonts w:ascii="ＭＳ ゴシック" w:eastAsia="ＭＳ ゴシック" w:hAnsi="ＭＳ ゴシック" w:cs="Times New Roman"/>
              </w:rPr>
            </w:pPr>
          </w:p>
        </w:tc>
        <w:tc>
          <w:tcPr>
            <w:tcW w:w="1142" w:type="dxa"/>
            <w:tcBorders>
              <w:top w:val="dotted" w:sz="4" w:space="0" w:color="auto"/>
              <w:left w:val="dotted" w:sz="4" w:space="0" w:color="auto"/>
              <w:bottom w:val="dotted" w:sz="4" w:space="0" w:color="auto"/>
              <w:right w:val="dotted" w:sz="4" w:space="0" w:color="auto"/>
            </w:tcBorders>
            <w:vAlign w:val="center"/>
          </w:tcPr>
          <w:p w14:paraId="607E1A85" w14:textId="77777777" w:rsidR="009638F0" w:rsidRPr="00D60F63" w:rsidRDefault="009638F0" w:rsidP="009638F0">
            <w:pPr>
              <w:spacing w:line="240" w:lineRule="exact"/>
              <w:rPr>
                <w:rFonts w:ascii="ＭＳ ゴシック" w:eastAsia="ＭＳ ゴシック" w:hAnsi="ＭＳ ゴシック" w:cs="Times New Roman"/>
              </w:rPr>
            </w:pPr>
          </w:p>
        </w:tc>
        <w:tc>
          <w:tcPr>
            <w:tcW w:w="838" w:type="dxa"/>
            <w:tcBorders>
              <w:top w:val="dotted" w:sz="4" w:space="0" w:color="auto"/>
              <w:left w:val="dotted" w:sz="4" w:space="0" w:color="auto"/>
              <w:bottom w:val="dotted" w:sz="4" w:space="0" w:color="auto"/>
              <w:right w:val="dotted" w:sz="4" w:space="0" w:color="auto"/>
            </w:tcBorders>
            <w:vAlign w:val="center"/>
          </w:tcPr>
          <w:p w14:paraId="60CC3EF3" w14:textId="77777777" w:rsidR="009638F0" w:rsidRPr="00D60F63" w:rsidRDefault="009638F0" w:rsidP="009638F0">
            <w:pPr>
              <w:spacing w:line="240" w:lineRule="exact"/>
              <w:rPr>
                <w:rFonts w:ascii="ＭＳ ゴシック" w:eastAsia="ＭＳ ゴシック" w:hAnsi="ＭＳ ゴシック" w:cs="Times New Roman"/>
              </w:rPr>
            </w:pPr>
          </w:p>
        </w:tc>
        <w:tc>
          <w:tcPr>
            <w:tcW w:w="961" w:type="dxa"/>
            <w:tcBorders>
              <w:top w:val="dotted" w:sz="4" w:space="0" w:color="auto"/>
              <w:left w:val="dotted" w:sz="4" w:space="0" w:color="auto"/>
              <w:bottom w:val="dotted" w:sz="4" w:space="0" w:color="auto"/>
              <w:right w:val="dotted" w:sz="4" w:space="0" w:color="auto"/>
            </w:tcBorders>
            <w:vAlign w:val="center"/>
          </w:tcPr>
          <w:p w14:paraId="1697D9EE"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dotted" w:sz="4" w:space="0" w:color="auto"/>
              <w:bottom w:val="dotted" w:sz="4" w:space="0" w:color="auto"/>
              <w:right w:val="single" w:sz="4" w:space="0" w:color="auto"/>
            </w:tcBorders>
            <w:vAlign w:val="center"/>
          </w:tcPr>
          <w:p w14:paraId="5A903748"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single" w:sz="4" w:space="0" w:color="auto"/>
              <w:bottom w:val="dotted" w:sz="4" w:space="0" w:color="auto"/>
            </w:tcBorders>
            <w:vAlign w:val="center"/>
          </w:tcPr>
          <w:p w14:paraId="69A5AB5B"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124429A2" w14:textId="77777777" w:rsidTr="007158CB">
        <w:trPr>
          <w:trHeight w:hRule="exact" w:val="284"/>
        </w:trPr>
        <w:tc>
          <w:tcPr>
            <w:tcW w:w="1942" w:type="dxa"/>
            <w:tcBorders>
              <w:top w:val="dotted" w:sz="4" w:space="0" w:color="auto"/>
              <w:bottom w:val="dotted" w:sz="4" w:space="0" w:color="auto"/>
              <w:right w:val="nil"/>
            </w:tcBorders>
            <w:vAlign w:val="center"/>
          </w:tcPr>
          <w:p w14:paraId="3DE3E60C" w14:textId="77777777" w:rsidR="009638F0" w:rsidRPr="00D60F63" w:rsidRDefault="009638F0" w:rsidP="009638F0">
            <w:pPr>
              <w:spacing w:line="240" w:lineRule="exact"/>
              <w:rPr>
                <w:rFonts w:ascii="ＭＳ ゴシック" w:eastAsia="ＭＳ ゴシック" w:hAnsi="ＭＳ ゴシック" w:cs="Times New Roman"/>
              </w:rPr>
            </w:pPr>
          </w:p>
        </w:tc>
        <w:tc>
          <w:tcPr>
            <w:tcW w:w="2538" w:type="dxa"/>
            <w:tcBorders>
              <w:top w:val="dotted" w:sz="4" w:space="0" w:color="auto"/>
              <w:left w:val="single" w:sz="4" w:space="0" w:color="auto"/>
              <w:bottom w:val="dotted" w:sz="4" w:space="0" w:color="auto"/>
              <w:right w:val="dotted" w:sz="4" w:space="0" w:color="auto"/>
            </w:tcBorders>
            <w:vAlign w:val="center"/>
          </w:tcPr>
          <w:p w14:paraId="6AFD4009" w14:textId="77777777" w:rsidR="009638F0" w:rsidRPr="00D60F63" w:rsidRDefault="009638F0" w:rsidP="009638F0">
            <w:pPr>
              <w:spacing w:line="240" w:lineRule="exact"/>
              <w:rPr>
                <w:rFonts w:ascii="ＭＳ ゴシック" w:eastAsia="ＭＳ ゴシック" w:hAnsi="ＭＳ ゴシック" w:cs="Times New Roman"/>
              </w:rPr>
            </w:pPr>
          </w:p>
        </w:tc>
        <w:tc>
          <w:tcPr>
            <w:tcW w:w="1142" w:type="dxa"/>
            <w:tcBorders>
              <w:top w:val="dotted" w:sz="4" w:space="0" w:color="auto"/>
              <w:left w:val="dotted" w:sz="4" w:space="0" w:color="auto"/>
              <w:bottom w:val="dotted" w:sz="4" w:space="0" w:color="auto"/>
              <w:right w:val="dotted" w:sz="4" w:space="0" w:color="auto"/>
            </w:tcBorders>
            <w:vAlign w:val="center"/>
          </w:tcPr>
          <w:p w14:paraId="108E85C5" w14:textId="77777777" w:rsidR="009638F0" w:rsidRPr="00D60F63" w:rsidRDefault="009638F0" w:rsidP="009638F0">
            <w:pPr>
              <w:spacing w:line="240" w:lineRule="exact"/>
              <w:rPr>
                <w:rFonts w:ascii="ＭＳ ゴシック" w:eastAsia="ＭＳ ゴシック" w:hAnsi="ＭＳ ゴシック" w:cs="Times New Roman"/>
              </w:rPr>
            </w:pPr>
          </w:p>
        </w:tc>
        <w:tc>
          <w:tcPr>
            <w:tcW w:w="838" w:type="dxa"/>
            <w:tcBorders>
              <w:top w:val="dotted" w:sz="4" w:space="0" w:color="auto"/>
              <w:left w:val="dotted" w:sz="4" w:space="0" w:color="auto"/>
              <w:bottom w:val="dotted" w:sz="4" w:space="0" w:color="auto"/>
              <w:right w:val="dotted" w:sz="4" w:space="0" w:color="auto"/>
            </w:tcBorders>
            <w:vAlign w:val="center"/>
          </w:tcPr>
          <w:p w14:paraId="46AE8AA4" w14:textId="77777777" w:rsidR="009638F0" w:rsidRPr="00D60F63" w:rsidRDefault="009638F0" w:rsidP="009638F0">
            <w:pPr>
              <w:spacing w:line="240" w:lineRule="exact"/>
              <w:rPr>
                <w:rFonts w:ascii="ＭＳ ゴシック" w:eastAsia="ＭＳ ゴシック" w:hAnsi="ＭＳ ゴシック" w:cs="Times New Roman"/>
              </w:rPr>
            </w:pPr>
          </w:p>
        </w:tc>
        <w:tc>
          <w:tcPr>
            <w:tcW w:w="961" w:type="dxa"/>
            <w:tcBorders>
              <w:top w:val="dotted" w:sz="4" w:space="0" w:color="auto"/>
              <w:left w:val="dotted" w:sz="4" w:space="0" w:color="auto"/>
              <w:bottom w:val="dotted" w:sz="4" w:space="0" w:color="auto"/>
              <w:right w:val="dotted" w:sz="4" w:space="0" w:color="auto"/>
            </w:tcBorders>
            <w:vAlign w:val="center"/>
          </w:tcPr>
          <w:p w14:paraId="310998A2"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dotted" w:sz="4" w:space="0" w:color="auto"/>
              <w:bottom w:val="dotted" w:sz="4" w:space="0" w:color="auto"/>
              <w:right w:val="single" w:sz="4" w:space="0" w:color="auto"/>
            </w:tcBorders>
            <w:vAlign w:val="center"/>
          </w:tcPr>
          <w:p w14:paraId="58315DA2"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single" w:sz="4" w:space="0" w:color="auto"/>
              <w:bottom w:val="dotted" w:sz="4" w:space="0" w:color="auto"/>
            </w:tcBorders>
            <w:vAlign w:val="center"/>
          </w:tcPr>
          <w:p w14:paraId="78E2076F"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76754DC2" w14:textId="77777777" w:rsidTr="007158CB">
        <w:trPr>
          <w:trHeight w:hRule="exact" w:val="284"/>
        </w:trPr>
        <w:tc>
          <w:tcPr>
            <w:tcW w:w="1942" w:type="dxa"/>
            <w:tcBorders>
              <w:top w:val="dotted" w:sz="4" w:space="0" w:color="auto"/>
              <w:bottom w:val="dotted" w:sz="4" w:space="0" w:color="auto"/>
              <w:right w:val="nil"/>
            </w:tcBorders>
            <w:vAlign w:val="center"/>
          </w:tcPr>
          <w:p w14:paraId="5BFDEC83" w14:textId="77777777" w:rsidR="009638F0" w:rsidRPr="00D60F63" w:rsidRDefault="009638F0" w:rsidP="009638F0">
            <w:pPr>
              <w:spacing w:line="240" w:lineRule="exact"/>
              <w:rPr>
                <w:rFonts w:ascii="ＭＳ ゴシック" w:eastAsia="ＭＳ ゴシック" w:hAnsi="ＭＳ ゴシック" w:cs="Times New Roman"/>
              </w:rPr>
            </w:pPr>
          </w:p>
        </w:tc>
        <w:tc>
          <w:tcPr>
            <w:tcW w:w="2538" w:type="dxa"/>
            <w:tcBorders>
              <w:top w:val="dotted" w:sz="4" w:space="0" w:color="auto"/>
              <w:left w:val="single" w:sz="4" w:space="0" w:color="auto"/>
              <w:bottom w:val="dotted" w:sz="4" w:space="0" w:color="auto"/>
              <w:right w:val="dotted" w:sz="4" w:space="0" w:color="auto"/>
            </w:tcBorders>
            <w:vAlign w:val="center"/>
          </w:tcPr>
          <w:p w14:paraId="3767546D" w14:textId="77777777" w:rsidR="009638F0" w:rsidRPr="00D60F63" w:rsidRDefault="009638F0" w:rsidP="009638F0">
            <w:pPr>
              <w:spacing w:line="240" w:lineRule="exact"/>
              <w:rPr>
                <w:rFonts w:ascii="ＭＳ ゴシック" w:eastAsia="ＭＳ ゴシック" w:hAnsi="ＭＳ ゴシック" w:cs="Times New Roman"/>
              </w:rPr>
            </w:pPr>
          </w:p>
        </w:tc>
        <w:tc>
          <w:tcPr>
            <w:tcW w:w="1142" w:type="dxa"/>
            <w:tcBorders>
              <w:top w:val="dotted" w:sz="4" w:space="0" w:color="auto"/>
              <w:left w:val="dotted" w:sz="4" w:space="0" w:color="auto"/>
              <w:bottom w:val="dotted" w:sz="4" w:space="0" w:color="auto"/>
              <w:right w:val="dotted" w:sz="4" w:space="0" w:color="auto"/>
            </w:tcBorders>
            <w:vAlign w:val="center"/>
          </w:tcPr>
          <w:p w14:paraId="121EB696" w14:textId="77777777" w:rsidR="009638F0" w:rsidRPr="00D60F63" w:rsidRDefault="009638F0" w:rsidP="009638F0">
            <w:pPr>
              <w:spacing w:line="240" w:lineRule="exact"/>
              <w:rPr>
                <w:rFonts w:ascii="ＭＳ ゴシック" w:eastAsia="ＭＳ ゴシック" w:hAnsi="ＭＳ ゴシック" w:cs="Times New Roman"/>
              </w:rPr>
            </w:pPr>
          </w:p>
        </w:tc>
        <w:tc>
          <w:tcPr>
            <w:tcW w:w="838" w:type="dxa"/>
            <w:tcBorders>
              <w:top w:val="dotted" w:sz="4" w:space="0" w:color="auto"/>
              <w:left w:val="dotted" w:sz="4" w:space="0" w:color="auto"/>
              <w:bottom w:val="dotted" w:sz="4" w:space="0" w:color="auto"/>
              <w:right w:val="dotted" w:sz="4" w:space="0" w:color="auto"/>
            </w:tcBorders>
            <w:vAlign w:val="center"/>
          </w:tcPr>
          <w:p w14:paraId="3F4F5BEE" w14:textId="77777777" w:rsidR="009638F0" w:rsidRPr="00D60F63" w:rsidRDefault="009638F0" w:rsidP="009638F0">
            <w:pPr>
              <w:spacing w:line="240" w:lineRule="exact"/>
              <w:rPr>
                <w:rFonts w:ascii="ＭＳ ゴシック" w:eastAsia="ＭＳ ゴシック" w:hAnsi="ＭＳ ゴシック" w:cs="Times New Roman"/>
              </w:rPr>
            </w:pPr>
          </w:p>
        </w:tc>
        <w:tc>
          <w:tcPr>
            <w:tcW w:w="961" w:type="dxa"/>
            <w:tcBorders>
              <w:top w:val="dotted" w:sz="4" w:space="0" w:color="auto"/>
              <w:left w:val="dotted" w:sz="4" w:space="0" w:color="auto"/>
              <w:bottom w:val="dotted" w:sz="4" w:space="0" w:color="auto"/>
              <w:right w:val="dotted" w:sz="4" w:space="0" w:color="auto"/>
            </w:tcBorders>
            <w:vAlign w:val="center"/>
          </w:tcPr>
          <w:p w14:paraId="62867F38"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dotted" w:sz="4" w:space="0" w:color="auto"/>
              <w:bottom w:val="dotted" w:sz="4" w:space="0" w:color="auto"/>
              <w:right w:val="single" w:sz="4" w:space="0" w:color="auto"/>
            </w:tcBorders>
            <w:vAlign w:val="center"/>
          </w:tcPr>
          <w:p w14:paraId="5CCB654D"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single" w:sz="4" w:space="0" w:color="auto"/>
              <w:bottom w:val="dotted" w:sz="4" w:space="0" w:color="auto"/>
            </w:tcBorders>
            <w:vAlign w:val="center"/>
          </w:tcPr>
          <w:p w14:paraId="01FA32A3"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4C2332BE" w14:textId="77777777" w:rsidTr="007158CB">
        <w:trPr>
          <w:trHeight w:hRule="exact" w:val="284"/>
        </w:trPr>
        <w:tc>
          <w:tcPr>
            <w:tcW w:w="1942" w:type="dxa"/>
            <w:tcBorders>
              <w:top w:val="dotted" w:sz="4" w:space="0" w:color="auto"/>
              <w:bottom w:val="dotted" w:sz="4" w:space="0" w:color="auto"/>
              <w:right w:val="nil"/>
            </w:tcBorders>
            <w:vAlign w:val="center"/>
          </w:tcPr>
          <w:p w14:paraId="0D3514AD" w14:textId="77777777" w:rsidR="009638F0" w:rsidRPr="00D60F63" w:rsidRDefault="009638F0" w:rsidP="009638F0">
            <w:pPr>
              <w:spacing w:line="240" w:lineRule="exact"/>
              <w:rPr>
                <w:rFonts w:ascii="ＭＳ ゴシック" w:eastAsia="ＭＳ ゴシック" w:hAnsi="ＭＳ ゴシック" w:cs="Times New Roman"/>
                <w:spacing w:val="-20"/>
              </w:rPr>
            </w:pPr>
          </w:p>
        </w:tc>
        <w:tc>
          <w:tcPr>
            <w:tcW w:w="2538" w:type="dxa"/>
            <w:tcBorders>
              <w:top w:val="dotted" w:sz="4" w:space="0" w:color="auto"/>
              <w:left w:val="single" w:sz="4" w:space="0" w:color="auto"/>
              <w:bottom w:val="dotted" w:sz="4" w:space="0" w:color="auto"/>
              <w:right w:val="dotted" w:sz="4" w:space="0" w:color="auto"/>
            </w:tcBorders>
            <w:vAlign w:val="center"/>
          </w:tcPr>
          <w:p w14:paraId="4866EB5E" w14:textId="77777777" w:rsidR="009638F0" w:rsidRPr="00D60F63" w:rsidRDefault="009638F0" w:rsidP="009638F0">
            <w:pPr>
              <w:spacing w:line="240" w:lineRule="exact"/>
              <w:rPr>
                <w:rFonts w:ascii="ＭＳ ゴシック" w:eastAsia="ＭＳ ゴシック" w:hAnsi="ＭＳ ゴシック" w:cs="Times New Roman"/>
              </w:rPr>
            </w:pPr>
          </w:p>
        </w:tc>
        <w:tc>
          <w:tcPr>
            <w:tcW w:w="1142" w:type="dxa"/>
            <w:tcBorders>
              <w:top w:val="dotted" w:sz="4" w:space="0" w:color="auto"/>
              <w:left w:val="dotted" w:sz="4" w:space="0" w:color="auto"/>
              <w:bottom w:val="dotted" w:sz="4" w:space="0" w:color="auto"/>
              <w:right w:val="dotted" w:sz="4" w:space="0" w:color="auto"/>
            </w:tcBorders>
            <w:vAlign w:val="center"/>
          </w:tcPr>
          <w:p w14:paraId="2F6049AB" w14:textId="77777777" w:rsidR="009638F0" w:rsidRPr="00D60F63" w:rsidRDefault="009638F0" w:rsidP="009638F0">
            <w:pPr>
              <w:spacing w:line="240" w:lineRule="exact"/>
              <w:rPr>
                <w:rFonts w:ascii="ＭＳ ゴシック" w:eastAsia="ＭＳ ゴシック" w:hAnsi="ＭＳ ゴシック" w:cs="Times New Roman"/>
              </w:rPr>
            </w:pPr>
          </w:p>
        </w:tc>
        <w:tc>
          <w:tcPr>
            <w:tcW w:w="838" w:type="dxa"/>
            <w:tcBorders>
              <w:top w:val="dotted" w:sz="4" w:space="0" w:color="auto"/>
              <w:left w:val="dotted" w:sz="4" w:space="0" w:color="auto"/>
              <w:bottom w:val="dotted" w:sz="4" w:space="0" w:color="auto"/>
              <w:right w:val="dotted" w:sz="4" w:space="0" w:color="auto"/>
            </w:tcBorders>
            <w:vAlign w:val="center"/>
          </w:tcPr>
          <w:p w14:paraId="1BF6FAC4" w14:textId="77777777" w:rsidR="009638F0" w:rsidRPr="00D60F63" w:rsidRDefault="009638F0" w:rsidP="009638F0">
            <w:pPr>
              <w:spacing w:line="240" w:lineRule="exact"/>
              <w:rPr>
                <w:rFonts w:ascii="ＭＳ ゴシック" w:eastAsia="ＭＳ ゴシック" w:hAnsi="ＭＳ ゴシック" w:cs="Times New Roman"/>
              </w:rPr>
            </w:pPr>
          </w:p>
        </w:tc>
        <w:tc>
          <w:tcPr>
            <w:tcW w:w="961" w:type="dxa"/>
            <w:tcBorders>
              <w:top w:val="dotted" w:sz="4" w:space="0" w:color="auto"/>
              <w:left w:val="dotted" w:sz="4" w:space="0" w:color="auto"/>
              <w:bottom w:val="dotted" w:sz="4" w:space="0" w:color="auto"/>
              <w:right w:val="dotted" w:sz="4" w:space="0" w:color="auto"/>
            </w:tcBorders>
            <w:vAlign w:val="center"/>
          </w:tcPr>
          <w:p w14:paraId="6CFEFC47" w14:textId="77777777" w:rsidR="009638F0" w:rsidRPr="00D60F63" w:rsidRDefault="009638F0" w:rsidP="009638F0">
            <w:pPr>
              <w:spacing w:line="240" w:lineRule="exact"/>
              <w:rPr>
                <w:rFonts w:ascii="ＭＳ ゴシック" w:eastAsia="ＭＳ ゴシック" w:hAnsi="ＭＳ ゴシック" w:cs="Times New Roman"/>
                <w:spacing w:val="-20"/>
              </w:rPr>
            </w:pPr>
          </w:p>
        </w:tc>
        <w:tc>
          <w:tcPr>
            <w:tcW w:w="1086" w:type="dxa"/>
            <w:tcBorders>
              <w:top w:val="dotted" w:sz="4" w:space="0" w:color="auto"/>
              <w:left w:val="dotted" w:sz="4" w:space="0" w:color="auto"/>
              <w:bottom w:val="dotted" w:sz="4" w:space="0" w:color="auto"/>
              <w:right w:val="single" w:sz="4" w:space="0" w:color="auto"/>
            </w:tcBorders>
            <w:vAlign w:val="center"/>
          </w:tcPr>
          <w:p w14:paraId="0D213026"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single" w:sz="4" w:space="0" w:color="auto"/>
              <w:bottom w:val="dotted" w:sz="4" w:space="0" w:color="auto"/>
            </w:tcBorders>
            <w:vAlign w:val="center"/>
          </w:tcPr>
          <w:p w14:paraId="4D40DB20"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0B460BBB" w14:textId="77777777" w:rsidTr="007158CB">
        <w:trPr>
          <w:trHeight w:hRule="exact" w:val="284"/>
        </w:trPr>
        <w:tc>
          <w:tcPr>
            <w:tcW w:w="1942" w:type="dxa"/>
            <w:tcBorders>
              <w:top w:val="dotted" w:sz="4" w:space="0" w:color="auto"/>
              <w:bottom w:val="dotted" w:sz="4" w:space="0" w:color="auto"/>
              <w:right w:val="nil"/>
            </w:tcBorders>
            <w:vAlign w:val="center"/>
          </w:tcPr>
          <w:p w14:paraId="7D5E6DE0" w14:textId="77777777" w:rsidR="009638F0" w:rsidRPr="00D60F63" w:rsidRDefault="009638F0" w:rsidP="009638F0">
            <w:pPr>
              <w:spacing w:line="240" w:lineRule="exact"/>
              <w:rPr>
                <w:rFonts w:ascii="ＭＳ ゴシック" w:eastAsia="ＭＳ ゴシック" w:hAnsi="ＭＳ ゴシック" w:cs="Times New Roman"/>
              </w:rPr>
            </w:pPr>
          </w:p>
        </w:tc>
        <w:tc>
          <w:tcPr>
            <w:tcW w:w="2538" w:type="dxa"/>
            <w:tcBorders>
              <w:top w:val="dotted" w:sz="4" w:space="0" w:color="auto"/>
              <w:left w:val="single" w:sz="4" w:space="0" w:color="auto"/>
              <w:bottom w:val="dotted" w:sz="4" w:space="0" w:color="auto"/>
              <w:right w:val="dotted" w:sz="4" w:space="0" w:color="auto"/>
            </w:tcBorders>
            <w:vAlign w:val="center"/>
          </w:tcPr>
          <w:p w14:paraId="2AAA15D3" w14:textId="77777777" w:rsidR="009638F0" w:rsidRPr="00D60F63" w:rsidRDefault="009638F0" w:rsidP="009638F0">
            <w:pPr>
              <w:spacing w:line="240" w:lineRule="exact"/>
              <w:rPr>
                <w:rFonts w:ascii="ＭＳ ゴシック" w:eastAsia="ＭＳ ゴシック" w:hAnsi="ＭＳ ゴシック" w:cs="Times New Roman"/>
              </w:rPr>
            </w:pPr>
          </w:p>
        </w:tc>
        <w:tc>
          <w:tcPr>
            <w:tcW w:w="1142" w:type="dxa"/>
            <w:tcBorders>
              <w:top w:val="dotted" w:sz="4" w:space="0" w:color="auto"/>
              <w:left w:val="dotted" w:sz="4" w:space="0" w:color="auto"/>
              <w:bottom w:val="dotted" w:sz="4" w:space="0" w:color="auto"/>
              <w:right w:val="dotted" w:sz="4" w:space="0" w:color="auto"/>
            </w:tcBorders>
            <w:vAlign w:val="center"/>
          </w:tcPr>
          <w:p w14:paraId="5A140569" w14:textId="77777777" w:rsidR="009638F0" w:rsidRPr="00D60F63" w:rsidRDefault="009638F0" w:rsidP="009638F0">
            <w:pPr>
              <w:spacing w:line="240" w:lineRule="exact"/>
              <w:rPr>
                <w:rFonts w:ascii="ＭＳ ゴシック" w:eastAsia="ＭＳ ゴシック" w:hAnsi="ＭＳ ゴシック" w:cs="Times New Roman"/>
              </w:rPr>
            </w:pPr>
          </w:p>
        </w:tc>
        <w:tc>
          <w:tcPr>
            <w:tcW w:w="838" w:type="dxa"/>
            <w:tcBorders>
              <w:top w:val="dotted" w:sz="4" w:space="0" w:color="auto"/>
              <w:left w:val="dotted" w:sz="4" w:space="0" w:color="auto"/>
              <w:bottom w:val="dotted" w:sz="4" w:space="0" w:color="auto"/>
              <w:right w:val="dotted" w:sz="4" w:space="0" w:color="auto"/>
            </w:tcBorders>
            <w:vAlign w:val="center"/>
          </w:tcPr>
          <w:p w14:paraId="4D206B1B" w14:textId="77777777" w:rsidR="009638F0" w:rsidRPr="00D60F63" w:rsidRDefault="009638F0" w:rsidP="009638F0">
            <w:pPr>
              <w:spacing w:line="240" w:lineRule="exact"/>
              <w:rPr>
                <w:rFonts w:ascii="ＭＳ ゴシック" w:eastAsia="ＭＳ ゴシック" w:hAnsi="ＭＳ ゴシック" w:cs="Times New Roman"/>
              </w:rPr>
            </w:pPr>
          </w:p>
        </w:tc>
        <w:tc>
          <w:tcPr>
            <w:tcW w:w="961" w:type="dxa"/>
            <w:tcBorders>
              <w:top w:val="dotted" w:sz="4" w:space="0" w:color="auto"/>
              <w:left w:val="dotted" w:sz="4" w:space="0" w:color="auto"/>
              <w:bottom w:val="dotted" w:sz="4" w:space="0" w:color="auto"/>
              <w:right w:val="dotted" w:sz="4" w:space="0" w:color="auto"/>
            </w:tcBorders>
            <w:vAlign w:val="center"/>
          </w:tcPr>
          <w:p w14:paraId="6FB9BC1A"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dotted" w:sz="4" w:space="0" w:color="auto"/>
              <w:bottom w:val="dotted" w:sz="4" w:space="0" w:color="auto"/>
              <w:right w:val="single" w:sz="4" w:space="0" w:color="auto"/>
            </w:tcBorders>
            <w:vAlign w:val="center"/>
          </w:tcPr>
          <w:p w14:paraId="437234B8"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single" w:sz="4" w:space="0" w:color="auto"/>
              <w:bottom w:val="dotted" w:sz="4" w:space="0" w:color="auto"/>
            </w:tcBorders>
            <w:vAlign w:val="center"/>
          </w:tcPr>
          <w:p w14:paraId="0F5D59AD"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57637B40" w14:textId="77777777" w:rsidTr="007158CB">
        <w:trPr>
          <w:trHeight w:hRule="exact" w:val="284"/>
        </w:trPr>
        <w:tc>
          <w:tcPr>
            <w:tcW w:w="1942" w:type="dxa"/>
            <w:tcBorders>
              <w:top w:val="dotted" w:sz="4" w:space="0" w:color="auto"/>
              <w:bottom w:val="dotted" w:sz="4" w:space="0" w:color="auto"/>
              <w:right w:val="nil"/>
            </w:tcBorders>
            <w:vAlign w:val="center"/>
          </w:tcPr>
          <w:p w14:paraId="193CBC29" w14:textId="77777777" w:rsidR="009638F0" w:rsidRPr="00D60F63" w:rsidRDefault="009638F0" w:rsidP="009638F0">
            <w:pPr>
              <w:spacing w:line="240" w:lineRule="exact"/>
              <w:rPr>
                <w:rFonts w:ascii="ＭＳ ゴシック" w:eastAsia="ＭＳ ゴシック" w:hAnsi="ＭＳ ゴシック" w:cs="Times New Roman"/>
              </w:rPr>
            </w:pPr>
          </w:p>
        </w:tc>
        <w:tc>
          <w:tcPr>
            <w:tcW w:w="2538" w:type="dxa"/>
            <w:tcBorders>
              <w:top w:val="dotted" w:sz="4" w:space="0" w:color="auto"/>
              <w:left w:val="single" w:sz="4" w:space="0" w:color="auto"/>
              <w:bottom w:val="dotted" w:sz="4" w:space="0" w:color="auto"/>
              <w:right w:val="dotted" w:sz="4" w:space="0" w:color="auto"/>
            </w:tcBorders>
            <w:vAlign w:val="center"/>
          </w:tcPr>
          <w:p w14:paraId="4A0B1F5A" w14:textId="77777777" w:rsidR="009638F0" w:rsidRPr="00D60F63" w:rsidRDefault="009638F0" w:rsidP="009638F0">
            <w:pPr>
              <w:spacing w:line="240" w:lineRule="exact"/>
              <w:rPr>
                <w:rFonts w:ascii="ＭＳ ゴシック" w:eastAsia="ＭＳ ゴシック" w:hAnsi="ＭＳ ゴシック" w:cs="Times New Roman"/>
              </w:rPr>
            </w:pPr>
          </w:p>
        </w:tc>
        <w:tc>
          <w:tcPr>
            <w:tcW w:w="1142" w:type="dxa"/>
            <w:tcBorders>
              <w:top w:val="dotted" w:sz="4" w:space="0" w:color="auto"/>
              <w:left w:val="dotted" w:sz="4" w:space="0" w:color="auto"/>
              <w:bottom w:val="dotted" w:sz="4" w:space="0" w:color="auto"/>
              <w:right w:val="dotted" w:sz="4" w:space="0" w:color="auto"/>
            </w:tcBorders>
            <w:vAlign w:val="center"/>
          </w:tcPr>
          <w:p w14:paraId="27BE8ADA" w14:textId="77777777" w:rsidR="009638F0" w:rsidRPr="00D60F63" w:rsidRDefault="009638F0" w:rsidP="009638F0">
            <w:pPr>
              <w:spacing w:line="240" w:lineRule="exact"/>
              <w:rPr>
                <w:rFonts w:ascii="ＭＳ ゴシック" w:eastAsia="ＭＳ ゴシック" w:hAnsi="ＭＳ ゴシック" w:cs="Times New Roman"/>
              </w:rPr>
            </w:pPr>
          </w:p>
        </w:tc>
        <w:tc>
          <w:tcPr>
            <w:tcW w:w="838" w:type="dxa"/>
            <w:tcBorders>
              <w:top w:val="dotted" w:sz="4" w:space="0" w:color="auto"/>
              <w:left w:val="dotted" w:sz="4" w:space="0" w:color="auto"/>
              <w:bottom w:val="dotted" w:sz="4" w:space="0" w:color="auto"/>
              <w:right w:val="dotted" w:sz="4" w:space="0" w:color="auto"/>
            </w:tcBorders>
            <w:vAlign w:val="center"/>
          </w:tcPr>
          <w:p w14:paraId="53E187CA" w14:textId="77777777" w:rsidR="009638F0" w:rsidRPr="00D60F63" w:rsidRDefault="009638F0" w:rsidP="009638F0">
            <w:pPr>
              <w:spacing w:line="240" w:lineRule="exact"/>
              <w:rPr>
                <w:rFonts w:ascii="ＭＳ ゴシック" w:eastAsia="ＭＳ ゴシック" w:hAnsi="ＭＳ ゴシック" w:cs="Times New Roman"/>
              </w:rPr>
            </w:pPr>
          </w:p>
        </w:tc>
        <w:tc>
          <w:tcPr>
            <w:tcW w:w="961" w:type="dxa"/>
            <w:tcBorders>
              <w:top w:val="dotted" w:sz="4" w:space="0" w:color="auto"/>
              <w:left w:val="dotted" w:sz="4" w:space="0" w:color="auto"/>
              <w:bottom w:val="dotted" w:sz="4" w:space="0" w:color="auto"/>
              <w:right w:val="dotted" w:sz="4" w:space="0" w:color="auto"/>
            </w:tcBorders>
            <w:vAlign w:val="center"/>
          </w:tcPr>
          <w:p w14:paraId="0E232BE0"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dotted" w:sz="4" w:space="0" w:color="auto"/>
              <w:bottom w:val="dotted" w:sz="4" w:space="0" w:color="auto"/>
              <w:right w:val="single" w:sz="4" w:space="0" w:color="auto"/>
            </w:tcBorders>
            <w:vAlign w:val="center"/>
          </w:tcPr>
          <w:p w14:paraId="7656DB88"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single" w:sz="4" w:space="0" w:color="auto"/>
              <w:bottom w:val="dotted" w:sz="4" w:space="0" w:color="auto"/>
            </w:tcBorders>
            <w:vAlign w:val="center"/>
          </w:tcPr>
          <w:p w14:paraId="7D30E238"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03619685" w14:textId="77777777" w:rsidTr="007158CB">
        <w:trPr>
          <w:trHeight w:hRule="exact" w:val="284"/>
        </w:trPr>
        <w:tc>
          <w:tcPr>
            <w:tcW w:w="1942" w:type="dxa"/>
            <w:tcBorders>
              <w:top w:val="dotted" w:sz="4" w:space="0" w:color="auto"/>
              <w:bottom w:val="dotted" w:sz="4" w:space="0" w:color="auto"/>
              <w:right w:val="nil"/>
            </w:tcBorders>
            <w:vAlign w:val="center"/>
          </w:tcPr>
          <w:p w14:paraId="1E7C184D" w14:textId="77777777" w:rsidR="009638F0" w:rsidRPr="00D60F63" w:rsidRDefault="009638F0" w:rsidP="009638F0">
            <w:pPr>
              <w:spacing w:line="240" w:lineRule="exact"/>
              <w:rPr>
                <w:rFonts w:ascii="ＭＳ ゴシック" w:eastAsia="ＭＳ ゴシック" w:hAnsi="ＭＳ ゴシック" w:cs="Times New Roman"/>
              </w:rPr>
            </w:pPr>
          </w:p>
        </w:tc>
        <w:tc>
          <w:tcPr>
            <w:tcW w:w="2538" w:type="dxa"/>
            <w:tcBorders>
              <w:top w:val="dotted" w:sz="4" w:space="0" w:color="auto"/>
              <w:left w:val="single" w:sz="4" w:space="0" w:color="auto"/>
              <w:bottom w:val="dotted" w:sz="4" w:space="0" w:color="auto"/>
              <w:right w:val="dotted" w:sz="4" w:space="0" w:color="auto"/>
            </w:tcBorders>
            <w:vAlign w:val="center"/>
          </w:tcPr>
          <w:p w14:paraId="19BCF17B" w14:textId="77777777" w:rsidR="009638F0" w:rsidRPr="00D60F63" w:rsidRDefault="009638F0" w:rsidP="009638F0">
            <w:pPr>
              <w:spacing w:line="240" w:lineRule="exact"/>
              <w:rPr>
                <w:rFonts w:ascii="ＭＳ ゴシック" w:eastAsia="ＭＳ ゴシック" w:hAnsi="ＭＳ ゴシック" w:cs="Times New Roman"/>
              </w:rPr>
            </w:pPr>
          </w:p>
        </w:tc>
        <w:tc>
          <w:tcPr>
            <w:tcW w:w="1142" w:type="dxa"/>
            <w:tcBorders>
              <w:top w:val="dotted" w:sz="4" w:space="0" w:color="auto"/>
              <w:left w:val="dotted" w:sz="4" w:space="0" w:color="auto"/>
              <w:bottom w:val="dotted" w:sz="4" w:space="0" w:color="auto"/>
              <w:right w:val="dotted" w:sz="4" w:space="0" w:color="auto"/>
            </w:tcBorders>
            <w:vAlign w:val="center"/>
          </w:tcPr>
          <w:p w14:paraId="0088B54F" w14:textId="77777777" w:rsidR="009638F0" w:rsidRPr="00D60F63" w:rsidRDefault="009638F0" w:rsidP="009638F0">
            <w:pPr>
              <w:spacing w:line="240" w:lineRule="exact"/>
              <w:rPr>
                <w:rFonts w:ascii="ＭＳ ゴシック" w:eastAsia="ＭＳ ゴシック" w:hAnsi="ＭＳ ゴシック" w:cs="Times New Roman"/>
              </w:rPr>
            </w:pPr>
          </w:p>
        </w:tc>
        <w:tc>
          <w:tcPr>
            <w:tcW w:w="838" w:type="dxa"/>
            <w:tcBorders>
              <w:top w:val="dotted" w:sz="4" w:space="0" w:color="auto"/>
              <w:left w:val="dotted" w:sz="4" w:space="0" w:color="auto"/>
              <w:bottom w:val="dotted" w:sz="4" w:space="0" w:color="auto"/>
              <w:right w:val="dotted" w:sz="4" w:space="0" w:color="auto"/>
            </w:tcBorders>
            <w:vAlign w:val="center"/>
          </w:tcPr>
          <w:p w14:paraId="17A03EF7" w14:textId="77777777" w:rsidR="009638F0" w:rsidRPr="00D60F63" w:rsidRDefault="009638F0" w:rsidP="009638F0">
            <w:pPr>
              <w:spacing w:line="240" w:lineRule="exact"/>
              <w:rPr>
                <w:rFonts w:ascii="ＭＳ ゴシック" w:eastAsia="ＭＳ ゴシック" w:hAnsi="ＭＳ ゴシック" w:cs="Times New Roman"/>
              </w:rPr>
            </w:pPr>
          </w:p>
        </w:tc>
        <w:tc>
          <w:tcPr>
            <w:tcW w:w="961" w:type="dxa"/>
            <w:tcBorders>
              <w:top w:val="dotted" w:sz="4" w:space="0" w:color="auto"/>
              <w:left w:val="dotted" w:sz="4" w:space="0" w:color="auto"/>
              <w:bottom w:val="dotted" w:sz="4" w:space="0" w:color="auto"/>
              <w:right w:val="dotted" w:sz="4" w:space="0" w:color="auto"/>
            </w:tcBorders>
            <w:vAlign w:val="center"/>
          </w:tcPr>
          <w:p w14:paraId="799C4419"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dotted" w:sz="4" w:space="0" w:color="auto"/>
              <w:bottom w:val="dotted" w:sz="4" w:space="0" w:color="auto"/>
              <w:right w:val="single" w:sz="4" w:space="0" w:color="auto"/>
            </w:tcBorders>
            <w:vAlign w:val="center"/>
          </w:tcPr>
          <w:p w14:paraId="7AED6B87"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single" w:sz="4" w:space="0" w:color="auto"/>
              <w:bottom w:val="dotted" w:sz="4" w:space="0" w:color="auto"/>
            </w:tcBorders>
            <w:vAlign w:val="center"/>
          </w:tcPr>
          <w:p w14:paraId="0143069E"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2BB8EF28" w14:textId="77777777" w:rsidTr="007158CB">
        <w:trPr>
          <w:trHeight w:hRule="exact" w:val="284"/>
        </w:trPr>
        <w:tc>
          <w:tcPr>
            <w:tcW w:w="1942" w:type="dxa"/>
            <w:tcBorders>
              <w:top w:val="dotted" w:sz="4" w:space="0" w:color="auto"/>
              <w:bottom w:val="dotted" w:sz="4" w:space="0" w:color="auto"/>
              <w:right w:val="nil"/>
            </w:tcBorders>
            <w:vAlign w:val="center"/>
          </w:tcPr>
          <w:p w14:paraId="51D82BDB" w14:textId="77777777" w:rsidR="009638F0" w:rsidRPr="00D60F63" w:rsidRDefault="009638F0" w:rsidP="009638F0">
            <w:pPr>
              <w:spacing w:line="240" w:lineRule="exact"/>
              <w:rPr>
                <w:rFonts w:ascii="ＭＳ ゴシック" w:eastAsia="ＭＳ ゴシック" w:hAnsi="ＭＳ ゴシック" w:cs="Times New Roman"/>
              </w:rPr>
            </w:pPr>
          </w:p>
        </w:tc>
        <w:tc>
          <w:tcPr>
            <w:tcW w:w="2538" w:type="dxa"/>
            <w:tcBorders>
              <w:top w:val="dotted" w:sz="4" w:space="0" w:color="auto"/>
              <w:left w:val="single" w:sz="4" w:space="0" w:color="auto"/>
              <w:bottom w:val="dotted" w:sz="4" w:space="0" w:color="auto"/>
              <w:right w:val="dotted" w:sz="4" w:space="0" w:color="auto"/>
            </w:tcBorders>
            <w:vAlign w:val="center"/>
          </w:tcPr>
          <w:p w14:paraId="6D175717" w14:textId="77777777" w:rsidR="009638F0" w:rsidRPr="00D60F63" w:rsidRDefault="009638F0" w:rsidP="009638F0">
            <w:pPr>
              <w:spacing w:line="240" w:lineRule="exact"/>
              <w:rPr>
                <w:rFonts w:ascii="ＭＳ ゴシック" w:eastAsia="ＭＳ ゴシック" w:hAnsi="ＭＳ ゴシック" w:cs="Times New Roman"/>
              </w:rPr>
            </w:pPr>
          </w:p>
        </w:tc>
        <w:tc>
          <w:tcPr>
            <w:tcW w:w="1142" w:type="dxa"/>
            <w:tcBorders>
              <w:top w:val="dotted" w:sz="4" w:space="0" w:color="auto"/>
              <w:left w:val="dotted" w:sz="4" w:space="0" w:color="auto"/>
              <w:bottom w:val="dotted" w:sz="4" w:space="0" w:color="auto"/>
              <w:right w:val="dotted" w:sz="4" w:space="0" w:color="auto"/>
            </w:tcBorders>
            <w:vAlign w:val="center"/>
          </w:tcPr>
          <w:p w14:paraId="337508D7" w14:textId="77777777" w:rsidR="009638F0" w:rsidRPr="00D60F63" w:rsidRDefault="009638F0" w:rsidP="009638F0">
            <w:pPr>
              <w:spacing w:line="240" w:lineRule="exact"/>
              <w:rPr>
                <w:rFonts w:ascii="ＭＳ ゴシック" w:eastAsia="ＭＳ ゴシック" w:hAnsi="ＭＳ ゴシック" w:cs="Times New Roman"/>
              </w:rPr>
            </w:pPr>
          </w:p>
        </w:tc>
        <w:tc>
          <w:tcPr>
            <w:tcW w:w="838" w:type="dxa"/>
            <w:tcBorders>
              <w:top w:val="dotted" w:sz="4" w:space="0" w:color="auto"/>
              <w:left w:val="dotted" w:sz="4" w:space="0" w:color="auto"/>
              <w:bottom w:val="dotted" w:sz="4" w:space="0" w:color="auto"/>
              <w:right w:val="dotted" w:sz="4" w:space="0" w:color="auto"/>
            </w:tcBorders>
            <w:vAlign w:val="center"/>
          </w:tcPr>
          <w:p w14:paraId="2BE0E0C5" w14:textId="77777777" w:rsidR="009638F0" w:rsidRPr="00D60F63" w:rsidRDefault="009638F0" w:rsidP="009638F0">
            <w:pPr>
              <w:spacing w:line="240" w:lineRule="exact"/>
              <w:rPr>
                <w:rFonts w:ascii="ＭＳ ゴシック" w:eastAsia="ＭＳ ゴシック" w:hAnsi="ＭＳ ゴシック" w:cs="Times New Roman"/>
              </w:rPr>
            </w:pPr>
          </w:p>
        </w:tc>
        <w:tc>
          <w:tcPr>
            <w:tcW w:w="961" w:type="dxa"/>
            <w:tcBorders>
              <w:top w:val="dotted" w:sz="4" w:space="0" w:color="auto"/>
              <w:left w:val="dotted" w:sz="4" w:space="0" w:color="auto"/>
              <w:bottom w:val="dotted" w:sz="4" w:space="0" w:color="auto"/>
              <w:right w:val="dotted" w:sz="4" w:space="0" w:color="auto"/>
            </w:tcBorders>
            <w:vAlign w:val="center"/>
          </w:tcPr>
          <w:p w14:paraId="6D1BB609"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dotted" w:sz="4" w:space="0" w:color="auto"/>
              <w:bottom w:val="dotted" w:sz="4" w:space="0" w:color="auto"/>
              <w:right w:val="single" w:sz="4" w:space="0" w:color="auto"/>
            </w:tcBorders>
            <w:vAlign w:val="center"/>
          </w:tcPr>
          <w:p w14:paraId="5B237A9E"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single" w:sz="4" w:space="0" w:color="auto"/>
              <w:bottom w:val="dotted" w:sz="4" w:space="0" w:color="auto"/>
            </w:tcBorders>
            <w:vAlign w:val="center"/>
          </w:tcPr>
          <w:p w14:paraId="7B23E945"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7A841302" w14:textId="77777777" w:rsidTr="007158CB">
        <w:trPr>
          <w:trHeight w:hRule="exact" w:val="284"/>
        </w:trPr>
        <w:tc>
          <w:tcPr>
            <w:tcW w:w="1942" w:type="dxa"/>
            <w:tcBorders>
              <w:top w:val="dotted" w:sz="4" w:space="0" w:color="auto"/>
              <w:bottom w:val="dotted" w:sz="4" w:space="0" w:color="auto"/>
              <w:right w:val="nil"/>
            </w:tcBorders>
            <w:vAlign w:val="center"/>
          </w:tcPr>
          <w:p w14:paraId="70BBAB5E" w14:textId="77777777" w:rsidR="009638F0" w:rsidRPr="00D60F63" w:rsidRDefault="009638F0" w:rsidP="009638F0">
            <w:pPr>
              <w:spacing w:line="240" w:lineRule="exact"/>
              <w:rPr>
                <w:rFonts w:ascii="ＭＳ ゴシック" w:eastAsia="ＭＳ ゴシック" w:hAnsi="ＭＳ ゴシック" w:cs="Times New Roman"/>
              </w:rPr>
            </w:pPr>
          </w:p>
        </w:tc>
        <w:tc>
          <w:tcPr>
            <w:tcW w:w="2538" w:type="dxa"/>
            <w:tcBorders>
              <w:top w:val="dotted" w:sz="4" w:space="0" w:color="auto"/>
              <w:left w:val="single" w:sz="4" w:space="0" w:color="auto"/>
              <w:bottom w:val="dotted" w:sz="4" w:space="0" w:color="auto"/>
              <w:right w:val="dotted" w:sz="4" w:space="0" w:color="auto"/>
            </w:tcBorders>
            <w:vAlign w:val="center"/>
          </w:tcPr>
          <w:p w14:paraId="6AAA2D2E" w14:textId="77777777" w:rsidR="009638F0" w:rsidRPr="00D60F63" w:rsidRDefault="009638F0" w:rsidP="009638F0">
            <w:pPr>
              <w:spacing w:line="240" w:lineRule="exact"/>
              <w:rPr>
                <w:rFonts w:ascii="ＭＳ ゴシック" w:eastAsia="ＭＳ ゴシック" w:hAnsi="ＭＳ ゴシック" w:cs="Times New Roman"/>
              </w:rPr>
            </w:pPr>
          </w:p>
        </w:tc>
        <w:tc>
          <w:tcPr>
            <w:tcW w:w="1142" w:type="dxa"/>
            <w:tcBorders>
              <w:top w:val="dotted" w:sz="4" w:space="0" w:color="auto"/>
              <w:left w:val="dotted" w:sz="4" w:space="0" w:color="auto"/>
              <w:bottom w:val="dotted" w:sz="4" w:space="0" w:color="auto"/>
              <w:right w:val="dotted" w:sz="4" w:space="0" w:color="auto"/>
            </w:tcBorders>
            <w:vAlign w:val="center"/>
          </w:tcPr>
          <w:p w14:paraId="1D943D9E" w14:textId="77777777" w:rsidR="009638F0" w:rsidRPr="00D60F63" w:rsidRDefault="009638F0" w:rsidP="009638F0">
            <w:pPr>
              <w:spacing w:line="240" w:lineRule="exact"/>
              <w:rPr>
                <w:rFonts w:ascii="ＭＳ ゴシック" w:eastAsia="ＭＳ ゴシック" w:hAnsi="ＭＳ ゴシック" w:cs="Times New Roman"/>
              </w:rPr>
            </w:pPr>
          </w:p>
        </w:tc>
        <w:tc>
          <w:tcPr>
            <w:tcW w:w="838" w:type="dxa"/>
            <w:tcBorders>
              <w:top w:val="dotted" w:sz="4" w:space="0" w:color="auto"/>
              <w:left w:val="dotted" w:sz="4" w:space="0" w:color="auto"/>
              <w:bottom w:val="dotted" w:sz="4" w:space="0" w:color="auto"/>
              <w:right w:val="dotted" w:sz="4" w:space="0" w:color="auto"/>
            </w:tcBorders>
            <w:vAlign w:val="center"/>
          </w:tcPr>
          <w:p w14:paraId="5B0C8C32" w14:textId="77777777" w:rsidR="009638F0" w:rsidRPr="00D60F63" w:rsidRDefault="009638F0" w:rsidP="009638F0">
            <w:pPr>
              <w:spacing w:line="240" w:lineRule="exact"/>
              <w:rPr>
                <w:rFonts w:ascii="ＭＳ ゴシック" w:eastAsia="ＭＳ ゴシック" w:hAnsi="ＭＳ ゴシック" w:cs="Times New Roman"/>
              </w:rPr>
            </w:pPr>
          </w:p>
        </w:tc>
        <w:tc>
          <w:tcPr>
            <w:tcW w:w="961" w:type="dxa"/>
            <w:tcBorders>
              <w:top w:val="dotted" w:sz="4" w:space="0" w:color="auto"/>
              <w:left w:val="dotted" w:sz="4" w:space="0" w:color="auto"/>
              <w:bottom w:val="dotted" w:sz="4" w:space="0" w:color="auto"/>
              <w:right w:val="dotted" w:sz="4" w:space="0" w:color="auto"/>
            </w:tcBorders>
            <w:vAlign w:val="center"/>
          </w:tcPr>
          <w:p w14:paraId="0B6B440B"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dotted" w:sz="4" w:space="0" w:color="auto"/>
              <w:bottom w:val="dotted" w:sz="4" w:space="0" w:color="auto"/>
              <w:right w:val="single" w:sz="4" w:space="0" w:color="auto"/>
            </w:tcBorders>
            <w:vAlign w:val="center"/>
          </w:tcPr>
          <w:p w14:paraId="2D1E005C"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single" w:sz="4" w:space="0" w:color="auto"/>
              <w:bottom w:val="dotted" w:sz="4" w:space="0" w:color="auto"/>
            </w:tcBorders>
            <w:vAlign w:val="center"/>
          </w:tcPr>
          <w:p w14:paraId="7300A342"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2BFF3EAC" w14:textId="77777777" w:rsidTr="007158CB">
        <w:trPr>
          <w:trHeight w:hRule="exact" w:val="284"/>
        </w:trPr>
        <w:tc>
          <w:tcPr>
            <w:tcW w:w="1942" w:type="dxa"/>
            <w:tcBorders>
              <w:top w:val="dotted" w:sz="4" w:space="0" w:color="auto"/>
              <w:bottom w:val="dotted" w:sz="4" w:space="0" w:color="auto"/>
              <w:right w:val="nil"/>
            </w:tcBorders>
            <w:vAlign w:val="center"/>
          </w:tcPr>
          <w:p w14:paraId="37DA33A1" w14:textId="77777777" w:rsidR="009638F0" w:rsidRPr="00D60F63" w:rsidRDefault="009638F0" w:rsidP="009638F0">
            <w:pPr>
              <w:spacing w:line="240" w:lineRule="exact"/>
              <w:rPr>
                <w:rFonts w:ascii="ＭＳ ゴシック" w:eastAsia="ＭＳ ゴシック" w:hAnsi="ＭＳ ゴシック" w:cs="Times New Roman"/>
              </w:rPr>
            </w:pPr>
          </w:p>
        </w:tc>
        <w:tc>
          <w:tcPr>
            <w:tcW w:w="2538" w:type="dxa"/>
            <w:tcBorders>
              <w:top w:val="dotted" w:sz="4" w:space="0" w:color="auto"/>
              <w:left w:val="single" w:sz="4" w:space="0" w:color="auto"/>
              <w:bottom w:val="dotted" w:sz="4" w:space="0" w:color="auto"/>
              <w:right w:val="dotted" w:sz="4" w:space="0" w:color="auto"/>
            </w:tcBorders>
            <w:vAlign w:val="center"/>
          </w:tcPr>
          <w:p w14:paraId="48FB83BA" w14:textId="77777777" w:rsidR="009638F0" w:rsidRPr="00D60F63" w:rsidRDefault="009638F0" w:rsidP="009638F0">
            <w:pPr>
              <w:spacing w:line="240" w:lineRule="exact"/>
              <w:rPr>
                <w:rFonts w:ascii="ＭＳ ゴシック" w:eastAsia="ＭＳ ゴシック" w:hAnsi="ＭＳ ゴシック" w:cs="Times New Roman"/>
              </w:rPr>
            </w:pPr>
          </w:p>
        </w:tc>
        <w:tc>
          <w:tcPr>
            <w:tcW w:w="1142" w:type="dxa"/>
            <w:tcBorders>
              <w:top w:val="dotted" w:sz="4" w:space="0" w:color="auto"/>
              <w:left w:val="dotted" w:sz="4" w:space="0" w:color="auto"/>
              <w:bottom w:val="dotted" w:sz="4" w:space="0" w:color="auto"/>
              <w:right w:val="dotted" w:sz="4" w:space="0" w:color="auto"/>
            </w:tcBorders>
            <w:vAlign w:val="center"/>
          </w:tcPr>
          <w:p w14:paraId="73F9410C" w14:textId="77777777" w:rsidR="009638F0" w:rsidRPr="00D60F63" w:rsidRDefault="009638F0" w:rsidP="009638F0">
            <w:pPr>
              <w:spacing w:line="240" w:lineRule="exact"/>
              <w:rPr>
                <w:rFonts w:ascii="ＭＳ ゴシック" w:eastAsia="ＭＳ ゴシック" w:hAnsi="ＭＳ ゴシック" w:cs="Times New Roman"/>
              </w:rPr>
            </w:pPr>
          </w:p>
        </w:tc>
        <w:tc>
          <w:tcPr>
            <w:tcW w:w="838" w:type="dxa"/>
            <w:tcBorders>
              <w:top w:val="dotted" w:sz="4" w:space="0" w:color="auto"/>
              <w:left w:val="dotted" w:sz="4" w:space="0" w:color="auto"/>
              <w:bottom w:val="dotted" w:sz="4" w:space="0" w:color="auto"/>
              <w:right w:val="dotted" w:sz="4" w:space="0" w:color="auto"/>
            </w:tcBorders>
            <w:vAlign w:val="center"/>
          </w:tcPr>
          <w:p w14:paraId="3C415854" w14:textId="77777777" w:rsidR="009638F0" w:rsidRPr="00D60F63" w:rsidRDefault="009638F0" w:rsidP="009638F0">
            <w:pPr>
              <w:spacing w:line="240" w:lineRule="exact"/>
              <w:rPr>
                <w:rFonts w:ascii="ＭＳ ゴシック" w:eastAsia="ＭＳ ゴシック" w:hAnsi="ＭＳ ゴシック" w:cs="Times New Roman"/>
              </w:rPr>
            </w:pPr>
          </w:p>
        </w:tc>
        <w:tc>
          <w:tcPr>
            <w:tcW w:w="961" w:type="dxa"/>
            <w:tcBorders>
              <w:top w:val="dotted" w:sz="4" w:space="0" w:color="auto"/>
              <w:left w:val="dotted" w:sz="4" w:space="0" w:color="auto"/>
              <w:bottom w:val="dotted" w:sz="4" w:space="0" w:color="auto"/>
              <w:right w:val="dotted" w:sz="4" w:space="0" w:color="auto"/>
            </w:tcBorders>
            <w:vAlign w:val="center"/>
          </w:tcPr>
          <w:p w14:paraId="31E668CE"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dotted" w:sz="4" w:space="0" w:color="auto"/>
              <w:bottom w:val="dotted" w:sz="4" w:space="0" w:color="auto"/>
              <w:right w:val="single" w:sz="4" w:space="0" w:color="auto"/>
            </w:tcBorders>
            <w:vAlign w:val="center"/>
          </w:tcPr>
          <w:p w14:paraId="6F4F7BF4"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single" w:sz="4" w:space="0" w:color="auto"/>
              <w:bottom w:val="dotted" w:sz="4" w:space="0" w:color="auto"/>
            </w:tcBorders>
            <w:vAlign w:val="center"/>
          </w:tcPr>
          <w:p w14:paraId="575326AA"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4EDC617B" w14:textId="77777777" w:rsidTr="007158CB">
        <w:trPr>
          <w:trHeight w:hRule="exact" w:val="284"/>
        </w:trPr>
        <w:tc>
          <w:tcPr>
            <w:tcW w:w="1942" w:type="dxa"/>
            <w:tcBorders>
              <w:top w:val="dotted" w:sz="4" w:space="0" w:color="auto"/>
              <w:bottom w:val="dotted" w:sz="4" w:space="0" w:color="auto"/>
              <w:right w:val="nil"/>
            </w:tcBorders>
            <w:vAlign w:val="center"/>
          </w:tcPr>
          <w:p w14:paraId="7A140A12" w14:textId="77777777" w:rsidR="009638F0" w:rsidRPr="00D60F63" w:rsidRDefault="009638F0" w:rsidP="009638F0">
            <w:pPr>
              <w:spacing w:line="240" w:lineRule="exact"/>
              <w:rPr>
                <w:rFonts w:ascii="ＭＳ ゴシック" w:eastAsia="ＭＳ ゴシック" w:hAnsi="ＭＳ ゴシック" w:cs="Times New Roman"/>
              </w:rPr>
            </w:pPr>
          </w:p>
        </w:tc>
        <w:tc>
          <w:tcPr>
            <w:tcW w:w="2538" w:type="dxa"/>
            <w:tcBorders>
              <w:top w:val="dotted" w:sz="4" w:space="0" w:color="auto"/>
              <w:left w:val="single" w:sz="4" w:space="0" w:color="auto"/>
              <w:bottom w:val="dotted" w:sz="4" w:space="0" w:color="auto"/>
              <w:right w:val="dotted" w:sz="4" w:space="0" w:color="auto"/>
            </w:tcBorders>
            <w:vAlign w:val="center"/>
          </w:tcPr>
          <w:p w14:paraId="6DD36094" w14:textId="77777777" w:rsidR="009638F0" w:rsidRPr="00D60F63" w:rsidRDefault="009638F0" w:rsidP="009638F0">
            <w:pPr>
              <w:spacing w:line="240" w:lineRule="exact"/>
              <w:rPr>
                <w:rFonts w:ascii="ＭＳ ゴシック" w:eastAsia="ＭＳ ゴシック" w:hAnsi="ＭＳ ゴシック" w:cs="Times New Roman"/>
              </w:rPr>
            </w:pPr>
          </w:p>
        </w:tc>
        <w:tc>
          <w:tcPr>
            <w:tcW w:w="1142" w:type="dxa"/>
            <w:tcBorders>
              <w:top w:val="dotted" w:sz="4" w:space="0" w:color="auto"/>
              <w:left w:val="dotted" w:sz="4" w:space="0" w:color="auto"/>
              <w:bottom w:val="dotted" w:sz="4" w:space="0" w:color="auto"/>
              <w:right w:val="dotted" w:sz="4" w:space="0" w:color="auto"/>
            </w:tcBorders>
            <w:vAlign w:val="center"/>
          </w:tcPr>
          <w:p w14:paraId="612CFA56" w14:textId="77777777" w:rsidR="009638F0" w:rsidRPr="00D60F63" w:rsidRDefault="009638F0" w:rsidP="009638F0">
            <w:pPr>
              <w:spacing w:line="240" w:lineRule="exact"/>
              <w:rPr>
                <w:rFonts w:ascii="ＭＳ ゴシック" w:eastAsia="ＭＳ ゴシック" w:hAnsi="ＭＳ ゴシック" w:cs="Times New Roman"/>
              </w:rPr>
            </w:pPr>
          </w:p>
        </w:tc>
        <w:tc>
          <w:tcPr>
            <w:tcW w:w="838" w:type="dxa"/>
            <w:tcBorders>
              <w:top w:val="dotted" w:sz="4" w:space="0" w:color="auto"/>
              <w:left w:val="dotted" w:sz="4" w:space="0" w:color="auto"/>
              <w:bottom w:val="dotted" w:sz="4" w:space="0" w:color="auto"/>
              <w:right w:val="dotted" w:sz="4" w:space="0" w:color="auto"/>
            </w:tcBorders>
            <w:vAlign w:val="center"/>
          </w:tcPr>
          <w:p w14:paraId="158C96BA" w14:textId="77777777" w:rsidR="009638F0" w:rsidRPr="00D60F63" w:rsidRDefault="009638F0" w:rsidP="009638F0">
            <w:pPr>
              <w:spacing w:line="240" w:lineRule="exact"/>
              <w:rPr>
                <w:rFonts w:ascii="ＭＳ ゴシック" w:eastAsia="ＭＳ ゴシック" w:hAnsi="ＭＳ ゴシック" w:cs="Times New Roman"/>
              </w:rPr>
            </w:pPr>
          </w:p>
        </w:tc>
        <w:tc>
          <w:tcPr>
            <w:tcW w:w="961" w:type="dxa"/>
            <w:tcBorders>
              <w:top w:val="dotted" w:sz="4" w:space="0" w:color="auto"/>
              <w:left w:val="dotted" w:sz="4" w:space="0" w:color="auto"/>
              <w:bottom w:val="dotted" w:sz="4" w:space="0" w:color="auto"/>
              <w:right w:val="dotted" w:sz="4" w:space="0" w:color="auto"/>
            </w:tcBorders>
            <w:vAlign w:val="center"/>
          </w:tcPr>
          <w:p w14:paraId="4D7F1D1C"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dotted" w:sz="4" w:space="0" w:color="auto"/>
              <w:bottom w:val="dotted" w:sz="4" w:space="0" w:color="auto"/>
              <w:right w:val="single" w:sz="4" w:space="0" w:color="auto"/>
            </w:tcBorders>
            <w:vAlign w:val="center"/>
          </w:tcPr>
          <w:p w14:paraId="208C9636"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single" w:sz="4" w:space="0" w:color="auto"/>
              <w:bottom w:val="dotted" w:sz="4" w:space="0" w:color="auto"/>
            </w:tcBorders>
            <w:vAlign w:val="center"/>
          </w:tcPr>
          <w:p w14:paraId="4C6B63B1"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02222C14" w14:textId="77777777" w:rsidTr="007158CB">
        <w:trPr>
          <w:trHeight w:hRule="exact" w:val="284"/>
        </w:trPr>
        <w:tc>
          <w:tcPr>
            <w:tcW w:w="1942" w:type="dxa"/>
            <w:tcBorders>
              <w:top w:val="dotted" w:sz="4" w:space="0" w:color="auto"/>
              <w:bottom w:val="dotted" w:sz="4" w:space="0" w:color="auto"/>
              <w:right w:val="nil"/>
            </w:tcBorders>
            <w:vAlign w:val="center"/>
          </w:tcPr>
          <w:p w14:paraId="77947FE6" w14:textId="77777777" w:rsidR="009638F0" w:rsidRPr="00D60F63" w:rsidRDefault="009638F0" w:rsidP="009638F0">
            <w:pPr>
              <w:spacing w:line="240" w:lineRule="exact"/>
              <w:rPr>
                <w:rFonts w:ascii="ＭＳ ゴシック" w:eastAsia="ＭＳ ゴシック" w:hAnsi="ＭＳ ゴシック" w:cs="Times New Roman"/>
              </w:rPr>
            </w:pPr>
          </w:p>
        </w:tc>
        <w:tc>
          <w:tcPr>
            <w:tcW w:w="2538" w:type="dxa"/>
            <w:tcBorders>
              <w:top w:val="dotted" w:sz="4" w:space="0" w:color="auto"/>
              <w:left w:val="single" w:sz="4" w:space="0" w:color="auto"/>
              <w:bottom w:val="dotted" w:sz="4" w:space="0" w:color="auto"/>
              <w:right w:val="dotted" w:sz="4" w:space="0" w:color="auto"/>
            </w:tcBorders>
            <w:vAlign w:val="center"/>
          </w:tcPr>
          <w:p w14:paraId="16FBA10E" w14:textId="77777777" w:rsidR="009638F0" w:rsidRPr="00D60F63" w:rsidRDefault="009638F0" w:rsidP="009638F0">
            <w:pPr>
              <w:spacing w:line="240" w:lineRule="exact"/>
              <w:rPr>
                <w:rFonts w:ascii="ＭＳ ゴシック" w:eastAsia="ＭＳ ゴシック" w:hAnsi="ＭＳ ゴシック" w:cs="Times New Roman"/>
              </w:rPr>
            </w:pPr>
          </w:p>
        </w:tc>
        <w:tc>
          <w:tcPr>
            <w:tcW w:w="1142" w:type="dxa"/>
            <w:tcBorders>
              <w:top w:val="dotted" w:sz="4" w:space="0" w:color="auto"/>
              <w:left w:val="dotted" w:sz="4" w:space="0" w:color="auto"/>
              <w:bottom w:val="dotted" w:sz="4" w:space="0" w:color="auto"/>
              <w:right w:val="dotted" w:sz="4" w:space="0" w:color="auto"/>
            </w:tcBorders>
            <w:vAlign w:val="center"/>
          </w:tcPr>
          <w:p w14:paraId="4E5E4B5C" w14:textId="77777777" w:rsidR="009638F0" w:rsidRPr="00D60F63" w:rsidRDefault="009638F0" w:rsidP="009638F0">
            <w:pPr>
              <w:spacing w:line="240" w:lineRule="exact"/>
              <w:rPr>
                <w:rFonts w:ascii="ＭＳ ゴシック" w:eastAsia="ＭＳ ゴシック" w:hAnsi="ＭＳ ゴシック" w:cs="Times New Roman"/>
              </w:rPr>
            </w:pPr>
          </w:p>
        </w:tc>
        <w:tc>
          <w:tcPr>
            <w:tcW w:w="838" w:type="dxa"/>
            <w:tcBorders>
              <w:top w:val="dotted" w:sz="4" w:space="0" w:color="auto"/>
              <w:left w:val="dotted" w:sz="4" w:space="0" w:color="auto"/>
              <w:bottom w:val="dotted" w:sz="4" w:space="0" w:color="auto"/>
              <w:right w:val="dotted" w:sz="4" w:space="0" w:color="auto"/>
            </w:tcBorders>
            <w:vAlign w:val="center"/>
          </w:tcPr>
          <w:p w14:paraId="127DE7E2" w14:textId="77777777" w:rsidR="009638F0" w:rsidRPr="00D60F63" w:rsidRDefault="009638F0" w:rsidP="009638F0">
            <w:pPr>
              <w:spacing w:line="240" w:lineRule="exact"/>
              <w:rPr>
                <w:rFonts w:ascii="ＭＳ ゴシック" w:eastAsia="ＭＳ ゴシック" w:hAnsi="ＭＳ ゴシック" w:cs="Times New Roman"/>
              </w:rPr>
            </w:pPr>
          </w:p>
        </w:tc>
        <w:tc>
          <w:tcPr>
            <w:tcW w:w="961" w:type="dxa"/>
            <w:tcBorders>
              <w:top w:val="dotted" w:sz="4" w:space="0" w:color="auto"/>
              <w:left w:val="dotted" w:sz="4" w:space="0" w:color="auto"/>
              <w:bottom w:val="dotted" w:sz="4" w:space="0" w:color="auto"/>
              <w:right w:val="dotted" w:sz="4" w:space="0" w:color="auto"/>
            </w:tcBorders>
            <w:vAlign w:val="center"/>
          </w:tcPr>
          <w:p w14:paraId="03358C51"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dotted" w:sz="4" w:space="0" w:color="auto"/>
              <w:bottom w:val="dotted" w:sz="4" w:space="0" w:color="auto"/>
              <w:right w:val="single" w:sz="4" w:space="0" w:color="auto"/>
            </w:tcBorders>
            <w:vAlign w:val="center"/>
          </w:tcPr>
          <w:p w14:paraId="3854B048"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single" w:sz="4" w:space="0" w:color="auto"/>
              <w:bottom w:val="dotted" w:sz="4" w:space="0" w:color="auto"/>
            </w:tcBorders>
            <w:vAlign w:val="center"/>
          </w:tcPr>
          <w:p w14:paraId="23FB7E1F"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1F1976CB" w14:textId="77777777" w:rsidTr="007158CB">
        <w:trPr>
          <w:trHeight w:hRule="exact" w:val="284"/>
        </w:trPr>
        <w:tc>
          <w:tcPr>
            <w:tcW w:w="1942" w:type="dxa"/>
            <w:tcBorders>
              <w:top w:val="dotted" w:sz="4" w:space="0" w:color="auto"/>
              <w:bottom w:val="dotted" w:sz="4" w:space="0" w:color="auto"/>
              <w:right w:val="nil"/>
            </w:tcBorders>
            <w:vAlign w:val="center"/>
          </w:tcPr>
          <w:p w14:paraId="7401B34F" w14:textId="77777777" w:rsidR="009638F0" w:rsidRPr="00D60F63" w:rsidRDefault="009638F0" w:rsidP="009638F0">
            <w:pPr>
              <w:spacing w:line="240" w:lineRule="exact"/>
              <w:rPr>
                <w:rFonts w:ascii="ＭＳ ゴシック" w:eastAsia="ＭＳ ゴシック" w:hAnsi="ＭＳ ゴシック" w:cs="Times New Roman"/>
              </w:rPr>
            </w:pPr>
          </w:p>
        </w:tc>
        <w:tc>
          <w:tcPr>
            <w:tcW w:w="2538" w:type="dxa"/>
            <w:tcBorders>
              <w:top w:val="dotted" w:sz="4" w:space="0" w:color="auto"/>
              <w:left w:val="single" w:sz="4" w:space="0" w:color="auto"/>
              <w:bottom w:val="dotted" w:sz="4" w:space="0" w:color="auto"/>
              <w:right w:val="dotted" w:sz="4" w:space="0" w:color="auto"/>
            </w:tcBorders>
            <w:vAlign w:val="center"/>
          </w:tcPr>
          <w:p w14:paraId="0048D8D0" w14:textId="77777777" w:rsidR="009638F0" w:rsidRPr="00D60F63" w:rsidRDefault="009638F0" w:rsidP="009638F0">
            <w:pPr>
              <w:spacing w:line="240" w:lineRule="exact"/>
              <w:rPr>
                <w:rFonts w:ascii="ＭＳ ゴシック" w:eastAsia="ＭＳ ゴシック" w:hAnsi="ＭＳ ゴシック" w:cs="Times New Roman"/>
              </w:rPr>
            </w:pPr>
          </w:p>
        </w:tc>
        <w:tc>
          <w:tcPr>
            <w:tcW w:w="1142" w:type="dxa"/>
            <w:tcBorders>
              <w:top w:val="dotted" w:sz="4" w:space="0" w:color="auto"/>
              <w:left w:val="dotted" w:sz="4" w:space="0" w:color="auto"/>
              <w:bottom w:val="dotted" w:sz="4" w:space="0" w:color="auto"/>
              <w:right w:val="dotted" w:sz="4" w:space="0" w:color="auto"/>
            </w:tcBorders>
            <w:vAlign w:val="center"/>
          </w:tcPr>
          <w:p w14:paraId="05B25864" w14:textId="77777777" w:rsidR="009638F0" w:rsidRPr="00D60F63" w:rsidRDefault="009638F0" w:rsidP="009638F0">
            <w:pPr>
              <w:spacing w:line="240" w:lineRule="exact"/>
              <w:rPr>
                <w:rFonts w:ascii="ＭＳ ゴシック" w:eastAsia="ＭＳ ゴシック" w:hAnsi="ＭＳ ゴシック" w:cs="Times New Roman"/>
              </w:rPr>
            </w:pPr>
          </w:p>
        </w:tc>
        <w:tc>
          <w:tcPr>
            <w:tcW w:w="838" w:type="dxa"/>
            <w:tcBorders>
              <w:top w:val="dotted" w:sz="4" w:space="0" w:color="auto"/>
              <w:left w:val="dotted" w:sz="4" w:space="0" w:color="auto"/>
              <w:bottom w:val="dotted" w:sz="4" w:space="0" w:color="auto"/>
              <w:right w:val="dotted" w:sz="4" w:space="0" w:color="auto"/>
            </w:tcBorders>
            <w:vAlign w:val="center"/>
          </w:tcPr>
          <w:p w14:paraId="25F5A9FB" w14:textId="77777777" w:rsidR="009638F0" w:rsidRPr="00D60F63" w:rsidRDefault="009638F0" w:rsidP="009638F0">
            <w:pPr>
              <w:spacing w:line="240" w:lineRule="exact"/>
              <w:rPr>
                <w:rFonts w:ascii="ＭＳ ゴシック" w:eastAsia="ＭＳ ゴシック" w:hAnsi="ＭＳ ゴシック" w:cs="Times New Roman"/>
              </w:rPr>
            </w:pPr>
          </w:p>
        </w:tc>
        <w:tc>
          <w:tcPr>
            <w:tcW w:w="961" w:type="dxa"/>
            <w:tcBorders>
              <w:top w:val="dotted" w:sz="4" w:space="0" w:color="auto"/>
              <w:left w:val="dotted" w:sz="4" w:space="0" w:color="auto"/>
              <w:bottom w:val="dotted" w:sz="4" w:space="0" w:color="auto"/>
              <w:right w:val="dotted" w:sz="4" w:space="0" w:color="auto"/>
            </w:tcBorders>
            <w:vAlign w:val="center"/>
          </w:tcPr>
          <w:p w14:paraId="5C86C621"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dotted" w:sz="4" w:space="0" w:color="auto"/>
              <w:bottom w:val="dotted" w:sz="4" w:space="0" w:color="auto"/>
              <w:right w:val="single" w:sz="4" w:space="0" w:color="auto"/>
            </w:tcBorders>
            <w:vAlign w:val="center"/>
          </w:tcPr>
          <w:p w14:paraId="396BBFA3"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single" w:sz="4" w:space="0" w:color="auto"/>
              <w:bottom w:val="dotted" w:sz="4" w:space="0" w:color="auto"/>
            </w:tcBorders>
            <w:vAlign w:val="center"/>
          </w:tcPr>
          <w:p w14:paraId="75A391B3"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081FC3EE" w14:textId="77777777" w:rsidTr="007158CB">
        <w:trPr>
          <w:trHeight w:hRule="exact" w:val="284"/>
        </w:trPr>
        <w:tc>
          <w:tcPr>
            <w:tcW w:w="1942" w:type="dxa"/>
            <w:tcBorders>
              <w:top w:val="dotted" w:sz="4" w:space="0" w:color="auto"/>
              <w:bottom w:val="dotted" w:sz="4" w:space="0" w:color="auto"/>
              <w:right w:val="nil"/>
            </w:tcBorders>
            <w:vAlign w:val="center"/>
          </w:tcPr>
          <w:p w14:paraId="2EEEF97A" w14:textId="77777777" w:rsidR="009638F0" w:rsidRPr="00D60F63" w:rsidRDefault="009638F0" w:rsidP="009638F0">
            <w:pPr>
              <w:spacing w:line="240" w:lineRule="exact"/>
              <w:rPr>
                <w:rFonts w:ascii="ＭＳ ゴシック" w:eastAsia="ＭＳ ゴシック" w:hAnsi="ＭＳ ゴシック" w:cs="Times New Roman"/>
              </w:rPr>
            </w:pPr>
          </w:p>
        </w:tc>
        <w:tc>
          <w:tcPr>
            <w:tcW w:w="2538" w:type="dxa"/>
            <w:tcBorders>
              <w:top w:val="dotted" w:sz="4" w:space="0" w:color="auto"/>
              <w:left w:val="single" w:sz="4" w:space="0" w:color="auto"/>
              <w:bottom w:val="dotted" w:sz="4" w:space="0" w:color="auto"/>
              <w:right w:val="dotted" w:sz="4" w:space="0" w:color="auto"/>
            </w:tcBorders>
            <w:vAlign w:val="center"/>
          </w:tcPr>
          <w:p w14:paraId="20E58BD9" w14:textId="77777777" w:rsidR="009638F0" w:rsidRPr="00D60F63" w:rsidRDefault="009638F0" w:rsidP="009638F0">
            <w:pPr>
              <w:spacing w:line="240" w:lineRule="exact"/>
              <w:rPr>
                <w:rFonts w:ascii="ＭＳ ゴシック" w:eastAsia="ＭＳ ゴシック" w:hAnsi="ＭＳ ゴシック" w:cs="Times New Roman"/>
              </w:rPr>
            </w:pPr>
          </w:p>
        </w:tc>
        <w:tc>
          <w:tcPr>
            <w:tcW w:w="1142" w:type="dxa"/>
            <w:tcBorders>
              <w:top w:val="dotted" w:sz="4" w:space="0" w:color="auto"/>
              <w:left w:val="dotted" w:sz="4" w:space="0" w:color="auto"/>
              <w:bottom w:val="dotted" w:sz="4" w:space="0" w:color="auto"/>
              <w:right w:val="dotted" w:sz="4" w:space="0" w:color="auto"/>
            </w:tcBorders>
            <w:vAlign w:val="center"/>
          </w:tcPr>
          <w:p w14:paraId="2132C519" w14:textId="77777777" w:rsidR="009638F0" w:rsidRPr="00D60F63" w:rsidRDefault="009638F0" w:rsidP="009638F0">
            <w:pPr>
              <w:spacing w:line="240" w:lineRule="exact"/>
              <w:rPr>
                <w:rFonts w:ascii="ＭＳ ゴシック" w:eastAsia="ＭＳ ゴシック" w:hAnsi="ＭＳ ゴシック" w:cs="Times New Roman"/>
              </w:rPr>
            </w:pPr>
          </w:p>
        </w:tc>
        <w:tc>
          <w:tcPr>
            <w:tcW w:w="838" w:type="dxa"/>
            <w:tcBorders>
              <w:top w:val="dotted" w:sz="4" w:space="0" w:color="auto"/>
              <w:left w:val="dotted" w:sz="4" w:space="0" w:color="auto"/>
              <w:bottom w:val="dotted" w:sz="4" w:space="0" w:color="auto"/>
              <w:right w:val="dotted" w:sz="4" w:space="0" w:color="auto"/>
            </w:tcBorders>
            <w:vAlign w:val="center"/>
          </w:tcPr>
          <w:p w14:paraId="33C00B93" w14:textId="77777777" w:rsidR="009638F0" w:rsidRPr="00D60F63" w:rsidRDefault="009638F0" w:rsidP="009638F0">
            <w:pPr>
              <w:spacing w:line="240" w:lineRule="exact"/>
              <w:rPr>
                <w:rFonts w:ascii="ＭＳ ゴシック" w:eastAsia="ＭＳ ゴシック" w:hAnsi="ＭＳ ゴシック" w:cs="Times New Roman"/>
              </w:rPr>
            </w:pPr>
          </w:p>
        </w:tc>
        <w:tc>
          <w:tcPr>
            <w:tcW w:w="961" w:type="dxa"/>
            <w:tcBorders>
              <w:top w:val="dotted" w:sz="4" w:space="0" w:color="auto"/>
              <w:left w:val="dotted" w:sz="4" w:space="0" w:color="auto"/>
              <w:bottom w:val="dotted" w:sz="4" w:space="0" w:color="auto"/>
              <w:right w:val="dotted" w:sz="4" w:space="0" w:color="auto"/>
            </w:tcBorders>
            <w:vAlign w:val="center"/>
          </w:tcPr>
          <w:p w14:paraId="6988E8C8"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dotted" w:sz="4" w:space="0" w:color="auto"/>
              <w:bottom w:val="dotted" w:sz="4" w:space="0" w:color="auto"/>
              <w:right w:val="single" w:sz="4" w:space="0" w:color="auto"/>
            </w:tcBorders>
            <w:vAlign w:val="center"/>
          </w:tcPr>
          <w:p w14:paraId="44572D74"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single" w:sz="4" w:space="0" w:color="auto"/>
              <w:bottom w:val="dotted" w:sz="4" w:space="0" w:color="auto"/>
            </w:tcBorders>
            <w:vAlign w:val="center"/>
          </w:tcPr>
          <w:p w14:paraId="5F778B16"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5B4B83D9" w14:textId="77777777" w:rsidTr="007158CB">
        <w:trPr>
          <w:trHeight w:hRule="exact" w:val="284"/>
        </w:trPr>
        <w:tc>
          <w:tcPr>
            <w:tcW w:w="1942" w:type="dxa"/>
            <w:tcBorders>
              <w:top w:val="dotted" w:sz="4" w:space="0" w:color="auto"/>
              <w:bottom w:val="dotted" w:sz="4" w:space="0" w:color="auto"/>
              <w:right w:val="nil"/>
            </w:tcBorders>
            <w:vAlign w:val="center"/>
          </w:tcPr>
          <w:p w14:paraId="45AC3B61" w14:textId="77777777" w:rsidR="009638F0" w:rsidRPr="00D60F63" w:rsidRDefault="009638F0" w:rsidP="009638F0">
            <w:pPr>
              <w:spacing w:line="240" w:lineRule="exact"/>
              <w:rPr>
                <w:rFonts w:ascii="ＭＳ ゴシック" w:eastAsia="ＭＳ ゴシック" w:hAnsi="ＭＳ ゴシック" w:cs="Times New Roman"/>
              </w:rPr>
            </w:pPr>
          </w:p>
        </w:tc>
        <w:tc>
          <w:tcPr>
            <w:tcW w:w="2538" w:type="dxa"/>
            <w:tcBorders>
              <w:top w:val="dotted" w:sz="4" w:space="0" w:color="auto"/>
              <w:left w:val="single" w:sz="4" w:space="0" w:color="auto"/>
              <w:bottom w:val="dotted" w:sz="4" w:space="0" w:color="auto"/>
              <w:right w:val="dotted" w:sz="4" w:space="0" w:color="auto"/>
            </w:tcBorders>
            <w:vAlign w:val="center"/>
          </w:tcPr>
          <w:p w14:paraId="7B6EE1BC" w14:textId="77777777" w:rsidR="009638F0" w:rsidRPr="00D60F63" w:rsidRDefault="009638F0" w:rsidP="009638F0">
            <w:pPr>
              <w:spacing w:line="240" w:lineRule="exact"/>
              <w:rPr>
                <w:rFonts w:ascii="ＭＳ ゴシック" w:eastAsia="ＭＳ ゴシック" w:hAnsi="ＭＳ ゴシック" w:cs="Times New Roman"/>
              </w:rPr>
            </w:pPr>
          </w:p>
        </w:tc>
        <w:tc>
          <w:tcPr>
            <w:tcW w:w="1142" w:type="dxa"/>
            <w:tcBorders>
              <w:top w:val="dotted" w:sz="4" w:space="0" w:color="auto"/>
              <w:left w:val="dotted" w:sz="4" w:space="0" w:color="auto"/>
              <w:bottom w:val="dotted" w:sz="4" w:space="0" w:color="auto"/>
              <w:right w:val="dotted" w:sz="4" w:space="0" w:color="auto"/>
            </w:tcBorders>
            <w:vAlign w:val="center"/>
          </w:tcPr>
          <w:p w14:paraId="67D6DFE8" w14:textId="77777777" w:rsidR="009638F0" w:rsidRPr="00D60F63" w:rsidRDefault="009638F0" w:rsidP="009638F0">
            <w:pPr>
              <w:spacing w:line="240" w:lineRule="exact"/>
              <w:rPr>
                <w:rFonts w:ascii="ＭＳ ゴシック" w:eastAsia="ＭＳ ゴシック" w:hAnsi="ＭＳ ゴシック" w:cs="Times New Roman"/>
              </w:rPr>
            </w:pPr>
          </w:p>
        </w:tc>
        <w:tc>
          <w:tcPr>
            <w:tcW w:w="838" w:type="dxa"/>
            <w:tcBorders>
              <w:top w:val="dotted" w:sz="4" w:space="0" w:color="auto"/>
              <w:left w:val="dotted" w:sz="4" w:space="0" w:color="auto"/>
              <w:bottom w:val="dotted" w:sz="4" w:space="0" w:color="auto"/>
              <w:right w:val="dotted" w:sz="4" w:space="0" w:color="auto"/>
            </w:tcBorders>
            <w:vAlign w:val="center"/>
          </w:tcPr>
          <w:p w14:paraId="3958B5CD" w14:textId="77777777" w:rsidR="009638F0" w:rsidRPr="00D60F63" w:rsidRDefault="009638F0" w:rsidP="009638F0">
            <w:pPr>
              <w:spacing w:line="240" w:lineRule="exact"/>
              <w:rPr>
                <w:rFonts w:ascii="ＭＳ ゴシック" w:eastAsia="ＭＳ ゴシック" w:hAnsi="ＭＳ ゴシック" w:cs="Times New Roman"/>
              </w:rPr>
            </w:pPr>
          </w:p>
        </w:tc>
        <w:tc>
          <w:tcPr>
            <w:tcW w:w="961" w:type="dxa"/>
            <w:tcBorders>
              <w:top w:val="dotted" w:sz="4" w:space="0" w:color="auto"/>
              <w:left w:val="dotted" w:sz="4" w:space="0" w:color="auto"/>
              <w:bottom w:val="dotted" w:sz="4" w:space="0" w:color="auto"/>
              <w:right w:val="dotted" w:sz="4" w:space="0" w:color="auto"/>
            </w:tcBorders>
            <w:vAlign w:val="center"/>
          </w:tcPr>
          <w:p w14:paraId="1B43503E"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dotted" w:sz="4" w:space="0" w:color="auto"/>
              <w:bottom w:val="dotted" w:sz="4" w:space="0" w:color="auto"/>
              <w:right w:val="single" w:sz="4" w:space="0" w:color="auto"/>
            </w:tcBorders>
            <w:vAlign w:val="center"/>
          </w:tcPr>
          <w:p w14:paraId="006A1B0A"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single" w:sz="4" w:space="0" w:color="auto"/>
              <w:bottom w:val="dotted" w:sz="4" w:space="0" w:color="auto"/>
            </w:tcBorders>
            <w:vAlign w:val="center"/>
          </w:tcPr>
          <w:p w14:paraId="019C112C"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28B946C7" w14:textId="77777777" w:rsidTr="007158CB">
        <w:trPr>
          <w:trHeight w:hRule="exact" w:val="284"/>
        </w:trPr>
        <w:tc>
          <w:tcPr>
            <w:tcW w:w="1942" w:type="dxa"/>
            <w:tcBorders>
              <w:top w:val="dotted" w:sz="4" w:space="0" w:color="auto"/>
              <w:bottom w:val="dotted" w:sz="4" w:space="0" w:color="auto"/>
              <w:right w:val="nil"/>
            </w:tcBorders>
            <w:vAlign w:val="center"/>
          </w:tcPr>
          <w:p w14:paraId="7B0E1061" w14:textId="77777777" w:rsidR="009638F0" w:rsidRPr="00D60F63" w:rsidRDefault="009638F0" w:rsidP="009638F0">
            <w:pPr>
              <w:spacing w:line="240" w:lineRule="exact"/>
              <w:rPr>
                <w:rFonts w:ascii="ＭＳ ゴシック" w:eastAsia="ＭＳ ゴシック" w:hAnsi="ＭＳ ゴシック" w:cs="Times New Roman"/>
              </w:rPr>
            </w:pPr>
          </w:p>
        </w:tc>
        <w:tc>
          <w:tcPr>
            <w:tcW w:w="2538" w:type="dxa"/>
            <w:tcBorders>
              <w:top w:val="dotted" w:sz="4" w:space="0" w:color="auto"/>
              <w:left w:val="single" w:sz="4" w:space="0" w:color="auto"/>
              <w:bottom w:val="dotted" w:sz="4" w:space="0" w:color="auto"/>
              <w:right w:val="dotted" w:sz="4" w:space="0" w:color="auto"/>
            </w:tcBorders>
            <w:vAlign w:val="center"/>
          </w:tcPr>
          <w:p w14:paraId="65974416" w14:textId="77777777" w:rsidR="009638F0" w:rsidRPr="00D60F63" w:rsidRDefault="009638F0" w:rsidP="009638F0">
            <w:pPr>
              <w:spacing w:line="240" w:lineRule="exact"/>
              <w:rPr>
                <w:rFonts w:ascii="ＭＳ ゴシック" w:eastAsia="ＭＳ ゴシック" w:hAnsi="ＭＳ ゴシック" w:cs="Times New Roman"/>
              </w:rPr>
            </w:pPr>
          </w:p>
        </w:tc>
        <w:tc>
          <w:tcPr>
            <w:tcW w:w="1142" w:type="dxa"/>
            <w:tcBorders>
              <w:top w:val="dotted" w:sz="4" w:space="0" w:color="auto"/>
              <w:left w:val="dotted" w:sz="4" w:space="0" w:color="auto"/>
              <w:bottom w:val="dotted" w:sz="4" w:space="0" w:color="auto"/>
              <w:right w:val="dotted" w:sz="4" w:space="0" w:color="auto"/>
            </w:tcBorders>
            <w:vAlign w:val="center"/>
          </w:tcPr>
          <w:p w14:paraId="771BDABA" w14:textId="77777777" w:rsidR="009638F0" w:rsidRPr="00D60F63" w:rsidRDefault="009638F0" w:rsidP="009638F0">
            <w:pPr>
              <w:spacing w:line="240" w:lineRule="exact"/>
              <w:rPr>
                <w:rFonts w:ascii="ＭＳ ゴシック" w:eastAsia="ＭＳ ゴシック" w:hAnsi="ＭＳ ゴシック" w:cs="Times New Roman"/>
              </w:rPr>
            </w:pPr>
          </w:p>
        </w:tc>
        <w:tc>
          <w:tcPr>
            <w:tcW w:w="838" w:type="dxa"/>
            <w:tcBorders>
              <w:top w:val="dotted" w:sz="4" w:space="0" w:color="auto"/>
              <w:left w:val="dotted" w:sz="4" w:space="0" w:color="auto"/>
              <w:bottom w:val="dotted" w:sz="4" w:space="0" w:color="auto"/>
              <w:right w:val="dotted" w:sz="4" w:space="0" w:color="auto"/>
            </w:tcBorders>
            <w:vAlign w:val="center"/>
          </w:tcPr>
          <w:p w14:paraId="02A31081" w14:textId="77777777" w:rsidR="009638F0" w:rsidRPr="00D60F63" w:rsidRDefault="009638F0" w:rsidP="009638F0">
            <w:pPr>
              <w:spacing w:line="240" w:lineRule="exact"/>
              <w:rPr>
                <w:rFonts w:ascii="ＭＳ ゴシック" w:eastAsia="ＭＳ ゴシック" w:hAnsi="ＭＳ ゴシック" w:cs="Times New Roman"/>
              </w:rPr>
            </w:pPr>
          </w:p>
        </w:tc>
        <w:tc>
          <w:tcPr>
            <w:tcW w:w="961" w:type="dxa"/>
            <w:tcBorders>
              <w:top w:val="dotted" w:sz="4" w:space="0" w:color="auto"/>
              <w:left w:val="dotted" w:sz="4" w:space="0" w:color="auto"/>
              <w:bottom w:val="dotted" w:sz="4" w:space="0" w:color="auto"/>
              <w:right w:val="dotted" w:sz="4" w:space="0" w:color="auto"/>
            </w:tcBorders>
            <w:vAlign w:val="center"/>
          </w:tcPr>
          <w:p w14:paraId="44BCCCF3"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dotted" w:sz="4" w:space="0" w:color="auto"/>
              <w:bottom w:val="dotted" w:sz="4" w:space="0" w:color="auto"/>
              <w:right w:val="single" w:sz="4" w:space="0" w:color="auto"/>
            </w:tcBorders>
            <w:vAlign w:val="center"/>
          </w:tcPr>
          <w:p w14:paraId="1A0F66F1"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single" w:sz="4" w:space="0" w:color="auto"/>
              <w:bottom w:val="dotted" w:sz="4" w:space="0" w:color="auto"/>
            </w:tcBorders>
            <w:vAlign w:val="center"/>
          </w:tcPr>
          <w:p w14:paraId="5BECDBCE"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18D50AA7" w14:textId="77777777" w:rsidTr="007158CB">
        <w:trPr>
          <w:trHeight w:hRule="exact" w:val="284"/>
        </w:trPr>
        <w:tc>
          <w:tcPr>
            <w:tcW w:w="1942" w:type="dxa"/>
            <w:tcBorders>
              <w:top w:val="dotted" w:sz="4" w:space="0" w:color="auto"/>
              <w:bottom w:val="dotted" w:sz="4" w:space="0" w:color="auto"/>
              <w:right w:val="nil"/>
            </w:tcBorders>
            <w:vAlign w:val="center"/>
          </w:tcPr>
          <w:p w14:paraId="66DD0B12" w14:textId="77777777" w:rsidR="009638F0" w:rsidRPr="00D60F63" w:rsidRDefault="009638F0" w:rsidP="009638F0">
            <w:pPr>
              <w:spacing w:line="240" w:lineRule="exact"/>
              <w:rPr>
                <w:rFonts w:ascii="ＭＳ ゴシック" w:eastAsia="ＭＳ ゴシック" w:hAnsi="ＭＳ ゴシック" w:cs="Times New Roman"/>
              </w:rPr>
            </w:pPr>
          </w:p>
        </w:tc>
        <w:tc>
          <w:tcPr>
            <w:tcW w:w="2538" w:type="dxa"/>
            <w:tcBorders>
              <w:top w:val="dotted" w:sz="4" w:space="0" w:color="auto"/>
              <w:left w:val="single" w:sz="4" w:space="0" w:color="auto"/>
              <w:bottom w:val="dotted" w:sz="4" w:space="0" w:color="auto"/>
              <w:right w:val="dotted" w:sz="4" w:space="0" w:color="auto"/>
            </w:tcBorders>
            <w:vAlign w:val="center"/>
          </w:tcPr>
          <w:p w14:paraId="48FE9605" w14:textId="77777777" w:rsidR="009638F0" w:rsidRPr="00D60F63" w:rsidRDefault="009638F0" w:rsidP="009638F0">
            <w:pPr>
              <w:spacing w:line="240" w:lineRule="exact"/>
              <w:rPr>
                <w:rFonts w:ascii="ＭＳ ゴシック" w:eastAsia="ＭＳ ゴシック" w:hAnsi="ＭＳ ゴシック" w:cs="Times New Roman"/>
              </w:rPr>
            </w:pPr>
          </w:p>
        </w:tc>
        <w:tc>
          <w:tcPr>
            <w:tcW w:w="1142" w:type="dxa"/>
            <w:tcBorders>
              <w:top w:val="dotted" w:sz="4" w:space="0" w:color="auto"/>
              <w:left w:val="dotted" w:sz="4" w:space="0" w:color="auto"/>
              <w:bottom w:val="dotted" w:sz="4" w:space="0" w:color="auto"/>
              <w:right w:val="dotted" w:sz="4" w:space="0" w:color="auto"/>
            </w:tcBorders>
            <w:vAlign w:val="center"/>
          </w:tcPr>
          <w:p w14:paraId="69CE078B" w14:textId="77777777" w:rsidR="009638F0" w:rsidRPr="00D60F63" w:rsidRDefault="009638F0" w:rsidP="009638F0">
            <w:pPr>
              <w:spacing w:line="240" w:lineRule="exact"/>
              <w:rPr>
                <w:rFonts w:ascii="ＭＳ ゴシック" w:eastAsia="ＭＳ ゴシック" w:hAnsi="ＭＳ ゴシック" w:cs="Times New Roman"/>
              </w:rPr>
            </w:pPr>
          </w:p>
        </w:tc>
        <w:tc>
          <w:tcPr>
            <w:tcW w:w="838" w:type="dxa"/>
            <w:tcBorders>
              <w:top w:val="dotted" w:sz="4" w:space="0" w:color="auto"/>
              <w:left w:val="dotted" w:sz="4" w:space="0" w:color="auto"/>
              <w:bottom w:val="dotted" w:sz="4" w:space="0" w:color="auto"/>
              <w:right w:val="dotted" w:sz="4" w:space="0" w:color="auto"/>
            </w:tcBorders>
            <w:vAlign w:val="center"/>
          </w:tcPr>
          <w:p w14:paraId="20045583" w14:textId="77777777" w:rsidR="009638F0" w:rsidRPr="00D60F63" w:rsidRDefault="009638F0" w:rsidP="009638F0">
            <w:pPr>
              <w:spacing w:line="240" w:lineRule="exact"/>
              <w:rPr>
                <w:rFonts w:ascii="ＭＳ ゴシック" w:eastAsia="ＭＳ ゴシック" w:hAnsi="ＭＳ ゴシック" w:cs="Times New Roman"/>
              </w:rPr>
            </w:pPr>
          </w:p>
        </w:tc>
        <w:tc>
          <w:tcPr>
            <w:tcW w:w="961" w:type="dxa"/>
            <w:tcBorders>
              <w:top w:val="dotted" w:sz="4" w:space="0" w:color="auto"/>
              <w:left w:val="dotted" w:sz="4" w:space="0" w:color="auto"/>
              <w:bottom w:val="dotted" w:sz="4" w:space="0" w:color="auto"/>
              <w:right w:val="dotted" w:sz="4" w:space="0" w:color="auto"/>
            </w:tcBorders>
            <w:vAlign w:val="center"/>
          </w:tcPr>
          <w:p w14:paraId="61513949"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dotted" w:sz="4" w:space="0" w:color="auto"/>
              <w:bottom w:val="dotted" w:sz="4" w:space="0" w:color="auto"/>
              <w:right w:val="single" w:sz="4" w:space="0" w:color="auto"/>
            </w:tcBorders>
            <w:vAlign w:val="center"/>
          </w:tcPr>
          <w:p w14:paraId="040F964A"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single" w:sz="4" w:space="0" w:color="auto"/>
              <w:bottom w:val="dotted" w:sz="4" w:space="0" w:color="auto"/>
            </w:tcBorders>
            <w:vAlign w:val="center"/>
          </w:tcPr>
          <w:p w14:paraId="65055685"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7E2F8FA6" w14:textId="77777777" w:rsidTr="007158CB">
        <w:trPr>
          <w:trHeight w:hRule="exact" w:val="284"/>
        </w:trPr>
        <w:tc>
          <w:tcPr>
            <w:tcW w:w="1942" w:type="dxa"/>
            <w:tcBorders>
              <w:top w:val="dotted" w:sz="4" w:space="0" w:color="auto"/>
              <w:bottom w:val="dotted" w:sz="4" w:space="0" w:color="auto"/>
              <w:right w:val="nil"/>
            </w:tcBorders>
            <w:vAlign w:val="center"/>
          </w:tcPr>
          <w:p w14:paraId="40067672" w14:textId="77777777" w:rsidR="009638F0" w:rsidRPr="00D60F63" w:rsidRDefault="009638F0" w:rsidP="009638F0">
            <w:pPr>
              <w:spacing w:line="240" w:lineRule="exact"/>
              <w:rPr>
                <w:rFonts w:ascii="ＭＳ ゴシック" w:eastAsia="ＭＳ ゴシック" w:hAnsi="ＭＳ ゴシック" w:cs="Times New Roman"/>
              </w:rPr>
            </w:pPr>
          </w:p>
        </w:tc>
        <w:tc>
          <w:tcPr>
            <w:tcW w:w="2538" w:type="dxa"/>
            <w:tcBorders>
              <w:top w:val="dotted" w:sz="4" w:space="0" w:color="auto"/>
              <w:left w:val="single" w:sz="4" w:space="0" w:color="auto"/>
              <w:bottom w:val="dotted" w:sz="4" w:space="0" w:color="auto"/>
              <w:right w:val="dotted" w:sz="4" w:space="0" w:color="auto"/>
            </w:tcBorders>
            <w:vAlign w:val="center"/>
          </w:tcPr>
          <w:p w14:paraId="52FABBB8" w14:textId="77777777" w:rsidR="009638F0" w:rsidRPr="00D60F63" w:rsidRDefault="009638F0" w:rsidP="009638F0">
            <w:pPr>
              <w:spacing w:line="240" w:lineRule="exact"/>
              <w:rPr>
                <w:rFonts w:ascii="ＭＳ ゴシック" w:eastAsia="ＭＳ ゴシック" w:hAnsi="ＭＳ ゴシック" w:cs="Times New Roman"/>
              </w:rPr>
            </w:pPr>
          </w:p>
        </w:tc>
        <w:tc>
          <w:tcPr>
            <w:tcW w:w="1142" w:type="dxa"/>
            <w:tcBorders>
              <w:top w:val="dotted" w:sz="4" w:space="0" w:color="auto"/>
              <w:left w:val="dotted" w:sz="4" w:space="0" w:color="auto"/>
              <w:bottom w:val="dotted" w:sz="4" w:space="0" w:color="auto"/>
              <w:right w:val="dotted" w:sz="4" w:space="0" w:color="auto"/>
            </w:tcBorders>
            <w:vAlign w:val="center"/>
          </w:tcPr>
          <w:p w14:paraId="7800668B" w14:textId="77777777" w:rsidR="009638F0" w:rsidRPr="00D60F63" w:rsidRDefault="009638F0" w:rsidP="009638F0">
            <w:pPr>
              <w:spacing w:line="240" w:lineRule="exact"/>
              <w:rPr>
                <w:rFonts w:ascii="ＭＳ ゴシック" w:eastAsia="ＭＳ ゴシック" w:hAnsi="ＭＳ ゴシック" w:cs="Times New Roman"/>
              </w:rPr>
            </w:pPr>
          </w:p>
        </w:tc>
        <w:tc>
          <w:tcPr>
            <w:tcW w:w="838" w:type="dxa"/>
            <w:tcBorders>
              <w:top w:val="dotted" w:sz="4" w:space="0" w:color="auto"/>
              <w:left w:val="dotted" w:sz="4" w:space="0" w:color="auto"/>
              <w:bottom w:val="dotted" w:sz="4" w:space="0" w:color="auto"/>
              <w:right w:val="dotted" w:sz="4" w:space="0" w:color="auto"/>
            </w:tcBorders>
            <w:vAlign w:val="center"/>
          </w:tcPr>
          <w:p w14:paraId="426AE77E" w14:textId="77777777" w:rsidR="009638F0" w:rsidRPr="00D60F63" w:rsidRDefault="009638F0" w:rsidP="009638F0">
            <w:pPr>
              <w:spacing w:line="240" w:lineRule="exact"/>
              <w:rPr>
                <w:rFonts w:ascii="ＭＳ ゴシック" w:eastAsia="ＭＳ ゴシック" w:hAnsi="ＭＳ ゴシック" w:cs="Times New Roman"/>
              </w:rPr>
            </w:pPr>
          </w:p>
        </w:tc>
        <w:tc>
          <w:tcPr>
            <w:tcW w:w="961" w:type="dxa"/>
            <w:tcBorders>
              <w:top w:val="dotted" w:sz="4" w:space="0" w:color="auto"/>
              <w:left w:val="dotted" w:sz="4" w:space="0" w:color="auto"/>
              <w:bottom w:val="dotted" w:sz="4" w:space="0" w:color="auto"/>
              <w:right w:val="dotted" w:sz="4" w:space="0" w:color="auto"/>
            </w:tcBorders>
            <w:vAlign w:val="center"/>
          </w:tcPr>
          <w:p w14:paraId="1A3FB680"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dotted" w:sz="4" w:space="0" w:color="auto"/>
              <w:bottom w:val="dotted" w:sz="4" w:space="0" w:color="auto"/>
              <w:right w:val="single" w:sz="4" w:space="0" w:color="auto"/>
            </w:tcBorders>
            <w:vAlign w:val="center"/>
          </w:tcPr>
          <w:p w14:paraId="19490B4B"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single" w:sz="4" w:space="0" w:color="auto"/>
              <w:bottom w:val="dotted" w:sz="4" w:space="0" w:color="auto"/>
            </w:tcBorders>
            <w:vAlign w:val="center"/>
          </w:tcPr>
          <w:p w14:paraId="2242F7F7" w14:textId="77777777" w:rsidR="009638F0" w:rsidRPr="00D60F63" w:rsidRDefault="009638F0" w:rsidP="009638F0">
            <w:pPr>
              <w:spacing w:line="240" w:lineRule="exact"/>
              <w:rPr>
                <w:rFonts w:ascii="ＭＳ ゴシック" w:eastAsia="ＭＳ ゴシック" w:hAnsi="ＭＳ ゴシック" w:cs="Times New Roman"/>
              </w:rPr>
            </w:pPr>
          </w:p>
        </w:tc>
      </w:tr>
      <w:tr w:rsidR="00D60F63" w:rsidRPr="00D60F63" w14:paraId="501E6548" w14:textId="77777777" w:rsidTr="007158CB">
        <w:trPr>
          <w:trHeight w:hRule="exact" w:val="284"/>
        </w:trPr>
        <w:tc>
          <w:tcPr>
            <w:tcW w:w="1942" w:type="dxa"/>
            <w:tcBorders>
              <w:top w:val="dotted" w:sz="4" w:space="0" w:color="auto"/>
              <w:bottom w:val="single" w:sz="4" w:space="0" w:color="auto"/>
              <w:right w:val="nil"/>
            </w:tcBorders>
            <w:vAlign w:val="center"/>
          </w:tcPr>
          <w:p w14:paraId="01A6DA1B" w14:textId="77777777" w:rsidR="009638F0" w:rsidRPr="00D60F63" w:rsidRDefault="009638F0" w:rsidP="009638F0">
            <w:pPr>
              <w:spacing w:line="240" w:lineRule="exact"/>
              <w:rPr>
                <w:rFonts w:ascii="ＭＳ ゴシック" w:eastAsia="ＭＳ ゴシック" w:hAnsi="ＭＳ ゴシック" w:cs="Times New Roman"/>
              </w:rPr>
            </w:pPr>
          </w:p>
        </w:tc>
        <w:tc>
          <w:tcPr>
            <w:tcW w:w="2538" w:type="dxa"/>
            <w:tcBorders>
              <w:top w:val="dotted" w:sz="4" w:space="0" w:color="auto"/>
              <w:left w:val="single" w:sz="4" w:space="0" w:color="auto"/>
              <w:bottom w:val="single" w:sz="4" w:space="0" w:color="auto"/>
              <w:right w:val="dotted" w:sz="4" w:space="0" w:color="auto"/>
            </w:tcBorders>
            <w:vAlign w:val="center"/>
          </w:tcPr>
          <w:p w14:paraId="7909E897" w14:textId="77777777" w:rsidR="009638F0" w:rsidRPr="00D60F63" w:rsidRDefault="009638F0" w:rsidP="009638F0">
            <w:pPr>
              <w:spacing w:line="240" w:lineRule="exact"/>
              <w:rPr>
                <w:rFonts w:ascii="ＭＳ ゴシック" w:eastAsia="ＭＳ ゴシック" w:hAnsi="ＭＳ ゴシック" w:cs="Times New Roman"/>
              </w:rPr>
            </w:pPr>
          </w:p>
        </w:tc>
        <w:tc>
          <w:tcPr>
            <w:tcW w:w="1142" w:type="dxa"/>
            <w:tcBorders>
              <w:top w:val="dotted" w:sz="4" w:space="0" w:color="auto"/>
              <w:left w:val="dotted" w:sz="4" w:space="0" w:color="auto"/>
              <w:bottom w:val="single" w:sz="4" w:space="0" w:color="auto"/>
              <w:right w:val="dotted" w:sz="4" w:space="0" w:color="auto"/>
            </w:tcBorders>
            <w:vAlign w:val="center"/>
          </w:tcPr>
          <w:p w14:paraId="0C2CDE33" w14:textId="77777777" w:rsidR="009638F0" w:rsidRPr="00D60F63" w:rsidRDefault="009638F0" w:rsidP="009638F0">
            <w:pPr>
              <w:spacing w:line="240" w:lineRule="exact"/>
              <w:rPr>
                <w:rFonts w:ascii="ＭＳ ゴシック" w:eastAsia="ＭＳ ゴシック" w:hAnsi="ＭＳ ゴシック" w:cs="Times New Roman"/>
              </w:rPr>
            </w:pPr>
          </w:p>
        </w:tc>
        <w:tc>
          <w:tcPr>
            <w:tcW w:w="838" w:type="dxa"/>
            <w:tcBorders>
              <w:top w:val="dotted" w:sz="4" w:space="0" w:color="auto"/>
              <w:left w:val="dotted" w:sz="4" w:space="0" w:color="auto"/>
              <w:bottom w:val="single" w:sz="4" w:space="0" w:color="auto"/>
              <w:right w:val="dotted" w:sz="4" w:space="0" w:color="auto"/>
            </w:tcBorders>
            <w:vAlign w:val="center"/>
          </w:tcPr>
          <w:p w14:paraId="3054F46A" w14:textId="77777777" w:rsidR="009638F0" w:rsidRPr="00D60F63" w:rsidRDefault="009638F0" w:rsidP="009638F0">
            <w:pPr>
              <w:spacing w:line="240" w:lineRule="exact"/>
              <w:rPr>
                <w:rFonts w:ascii="ＭＳ ゴシック" w:eastAsia="ＭＳ ゴシック" w:hAnsi="ＭＳ ゴシック" w:cs="Times New Roman"/>
              </w:rPr>
            </w:pPr>
          </w:p>
        </w:tc>
        <w:tc>
          <w:tcPr>
            <w:tcW w:w="961" w:type="dxa"/>
            <w:tcBorders>
              <w:top w:val="dotted" w:sz="4" w:space="0" w:color="auto"/>
              <w:left w:val="dotted" w:sz="4" w:space="0" w:color="auto"/>
              <w:bottom w:val="single" w:sz="4" w:space="0" w:color="auto"/>
              <w:right w:val="dotted" w:sz="4" w:space="0" w:color="auto"/>
            </w:tcBorders>
            <w:vAlign w:val="center"/>
          </w:tcPr>
          <w:p w14:paraId="46314E97"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dotted" w:sz="4" w:space="0" w:color="auto"/>
              <w:bottom w:val="single" w:sz="4" w:space="0" w:color="auto"/>
              <w:right w:val="single" w:sz="4" w:space="0" w:color="auto"/>
            </w:tcBorders>
            <w:vAlign w:val="center"/>
          </w:tcPr>
          <w:p w14:paraId="6CA0C6A7" w14:textId="77777777" w:rsidR="009638F0" w:rsidRPr="00D60F63" w:rsidRDefault="009638F0" w:rsidP="009638F0">
            <w:pPr>
              <w:spacing w:line="240" w:lineRule="exact"/>
              <w:rPr>
                <w:rFonts w:ascii="ＭＳ ゴシック" w:eastAsia="ＭＳ ゴシック" w:hAnsi="ＭＳ ゴシック" w:cs="Times New Roman"/>
              </w:rPr>
            </w:pPr>
          </w:p>
        </w:tc>
        <w:tc>
          <w:tcPr>
            <w:tcW w:w="1086" w:type="dxa"/>
            <w:tcBorders>
              <w:top w:val="dotted" w:sz="4" w:space="0" w:color="auto"/>
              <w:left w:val="single" w:sz="4" w:space="0" w:color="auto"/>
              <w:bottom w:val="single" w:sz="4" w:space="0" w:color="auto"/>
            </w:tcBorders>
            <w:vAlign w:val="center"/>
          </w:tcPr>
          <w:p w14:paraId="6EF1DFAA" w14:textId="77777777" w:rsidR="009638F0" w:rsidRPr="00D60F63" w:rsidRDefault="009638F0" w:rsidP="009638F0">
            <w:pPr>
              <w:spacing w:line="240" w:lineRule="exact"/>
              <w:rPr>
                <w:rFonts w:ascii="ＭＳ ゴシック" w:eastAsia="ＭＳ ゴシック" w:hAnsi="ＭＳ ゴシック" w:cs="Times New Roman"/>
              </w:rPr>
            </w:pPr>
          </w:p>
        </w:tc>
      </w:tr>
    </w:tbl>
    <w:p w14:paraId="392063FB"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sectPr w:rsidR="009638F0" w:rsidRPr="00D60F63" w:rsidSect="009638F0">
          <w:footnotePr>
            <w:numFmt w:val="decimalFullWidth"/>
          </w:footnotePr>
          <w:endnotePr>
            <w:numFmt w:val="decimalFullWidth"/>
          </w:endnotePr>
          <w:type w:val="continuous"/>
          <w:pgSz w:w="11906" w:h="16838" w:code="9"/>
          <w:pgMar w:top="1418" w:right="1134" w:bottom="1418" w:left="1134" w:header="567" w:footer="567" w:gutter="0"/>
          <w:cols w:space="425"/>
          <w:docGrid w:linePitch="360"/>
        </w:sectPr>
      </w:pPr>
    </w:p>
    <w:p w14:paraId="2AA87272" w14:textId="77777777" w:rsidR="009638F0" w:rsidRPr="00D60F63" w:rsidRDefault="009638F0" w:rsidP="009638F0">
      <w:pPr>
        <w:rPr>
          <w:rFonts w:ascii="ＭＳ ゴシック" w:eastAsia="ＭＳ ゴシック" w:hAnsi="ＭＳ ゴシック" w:cs="Times New Roman"/>
          <w:b/>
          <w:sz w:val="24"/>
          <w:bdr w:val="single" w:sz="4" w:space="0" w:color="auto"/>
        </w:rPr>
      </w:pPr>
      <w:bookmarkStart w:id="64" w:name="_Hlk30877036"/>
      <w:r w:rsidRPr="00D60F63">
        <w:rPr>
          <w:rFonts w:ascii="ＭＳ ゴシック" w:eastAsia="ＭＳ ゴシック" w:hAnsi="ＭＳ ゴシック" w:cs="Times New Roman" w:hint="eastAsia"/>
          <w:b/>
          <w:sz w:val="24"/>
          <w:bdr w:val="single" w:sz="4" w:space="0" w:color="auto"/>
        </w:rPr>
        <w:t>４</w:t>
      </w:r>
      <w:r w:rsidRPr="00D60F63">
        <w:rPr>
          <w:rFonts w:ascii="ＭＳ ゴシック" w:eastAsia="ＭＳ ゴシック" w:hAnsi="ＭＳ ゴシック" w:cs="Times New Roman"/>
          <w:b/>
          <w:sz w:val="24"/>
          <w:bdr w:val="single" w:sz="4" w:space="0" w:color="auto"/>
        </w:rPr>
        <w:t>-</w:t>
      </w:r>
      <w:r w:rsidRPr="00D60F63">
        <w:rPr>
          <w:rFonts w:ascii="ＭＳ ゴシック" w:eastAsia="ＭＳ ゴシック" w:hAnsi="ＭＳ ゴシック" w:cs="Times New Roman" w:hint="eastAsia"/>
          <w:b/>
          <w:sz w:val="24"/>
          <w:bdr w:val="single" w:sz="4" w:space="0" w:color="auto"/>
        </w:rPr>
        <w:t>２</w:t>
      </w:r>
      <w:r w:rsidRPr="00D60F63">
        <w:rPr>
          <w:rFonts w:ascii="ＭＳ ゴシック" w:eastAsia="ＭＳ ゴシック" w:hAnsi="ＭＳ ゴシック" w:cs="Times New Roman"/>
          <w:b/>
          <w:sz w:val="24"/>
          <w:bdr w:val="single" w:sz="4" w:space="0" w:color="auto"/>
        </w:rPr>
        <w:t>-３．各種会議会場図</w:t>
      </w:r>
      <w:r w:rsidRPr="00D60F63">
        <w:rPr>
          <w:rFonts w:ascii="ＭＳ ゴシック" w:eastAsia="ＭＳ ゴシック" w:hAnsi="ＭＳ ゴシック" w:cs="Times New Roman" w:hint="eastAsia"/>
          <w:b/>
          <w:sz w:val="24"/>
          <w:bdr w:val="single" w:sz="4" w:space="0" w:color="auto"/>
        </w:rPr>
        <w:t>（例）</w:t>
      </w:r>
    </w:p>
    <w:p w14:paraId="1B3B4639" w14:textId="77777777" w:rsidR="009638F0" w:rsidRPr="00D60F63" w:rsidRDefault="009638F0" w:rsidP="009638F0">
      <w:pPr>
        <w:rPr>
          <w:rFonts w:ascii="ＭＳ ゴシック" w:eastAsia="ＭＳ ゴシック" w:hAnsi="ＭＳ ゴシック" w:cs="Times New Roman"/>
          <w:b/>
          <w:sz w:val="24"/>
          <w:bdr w:val="single" w:sz="4" w:space="0" w:color="auto"/>
        </w:rPr>
      </w:pPr>
    </w:p>
    <w:bookmarkEnd w:id="64"/>
    <w:p w14:paraId="4C01C522" w14:textId="77777777" w:rsidR="009638F0" w:rsidRPr="00D60F63" w:rsidRDefault="009638F0" w:rsidP="009638F0">
      <w:pPr>
        <w:tabs>
          <w:tab w:val="center" w:pos="4252"/>
          <w:tab w:val="right" w:pos="8504"/>
        </w:tabs>
        <w:snapToGrid w:val="0"/>
        <w:ind w:left="210" w:hangingChars="100" w:hanging="210"/>
        <w:rPr>
          <w:rFonts w:ascii="ＭＳ ゴシック" w:eastAsia="ＭＳ ゴシック" w:hAnsi="ＭＳ ゴシック" w:cs="Times New Roman"/>
        </w:rPr>
      </w:pPr>
      <w:r w:rsidRPr="00D60F63">
        <w:rPr>
          <w:rFonts w:ascii="ＭＳ ゴシック" w:eastAsia="ＭＳ ゴシック" w:hAnsi="ＭＳ ゴシック" w:cs="Times New Roman" w:hint="eastAsia"/>
        </w:rPr>
        <w:t>※ご不明な点等ございましたら、日本ＹＥＧ総務委員会または日本ＹＥＧ事務局に確認してください。</w:t>
      </w:r>
    </w:p>
    <w:p w14:paraId="7AF48DAD" w14:textId="77777777" w:rsidR="009638F0" w:rsidRPr="00D60F63" w:rsidRDefault="009638F0" w:rsidP="009638F0">
      <w:pPr>
        <w:tabs>
          <w:tab w:val="center" w:pos="4252"/>
          <w:tab w:val="right" w:pos="8504"/>
        </w:tabs>
        <w:snapToGrid w:val="0"/>
        <w:ind w:left="210" w:hangingChars="100" w:hanging="210"/>
        <w:rPr>
          <w:rFonts w:ascii="ＭＳ ゴシック" w:eastAsia="ＭＳ ゴシック" w:hAnsi="ＭＳ ゴシック" w:cs="Times New Roman"/>
        </w:rPr>
      </w:pPr>
    </w:p>
    <w:p w14:paraId="12EC2E5F"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r w:rsidRPr="00D60F63">
        <w:rPr>
          <w:rFonts w:ascii="ＭＳ ゴシック" w:eastAsia="ＭＳ ゴシック" w:hAnsi="ＭＳ ゴシック" w:cs="Times New Roman"/>
          <w:noProof/>
        </w:rPr>
        <mc:AlternateContent>
          <mc:Choice Requires="wpg">
            <w:drawing>
              <wp:anchor distT="0" distB="0" distL="114300" distR="114300" simplePos="0" relativeHeight="251694080" behindDoc="0" locked="0" layoutInCell="1" allowOverlap="1" wp14:anchorId="4B748426" wp14:editId="4FFE7800">
                <wp:simplePos x="0" y="0"/>
                <wp:positionH relativeFrom="column">
                  <wp:posOffset>-3810</wp:posOffset>
                </wp:positionH>
                <wp:positionV relativeFrom="paragraph">
                  <wp:posOffset>2376805</wp:posOffset>
                </wp:positionV>
                <wp:extent cx="2773680" cy="2927985"/>
                <wp:effectExtent l="0" t="0" r="26670" b="24765"/>
                <wp:wrapNone/>
                <wp:docPr id="1827" name="Group 156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73680" cy="2927985"/>
                          <a:chOff x="1582" y="10472"/>
                          <a:chExt cx="4706" cy="4559"/>
                        </a:xfrm>
                      </wpg:grpSpPr>
                      <wpg:grpSp>
                        <wpg:cNvPr id="1828" name="Group 1566"/>
                        <wpg:cNvGrpSpPr>
                          <a:grpSpLocks/>
                        </wpg:cNvGrpSpPr>
                        <wpg:grpSpPr bwMode="auto">
                          <a:xfrm>
                            <a:off x="1582" y="10472"/>
                            <a:ext cx="4706" cy="4559"/>
                            <a:chOff x="1582" y="10472"/>
                            <a:chExt cx="4706" cy="4559"/>
                          </a:xfrm>
                        </wpg:grpSpPr>
                        <wps:wsp>
                          <wps:cNvPr id="1829" name="Rectangle 892"/>
                          <wps:cNvSpPr>
                            <a:spLocks noChangeAspect="1" noChangeArrowheads="1"/>
                          </wps:cNvSpPr>
                          <wps:spPr bwMode="auto">
                            <a:xfrm>
                              <a:off x="1582" y="10472"/>
                              <a:ext cx="4706" cy="4559"/>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1830" name="Group 893"/>
                          <wpg:cNvGrpSpPr>
                            <a:grpSpLocks noChangeAspect="1"/>
                          </wpg:cNvGrpSpPr>
                          <wpg:grpSpPr bwMode="auto">
                            <a:xfrm>
                              <a:off x="1954" y="10956"/>
                              <a:ext cx="3876" cy="3275"/>
                              <a:chOff x="2214" y="7614"/>
                              <a:chExt cx="6763" cy="7123"/>
                            </a:xfrm>
                          </wpg:grpSpPr>
                          <wps:wsp>
                            <wps:cNvPr id="1831" name="Rectangle 894"/>
                            <wps:cNvSpPr>
                              <a:spLocks noChangeAspect="1" noChangeArrowheads="1"/>
                            </wps:cNvSpPr>
                            <wps:spPr bwMode="auto">
                              <a:xfrm>
                                <a:off x="3114" y="7974"/>
                                <a:ext cx="1260" cy="3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32" name="Rectangle 895"/>
                            <wps:cNvSpPr>
                              <a:spLocks noChangeAspect="1" noChangeArrowheads="1"/>
                            </wps:cNvSpPr>
                            <wps:spPr bwMode="auto">
                              <a:xfrm>
                                <a:off x="4374" y="7974"/>
                                <a:ext cx="1260" cy="3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33" name="Rectangle 896"/>
                            <wps:cNvSpPr>
                              <a:spLocks noChangeAspect="1" noChangeArrowheads="1"/>
                            </wps:cNvSpPr>
                            <wps:spPr bwMode="auto">
                              <a:xfrm>
                                <a:off x="5634" y="7974"/>
                                <a:ext cx="1260" cy="3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34" name="Rectangle 897"/>
                            <wps:cNvSpPr>
                              <a:spLocks noChangeAspect="1" noChangeArrowheads="1"/>
                            </wps:cNvSpPr>
                            <wps:spPr bwMode="auto">
                              <a:xfrm>
                                <a:off x="6894" y="7974"/>
                                <a:ext cx="1260" cy="3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35" name="Rectangle 898"/>
                            <wps:cNvSpPr>
                              <a:spLocks noChangeAspect="1" noChangeArrowheads="1"/>
                            </wps:cNvSpPr>
                            <wps:spPr bwMode="auto">
                              <a:xfrm rot="-5400000">
                                <a:off x="2294" y="9694"/>
                                <a:ext cx="1260" cy="3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36" name="Rectangle 899"/>
                            <wps:cNvSpPr>
                              <a:spLocks noChangeAspect="1" noChangeArrowheads="1"/>
                            </wps:cNvSpPr>
                            <wps:spPr bwMode="auto">
                              <a:xfrm rot="-5400000">
                                <a:off x="2294" y="10954"/>
                                <a:ext cx="1260" cy="3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37" name="Rectangle 900"/>
                            <wps:cNvSpPr>
                              <a:spLocks noChangeAspect="1" noChangeArrowheads="1"/>
                            </wps:cNvSpPr>
                            <wps:spPr bwMode="auto">
                              <a:xfrm rot="-5400000">
                                <a:off x="2294" y="12214"/>
                                <a:ext cx="1260" cy="3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38" name="Rectangle 901"/>
                            <wps:cNvSpPr>
                              <a:spLocks noChangeAspect="1" noChangeArrowheads="1"/>
                            </wps:cNvSpPr>
                            <wps:spPr bwMode="auto">
                              <a:xfrm rot="-5400000">
                                <a:off x="2294" y="13474"/>
                                <a:ext cx="1260" cy="3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39" name="Rectangle 902"/>
                            <wps:cNvSpPr>
                              <a:spLocks noChangeAspect="1" noChangeArrowheads="1"/>
                            </wps:cNvSpPr>
                            <wps:spPr bwMode="auto">
                              <a:xfrm rot="-5400000">
                                <a:off x="7694" y="9694"/>
                                <a:ext cx="1260" cy="3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40" name="Rectangle 903"/>
                            <wps:cNvSpPr>
                              <a:spLocks noChangeAspect="1" noChangeArrowheads="1"/>
                            </wps:cNvSpPr>
                            <wps:spPr bwMode="auto">
                              <a:xfrm rot="-5400000">
                                <a:off x="7694" y="10954"/>
                                <a:ext cx="1260" cy="3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41" name="Rectangle 904"/>
                            <wps:cNvSpPr>
                              <a:spLocks noChangeAspect="1" noChangeArrowheads="1"/>
                            </wps:cNvSpPr>
                            <wps:spPr bwMode="auto">
                              <a:xfrm rot="-5400000">
                                <a:off x="7694" y="12214"/>
                                <a:ext cx="1260" cy="3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42" name="Rectangle 905"/>
                            <wps:cNvSpPr>
                              <a:spLocks noChangeAspect="1" noChangeArrowheads="1"/>
                            </wps:cNvSpPr>
                            <wps:spPr bwMode="auto">
                              <a:xfrm rot="-5400000">
                                <a:off x="7694" y="13474"/>
                                <a:ext cx="1260" cy="3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43" name="Rectangle 906"/>
                            <wps:cNvSpPr>
                              <a:spLocks noChangeAspect="1" noChangeArrowheads="1"/>
                            </wps:cNvSpPr>
                            <wps:spPr bwMode="auto">
                              <a:xfrm>
                                <a:off x="3114" y="13948"/>
                                <a:ext cx="1260" cy="3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44" name="Rectangle 907"/>
                            <wps:cNvSpPr>
                              <a:spLocks noChangeAspect="1" noChangeArrowheads="1"/>
                            </wps:cNvSpPr>
                            <wps:spPr bwMode="auto">
                              <a:xfrm>
                                <a:off x="4374" y="13948"/>
                                <a:ext cx="1260" cy="3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45" name="Rectangle 908"/>
                            <wps:cNvSpPr>
                              <a:spLocks noChangeAspect="1" noChangeArrowheads="1"/>
                            </wps:cNvSpPr>
                            <wps:spPr bwMode="auto">
                              <a:xfrm>
                                <a:off x="5634" y="13948"/>
                                <a:ext cx="1260" cy="3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46" name="Rectangle 909"/>
                            <wps:cNvSpPr>
                              <a:spLocks noChangeAspect="1" noChangeArrowheads="1"/>
                            </wps:cNvSpPr>
                            <wps:spPr bwMode="auto">
                              <a:xfrm>
                                <a:off x="6894" y="13948"/>
                                <a:ext cx="1260" cy="3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47" name="Rectangle 910"/>
                            <wps:cNvSpPr>
                              <a:spLocks noChangeAspect="1" noChangeArrowheads="1"/>
                            </wps:cNvSpPr>
                            <wps:spPr bwMode="auto">
                              <a:xfrm rot="-5400000">
                                <a:off x="7694" y="8434"/>
                                <a:ext cx="1260" cy="3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48" name="Rectangle 911"/>
                            <wps:cNvSpPr>
                              <a:spLocks noChangeAspect="1" noChangeArrowheads="1"/>
                            </wps:cNvSpPr>
                            <wps:spPr bwMode="auto">
                              <a:xfrm rot="-5400000">
                                <a:off x="2294" y="8434"/>
                                <a:ext cx="1260" cy="3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49" name="Oval 912"/>
                            <wps:cNvSpPr>
                              <a:spLocks noChangeAspect="1" noChangeArrowheads="1"/>
                            </wps:cNvSpPr>
                            <wps:spPr bwMode="auto">
                              <a:xfrm>
                                <a:off x="3212" y="7614"/>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50" name="Oval 913"/>
                            <wps:cNvSpPr>
                              <a:spLocks noChangeAspect="1" noChangeArrowheads="1"/>
                            </wps:cNvSpPr>
                            <wps:spPr bwMode="auto">
                              <a:xfrm>
                                <a:off x="3853" y="7614"/>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51" name="Oval 914"/>
                            <wps:cNvSpPr>
                              <a:spLocks noChangeAspect="1" noChangeArrowheads="1"/>
                            </wps:cNvSpPr>
                            <wps:spPr bwMode="auto">
                              <a:xfrm>
                                <a:off x="4475" y="7614"/>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52" name="Oval 915"/>
                            <wps:cNvSpPr>
                              <a:spLocks noChangeAspect="1" noChangeArrowheads="1"/>
                            </wps:cNvSpPr>
                            <wps:spPr bwMode="auto">
                              <a:xfrm>
                                <a:off x="5116" y="7614"/>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53" name="Oval 916"/>
                            <wps:cNvSpPr>
                              <a:spLocks noChangeAspect="1" noChangeArrowheads="1"/>
                            </wps:cNvSpPr>
                            <wps:spPr bwMode="auto">
                              <a:xfrm>
                                <a:off x="5735" y="7614"/>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54" name="Oval 917"/>
                            <wps:cNvSpPr>
                              <a:spLocks noChangeAspect="1" noChangeArrowheads="1"/>
                            </wps:cNvSpPr>
                            <wps:spPr bwMode="auto">
                              <a:xfrm>
                                <a:off x="6376" y="7614"/>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55" name="Oval 918"/>
                            <wps:cNvSpPr>
                              <a:spLocks noChangeAspect="1" noChangeArrowheads="1"/>
                            </wps:cNvSpPr>
                            <wps:spPr bwMode="auto">
                              <a:xfrm>
                                <a:off x="7074" y="7614"/>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56" name="Oval 919"/>
                            <wps:cNvSpPr>
                              <a:spLocks noChangeAspect="1" noChangeArrowheads="1"/>
                            </wps:cNvSpPr>
                            <wps:spPr bwMode="auto">
                              <a:xfrm>
                                <a:off x="7715" y="7614"/>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57" name="Oval 920"/>
                            <wps:cNvSpPr>
                              <a:spLocks noChangeAspect="1" noChangeArrowheads="1"/>
                            </wps:cNvSpPr>
                            <wps:spPr bwMode="auto">
                              <a:xfrm>
                                <a:off x="3212" y="14454"/>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58" name="Oval 921"/>
                            <wps:cNvSpPr>
                              <a:spLocks noChangeAspect="1" noChangeArrowheads="1"/>
                            </wps:cNvSpPr>
                            <wps:spPr bwMode="auto">
                              <a:xfrm>
                                <a:off x="3853" y="14454"/>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59" name="Oval 922"/>
                            <wps:cNvSpPr>
                              <a:spLocks noChangeAspect="1" noChangeArrowheads="1"/>
                            </wps:cNvSpPr>
                            <wps:spPr bwMode="auto">
                              <a:xfrm>
                                <a:off x="4475" y="14454"/>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60" name="Oval 923"/>
                            <wps:cNvSpPr>
                              <a:spLocks noChangeAspect="1" noChangeArrowheads="1"/>
                            </wps:cNvSpPr>
                            <wps:spPr bwMode="auto">
                              <a:xfrm>
                                <a:off x="5116" y="14454"/>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61" name="Oval 924"/>
                            <wps:cNvSpPr>
                              <a:spLocks noChangeAspect="1" noChangeArrowheads="1"/>
                            </wps:cNvSpPr>
                            <wps:spPr bwMode="auto">
                              <a:xfrm>
                                <a:off x="5735" y="14454"/>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62" name="Oval 925"/>
                            <wps:cNvSpPr>
                              <a:spLocks noChangeAspect="1" noChangeArrowheads="1"/>
                            </wps:cNvSpPr>
                            <wps:spPr bwMode="auto">
                              <a:xfrm>
                                <a:off x="6376" y="14454"/>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63" name="Oval 926"/>
                            <wps:cNvSpPr>
                              <a:spLocks noChangeAspect="1" noChangeArrowheads="1"/>
                            </wps:cNvSpPr>
                            <wps:spPr bwMode="auto">
                              <a:xfrm>
                                <a:off x="7074" y="14454"/>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64" name="Oval 927"/>
                            <wps:cNvSpPr>
                              <a:spLocks noChangeAspect="1" noChangeArrowheads="1"/>
                            </wps:cNvSpPr>
                            <wps:spPr bwMode="auto">
                              <a:xfrm>
                                <a:off x="7715" y="14454"/>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65" name="Oval 928"/>
                            <wps:cNvSpPr>
                              <a:spLocks noChangeAspect="1" noChangeArrowheads="1"/>
                            </wps:cNvSpPr>
                            <wps:spPr bwMode="auto">
                              <a:xfrm>
                                <a:off x="2214" y="8154"/>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66" name="Oval 929"/>
                            <wps:cNvSpPr>
                              <a:spLocks noChangeAspect="1" noChangeArrowheads="1"/>
                            </wps:cNvSpPr>
                            <wps:spPr bwMode="auto">
                              <a:xfrm>
                                <a:off x="2214" y="8789"/>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67" name="Oval 930"/>
                            <wps:cNvSpPr>
                              <a:spLocks noChangeAspect="1" noChangeArrowheads="1"/>
                            </wps:cNvSpPr>
                            <wps:spPr bwMode="auto">
                              <a:xfrm>
                                <a:off x="2214" y="9499"/>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68" name="Oval 931"/>
                            <wps:cNvSpPr>
                              <a:spLocks noChangeAspect="1" noChangeArrowheads="1"/>
                            </wps:cNvSpPr>
                            <wps:spPr bwMode="auto">
                              <a:xfrm>
                                <a:off x="2214" y="10134"/>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69" name="Oval 932"/>
                            <wps:cNvSpPr>
                              <a:spLocks noChangeAspect="1" noChangeArrowheads="1"/>
                            </wps:cNvSpPr>
                            <wps:spPr bwMode="auto">
                              <a:xfrm>
                                <a:off x="2214" y="10759"/>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70" name="Oval 933"/>
                            <wps:cNvSpPr>
                              <a:spLocks noChangeAspect="1" noChangeArrowheads="1"/>
                            </wps:cNvSpPr>
                            <wps:spPr bwMode="auto">
                              <a:xfrm>
                                <a:off x="2214" y="11394"/>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71" name="Oval 934"/>
                            <wps:cNvSpPr>
                              <a:spLocks noChangeAspect="1" noChangeArrowheads="1"/>
                            </wps:cNvSpPr>
                            <wps:spPr bwMode="auto">
                              <a:xfrm>
                                <a:off x="2214" y="12019"/>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72" name="Oval 935"/>
                            <wps:cNvSpPr>
                              <a:spLocks noChangeAspect="1" noChangeArrowheads="1"/>
                            </wps:cNvSpPr>
                            <wps:spPr bwMode="auto">
                              <a:xfrm>
                                <a:off x="2214" y="12654"/>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73" name="Oval 936"/>
                            <wps:cNvSpPr>
                              <a:spLocks noChangeAspect="1" noChangeArrowheads="1"/>
                            </wps:cNvSpPr>
                            <wps:spPr bwMode="auto">
                              <a:xfrm>
                                <a:off x="2214" y="13279"/>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74" name="Oval 937"/>
                            <wps:cNvSpPr>
                              <a:spLocks noChangeAspect="1" noChangeArrowheads="1"/>
                            </wps:cNvSpPr>
                            <wps:spPr bwMode="auto">
                              <a:xfrm>
                                <a:off x="2214" y="13914"/>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75" name="Oval 938"/>
                            <wps:cNvSpPr>
                              <a:spLocks noChangeAspect="1" noChangeArrowheads="1"/>
                            </wps:cNvSpPr>
                            <wps:spPr bwMode="auto">
                              <a:xfrm>
                                <a:off x="8694" y="8059"/>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76" name="Oval 939"/>
                            <wps:cNvSpPr>
                              <a:spLocks noChangeAspect="1" noChangeArrowheads="1"/>
                            </wps:cNvSpPr>
                            <wps:spPr bwMode="auto">
                              <a:xfrm>
                                <a:off x="8694" y="8694"/>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77" name="Oval 940"/>
                            <wps:cNvSpPr>
                              <a:spLocks noChangeAspect="1" noChangeArrowheads="1"/>
                            </wps:cNvSpPr>
                            <wps:spPr bwMode="auto">
                              <a:xfrm>
                                <a:off x="8694" y="9404"/>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78" name="Oval 941"/>
                            <wps:cNvSpPr>
                              <a:spLocks noChangeAspect="1" noChangeArrowheads="1"/>
                            </wps:cNvSpPr>
                            <wps:spPr bwMode="auto">
                              <a:xfrm>
                                <a:off x="8694" y="10039"/>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79" name="Oval 942"/>
                            <wps:cNvSpPr>
                              <a:spLocks noChangeAspect="1" noChangeArrowheads="1"/>
                            </wps:cNvSpPr>
                            <wps:spPr bwMode="auto">
                              <a:xfrm>
                                <a:off x="8694" y="10664"/>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80" name="Oval 943"/>
                            <wps:cNvSpPr>
                              <a:spLocks noChangeAspect="1" noChangeArrowheads="1"/>
                            </wps:cNvSpPr>
                            <wps:spPr bwMode="auto">
                              <a:xfrm>
                                <a:off x="8694" y="11299"/>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81" name="Oval 944"/>
                            <wps:cNvSpPr>
                              <a:spLocks noChangeAspect="1" noChangeArrowheads="1"/>
                            </wps:cNvSpPr>
                            <wps:spPr bwMode="auto">
                              <a:xfrm>
                                <a:off x="8694" y="11924"/>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82" name="Oval 945"/>
                            <wps:cNvSpPr>
                              <a:spLocks noChangeAspect="1" noChangeArrowheads="1"/>
                            </wps:cNvSpPr>
                            <wps:spPr bwMode="auto">
                              <a:xfrm>
                                <a:off x="8694" y="12559"/>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83" name="Oval 946"/>
                            <wps:cNvSpPr>
                              <a:spLocks noChangeAspect="1" noChangeArrowheads="1"/>
                            </wps:cNvSpPr>
                            <wps:spPr bwMode="auto">
                              <a:xfrm>
                                <a:off x="8694" y="13184"/>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84" name="Oval 947"/>
                            <wps:cNvSpPr>
                              <a:spLocks noChangeAspect="1" noChangeArrowheads="1"/>
                            </wps:cNvSpPr>
                            <wps:spPr bwMode="auto">
                              <a:xfrm>
                                <a:off x="8694" y="13819"/>
                                <a:ext cx="283" cy="283"/>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s:wsp>
                          <wps:cNvPr id="1885" name="Text Box 949"/>
                          <wps:cNvSpPr txBox="1">
                            <a:spLocks noChangeAspect="1" noChangeArrowheads="1"/>
                          </wps:cNvSpPr>
                          <wps:spPr bwMode="auto">
                            <a:xfrm>
                              <a:off x="1701" y="14367"/>
                              <a:ext cx="4365" cy="40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73132F" w14:textId="77777777" w:rsidR="00EE16AF" w:rsidRDefault="00EE16AF" w:rsidP="009638F0">
                                <w:pPr>
                                  <w:autoSpaceDE w:val="0"/>
                                  <w:autoSpaceDN w:val="0"/>
                                  <w:adjustRightInd w:val="0"/>
                                  <w:jc w:val="center"/>
                                  <w:rPr>
                                    <w:rFonts w:ascii="Times New Roman" w:hAnsi="Times New Roman"/>
                                  </w:rPr>
                                </w:pPr>
                                <w:r>
                                  <w:rPr>
                                    <w:rFonts w:ascii="Times New Roman" w:hAnsi="Times New Roman" w:hint="eastAsia"/>
                                  </w:rPr>
                                  <w:t>執行部会議</w:t>
                                </w:r>
                              </w:p>
                            </w:txbxContent>
                          </wps:txbx>
                          <wps:bodyPr rot="0" vert="horz" wrap="square" lIns="91440" tIns="45720" rIns="91440" bIns="45720" anchor="t" anchorCtr="0" upright="1">
                            <a:noAutofit/>
                          </wps:bodyPr>
                        </wps:wsp>
                      </wpg:grpSp>
                      <wps:wsp>
                        <wps:cNvPr id="1886" name="Text Box 948"/>
                        <wps:cNvSpPr txBox="1">
                          <a:spLocks noChangeAspect="1" noChangeArrowheads="1"/>
                        </wps:cNvSpPr>
                        <wps:spPr bwMode="auto">
                          <a:xfrm>
                            <a:off x="3332" y="10554"/>
                            <a:ext cx="1937" cy="402"/>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BB3BB80"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正　　面</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748426" id="Group 1567" o:spid="_x0000_s1026" style="position:absolute;left:0;text-align:left;margin-left:-.3pt;margin-top:187.15pt;width:218.4pt;height:230.55pt;z-index:251694080" coordorigin="1582,10472" coordsize="4706,4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">
                <v:group id="Group 1566" o:spid="_x0000_s1027" style="position:absolute;left:1582;top:10472;width:4706;height:4559" coordorigin="1582,10472" coordsize="4706,455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">
                  <v:rect id="Rectangle 892" o:spid="_x0000_s1028" style="position:absolute;left:1582;top:10472;width:4706;height:45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">
                    <o:lock v:ext="edit" aspectratio="t"/>
                  </v:rect>
                  <v:group id="Group 893" o:spid="_x0000_s1029" style="position:absolute;left:1954;top:10956;width:3876;height:3275" coordorigin="2214,7614" coordsize="6763,71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">
                    <o:lock v:ext="edit" aspectratio="t"/>
                    <v:rect id="Rectangle 894" o:spid="_x0000_s1030" style="position:absolute;left:3114;top:7974;width:1260;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">
                      <o:lock v:ext="edit" aspectratio="t"/>
                    </v:rect>
                    <v:rect id="Rectangle 895" o:spid="_x0000_s1031" style="position:absolute;left:4374;top:7974;width:1260;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">
                      <o:lock v:ext="edit" aspectratio="t"/>
                    </v:rect>
                    <v:rect id="Rectangle 896" o:spid="_x0000_s1032" style="position:absolute;left:5634;top:7974;width:1260;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">
                      <o:lock v:ext="edit" aspectratio="t"/>
                    </v:rect>
                    <v:rect id="Rectangle 897" o:spid="_x0000_s1033" style="position:absolute;left:6894;top:7974;width:1260;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">
                      <o:lock v:ext="edit" aspectratio="t"/>
                    </v:rect>
                    <v:rect id="Rectangle 898" o:spid="_x0000_s1034" style="position:absolute;left:2294;top:9694;width:1260;height:34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">
                      <o:lock v:ext="edit" aspectratio="t"/>
                    </v:rect>
                    <v:rect id="Rectangle 899" o:spid="_x0000_s1035" style="position:absolute;left:2294;top:10954;width:1260;height:34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">
                      <o:lock v:ext="edit" aspectratio="t"/>
                    </v:rect>
                    <v:rect id="Rectangle 900" o:spid="_x0000_s1036" style="position:absolute;left:2294;top:12214;width:1260;height:34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">
                      <o:lock v:ext="edit" aspectratio="t"/>
                    </v:rect>
                    <v:rect id="Rectangle 901" o:spid="_x0000_s1037" style="position:absolute;left:2294;top:13474;width:1260;height:34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">
                      <o:lock v:ext="edit" aspectratio="t"/>
                    </v:rect>
                    <v:rect id="Rectangle 902" o:spid="_x0000_s1038" style="position:absolute;left:7694;top:9694;width:1260;height:34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">
                      <o:lock v:ext="edit" aspectratio="t"/>
                    </v:rect>
                    <v:rect id="Rectangle 903" o:spid="_x0000_s1039" style="position:absolute;left:7694;top:10954;width:1260;height:34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">
                      <o:lock v:ext="edit" aspectratio="t"/>
                    </v:rect>
                    <v:rect id="Rectangle 904" o:spid="_x0000_s1040" style="position:absolute;left:7694;top:12214;width:1260;height:34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">
                      <o:lock v:ext="edit" aspectratio="t"/>
                    </v:rect>
                    <v:rect id="Rectangle 905" o:spid="_x0000_s1041" style="position:absolute;left:7694;top:13474;width:1260;height:34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">
                      <o:lock v:ext="edit" aspectratio="t"/>
                    </v:rect>
                    <v:rect id="Rectangle 906" o:spid="_x0000_s1042" style="position:absolute;left:3114;top:13948;width:1260;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">
                      <o:lock v:ext="edit" aspectratio="t"/>
                    </v:rect>
                    <v:rect id="Rectangle 907" o:spid="_x0000_s1043" style="position:absolute;left:4374;top:13948;width:1260;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">
                      <o:lock v:ext="edit" aspectratio="t"/>
                    </v:rect>
                    <v:rect id="Rectangle 908" o:spid="_x0000_s1044" style="position:absolute;left:5634;top:13948;width:1260;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">
                      <o:lock v:ext="edit" aspectratio="t"/>
                    </v:rect>
                    <v:rect id="Rectangle 909" o:spid="_x0000_s1045" style="position:absolute;left:6894;top:13948;width:1260;height: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">
                      <o:lock v:ext="edit" aspectratio="t"/>
                    </v:rect>
                    <v:rect id="Rectangle 910" o:spid="_x0000_s1046" style="position:absolute;left:7694;top:8434;width:1260;height:34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">
                      <o:lock v:ext="edit" aspectratio="t"/>
                    </v:rect>
                    <v:rect id="Rectangle 911" o:spid="_x0000_s1047" style="position:absolute;left:2294;top:8434;width:1260;height:340;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">
                      <o:lock v:ext="edit" aspectratio="t"/>
                    </v:rect>
                    <v:oval id="Oval 912" o:spid="_x0000_s1048" style="position:absolute;left:3212;top:7614;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">
                      <o:lock v:ext="edit" aspectratio="t"/>
                    </v:oval>
                    <v:oval id="Oval 913" o:spid="_x0000_s1049" style="position:absolute;left:3853;top:7614;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">
                      <o:lock v:ext="edit" aspectratio="t"/>
                    </v:oval>
                    <v:oval id="Oval 914" o:spid="_x0000_s1050" style="position:absolute;left:4475;top:7614;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">
                      <o:lock v:ext="edit" aspectratio="t"/>
                    </v:oval>
                    <v:oval id="Oval 915" o:spid="_x0000_s1051" style="position:absolute;left:5116;top:7614;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">
                      <o:lock v:ext="edit" aspectratio="t"/>
                    </v:oval>
                    <v:oval id="Oval 916" o:spid="_x0000_s1052" style="position:absolute;left:5735;top:7614;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">
                      <o:lock v:ext="edit" aspectratio="t"/>
                    </v:oval>
                    <v:oval id="Oval 917" o:spid="_x0000_s1053" style="position:absolute;left:6376;top:7614;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">
                      <o:lock v:ext="edit" aspectratio="t"/>
                    </v:oval>
                    <v:oval id="Oval 918" o:spid="_x0000_s1054" style="position:absolute;left:7074;top:7614;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">
                      <o:lock v:ext="edit" aspectratio="t"/>
                    </v:oval>
                    <v:oval id="Oval 919" o:spid="_x0000_s1055" style="position:absolute;left:7715;top:7614;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">
                      <o:lock v:ext="edit" aspectratio="t"/>
                    </v:oval>
                    <v:oval id="Oval 920" o:spid="_x0000_s1056" style="position:absolute;left:3212;top:14454;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">
                      <o:lock v:ext="edit" aspectratio="t"/>
                    </v:oval>
                    <v:oval id="Oval 921" o:spid="_x0000_s1057" style="position:absolute;left:3853;top:14454;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">
                      <o:lock v:ext="edit" aspectratio="t"/>
                    </v:oval>
                    <v:oval id="Oval 922" o:spid="_x0000_s1058" style="position:absolute;left:4475;top:14454;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">
                      <o:lock v:ext="edit" aspectratio="t"/>
                    </v:oval>
                    <v:oval id="Oval 923" o:spid="_x0000_s1059" style="position:absolute;left:5116;top:14454;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">
                      <o:lock v:ext="edit" aspectratio="t"/>
                    </v:oval>
                    <v:oval id="Oval 924" o:spid="_x0000_s1060" style="position:absolute;left:5735;top:14454;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">
                      <o:lock v:ext="edit" aspectratio="t"/>
                    </v:oval>
                    <v:oval id="Oval 925" o:spid="_x0000_s1061" style="position:absolute;left:6376;top:14454;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">
                      <o:lock v:ext="edit" aspectratio="t"/>
                    </v:oval>
                    <v:oval id="Oval 926" o:spid="_x0000_s1062" style="position:absolute;left:7074;top:14454;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">
                      <o:lock v:ext="edit" aspectratio="t"/>
                    </v:oval>
                    <v:oval id="Oval 927" o:spid="_x0000_s1063" style="position:absolute;left:7715;top:14454;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">
                      <o:lock v:ext="edit" aspectratio="t"/>
                    </v:oval>
                    <v:oval id="Oval 928" o:spid="_x0000_s1064" style="position:absolute;left:2214;top:8154;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">
                      <o:lock v:ext="edit" aspectratio="t"/>
                    </v:oval>
                    <v:oval id="Oval 929" o:spid="_x0000_s1065" style="position:absolute;left:2214;top:8789;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">
                      <o:lock v:ext="edit" aspectratio="t"/>
                    </v:oval>
                    <v:oval id="Oval 930" o:spid="_x0000_s1066" style="position:absolute;left:2214;top:9499;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">
                      <o:lock v:ext="edit" aspectratio="t"/>
                    </v:oval>
                    <v:oval id="Oval 931" o:spid="_x0000_s1067" style="position:absolute;left:2214;top:10134;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">
                      <o:lock v:ext="edit" aspectratio="t"/>
                    </v:oval>
                    <v:oval id="Oval 932" o:spid="_x0000_s1068" style="position:absolute;left:2214;top:10759;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">
                      <o:lock v:ext="edit" aspectratio="t"/>
                    </v:oval>
                    <v:oval id="Oval 933" o:spid="_x0000_s1069" style="position:absolute;left:2214;top:11394;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">
                      <o:lock v:ext="edit" aspectratio="t"/>
                    </v:oval>
                    <v:oval id="Oval 934" o:spid="_x0000_s1070" style="position:absolute;left:2214;top:12019;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">
                      <o:lock v:ext="edit" aspectratio="t"/>
                    </v:oval>
                    <v:oval id="Oval 935" o:spid="_x0000_s1071" style="position:absolute;left:2214;top:12654;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">
                      <o:lock v:ext="edit" aspectratio="t"/>
                    </v:oval>
                    <v:oval id="Oval 936" o:spid="_x0000_s1072" style="position:absolute;left:2214;top:13279;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">
                      <o:lock v:ext="edit" aspectratio="t"/>
                    </v:oval>
                    <v:oval id="Oval 937" o:spid="_x0000_s1073" style="position:absolute;left:2214;top:13914;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">
                      <o:lock v:ext="edit" aspectratio="t"/>
                    </v:oval>
                    <v:oval id="Oval 938" o:spid="_x0000_s1074" style="position:absolute;left:8694;top:8059;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">
                      <o:lock v:ext="edit" aspectratio="t"/>
                    </v:oval>
                    <v:oval id="Oval 939" o:spid="_x0000_s1075" style="position:absolute;left:8694;top:8694;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">
                      <o:lock v:ext="edit" aspectratio="t"/>
                    </v:oval>
                    <v:oval id="Oval 940" o:spid="_x0000_s1076" style="position:absolute;left:8694;top:9404;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">
                      <o:lock v:ext="edit" aspectratio="t"/>
                    </v:oval>
                    <v:oval id="Oval 941" o:spid="_x0000_s1077" style="position:absolute;left:8694;top:10039;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">
                      <o:lock v:ext="edit" aspectratio="t"/>
                    </v:oval>
                    <v:oval id="Oval 942" o:spid="_x0000_s1078" style="position:absolute;left:8694;top:10664;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">
                      <o:lock v:ext="edit" aspectratio="t"/>
                    </v:oval>
                    <v:oval id="Oval 943" o:spid="_x0000_s1079" style="position:absolute;left:8694;top:11299;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">
                      <o:lock v:ext="edit" aspectratio="t"/>
                    </v:oval>
                    <v:oval id="Oval 944" o:spid="_x0000_s1080" style="position:absolute;left:8694;top:11924;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">
                      <o:lock v:ext="edit" aspectratio="t"/>
                    </v:oval>
                    <v:oval id="Oval 945" o:spid="_x0000_s1081" style="position:absolute;left:8694;top:12559;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">
                      <o:lock v:ext="edit" aspectratio="t"/>
                    </v:oval>
                    <v:oval id="Oval 946" o:spid="_x0000_s1082" style="position:absolute;left:8694;top:13184;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">
                      <o:lock v:ext="edit" aspectratio="t"/>
                    </v:oval>
                    <v:oval id="Oval 947" o:spid="_x0000_s1083" style="position:absolute;left:8694;top:13819;width:283;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">
                      <o:lock v:ext="edit" aspectratio="t"/>
                    </v:oval>
                  </v:group>
                  <v:shapetype id="_x0000_t202" coordsize="21600,21600" o:spt="202" path="m,l,21600r21600,l21600,xe">
                    <v:stroke joinstyle="miter"/>
                    <v:path gradientshapeok="t" o:connecttype="rect"/>
                  </v:shapetype>
                  <v:shape id="Text Box 949" o:spid="_x0000_s1084" type="#_x0000_t202" style="position:absolute;left:1701;top:14367;width:4365;height:4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" stroked="f">
                    <o:lock v:ext="edit" aspectratio="t"/>
                    <v:textbox>
                      <w:txbxContent>
                        <w:p w14:paraId="3A73132F" w14:textId="77777777" w:rsidR="00EE16AF" w:rsidRDefault="00EE16AF" w:rsidP="009638F0">
                          <w:pPr>
                            <w:autoSpaceDE w:val="0"/>
                            <w:autoSpaceDN w:val="0"/>
                            <w:adjustRightInd w:val="0"/>
                            <w:jc w:val="center"/>
                            <w:rPr>
                              <w:rFonts w:ascii="Times New Roman" w:hAnsi="Times New Roman"/>
                            </w:rPr>
                          </w:pPr>
                          <w:r>
                            <w:rPr>
                              <w:rFonts w:ascii="Times New Roman" w:hAnsi="Times New Roman" w:hint="eastAsia"/>
                            </w:rPr>
                            <w:t>執行部会議</w:t>
                          </w:r>
                        </w:p>
                      </w:txbxContent>
                    </v:textbox>
                  </v:shape>
                </v:group>
                <v:shape id="Text Box 948" o:spid="_x0000_s1085" type="#_x0000_t202" style="position:absolute;left:3332;top:10554;width:1937;height:4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" stroked="f">
                  <o:lock v:ext="edit" aspectratio="t"/>
                  <v:textbox>
                    <w:txbxContent>
                      <w:p w14:paraId="6BB3BB80"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正　　面</w:t>
                        </w:r>
                      </w:p>
                    </w:txbxContent>
                  </v:textbox>
                </v:shape>
              </v:group>
            </w:pict>
          </mc:Fallback>
        </mc:AlternateContent>
      </w:r>
      <w:r w:rsidRPr="00D60F63">
        <w:rPr>
          <w:rFonts w:ascii="ＭＳ ゴシック" w:eastAsia="ＭＳ ゴシック" w:hAnsi="ＭＳ ゴシック" w:cs="Times New Roman"/>
          <w:noProof/>
        </w:rPr>
        <mc:AlternateContent>
          <mc:Choice Requires="wpg">
            <w:drawing>
              <wp:anchor distT="0" distB="0" distL="114300" distR="114300" simplePos="0" relativeHeight="251695104" behindDoc="0" locked="0" layoutInCell="1" allowOverlap="1" wp14:anchorId="704E7BCD" wp14:editId="0DF06595">
                <wp:simplePos x="0" y="0"/>
                <wp:positionH relativeFrom="margin">
                  <wp:align>left</wp:align>
                </wp:positionH>
                <wp:positionV relativeFrom="paragraph">
                  <wp:posOffset>106045</wp:posOffset>
                </wp:positionV>
                <wp:extent cx="2259848" cy="2189480"/>
                <wp:effectExtent l="0" t="0" r="26670" b="1270"/>
                <wp:wrapNone/>
                <wp:docPr id="1889" name="Group 188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259848" cy="2189480"/>
                          <a:chOff x="1838" y="3275"/>
                          <a:chExt cx="2917" cy="3292"/>
                        </a:xfrm>
                      </wpg:grpSpPr>
                      <wps:wsp>
                        <wps:cNvPr id="1890" name="Rectangle 837"/>
                        <wps:cNvSpPr>
                          <a:spLocks noChangeAspect="1" noChangeArrowheads="1"/>
                        </wps:cNvSpPr>
                        <wps:spPr bwMode="auto">
                          <a:xfrm>
                            <a:off x="1838" y="3275"/>
                            <a:ext cx="2917" cy="316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1891" name="Group 1573"/>
                        <wpg:cNvGrpSpPr>
                          <a:grpSpLocks/>
                        </wpg:cNvGrpSpPr>
                        <wpg:grpSpPr bwMode="auto">
                          <a:xfrm>
                            <a:off x="1954" y="3275"/>
                            <a:ext cx="2682" cy="3292"/>
                            <a:chOff x="1954" y="3168"/>
                            <a:chExt cx="2682" cy="3292"/>
                          </a:xfrm>
                        </wpg:grpSpPr>
                        <wps:wsp>
                          <wps:cNvPr id="1892" name="Text Box 856"/>
                          <wps:cNvSpPr txBox="1">
                            <a:spLocks noChangeAspect="1" noChangeArrowheads="1"/>
                          </wps:cNvSpPr>
                          <wps:spPr bwMode="auto">
                            <a:xfrm>
                              <a:off x="2065" y="5883"/>
                              <a:ext cx="2571" cy="5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2D1E00" w14:textId="77777777" w:rsidR="00EE16AF" w:rsidRDefault="00EE16AF" w:rsidP="009638F0">
                                <w:pPr>
                                  <w:autoSpaceDE w:val="0"/>
                                  <w:autoSpaceDN w:val="0"/>
                                  <w:adjustRightInd w:val="0"/>
                                  <w:jc w:val="center"/>
                                  <w:rPr>
                                    <w:rFonts w:ascii="Times New Roman" w:hAnsi="Times New Roman"/>
                                  </w:rPr>
                                </w:pPr>
                                <w:r>
                                  <w:rPr>
                                    <w:rFonts w:ascii="Times New Roman" w:hAnsi="Times New Roman" w:hint="eastAsia"/>
                                  </w:rPr>
                                  <w:t>正副会長会議</w:t>
                                </w:r>
                              </w:p>
                            </w:txbxContent>
                          </wps:txbx>
                          <wps:bodyPr rot="0" vert="horz" wrap="square" lIns="91440" tIns="45720" rIns="91440" bIns="45720" anchor="t" anchorCtr="0" upright="1">
                            <a:noAutofit/>
                          </wps:bodyPr>
                        </wps:wsp>
                        <wpg:grpSp>
                          <wpg:cNvPr id="1893" name="Group 1572"/>
                          <wpg:cNvGrpSpPr>
                            <a:grpSpLocks/>
                          </wpg:cNvGrpSpPr>
                          <wpg:grpSpPr bwMode="auto">
                            <a:xfrm>
                              <a:off x="1954" y="3168"/>
                              <a:ext cx="2571" cy="2820"/>
                              <a:chOff x="1954" y="3168"/>
                              <a:chExt cx="2571" cy="2820"/>
                            </a:xfrm>
                          </wpg:grpSpPr>
                          <wps:wsp>
                            <wps:cNvPr id="1894" name="Rectangle 838"/>
                            <wps:cNvSpPr>
                              <a:spLocks noChangeAspect="1" noChangeArrowheads="1"/>
                            </wps:cNvSpPr>
                            <wps:spPr bwMode="auto">
                              <a:xfrm>
                                <a:off x="2543" y="4281"/>
                                <a:ext cx="367" cy="10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95" name="Rectangle 839"/>
                            <wps:cNvSpPr>
                              <a:spLocks noChangeAspect="1" noChangeArrowheads="1"/>
                            </wps:cNvSpPr>
                            <wps:spPr bwMode="auto">
                              <a:xfrm rot="16200000">
                                <a:off x="2749" y="5087"/>
                                <a:ext cx="367" cy="799"/>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96" name="Rectangle 842"/>
                            <wps:cNvSpPr>
                              <a:spLocks noChangeAspect="1" noChangeArrowheads="1"/>
                            </wps:cNvSpPr>
                            <wps:spPr bwMode="auto">
                              <a:xfrm rot="5400000">
                                <a:off x="3541" y="5094"/>
                                <a:ext cx="367" cy="78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897" name="Oval 844"/>
                            <wps:cNvSpPr>
                              <a:spLocks noChangeAspect="1" noChangeArrowheads="1"/>
                            </wps:cNvSpPr>
                            <wps:spPr bwMode="auto">
                              <a:xfrm>
                                <a:off x="2263" y="4352"/>
                                <a:ext cx="192" cy="22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98" name="Oval 845"/>
                            <wps:cNvSpPr>
                              <a:spLocks noChangeAspect="1" noChangeArrowheads="1"/>
                            </wps:cNvSpPr>
                            <wps:spPr bwMode="auto">
                              <a:xfrm>
                                <a:off x="2864" y="3683"/>
                                <a:ext cx="192" cy="22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99" name="Oval 846"/>
                            <wps:cNvSpPr>
                              <a:spLocks noChangeAspect="1" noChangeArrowheads="1"/>
                            </wps:cNvSpPr>
                            <wps:spPr bwMode="auto">
                              <a:xfrm>
                                <a:off x="2864" y="5760"/>
                                <a:ext cx="192" cy="22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00" name="Oval 847"/>
                            <wps:cNvSpPr>
                              <a:spLocks noChangeAspect="1" noChangeArrowheads="1"/>
                            </wps:cNvSpPr>
                            <wps:spPr bwMode="auto">
                              <a:xfrm>
                                <a:off x="2263" y="4981"/>
                                <a:ext cx="192" cy="22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01" name="Oval 850"/>
                            <wps:cNvSpPr>
                              <a:spLocks noChangeAspect="1" noChangeArrowheads="1"/>
                            </wps:cNvSpPr>
                            <wps:spPr bwMode="auto">
                              <a:xfrm>
                                <a:off x="4145" y="4350"/>
                                <a:ext cx="194" cy="23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02" name="Oval 851"/>
                            <wps:cNvSpPr>
                              <a:spLocks noChangeAspect="1" noChangeArrowheads="1"/>
                            </wps:cNvSpPr>
                            <wps:spPr bwMode="auto">
                              <a:xfrm>
                                <a:off x="3585" y="3681"/>
                                <a:ext cx="194" cy="23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03" name="Oval 852"/>
                            <wps:cNvSpPr>
                              <a:spLocks noChangeAspect="1" noChangeArrowheads="1"/>
                            </wps:cNvSpPr>
                            <wps:spPr bwMode="auto">
                              <a:xfrm>
                                <a:off x="3617" y="5759"/>
                                <a:ext cx="194" cy="229"/>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04" name="Oval 853"/>
                            <wps:cNvSpPr>
                              <a:spLocks noChangeAspect="1" noChangeArrowheads="1"/>
                            </wps:cNvSpPr>
                            <wps:spPr bwMode="auto">
                              <a:xfrm>
                                <a:off x="4145" y="4981"/>
                                <a:ext cx="194" cy="229"/>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05" name="Rectangle 1568"/>
                            <wps:cNvSpPr>
                              <a:spLocks noChangeAspect="1" noChangeArrowheads="1"/>
                            </wps:cNvSpPr>
                            <wps:spPr bwMode="auto">
                              <a:xfrm>
                                <a:off x="3751" y="4281"/>
                                <a:ext cx="367" cy="1022"/>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06" name="Rectangle 1569"/>
                            <wps:cNvSpPr>
                              <a:spLocks noChangeAspect="1" noChangeArrowheads="1"/>
                            </wps:cNvSpPr>
                            <wps:spPr bwMode="auto">
                              <a:xfrm rot="16200000">
                                <a:off x="2734" y="3695"/>
                                <a:ext cx="367" cy="799"/>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07" name="Rectangle 1570"/>
                            <wps:cNvSpPr>
                              <a:spLocks noChangeAspect="1" noChangeArrowheads="1"/>
                            </wps:cNvSpPr>
                            <wps:spPr bwMode="auto">
                              <a:xfrm rot="5400000">
                                <a:off x="3526" y="3702"/>
                                <a:ext cx="367" cy="78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08" name="Text Box 1571"/>
                            <wps:cNvSpPr txBox="1">
                              <a:spLocks noChangeAspect="1" noChangeArrowheads="1"/>
                            </wps:cNvSpPr>
                            <wps:spPr bwMode="auto">
                              <a:xfrm>
                                <a:off x="1954" y="3168"/>
                                <a:ext cx="2571" cy="57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E4D3A0" w14:textId="77777777" w:rsidR="00EE16AF" w:rsidRDefault="00EE16AF" w:rsidP="009638F0">
                                  <w:pPr>
                                    <w:autoSpaceDE w:val="0"/>
                                    <w:autoSpaceDN w:val="0"/>
                                    <w:adjustRightInd w:val="0"/>
                                    <w:jc w:val="center"/>
                                    <w:rPr>
                                      <w:rFonts w:ascii="Times New Roman" w:hAnsi="Times New Roman"/>
                                    </w:rPr>
                                  </w:pPr>
                                  <w:r>
                                    <w:rPr>
                                      <w:rFonts w:ascii="Times New Roman" w:hAnsi="Times New Roman" w:hint="eastAsia"/>
                                    </w:rPr>
                                    <w:t>正　面</w:t>
                                  </w:r>
                                </w:p>
                              </w:txbxContent>
                            </wps:txbx>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704E7BCD" id="Group 1882" o:spid="_x0000_s1086" style="position:absolute;left:0;text-align:left;margin-left:0;margin-top:8.35pt;width:177.95pt;height:172.4pt;z-index:251695104;mso-position-horizontal:left;mso-position-horizontal-relative:margin" coordorigin="1838,3275" coordsize="2917,32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">
                <v:rect id="Rectangle 837" o:spid="_x0000_s1087" style="position:absolute;left:1838;top:3275;width:2917;height:31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">
                  <o:lock v:ext="edit" aspectratio="t"/>
                </v:rect>
                <v:group id="Group 1573" o:spid="_x0000_s1088" style="position:absolute;left:1954;top:3275;width:2682;height:3292" coordorigin="1954,3168" coordsize="2682,32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">
                  <v:shape id="Text Box 856" o:spid="_x0000_s1089" type="#_x0000_t202" style="position:absolute;left:2065;top:5883;width:2571;height:5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" filled="f" stroked="f">
                    <o:lock v:ext="edit" aspectratio="t"/>
                    <v:textbox>
                      <w:txbxContent>
                        <w:p w14:paraId="692D1E00" w14:textId="77777777" w:rsidR="00EE16AF" w:rsidRDefault="00EE16AF" w:rsidP="009638F0">
                          <w:pPr>
                            <w:autoSpaceDE w:val="0"/>
                            <w:autoSpaceDN w:val="0"/>
                            <w:adjustRightInd w:val="0"/>
                            <w:jc w:val="center"/>
                            <w:rPr>
                              <w:rFonts w:ascii="Times New Roman" w:hAnsi="Times New Roman"/>
                            </w:rPr>
                          </w:pPr>
                          <w:r>
                            <w:rPr>
                              <w:rFonts w:ascii="Times New Roman" w:hAnsi="Times New Roman" w:hint="eastAsia"/>
                            </w:rPr>
                            <w:t>正副会長会議</w:t>
                          </w:r>
                        </w:p>
                      </w:txbxContent>
                    </v:textbox>
                  </v:shape>
                  <v:group id="Group 1572" o:spid="_x0000_s1090" style="position:absolute;left:1954;top:3168;width:2571;height:2820" coordorigin="1954,3168" coordsize="2571,28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">
                    <v:rect id="Rectangle 838" o:spid="_x0000_s1091" style="position:absolute;left:2543;top:4281;width:367;height:10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">
                      <o:lock v:ext="edit" aspectratio="t"/>
                    </v:rect>
                    <v:rect id="Rectangle 839" o:spid="_x0000_s1092" style="position:absolute;left:2749;top:5087;width:367;height:7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">
                      <o:lock v:ext="edit" aspectratio="t"/>
                    </v:rect>
                    <v:rect id="Rectangle 842" o:spid="_x0000_s1093" style="position:absolute;left:3541;top:5094;width:367;height:78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">
                      <o:lock v:ext="edit" aspectratio="t"/>
                    </v:rect>
                    <v:oval id="Oval 844" o:spid="_x0000_s1094" style="position:absolute;left:2263;top:4352;width:192;height: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">
                      <o:lock v:ext="edit" aspectratio="t"/>
                    </v:oval>
                    <v:oval id="Oval 845" o:spid="_x0000_s1095" style="position:absolute;left:2864;top:3683;width:192;height: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">
                      <o:lock v:ext="edit" aspectratio="t"/>
                    </v:oval>
                    <v:oval id="Oval 846" o:spid="_x0000_s1096" style="position:absolute;left:2864;top:5760;width:192;height: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">
                      <o:lock v:ext="edit" aspectratio="t"/>
                    </v:oval>
                    <v:oval id="Oval 847" o:spid="_x0000_s1097" style="position:absolute;left:2263;top:4981;width:192;height:2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">
                      <o:lock v:ext="edit" aspectratio="t"/>
                    </v:oval>
                    <v:oval id="Oval 850" o:spid="_x0000_s1098" style="position:absolute;left:4145;top:4350;width:194;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">
                      <o:lock v:ext="edit" aspectratio="t"/>
                    </v:oval>
                    <v:oval id="Oval 851" o:spid="_x0000_s1099" style="position:absolute;left:3585;top:3681;width:194;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">
                      <o:lock v:ext="edit" aspectratio="t"/>
                    </v:oval>
                    <v:oval id="Oval 852" o:spid="_x0000_s1100" style="position:absolute;left:3617;top:5759;width:194;height: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">
                      <o:lock v:ext="edit" aspectratio="t"/>
                    </v:oval>
                    <v:oval id="Oval 853" o:spid="_x0000_s1101" style="position:absolute;left:4145;top:4981;width:194;height: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">
                      <o:lock v:ext="edit" aspectratio="t"/>
                    </v:oval>
                    <v:rect id="Rectangle 1568" o:spid="_x0000_s1102" style="position:absolute;left:3751;top:4281;width:367;height:10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">
                      <o:lock v:ext="edit" aspectratio="t"/>
                    </v:rect>
                    <v:rect id="Rectangle 1569" o:spid="_x0000_s1103" style="position:absolute;left:2734;top:3695;width:367;height:799;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">
                      <o:lock v:ext="edit" aspectratio="t"/>
                    </v:rect>
                    <v:rect id="Rectangle 1570" o:spid="_x0000_s1104" style="position:absolute;left:3526;top:3702;width:367;height:78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">
                      <o:lock v:ext="edit" aspectratio="t"/>
                    </v:rect>
                    <v:shape id="Text Box 1571" o:spid="_x0000_s1105" type="#_x0000_t202" style="position:absolute;left:1954;top:3168;width:2571;height:5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" filled="f" stroked="f">
                      <o:lock v:ext="edit" aspectratio="t"/>
                      <v:textbox>
                        <w:txbxContent>
                          <w:p w14:paraId="02E4D3A0" w14:textId="77777777" w:rsidR="00EE16AF" w:rsidRDefault="00EE16AF" w:rsidP="009638F0">
                            <w:pPr>
                              <w:autoSpaceDE w:val="0"/>
                              <w:autoSpaceDN w:val="0"/>
                              <w:adjustRightInd w:val="0"/>
                              <w:jc w:val="center"/>
                              <w:rPr>
                                <w:rFonts w:ascii="Times New Roman" w:hAnsi="Times New Roman"/>
                              </w:rPr>
                            </w:pPr>
                            <w:r>
                              <w:rPr>
                                <w:rFonts w:ascii="Times New Roman" w:hAnsi="Times New Roman" w:hint="eastAsia"/>
                              </w:rPr>
                              <w:t>正　面</w:t>
                            </w:r>
                          </w:p>
                        </w:txbxContent>
                      </v:textbox>
                    </v:shape>
                  </v:group>
                </v:group>
                <w10:wrap anchorx="margin"/>
              </v:group>
            </w:pict>
          </mc:Fallback>
        </mc:AlternateContent>
      </w:r>
      <w:r w:rsidRPr="00D60F63">
        <w:rPr>
          <w:rFonts w:ascii="ＭＳ ゴシック" w:eastAsia="ＭＳ ゴシック" w:hAnsi="ＭＳ ゴシック" w:cs="Times New Roman"/>
          <w:noProof/>
        </w:rPr>
        <mc:AlternateContent>
          <mc:Choice Requires="wpg">
            <w:drawing>
              <wp:anchor distT="0" distB="0" distL="114300" distR="114300" simplePos="0" relativeHeight="251698176" behindDoc="0" locked="0" layoutInCell="1" allowOverlap="1" wp14:anchorId="5A75AD37" wp14:editId="6F82F7A3">
                <wp:simplePos x="0" y="0"/>
                <wp:positionH relativeFrom="column">
                  <wp:posOffset>2922270</wp:posOffset>
                </wp:positionH>
                <wp:positionV relativeFrom="paragraph">
                  <wp:posOffset>113665</wp:posOffset>
                </wp:positionV>
                <wp:extent cx="3101340" cy="5186045"/>
                <wp:effectExtent l="0" t="0" r="22860" b="14605"/>
                <wp:wrapNone/>
                <wp:docPr id="1909" name="Group 18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101340" cy="5186045"/>
                          <a:chOff x="6106" y="3140"/>
                          <a:chExt cx="4248" cy="8167"/>
                        </a:xfrm>
                      </wpg:grpSpPr>
                      <wpg:grpSp>
                        <wpg:cNvPr id="1910" name="Group 1883"/>
                        <wpg:cNvGrpSpPr>
                          <a:grpSpLocks/>
                        </wpg:cNvGrpSpPr>
                        <wpg:grpSpPr bwMode="auto">
                          <a:xfrm>
                            <a:off x="6106" y="3140"/>
                            <a:ext cx="4248" cy="8167"/>
                            <a:chOff x="6106" y="3140"/>
                            <a:chExt cx="4248" cy="8167"/>
                          </a:xfrm>
                        </wpg:grpSpPr>
                        <wpg:grpSp>
                          <wpg:cNvPr id="1911" name="Group 1871"/>
                          <wpg:cNvGrpSpPr>
                            <a:grpSpLocks/>
                          </wpg:cNvGrpSpPr>
                          <wpg:grpSpPr bwMode="auto">
                            <a:xfrm>
                              <a:off x="6106" y="3140"/>
                              <a:ext cx="4248" cy="8167"/>
                              <a:chOff x="6106" y="3033"/>
                              <a:chExt cx="4248" cy="8167"/>
                            </a:xfrm>
                          </wpg:grpSpPr>
                          <wps:wsp>
                            <wps:cNvPr id="1912" name="Rectangle 1576"/>
                            <wps:cNvSpPr>
                              <a:spLocks noChangeAspect="1" noChangeArrowheads="1"/>
                            </wps:cNvSpPr>
                            <wps:spPr bwMode="auto">
                              <a:xfrm>
                                <a:off x="6106" y="3033"/>
                                <a:ext cx="4248" cy="8167"/>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13" name="Text Box 1632"/>
                            <wps:cNvSpPr txBox="1">
                              <a:spLocks noChangeAspect="1" noChangeArrowheads="1"/>
                            </wps:cNvSpPr>
                            <wps:spPr bwMode="auto">
                              <a:xfrm>
                                <a:off x="6309" y="10787"/>
                                <a:ext cx="3941" cy="41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974AA3" w14:textId="77777777" w:rsidR="00EE16AF" w:rsidRDefault="00EE16AF" w:rsidP="009638F0">
                                  <w:pPr>
                                    <w:autoSpaceDE w:val="0"/>
                                    <w:autoSpaceDN w:val="0"/>
                                    <w:adjustRightInd w:val="0"/>
                                    <w:jc w:val="center"/>
                                    <w:rPr>
                                      <w:rFonts w:ascii="Times New Roman" w:hAnsi="Times New Roman"/>
                                    </w:rPr>
                                  </w:pPr>
                                  <w:r>
                                    <w:rPr>
                                      <w:rFonts w:ascii="Times New Roman" w:hAnsi="Times New Roman" w:hint="eastAsia"/>
                                    </w:rPr>
                                    <w:t>役員会</w:t>
                                  </w:r>
                                </w:p>
                              </w:txbxContent>
                            </wps:txbx>
                            <wps:bodyPr rot="0" vert="horz" wrap="square" lIns="91440" tIns="45720" rIns="91440" bIns="45720" anchor="t" anchorCtr="0" upright="1">
                              <a:noAutofit/>
                            </wps:bodyPr>
                          </wps:wsp>
                        </wpg:grpSp>
                        <wpg:grpSp>
                          <wpg:cNvPr id="1914" name="Group 1637"/>
                          <wpg:cNvGrpSpPr>
                            <a:grpSpLocks/>
                          </wpg:cNvGrpSpPr>
                          <wpg:grpSpPr bwMode="auto">
                            <a:xfrm>
                              <a:off x="6153" y="4344"/>
                              <a:ext cx="652" cy="325"/>
                              <a:chOff x="6908" y="3523"/>
                              <a:chExt cx="652" cy="325"/>
                            </a:xfrm>
                          </wpg:grpSpPr>
                          <wps:wsp>
                            <wps:cNvPr id="1915" name="Rectangle 1578"/>
                            <wps:cNvSpPr>
                              <a:spLocks noChangeAspect="1" noChangeArrowheads="1"/>
                            </wps:cNvSpPr>
                            <wps:spPr bwMode="auto">
                              <a:xfrm>
                                <a:off x="6908" y="3690"/>
                                <a:ext cx="652" cy="1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16" name="Oval 1596"/>
                            <wps:cNvSpPr>
                              <a:spLocks noChangeAspect="1" noChangeArrowheads="1"/>
                            </wps:cNvSpPr>
                            <wps:spPr bwMode="auto">
                              <a:xfrm>
                                <a:off x="6992" y="3523"/>
                                <a:ext cx="147"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17" name="Oval 1597"/>
                            <wps:cNvSpPr>
                              <a:spLocks noChangeAspect="1" noChangeArrowheads="1"/>
                            </wps:cNvSpPr>
                            <wps:spPr bwMode="auto">
                              <a:xfrm>
                                <a:off x="7290" y="3523"/>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1918" name="Group 1638"/>
                          <wpg:cNvGrpSpPr>
                            <a:grpSpLocks/>
                          </wpg:cNvGrpSpPr>
                          <wpg:grpSpPr bwMode="auto">
                            <a:xfrm>
                              <a:off x="6773" y="4344"/>
                              <a:ext cx="652" cy="325"/>
                              <a:chOff x="6908" y="3523"/>
                              <a:chExt cx="652" cy="325"/>
                            </a:xfrm>
                          </wpg:grpSpPr>
                          <wps:wsp>
                            <wps:cNvPr id="1919" name="Rectangle 1639"/>
                            <wps:cNvSpPr>
                              <a:spLocks noChangeAspect="1" noChangeArrowheads="1"/>
                            </wps:cNvSpPr>
                            <wps:spPr bwMode="auto">
                              <a:xfrm>
                                <a:off x="6908" y="3690"/>
                                <a:ext cx="652" cy="1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20" name="Oval 1640"/>
                            <wps:cNvSpPr>
                              <a:spLocks noChangeAspect="1" noChangeArrowheads="1"/>
                            </wps:cNvSpPr>
                            <wps:spPr bwMode="auto">
                              <a:xfrm>
                                <a:off x="6992" y="3523"/>
                                <a:ext cx="147"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21" name="Oval 1641"/>
                            <wps:cNvSpPr>
                              <a:spLocks noChangeAspect="1" noChangeArrowheads="1"/>
                            </wps:cNvSpPr>
                            <wps:spPr bwMode="auto">
                              <a:xfrm>
                                <a:off x="7290" y="3523"/>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1922" name="Group 1642"/>
                          <wpg:cNvGrpSpPr>
                            <a:grpSpLocks/>
                          </wpg:cNvGrpSpPr>
                          <wpg:grpSpPr bwMode="auto">
                            <a:xfrm>
                              <a:off x="7421" y="4329"/>
                              <a:ext cx="652" cy="340"/>
                              <a:chOff x="6908" y="3523"/>
                              <a:chExt cx="652" cy="325"/>
                            </a:xfrm>
                          </wpg:grpSpPr>
                          <wps:wsp>
                            <wps:cNvPr id="1923" name="Rectangle 1643"/>
                            <wps:cNvSpPr>
                              <a:spLocks noChangeAspect="1" noChangeArrowheads="1"/>
                            </wps:cNvSpPr>
                            <wps:spPr bwMode="auto">
                              <a:xfrm>
                                <a:off x="6908" y="3690"/>
                                <a:ext cx="652" cy="1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24" name="Oval 1644"/>
                            <wps:cNvSpPr>
                              <a:spLocks noChangeAspect="1" noChangeArrowheads="1"/>
                            </wps:cNvSpPr>
                            <wps:spPr bwMode="auto">
                              <a:xfrm>
                                <a:off x="6992" y="3523"/>
                                <a:ext cx="147"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25" name="Oval 1645"/>
                            <wps:cNvSpPr>
                              <a:spLocks noChangeAspect="1" noChangeArrowheads="1"/>
                            </wps:cNvSpPr>
                            <wps:spPr bwMode="auto">
                              <a:xfrm>
                                <a:off x="7290" y="3523"/>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1926" name="Group 1646"/>
                          <wpg:cNvGrpSpPr>
                            <a:grpSpLocks/>
                          </wpg:cNvGrpSpPr>
                          <wpg:grpSpPr bwMode="auto">
                            <a:xfrm>
                              <a:off x="8391" y="4349"/>
                              <a:ext cx="652" cy="325"/>
                              <a:chOff x="6908" y="3523"/>
                              <a:chExt cx="652" cy="325"/>
                            </a:xfrm>
                          </wpg:grpSpPr>
                          <wps:wsp>
                            <wps:cNvPr id="1927" name="Rectangle 1647"/>
                            <wps:cNvSpPr>
                              <a:spLocks noChangeAspect="1" noChangeArrowheads="1"/>
                            </wps:cNvSpPr>
                            <wps:spPr bwMode="auto">
                              <a:xfrm>
                                <a:off x="6908" y="3690"/>
                                <a:ext cx="652" cy="1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28" name="Oval 1648"/>
                            <wps:cNvSpPr>
                              <a:spLocks noChangeAspect="1" noChangeArrowheads="1"/>
                            </wps:cNvSpPr>
                            <wps:spPr bwMode="auto">
                              <a:xfrm>
                                <a:off x="6992" y="3523"/>
                                <a:ext cx="147"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29" name="Oval 1649"/>
                            <wps:cNvSpPr>
                              <a:spLocks noChangeAspect="1" noChangeArrowheads="1"/>
                            </wps:cNvSpPr>
                            <wps:spPr bwMode="auto">
                              <a:xfrm>
                                <a:off x="7290" y="3523"/>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1930" name="Group 1650"/>
                          <wpg:cNvGrpSpPr>
                            <a:grpSpLocks/>
                          </wpg:cNvGrpSpPr>
                          <wpg:grpSpPr bwMode="auto">
                            <a:xfrm>
                              <a:off x="9011" y="4349"/>
                              <a:ext cx="652" cy="325"/>
                              <a:chOff x="6908" y="3523"/>
                              <a:chExt cx="652" cy="325"/>
                            </a:xfrm>
                          </wpg:grpSpPr>
                          <wps:wsp>
                            <wps:cNvPr id="1931" name="Rectangle 1651"/>
                            <wps:cNvSpPr>
                              <a:spLocks noChangeAspect="1" noChangeArrowheads="1"/>
                            </wps:cNvSpPr>
                            <wps:spPr bwMode="auto">
                              <a:xfrm>
                                <a:off x="6908" y="3690"/>
                                <a:ext cx="652" cy="1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32" name="Oval 1652"/>
                            <wps:cNvSpPr>
                              <a:spLocks noChangeAspect="1" noChangeArrowheads="1"/>
                            </wps:cNvSpPr>
                            <wps:spPr bwMode="auto">
                              <a:xfrm>
                                <a:off x="6992" y="3523"/>
                                <a:ext cx="147"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33" name="Oval 1653"/>
                            <wps:cNvSpPr>
                              <a:spLocks noChangeAspect="1" noChangeArrowheads="1"/>
                            </wps:cNvSpPr>
                            <wps:spPr bwMode="auto">
                              <a:xfrm>
                                <a:off x="7290" y="3523"/>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1934" name="Group 1654"/>
                          <wpg:cNvGrpSpPr>
                            <a:grpSpLocks/>
                          </wpg:cNvGrpSpPr>
                          <wpg:grpSpPr bwMode="auto">
                            <a:xfrm>
                              <a:off x="9659" y="4334"/>
                              <a:ext cx="652" cy="340"/>
                              <a:chOff x="6908" y="3523"/>
                              <a:chExt cx="652" cy="325"/>
                            </a:xfrm>
                          </wpg:grpSpPr>
                          <wps:wsp>
                            <wps:cNvPr id="1935" name="Rectangle 1655"/>
                            <wps:cNvSpPr>
                              <a:spLocks noChangeAspect="1" noChangeArrowheads="1"/>
                            </wps:cNvSpPr>
                            <wps:spPr bwMode="auto">
                              <a:xfrm>
                                <a:off x="6908" y="3690"/>
                                <a:ext cx="652" cy="1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36" name="Oval 1656"/>
                            <wps:cNvSpPr>
                              <a:spLocks noChangeAspect="1" noChangeArrowheads="1"/>
                            </wps:cNvSpPr>
                            <wps:spPr bwMode="auto">
                              <a:xfrm>
                                <a:off x="6992" y="3523"/>
                                <a:ext cx="147"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37" name="Oval 1657"/>
                            <wps:cNvSpPr>
                              <a:spLocks noChangeAspect="1" noChangeArrowheads="1"/>
                            </wps:cNvSpPr>
                            <wps:spPr bwMode="auto">
                              <a:xfrm>
                                <a:off x="7290" y="3523"/>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1938" name="Group 1670"/>
                          <wpg:cNvGrpSpPr>
                            <a:grpSpLocks/>
                          </wpg:cNvGrpSpPr>
                          <wpg:grpSpPr bwMode="auto">
                            <a:xfrm>
                              <a:off x="6172" y="4788"/>
                              <a:ext cx="652" cy="325"/>
                              <a:chOff x="6908" y="3523"/>
                              <a:chExt cx="652" cy="325"/>
                            </a:xfrm>
                          </wpg:grpSpPr>
                          <wps:wsp>
                            <wps:cNvPr id="1939" name="Rectangle 1671"/>
                            <wps:cNvSpPr>
                              <a:spLocks noChangeAspect="1" noChangeArrowheads="1"/>
                            </wps:cNvSpPr>
                            <wps:spPr bwMode="auto">
                              <a:xfrm>
                                <a:off x="6908" y="3690"/>
                                <a:ext cx="652" cy="1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40" name="Oval 1672"/>
                            <wps:cNvSpPr>
                              <a:spLocks noChangeAspect="1" noChangeArrowheads="1"/>
                            </wps:cNvSpPr>
                            <wps:spPr bwMode="auto">
                              <a:xfrm>
                                <a:off x="6992" y="3523"/>
                                <a:ext cx="147"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41" name="Oval 1673"/>
                            <wps:cNvSpPr>
                              <a:spLocks noChangeAspect="1" noChangeArrowheads="1"/>
                            </wps:cNvSpPr>
                            <wps:spPr bwMode="auto">
                              <a:xfrm>
                                <a:off x="7290" y="3523"/>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1942" name="Group 1674"/>
                          <wpg:cNvGrpSpPr>
                            <a:grpSpLocks/>
                          </wpg:cNvGrpSpPr>
                          <wpg:grpSpPr bwMode="auto">
                            <a:xfrm>
                              <a:off x="6792" y="4788"/>
                              <a:ext cx="652" cy="325"/>
                              <a:chOff x="6908" y="3523"/>
                              <a:chExt cx="652" cy="325"/>
                            </a:xfrm>
                          </wpg:grpSpPr>
                          <wps:wsp>
                            <wps:cNvPr id="1943" name="Rectangle 1675"/>
                            <wps:cNvSpPr>
                              <a:spLocks noChangeAspect="1" noChangeArrowheads="1"/>
                            </wps:cNvSpPr>
                            <wps:spPr bwMode="auto">
                              <a:xfrm>
                                <a:off x="6908" y="3690"/>
                                <a:ext cx="652" cy="1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44" name="Oval 1676"/>
                            <wps:cNvSpPr>
                              <a:spLocks noChangeAspect="1" noChangeArrowheads="1"/>
                            </wps:cNvSpPr>
                            <wps:spPr bwMode="auto">
                              <a:xfrm>
                                <a:off x="6992" y="3523"/>
                                <a:ext cx="147"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45" name="Oval 1677"/>
                            <wps:cNvSpPr>
                              <a:spLocks noChangeAspect="1" noChangeArrowheads="1"/>
                            </wps:cNvSpPr>
                            <wps:spPr bwMode="auto">
                              <a:xfrm>
                                <a:off x="7290" y="3523"/>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1946" name="Group 1678"/>
                          <wpg:cNvGrpSpPr>
                            <a:grpSpLocks/>
                          </wpg:cNvGrpSpPr>
                          <wpg:grpSpPr bwMode="auto">
                            <a:xfrm>
                              <a:off x="7440" y="4773"/>
                              <a:ext cx="652" cy="340"/>
                              <a:chOff x="6908" y="3523"/>
                              <a:chExt cx="652" cy="325"/>
                            </a:xfrm>
                          </wpg:grpSpPr>
                          <wps:wsp>
                            <wps:cNvPr id="1947" name="Rectangle 1679"/>
                            <wps:cNvSpPr>
                              <a:spLocks noChangeAspect="1" noChangeArrowheads="1"/>
                            </wps:cNvSpPr>
                            <wps:spPr bwMode="auto">
                              <a:xfrm>
                                <a:off x="6908" y="3690"/>
                                <a:ext cx="652" cy="1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48" name="Oval 1680"/>
                            <wps:cNvSpPr>
                              <a:spLocks noChangeAspect="1" noChangeArrowheads="1"/>
                            </wps:cNvSpPr>
                            <wps:spPr bwMode="auto">
                              <a:xfrm>
                                <a:off x="6992" y="3523"/>
                                <a:ext cx="147"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49" name="Oval 1681"/>
                            <wps:cNvSpPr>
                              <a:spLocks noChangeAspect="1" noChangeArrowheads="1"/>
                            </wps:cNvSpPr>
                            <wps:spPr bwMode="auto">
                              <a:xfrm>
                                <a:off x="7290" y="3523"/>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1950" name="Group 1682"/>
                          <wpg:cNvGrpSpPr>
                            <a:grpSpLocks/>
                          </wpg:cNvGrpSpPr>
                          <wpg:grpSpPr bwMode="auto">
                            <a:xfrm>
                              <a:off x="8401" y="4790"/>
                              <a:ext cx="652" cy="325"/>
                              <a:chOff x="6908" y="3523"/>
                              <a:chExt cx="652" cy="325"/>
                            </a:xfrm>
                          </wpg:grpSpPr>
                          <wps:wsp>
                            <wps:cNvPr id="1951" name="Rectangle 1683"/>
                            <wps:cNvSpPr>
                              <a:spLocks noChangeAspect="1" noChangeArrowheads="1"/>
                            </wps:cNvSpPr>
                            <wps:spPr bwMode="auto">
                              <a:xfrm>
                                <a:off x="6908" y="3690"/>
                                <a:ext cx="652" cy="1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52" name="Oval 1684"/>
                            <wps:cNvSpPr>
                              <a:spLocks noChangeAspect="1" noChangeArrowheads="1"/>
                            </wps:cNvSpPr>
                            <wps:spPr bwMode="auto">
                              <a:xfrm>
                                <a:off x="6992" y="3523"/>
                                <a:ext cx="147"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53" name="Oval 1685"/>
                            <wps:cNvSpPr>
                              <a:spLocks noChangeAspect="1" noChangeArrowheads="1"/>
                            </wps:cNvSpPr>
                            <wps:spPr bwMode="auto">
                              <a:xfrm>
                                <a:off x="7290" y="3523"/>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1954" name="Group 1686"/>
                          <wpg:cNvGrpSpPr>
                            <a:grpSpLocks/>
                          </wpg:cNvGrpSpPr>
                          <wpg:grpSpPr bwMode="auto">
                            <a:xfrm>
                              <a:off x="9021" y="4790"/>
                              <a:ext cx="652" cy="325"/>
                              <a:chOff x="6908" y="3523"/>
                              <a:chExt cx="652" cy="325"/>
                            </a:xfrm>
                          </wpg:grpSpPr>
                          <wps:wsp>
                            <wps:cNvPr id="1955" name="Rectangle 1687"/>
                            <wps:cNvSpPr>
                              <a:spLocks noChangeAspect="1" noChangeArrowheads="1"/>
                            </wps:cNvSpPr>
                            <wps:spPr bwMode="auto">
                              <a:xfrm>
                                <a:off x="6908" y="3690"/>
                                <a:ext cx="652" cy="1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56" name="Oval 1688"/>
                            <wps:cNvSpPr>
                              <a:spLocks noChangeAspect="1" noChangeArrowheads="1"/>
                            </wps:cNvSpPr>
                            <wps:spPr bwMode="auto">
                              <a:xfrm>
                                <a:off x="6992" y="3523"/>
                                <a:ext cx="147"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57" name="Oval 1689"/>
                            <wps:cNvSpPr>
                              <a:spLocks noChangeAspect="1" noChangeArrowheads="1"/>
                            </wps:cNvSpPr>
                            <wps:spPr bwMode="auto">
                              <a:xfrm>
                                <a:off x="7290" y="3523"/>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1958" name="Group 1690"/>
                          <wpg:cNvGrpSpPr>
                            <a:grpSpLocks/>
                          </wpg:cNvGrpSpPr>
                          <wpg:grpSpPr bwMode="auto">
                            <a:xfrm>
                              <a:off x="9669" y="4775"/>
                              <a:ext cx="652" cy="340"/>
                              <a:chOff x="6908" y="3523"/>
                              <a:chExt cx="652" cy="325"/>
                            </a:xfrm>
                          </wpg:grpSpPr>
                          <wps:wsp>
                            <wps:cNvPr id="1959" name="Rectangle 1691"/>
                            <wps:cNvSpPr>
                              <a:spLocks noChangeAspect="1" noChangeArrowheads="1"/>
                            </wps:cNvSpPr>
                            <wps:spPr bwMode="auto">
                              <a:xfrm>
                                <a:off x="6908" y="3690"/>
                                <a:ext cx="652" cy="1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60" name="Oval 1692"/>
                            <wps:cNvSpPr>
                              <a:spLocks noChangeAspect="1" noChangeArrowheads="1"/>
                            </wps:cNvSpPr>
                            <wps:spPr bwMode="auto">
                              <a:xfrm>
                                <a:off x="6992" y="3523"/>
                                <a:ext cx="147"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61" name="Oval 1693"/>
                            <wps:cNvSpPr>
                              <a:spLocks noChangeAspect="1" noChangeArrowheads="1"/>
                            </wps:cNvSpPr>
                            <wps:spPr bwMode="auto">
                              <a:xfrm>
                                <a:off x="7290" y="3523"/>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s:wsp>
                          <wps:cNvPr id="1962" name="Rectangle 1695"/>
                          <wps:cNvSpPr>
                            <a:spLocks noChangeAspect="1" noChangeArrowheads="1"/>
                          </wps:cNvSpPr>
                          <wps:spPr bwMode="auto">
                            <a:xfrm>
                              <a:off x="7357" y="3553"/>
                              <a:ext cx="1696" cy="534"/>
                            </a:xfrm>
                            <a:prstGeom prst="rect">
                              <a:avLst/>
                            </a:prstGeom>
                            <a:solidFill>
                              <a:srgbClr val="FFFFFF"/>
                            </a:solidFill>
                            <a:ln w="9525">
                              <a:solidFill>
                                <a:srgbClr val="000000"/>
                              </a:solidFill>
                              <a:miter lim="800000"/>
                              <a:headEnd/>
                              <a:tailEnd/>
                            </a:ln>
                          </wps:spPr>
                          <wps:txbx>
                            <w:txbxContent>
                              <w:p w14:paraId="0A171AD3" w14:textId="77777777" w:rsidR="00EE16AF" w:rsidRDefault="00EE16AF" w:rsidP="009638F0">
                                <w:pPr>
                                  <w:jc w:val="center"/>
                                </w:pPr>
                                <w:r>
                                  <w:rPr>
                                    <w:rFonts w:hint="eastAsia"/>
                                  </w:rPr>
                                  <w:t>スクリーン</w:t>
                                </w:r>
                              </w:p>
                            </w:txbxContent>
                          </wps:txbx>
                          <wps:bodyPr rot="0" vert="horz" wrap="square" lIns="91440" tIns="45720" rIns="91440" bIns="45720" anchor="t" anchorCtr="0" upright="1">
                            <a:noAutofit/>
                          </wps:bodyPr>
                        </wps:wsp>
                        <wpg:grpSp>
                          <wpg:cNvPr id="1963" name="Group 1702"/>
                          <wpg:cNvGrpSpPr>
                            <a:grpSpLocks/>
                          </wpg:cNvGrpSpPr>
                          <wpg:grpSpPr bwMode="auto">
                            <a:xfrm>
                              <a:off x="6348" y="5777"/>
                              <a:ext cx="457" cy="3510"/>
                              <a:chOff x="6453" y="6540"/>
                              <a:chExt cx="457" cy="3510"/>
                            </a:xfrm>
                          </wpg:grpSpPr>
                          <wps:wsp>
                            <wps:cNvPr id="1964" name="Oval 1619"/>
                            <wps:cNvSpPr>
                              <a:spLocks noChangeAspect="1" noChangeArrowheads="1"/>
                            </wps:cNvSpPr>
                            <wps:spPr bwMode="auto">
                              <a:xfrm>
                                <a:off x="6453" y="8699"/>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65" name="Rectangle 1582"/>
                            <wps:cNvSpPr>
                              <a:spLocks noChangeAspect="1" noChangeArrowheads="1"/>
                            </wps:cNvSpPr>
                            <wps:spPr bwMode="auto">
                              <a:xfrm rot="-5400000">
                                <a:off x="6527" y="7331"/>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66" name="Rectangle 1583"/>
                            <wps:cNvSpPr>
                              <a:spLocks noChangeAspect="1" noChangeArrowheads="1"/>
                            </wps:cNvSpPr>
                            <wps:spPr bwMode="auto">
                              <a:xfrm rot="-5400000">
                                <a:off x="6527" y="7917"/>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67" name="Rectangle 1584"/>
                            <wps:cNvSpPr>
                              <a:spLocks noChangeAspect="1" noChangeArrowheads="1"/>
                            </wps:cNvSpPr>
                            <wps:spPr bwMode="auto">
                              <a:xfrm rot="-5400000">
                                <a:off x="6527" y="8503"/>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68" name="Rectangle 1585"/>
                            <wps:cNvSpPr>
                              <a:spLocks noChangeAspect="1" noChangeArrowheads="1"/>
                            </wps:cNvSpPr>
                            <wps:spPr bwMode="auto">
                              <a:xfrm rot="-5400000">
                                <a:off x="6527" y="9089"/>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69" name="Rectangle 1595"/>
                            <wps:cNvSpPr>
                              <a:spLocks noChangeAspect="1" noChangeArrowheads="1"/>
                            </wps:cNvSpPr>
                            <wps:spPr bwMode="auto">
                              <a:xfrm rot="-5400000">
                                <a:off x="6527" y="6745"/>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70" name="Oval 1612"/>
                            <wps:cNvSpPr>
                              <a:spLocks noChangeAspect="1" noChangeArrowheads="1"/>
                            </wps:cNvSpPr>
                            <wps:spPr bwMode="auto">
                              <a:xfrm>
                                <a:off x="6453" y="6624"/>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71" name="Oval 1613"/>
                            <wps:cNvSpPr>
                              <a:spLocks noChangeAspect="1" noChangeArrowheads="1"/>
                            </wps:cNvSpPr>
                            <wps:spPr bwMode="auto">
                              <a:xfrm>
                                <a:off x="6453" y="6919"/>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72" name="Oval 1614"/>
                            <wps:cNvSpPr>
                              <a:spLocks noChangeAspect="1" noChangeArrowheads="1"/>
                            </wps:cNvSpPr>
                            <wps:spPr bwMode="auto">
                              <a:xfrm>
                                <a:off x="6453" y="7249"/>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73" name="Oval 1615"/>
                            <wps:cNvSpPr>
                              <a:spLocks noChangeAspect="1" noChangeArrowheads="1"/>
                            </wps:cNvSpPr>
                            <wps:spPr bwMode="auto">
                              <a:xfrm>
                                <a:off x="6453" y="7545"/>
                                <a:ext cx="146" cy="13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74" name="Oval 1616"/>
                            <wps:cNvSpPr>
                              <a:spLocks noChangeAspect="1" noChangeArrowheads="1"/>
                            </wps:cNvSpPr>
                            <wps:spPr bwMode="auto">
                              <a:xfrm>
                                <a:off x="6453" y="7835"/>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75" name="Oval 1617"/>
                            <wps:cNvSpPr>
                              <a:spLocks noChangeAspect="1" noChangeArrowheads="1"/>
                            </wps:cNvSpPr>
                            <wps:spPr bwMode="auto">
                              <a:xfrm>
                                <a:off x="6453" y="8131"/>
                                <a:ext cx="146" cy="13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76" name="Oval 1618"/>
                            <wps:cNvSpPr>
                              <a:spLocks noChangeAspect="1" noChangeArrowheads="1"/>
                            </wps:cNvSpPr>
                            <wps:spPr bwMode="auto">
                              <a:xfrm>
                                <a:off x="6453" y="8421"/>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77" name="Oval 1620"/>
                            <wps:cNvSpPr>
                              <a:spLocks noChangeAspect="1" noChangeArrowheads="1"/>
                            </wps:cNvSpPr>
                            <wps:spPr bwMode="auto">
                              <a:xfrm>
                                <a:off x="6453" y="9007"/>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78" name="Oval 1621"/>
                            <wps:cNvSpPr>
                              <a:spLocks noChangeAspect="1" noChangeArrowheads="1"/>
                            </wps:cNvSpPr>
                            <wps:spPr bwMode="auto">
                              <a:xfrm>
                                <a:off x="6453" y="9302"/>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79" name="Rectangle 1699"/>
                            <wps:cNvSpPr>
                              <a:spLocks noChangeAspect="1" noChangeArrowheads="1"/>
                            </wps:cNvSpPr>
                            <wps:spPr bwMode="auto">
                              <a:xfrm rot="-5400000">
                                <a:off x="6529" y="9669"/>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80" name="Oval 1700"/>
                            <wps:cNvSpPr>
                              <a:spLocks noChangeAspect="1" noChangeArrowheads="1"/>
                            </wps:cNvSpPr>
                            <wps:spPr bwMode="auto">
                              <a:xfrm>
                                <a:off x="6455" y="9587"/>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81" name="Oval 1701"/>
                            <wps:cNvSpPr>
                              <a:spLocks noChangeAspect="1" noChangeArrowheads="1"/>
                            </wps:cNvSpPr>
                            <wps:spPr bwMode="auto">
                              <a:xfrm>
                                <a:off x="6455" y="9882"/>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1982" name="Group 1703"/>
                          <wpg:cNvGrpSpPr>
                            <a:grpSpLocks/>
                          </wpg:cNvGrpSpPr>
                          <wpg:grpSpPr bwMode="auto">
                            <a:xfrm rot="10800000">
                              <a:off x="6809" y="5779"/>
                              <a:ext cx="457" cy="3510"/>
                              <a:chOff x="6453" y="6540"/>
                              <a:chExt cx="457" cy="3510"/>
                            </a:xfrm>
                          </wpg:grpSpPr>
                          <wps:wsp>
                            <wps:cNvPr id="1983" name="Oval 1704"/>
                            <wps:cNvSpPr>
                              <a:spLocks noChangeAspect="1" noChangeArrowheads="1"/>
                            </wps:cNvSpPr>
                            <wps:spPr bwMode="auto">
                              <a:xfrm>
                                <a:off x="6453" y="8699"/>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84" name="Rectangle 1705"/>
                            <wps:cNvSpPr>
                              <a:spLocks noChangeAspect="1" noChangeArrowheads="1"/>
                            </wps:cNvSpPr>
                            <wps:spPr bwMode="auto">
                              <a:xfrm rot="-5400000">
                                <a:off x="6527" y="7331"/>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85" name="Rectangle 1706"/>
                            <wps:cNvSpPr>
                              <a:spLocks noChangeAspect="1" noChangeArrowheads="1"/>
                            </wps:cNvSpPr>
                            <wps:spPr bwMode="auto">
                              <a:xfrm rot="-5400000">
                                <a:off x="6527" y="7917"/>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86" name="Rectangle 1707"/>
                            <wps:cNvSpPr>
                              <a:spLocks noChangeAspect="1" noChangeArrowheads="1"/>
                            </wps:cNvSpPr>
                            <wps:spPr bwMode="auto">
                              <a:xfrm rot="-5400000">
                                <a:off x="6527" y="8503"/>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87" name="Rectangle 1708"/>
                            <wps:cNvSpPr>
                              <a:spLocks noChangeAspect="1" noChangeArrowheads="1"/>
                            </wps:cNvSpPr>
                            <wps:spPr bwMode="auto">
                              <a:xfrm rot="-5400000">
                                <a:off x="6527" y="9089"/>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88" name="Rectangle 1709"/>
                            <wps:cNvSpPr>
                              <a:spLocks noChangeAspect="1" noChangeArrowheads="1"/>
                            </wps:cNvSpPr>
                            <wps:spPr bwMode="auto">
                              <a:xfrm rot="-5400000">
                                <a:off x="6527" y="6745"/>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89" name="Oval 1710"/>
                            <wps:cNvSpPr>
                              <a:spLocks noChangeAspect="1" noChangeArrowheads="1"/>
                            </wps:cNvSpPr>
                            <wps:spPr bwMode="auto">
                              <a:xfrm>
                                <a:off x="6453" y="6624"/>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90" name="Oval 1711"/>
                            <wps:cNvSpPr>
                              <a:spLocks noChangeAspect="1" noChangeArrowheads="1"/>
                            </wps:cNvSpPr>
                            <wps:spPr bwMode="auto">
                              <a:xfrm>
                                <a:off x="6453" y="6919"/>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91" name="Oval 1712"/>
                            <wps:cNvSpPr>
                              <a:spLocks noChangeAspect="1" noChangeArrowheads="1"/>
                            </wps:cNvSpPr>
                            <wps:spPr bwMode="auto">
                              <a:xfrm>
                                <a:off x="6453" y="7249"/>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92" name="Oval 1713"/>
                            <wps:cNvSpPr>
                              <a:spLocks noChangeAspect="1" noChangeArrowheads="1"/>
                            </wps:cNvSpPr>
                            <wps:spPr bwMode="auto">
                              <a:xfrm>
                                <a:off x="6453" y="7545"/>
                                <a:ext cx="146" cy="13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93" name="Oval 1714"/>
                            <wps:cNvSpPr>
                              <a:spLocks noChangeAspect="1" noChangeArrowheads="1"/>
                            </wps:cNvSpPr>
                            <wps:spPr bwMode="auto">
                              <a:xfrm>
                                <a:off x="6453" y="7835"/>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94" name="Oval 1715"/>
                            <wps:cNvSpPr>
                              <a:spLocks noChangeAspect="1" noChangeArrowheads="1"/>
                            </wps:cNvSpPr>
                            <wps:spPr bwMode="auto">
                              <a:xfrm>
                                <a:off x="6453" y="8131"/>
                                <a:ext cx="146" cy="13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95" name="Oval 1716"/>
                            <wps:cNvSpPr>
                              <a:spLocks noChangeAspect="1" noChangeArrowheads="1"/>
                            </wps:cNvSpPr>
                            <wps:spPr bwMode="auto">
                              <a:xfrm>
                                <a:off x="6453" y="8421"/>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96" name="Oval 1717"/>
                            <wps:cNvSpPr>
                              <a:spLocks noChangeAspect="1" noChangeArrowheads="1"/>
                            </wps:cNvSpPr>
                            <wps:spPr bwMode="auto">
                              <a:xfrm>
                                <a:off x="6453" y="9007"/>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97" name="Oval 1718"/>
                            <wps:cNvSpPr>
                              <a:spLocks noChangeAspect="1" noChangeArrowheads="1"/>
                            </wps:cNvSpPr>
                            <wps:spPr bwMode="auto">
                              <a:xfrm>
                                <a:off x="6453" y="9302"/>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998" name="Rectangle 1719"/>
                            <wps:cNvSpPr>
                              <a:spLocks noChangeAspect="1" noChangeArrowheads="1"/>
                            </wps:cNvSpPr>
                            <wps:spPr bwMode="auto">
                              <a:xfrm rot="-5400000">
                                <a:off x="6529" y="9669"/>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999" name="Oval 1720"/>
                            <wps:cNvSpPr>
                              <a:spLocks noChangeAspect="1" noChangeArrowheads="1"/>
                            </wps:cNvSpPr>
                            <wps:spPr bwMode="auto">
                              <a:xfrm>
                                <a:off x="6455" y="9587"/>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00" name="Oval 1721"/>
                            <wps:cNvSpPr>
                              <a:spLocks noChangeAspect="1" noChangeArrowheads="1"/>
                            </wps:cNvSpPr>
                            <wps:spPr bwMode="auto">
                              <a:xfrm>
                                <a:off x="6455" y="9882"/>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2001" name="Group 1722"/>
                          <wpg:cNvGrpSpPr>
                            <a:grpSpLocks/>
                          </wpg:cNvGrpSpPr>
                          <wpg:grpSpPr bwMode="auto">
                            <a:xfrm>
                              <a:off x="7778" y="5779"/>
                              <a:ext cx="457" cy="3510"/>
                              <a:chOff x="6453" y="6540"/>
                              <a:chExt cx="457" cy="3510"/>
                            </a:xfrm>
                          </wpg:grpSpPr>
                          <wps:wsp>
                            <wps:cNvPr id="2002" name="Oval 1723"/>
                            <wps:cNvSpPr>
                              <a:spLocks noChangeAspect="1" noChangeArrowheads="1"/>
                            </wps:cNvSpPr>
                            <wps:spPr bwMode="auto">
                              <a:xfrm>
                                <a:off x="6453" y="8699"/>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03" name="Rectangle 1724"/>
                            <wps:cNvSpPr>
                              <a:spLocks noChangeAspect="1" noChangeArrowheads="1"/>
                            </wps:cNvSpPr>
                            <wps:spPr bwMode="auto">
                              <a:xfrm rot="-5400000">
                                <a:off x="6527" y="7331"/>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04" name="Rectangle 1725"/>
                            <wps:cNvSpPr>
                              <a:spLocks noChangeAspect="1" noChangeArrowheads="1"/>
                            </wps:cNvSpPr>
                            <wps:spPr bwMode="auto">
                              <a:xfrm rot="-5400000">
                                <a:off x="6527" y="7917"/>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05" name="Rectangle 1726"/>
                            <wps:cNvSpPr>
                              <a:spLocks noChangeAspect="1" noChangeArrowheads="1"/>
                            </wps:cNvSpPr>
                            <wps:spPr bwMode="auto">
                              <a:xfrm rot="-5400000">
                                <a:off x="6527" y="8503"/>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06" name="Rectangle 1727"/>
                            <wps:cNvSpPr>
                              <a:spLocks noChangeAspect="1" noChangeArrowheads="1"/>
                            </wps:cNvSpPr>
                            <wps:spPr bwMode="auto">
                              <a:xfrm rot="-5400000">
                                <a:off x="6527" y="9089"/>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07" name="Rectangle 1728"/>
                            <wps:cNvSpPr>
                              <a:spLocks noChangeAspect="1" noChangeArrowheads="1"/>
                            </wps:cNvSpPr>
                            <wps:spPr bwMode="auto">
                              <a:xfrm rot="-5400000">
                                <a:off x="6527" y="6745"/>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08" name="Oval 1729"/>
                            <wps:cNvSpPr>
                              <a:spLocks noChangeAspect="1" noChangeArrowheads="1"/>
                            </wps:cNvSpPr>
                            <wps:spPr bwMode="auto">
                              <a:xfrm>
                                <a:off x="6453" y="6624"/>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09" name="Oval 1730"/>
                            <wps:cNvSpPr>
                              <a:spLocks noChangeAspect="1" noChangeArrowheads="1"/>
                            </wps:cNvSpPr>
                            <wps:spPr bwMode="auto">
                              <a:xfrm>
                                <a:off x="6453" y="6919"/>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10" name="Oval 1731"/>
                            <wps:cNvSpPr>
                              <a:spLocks noChangeAspect="1" noChangeArrowheads="1"/>
                            </wps:cNvSpPr>
                            <wps:spPr bwMode="auto">
                              <a:xfrm>
                                <a:off x="6453" y="7249"/>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11" name="Oval 1732"/>
                            <wps:cNvSpPr>
                              <a:spLocks noChangeAspect="1" noChangeArrowheads="1"/>
                            </wps:cNvSpPr>
                            <wps:spPr bwMode="auto">
                              <a:xfrm>
                                <a:off x="6453" y="7545"/>
                                <a:ext cx="146" cy="13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12" name="Oval 1733"/>
                            <wps:cNvSpPr>
                              <a:spLocks noChangeAspect="1" noChangeArrowheads="1"/>
                            </wps:cNvSpPr>
                            <wps:spPr bwMode="auto">
                              <a:xfrm>
                                <a:off x="6453" y="7835"/>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13" name="Oval 1734"/>
                            <wps:cNvSpPr>
                              <a:spLocks noChangeAspect="1" noChangeArrowheads="1"/>
                            </wps:cNvSpPr>
                            <wps:spPr bwMode="auto">
                              <a:xfrm>
                                <a:off x="6453" y="8131"/>
                                <a:ext cx="146" cy="13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14" name="Oval 1735"/>
                            <wps:cNvSpPr>
                              <a:spLocks noChangeAspect="1" noChangeArrowheads="1"/>
                            </wps:cNvSpPr>
                            <wps:spPr bwMode="auto">
                              <a:xfrm>
                                <a:off x="6453" y="8421"/>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15" name="Oval 1736"/>
                            <wps:cNvSpPr>
                              <a:spLocks noChangeAspect="1" noChangeArrowheads="1"/>
                            </wps:cNvSpPr>
                            <wps:spPr bwMode="auto">
                              <a:xfrm>
                                <a:off x="6453" y="9007"/>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16" name="Oval 1737"/>
                            <wps:cNvSpPr>
                              <a:spLocks noChangeAspect="1" noChangeArrowheads="1"/>
                            </wps:cNvSpPr>
                            <wps:spPr bwMode="auto">
                              <a:xfrm>
                                <a:off x="6453" y="9302"/>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17" name="Rectangle 1738"/>
                            <wps:cNvSpPr>
                              <a:spLocks noChangeAspect="1" noChangeArrowheads="1"/>
                            </wps:cNvSpPr>
                            <wps:spPr bwMode="auto">
                              <a:xfrm rot="-5400000">
                                <a:off x="6529" y="9669"/>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18" name="Oval 1739"/>
                            <wps:cNvSpPr>
                              <a:spLocks noChangeAspect="1" noChangeArrowheads="1"/>
                            </wps:cNvSpPr>
                            <wps:spPr bwMode="auto">
                              <a:xfrm>
                                <a:off x="6455" y="9587"/>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19" name="Oval 1740"/>
                            <wps:cNvSpPr>
                              <a:spLocks noChangeAspect="1" noChangeArrowheads="1"/>
                            </wps:cNvSpPr>
                            <wps:spPr bwMode="auto">
                              <a:xfrm>
                                <a:off x="6455" y="9882"/>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2020" name="Group 1741"/>
                          <wpg:cNvGrpSpPr>
                            <a:grpSpLocks/>
                          </wpg:cNvGrpSpPr>
                          <wpg:grpSpPr bwMode="auto">
                            <a:xfrm rot="10800000">
                              <a:off x="8239" y="5781"/>
                              <a:ext cx="457" cy="3510"/>
                              <a:chOff x="6453" y="6540"/>
                              <a:chExt cx="457" cy="3510"/>
                            </a:xfrm>
                          </wpg:grpSpPr>
                          <wps:wsp>
                            <wps:cNvPr id="2021" name="Oval 1742"/>
                            <wps:cNvSpPr>
                              <a:spLocks noChangeAspect="1" noChangeArrowheads="1"/>
                            </wps:cNvSpPr>
                            <wps:spPr bwMode="auto">
                              <a:xfrm>
                                <a:off x="6453" y="8699"/>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22" name="Rectangle 1743"/>
                            <wps:cNvSpPr>
                              <a:spLocks noChangeAspect="1" noChangeArrowheads="1"/>
                            </wps:cNvSpPr>
                            <wps:spPr bwMode="auto">
                              <a:xfrm rot="-5400000">
                                <a:off x="6527" y="7331"/>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23" name="Rectangle 1744"/>
                            <wps:cNvSpPr>
                              <a:spLocks noChangeAspect="1" noChangeArrowheads="1"/>
                            </wps:cNvSpPr>
                            <wps:spPr bwMode="auto">
                              <a:xfrm rot="-5400000">
                                <a:off x="6527" y="7917"/>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24" name="Rectangle 1745"/>
                            <wps:cNvSpPr>
                              <a:spLocks noChangeAspect="1" noChangeArrowheads="1"/>
                            </wps:cNvSpPr>
                            <wps:spPr bwMode="auto">
                              <a:xfrm rot="-5400000">
                                <a:off x="6527" y="8503"/>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25" name="Rectangle 1746"/>
                            <wps:cNvSpPr>
                              <a:spLocks noChangeAspect="1" noChangeArrowheads="1"/>
                            </wps:cNvSpPr>
                            <wps:spPr bwMode="auto">
                              <a:xfrm rot="-5400000">
                                <a:off x="6527" y="9089"/>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26" name="Rectangle 1747"/>
                            <wps:cNvSpPr>
                              <a:spLocks noChangeAspect="1" noChangeArrowheads="1"/>
                            </wps:cNvSpPr>
                            <wps:spPr bwMode="auto">
                              <a:xfrm rot="-5400000">
                                <a:off x="6527" y="6745"/>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27" name="Oval 1748"/>
                            <wps:cNvSpPr>
                              <a:spLocks noChangeAspect="1" noChangeArrowheads="1"/>
                            </wps:cNvSpPr>
                            <wps:spPr bwMode="auto">
                              <a:xfrm>
                                <a:off x="6453" y="6624"/>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28" name="Oval 1749"/>
                            <wps:cNvSpPr>
                              <a:spLocks noChangeAspect="1" noChangeArrowheads="1"/>
                            </wps:cNvSpPr>
                            <wps:spPr bwMode="auto">
                              <a:xfrm>
                                <a:off x="6453" y="6919"/>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29" name="Oval 1750"/>
                            <wps:cNvSpPr>
                              <a:spLocks noChangeAspect="1" noChangeArrowheads="1"/>
                            </wps:cNvSpPr>
                            <wps:spPr bwMode="auto">
                              <a:xfrm>
                                <a:off x="6453" y="7249"/>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30" name="Oval 1751"/>
                            <wps:cNvSpPr>
                              <a:spLocks noChangeAspect="1" noChangeArrowheads="1"/>
                            </wps:cNvSpPr>
                            <wps:spPr bwMode="auto">
                              <a:xfrm>
                                <a:off x="6453" y="7545"/>
                                <a:ext cx="146" cy="13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31" name="Oval 1752"/>
                            <wps:cNvSpPr>
                              <a:spLocks noChangeAspect="1" noChangeArrowheads="1"/>
                            </wps:cNvSpPr>
                            <wps:spPr bwMode="auto">
                              <a:xfrm>
                                <a:off x="6453" y="7835"/>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32" name="Oval 1753"/>
                            <wps:cNvSpPr>
                              <a:spLocks noChangeAspect="1" noChangeArrowheads="1"/>
                            </wps:cNvSpPr>
                            <wps:spPr bwMode="auto">
                              <a:xfrm>
                                <a:off x="6453" y="8131"/>
                                <a:ext cx="146" cy="13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33" name="Oval 1754"/>
                            <wps:cNvSpPr>
                              <a:spLocks noChangeAspect="1" noChangeArrowheads="1"/>
                            </wps:cNvSpPr>
                            <wps:spPr bwMode="auto">
                              <a:xfrm>
                                <a:off x="6453" y="8421"/>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34" name="Oval 1755"/>
                            <wps:cNvSpPr>
                              <a:spLocks noChangeAspect="1" noChangeArrowheads="1"/>
                            </wps:cNvSpPr>
                            <wps:spPr bwMode="auto">
                              <a:xfrm>
                                <a:off x="6453" y="9007"/>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35" name="Oval 1756"/>
                            <wps:cNvSpPr>
                              <a:spLocks noChangeAspect="1" noChangeArrowheads="1"/>
                            </wps:cNvSpPr>
                            <wps:spPr bwMode="auto">
                              <a:xfrm>
                                <a:off x="6453" y="9302"/>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36" name="Rectangle 1757"/>
                            <wps:cNvSpPr>
                              <a:spLocks noChangeAspect="1" noChangeArrowheads="1"/>
                            </wps:cNvSpPr>
                            <wps:spPr bwMode="auto">
                              <a:xfrm rot="-5400000">
                                <a:off x="6529" y="9669"/>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37" name="Oval 1758"/>
                            <wps:cNvSpPr>
                              <a:spLocks noChangeAspect="1" noChangeArrowheads="1"/>
                            </wps:cNvSpPr>
                            <wps:spPr bwMode="auto">
                              <a:xfrm>
                                <a:off x="6455" y="9587"/>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38" name="Oval 1759"/>
                            <wps:cNvSpPr>
                              <a:spLocks noChangeAspect="1" noChangeArrowheads="1"/>
                            </wps:cNvSpPr>
                            <wps:spPr bwMode="auto">
                              <a:xfrm>
                                <a:off x="6455" y="9882"/>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2039" name="Group 1760"/>
                          <wpg:cNvGrpSpPr>
                            <a:grpSpLocks/>
                          </wpg:cNvGrpSpPr>
                          <wpg:grpSpPr bwMode="auto">
                            <a:xfrm>
                              <a:off x="9123" y="5781"/>
                              <a:ext cx="457" cy="3510"/>
                              <a:chOff x="6453" y="6540"/>
                              <a:chExt cx="457" cy="3510"/>
                            </a:xfrm>
                          </wpg:grpSpPr>
                          <wps:wsp>
                            <wps:cNvPr id="2040" name="Oval 1761"/>
                            <wps:cNvSpPr>
                              <a:spLocks noChangeAspect="1" noChangeArrowheads="1"/>
                            </wps:cNvSpPr>
                            <wps:spPr bwMode="auto">
                              <a:xfrm>
                                <a:off x="6453" y="8699"/>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41" name="Rectangle 1762"/>
                            <wps:cNvSpPr>
                              <a:spLocks noChangeAspect="1" noChangeArrowheads="1"/>
                            </wps:cNvSpPr>
                            <wps:spPr bwMode="auto">
                              <a:xfrm rot="-5400000">
                                <a:off x="6527" y="7331"/>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42" name="Rectangle 1763"/>
                            <wps:cNvSpPr>
                              <a:spLocks noChangeAspect="1" noChangeArrowheads="1"/>
                            </wps:cNvSpPr>
                            <wps:spPr bwMode="auto">
                              <a:xfrm rot="-5400000">
                                <a:off x="6527" y="7917"/>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43" name="Rectangle 1764"/>
                            <wps:cNvSpPr>
                              <a:spLocks noChangeAspect="1" noChangeArrowheads="1"/>
                            </wps:cNvSpPr>
                            <wps:spPr bwMode="auto">
                              <a:xfrm rot="-5400000">
                                <a:off x="6527" y="8503"/>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44" name="Rectangle 1765"/>
                            <wps:cNvSpPr>
                              <a:spLocks noChangeAspect="1" noChangeArrowheads="1"/>
                            </wps:cNvSpPr>
                            <wps:spPr bwMode="auto">
                              <a:xfrm rot="-5400000">
                                <a:off x="6527" y="9089"/>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45" name="Rectangle 1766"/>
                            <wps:cNvSpPr>
                              <a:spLocks noChangeAspect="1" noChangeArrowheads="1"/>
                            </wps:cNvSpPr>
                            <wps:spPr bwMode="auto">
                              <a:xfrm rot="-5400000">
                                <a:off x="6527" y="6745"/>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46" name="Oval 1767"/>
                            <wps:cNvSpPr>
                              <a:spLocks noChangeAspect="1" noChangeArrowheads="1"/>
                            </wps:cNvSpPr>
                            <wps:spPr bwMode="auto">
                              <a:xfrm>
                                <a:off x="6453" y="6624"/>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47" name="Oval 1768"/>
                            <wps:cNvSpPr>
                              <a:spLocks noChangeAspect="1" noChangeArrowheads="1"/>
                            </wps:cNvSpPr>
                            <wps:spPr bwMode="auto">
                              <a:xfrm>
                                <a:off x="6453" y="6919"/>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48" name="Oval 1769"/>
                            <wps:cNvSpPr>
                              <a:spLocks noChangeAspect="1" noChangeArrowheads="1"/>
                            </wps:cNvSpPr>
                            <wps:spPr bwMode="auto">
                              <a:xfrm>
                                <a:off x="6453" y="7249"/>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49" name="Oval 1770"/>
                            <wps:cNvSpPr>
                              <a:spLocks noChangeAspect="1" noChangeArrowheads="1"/>
                            </wps:cNvSpPr>
                            <wps:spPr bwMode="auto">
                              <a:xfrm>
                                <a:off x="6453" y="7545"/>
                                <a:ext cx="146" cy="13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50" name="Oval 1771"/>
                            <wps:cNvSpPr>
                              <a:spLocks noChangeAspect="1" noChangeArrowheads="1"/>
                            </wps:cNvSpPr>
                            <wps:spPr bwMode="auto">
                              <a:xfrm>
                                <a:off x="6453" y="7835"/>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51" name="Oval 1772"/>
                            <wps:cNvSpPr>
                              <a:spLocks noChangeAspect="1" noChangeArrowheads="1"/>
                            </wps:cNvSpPr>
                            <wps:spPr bwMode="auto">
                              <a:xfrm>
                                <a:off x="6453" y="8131"/>
                                <a:ext cx="146" cy="13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52" name="Oval 1773"/>
                            <wps:cNvSpPr>
                              <a:spLocks noChangeAspect="1" noChangeArrowheads="1"/>
                            </wps:cNvSpPr>
                            <wps:spPr bwMode="auto">
                              <a:xfrm>
                                <a:off x="6453" y="8421"/>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53" name="Oval 1774"/>
                            <wps:cNvSpPr>
                              <a:spLocks noChangeAspect="1" noChangeArrowheads="1"/>
                            </wps:cNvSpPr>
                            <wps:spPr bwMode="auto">
                              <a:xfrm>
                                <a:off x="6453" y="9007"/>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54" name="Oval 1775"/>
                            <wps:cNvSpPr>
                              <a:spLocks noChangeAspect="1" noChangeArrowheads="1"/>
                            </wps:cNvSpPr>
                            <wps:spPr bwMode="auto">
                              <a:xfrm>
                                <a:off x="6453" y="9302"/>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55" name="Rectangle 1776"/>
                            <wps:cNvSpPr>
                              <a:spLocks noChangeAspect="1" noChangeArrowheads="1"/>
                            </wps:cNvSpPr>
                            <wps:spPr bwMode="auto">
                              <a:xfrm rot="-5400000">
                                <a:off x="6529" y="9669"/>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56" name="Oval 1777"/>
                            <wps:cNvSpPr>
                              <a:spLocks noChangeAspect="1" noChangeArrowheads="1"/>
                            </wps:cNvSpPr>
                            <wps:spPr bwMode="auto">
                              <a:xfrm>
                                <a:off x="6455" y="9587"/>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57" name="Oval 1778"/>
                            <wps:cNvSpPr>
                              <a:spLocks noChangeAspect="1" noChangeArrowheads="1"/>
                            </wps:cNvSpPr>
                            <wps:spPr bwMode="auto">
                              <a:xfrm>
                                <a:off x="6455" y="9882"/>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2058" name="Group 1779"/>
                          <wpg:cNvGrpSpPr>
                            <a:grpSpLocks/>
                          </wpg:cNvGrpSpPr>
                          <wpg:grpSpPr bwMode="auto">
                            <a:xfrm rot="10800000">
                              <a:off x="9584" y="5783"/>
                              <a:ext cx="457" cy="3510"/>
                              <a:chOff x="6453" y="6540"/>
                              <a:chExt cx="457" cy="3510"/>
                            </a:xfrm>
                          </wpg:grpSpPr>
                          <wps:wsp>
                            <wps:cNvPr id="2059" name="Oval 1780"/>
                            <wps:cNvSpPr>
                              <a:spLocks noChangeAspect="1" noChangeArrowheads="1"/>
                            </wps:cNvSpPr>
                            <wps:spPr bwMode="auto">
                              <a:xfrm>
                                <a:off x="6453" y="8699"/>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60" name="Rectangle 1781"/>
                            <wps:cNvSpPr>
                              <a:spLocks noChangeAspect="1" noChangeArrowheads="1"/>
                            </wps:cNvSpPr>
                            <wps:spPr bwMode="auto">
                              <a:xfrm rot="-5400000">
                                <a:off x="6527" y="7331"/>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61" name="Rectangle 1782"/>
                            <wps:cNvSpPr>
                              <a:spLocks noChangeAspect="1" noChangeArrowheads="1"/>
                            </wps:cNvSpPr>
                            <wps:spPr bwMode="auto">
                              <a:xfrm rot="-5400000">
                                <a:off x="6527" y="7917"/>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62" name="Rectangle 1783"/>
                            <wps:cNvSpPr>
                              <a:spLocks noChangeAspect="1" noChangeArrowheads="1"/>
                            </wps:cNvSpPr>
                            <wps:spPr bwMode="auto">
                              <a:xfrm rot="-5400000">
                                <a:off x="6527" y="8503"/>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63" name="Rectangle 1784"/>
                            <wps:cNvSpPr>
                              <a:spLocks noChangeAspect="1" noChangeArrowheads="1"/>
                            </wps:cNvSpPr>
                            <wps:spPr bwMode="auto">
                              <a:xfrm rot="-5400000">
                                <a:off x="6527" y="9089"/>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64" name="Rectangle 1785"/>
                            <wps:cNvSpPr>
                              <a:spLocks noChangeAspect="1" noChangeArrowheads="1"/>
                            </wps:cNvSpPr>
                            <wps:spPr bwMode="auto">
                              <a:xfrm rot="-5400000">
                                <a:off x="6527" y="6745"/>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65" name="Oval 1786"/>
                            <wps:cNvSpPr>
                              <a:spLocks noChangeAspect="1" noChangeArrowheads="1"/>
                            </wps:cNvSpPr>
                            <wps:spPr bwMode="auto">
                              <a:xfrm>
                                <a:off x="6453" y="6624"/>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66" name="Oval 1787"/>
                            <wps:cNvSpPr>
                              <a:spLocks noChangeAspect="1" noChangeArrowheads="1"/>
                            </wps:cNvSpPr>
                            <wps:spPr bwMode="auto">
                              <a:xfrm>
                                <a:off x="6453" y="6919"/>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67" name="Oval 1788"/>
                            <wps:cNvSpPr>
                              <a:spLocks noChangeAspect="1" noChangeArrowheads="1"/>
                            </wps:cNvSpPr>
                            <wps:spPr bwMode="auto">
                              <a:xfrm>
                                <a:off x="6453" y="7249"/>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68" name="Oval 1789"/>
                            <wps:cNvSpPr>
                              <a:spLocks noChangeAspect="1" noChangeArrowheads="1"/>
                            </wps:cNvSpPr>
                            <wps:spPr bwMode="auto">
                              <a:xfrm>
                                <a:off x="6453" y="7545"/>
                                <a:ext cx="146" cy="13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69" name="Oval 1790"/>
                            <wps:cNvSpPr>
                              <a:spLocks noChangeAspect="1" noChangeArrowheads="1"/>
                            </wps:cNvSpPr>
                            <wps:spPr bwMode="auto">
                              <a:xfrm>
                                <a:off x="6453" y="7835"/>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70" name="Oval 1791"/>
                            <wps:cNvSpPr>
                              <a:spLocks noChangeAspect="1" noChangeArrowheads="1"/>
                            </wps:cNvSpPr>
                            <wps:spPr bwMode="auto">
                              <a:xfrm>
                                <a:off x="6453" y="8131"/>
                                <a:ext cx="146" cy="131"/>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71" name="Oval 1792"/>
                            <wps:cNvSpPr>
                              <a:spLocks noChangeAspect="1" noChangeArrowheads="1"/>
                            </wps:cNvSpPr>
                            <wps:spPr bwMode="auto">
                              <a:xfrm>
                                <a:off x="6453" y="8421"/>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72" name="Oval 1793"/>
                            <wps:cNvSpPr>
                              <a:spLocks noChangeAspect="1" noChangeArrowheads="1"/>
                            </wps:cNvSpPr>
                            <wps:spPr bwMode="auto">
                              <a:xfrm>
                                <a:off x="6453" y="9007"/>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73" name="Oval 1794"/>
                            <wps:cNvSpPr>
                              <a:spLocks noChangeAspect="1" noChangeArrowheads="1"/>
                            </wps:cNvSpPr>
                            <wps:spPr bwMode="auto">
                              <a:xfrm>
                                <a:off x="6453" y="9302"/>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74" name="Rectangle 1795"/>
                            <wps:cNvSpPr>
                              <a:spLocks noChangeAspect="1" noChangeArrowheads="1"/>
                            </wps:cNvSpPr>
                            <wps:spPr bwMode="auto">
                              <a:xfrm rot="-5400000">
                                <a:off x="6529" y="9669"/>
                                <a:ext cx="586" cy="17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75" name="Oval 1796"/>
                            <wps:cNvSpPr>
                              <a:spLocks noChangeAspect="1" noChangeArrowheads="1"/>
                            </wps:cNvSpPr>
                            <wps:spPr bwMode="auto">
                              <a:xfrm>
                                <a:off x="6455" y="9587"/>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76" name="Oval 1797"/>
                            <wps:cNvSpPr>
                              <a:spLocks noChangeAspect="1" noChangeArrowheads="1"/>
                            </wps:cNvSpPr>
                            <wps:spPr bwMode="auto">
                              <a:xfrm>
                                <a:off x="6455" y="9882"/>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grpSp>
                        <wpg:cNvPr id="2077" name="Group 1884"/>
                        <wpg:cNvGrpSpPr>
                          <a:grpSpLocks/>
                        </wpg:cNvGrpSpPr>
                        <wpg:grpSpPr bwMode="auto">
                          <a:xfrm>
                            <a:off x="6256" y="9742"/>
                            <a:ext cx="3843" cy="1201"/>
                            <a:chOff x="6256" y="9742"/>
                            <a:chExt cx="3843" cy="1201"/>
                          </a:xfrm>
                        </wpg:grpSpPr>
                        <wpg:grpSp>
                          <wpg:cNvPr id="2078" name="Group 1810"/>
                          <wpg:cNvGrpSpPr>
                            <a:grpSpLocks/>
                          </wpg:cNvGrpSpPr>
                          <wpg:grpSpPr bwMode="auto">
                            <a:xfrm rot="10800000">
                              <a:off x="6256" y="9742"/>
                              <a:ext cx="1920" cy="340"/>
                              <a:chOff x="6412" y="4906"/>
                              <a:chExt cx="1920" cy="340"/>
                            </a:xfrm>
                          </wpg:grpSpPr>
                          <wpg:grpSp>
                            <wpg:cNvPr id="2079" name="Group 1798"/>
                            <wpg:cNvGrpSpPr>
                              <a:grpSpLocks/>
                            </wpg:cNvGrpSpPr>
                            <wpg:grpSpPr bwMode="auto">
                              <a:xfrm>
                                <a:off x="6412" y="4921"/>
                                <a:ext cx="652" cy="325"/>
                                <a:chOff x="6908" y="3523"/>
                                <a:chExt cx="652" cy="325"/>
                              </a:xfrm>
                            </wpg:grpSpPr>
                            <wps:wsp>
                              <wps:cNvPr id="2080" name="Rectangle 1799"/>
                              <wps:cNvSpPr>
                                <a:spLocks noChangeAspect="1" noChangeArrowheads="1"/>
                              </wps:cNvSpPr>
                              <wps:spPr bwMode="auto">
                                <a:xfrm>
                                  <a:off x="6908" y="3690"/>
                                  <a:ext cx="652" cy="1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81" name="Oval 1800"/>
                              <wps:cNvSpPr>
                                <a:spLocks noChangeAspect="1" noChangeArrowheads="1"/>
                              </wps:cNvSpPr>
                              <wps:spPr bwMode="auto">
                                <a:xfrm>
                                  <a:off x="6992" y="3523"/>
                                  <a:ext cx="147"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82" name="Oval 1801"/>
                              <wps:cNvSpPr>
                                <a:spLocks noChangeAspect="1" noChangeArrowheads="1"/>
                              </wps:cNvSpPr>
                              <wps:spPr bwMode="auto">
                                <a:xfrm>
                                  <a:off x="7290" y="3523"/>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2083" name="Group 1802"/>
                            <wpg:cNvGrpSpPr>
                              <a:grpSpLocks/>
                            </wpg:cNvGrpSpPr>
                            <wpg:grpSpPr bwMode="auto">
                              <a:xfrm>
                                <a:off x="7032" y="4921"/>
                                <a:ext cx="652" cy="325"/>
                                <a:chOff x="6908" y="3523"/>
                                <a:chExt cx="652" cy="325"/>
                              </a:xfrm>
                            </wpg:grpSpPr>
                            <wps:wsp>
                              <wps:cNvPr id="2084" name="Rectangle 1803"/>
                              <wps:cNvSpPr>
                                <a:spLocks noChangeAspect="1" noChangeArrowheads="1"/>
                              </wps:cNvSpPr>
                              <wps:spPr bwMode="auto">
                                <a:xfrm>
                                  <a:off x="6908" y="3690"/>
                                  <a:ext cx="652" cy="1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85" name="Oval 1804"/>
                              <wps:cNvSpPr>
                                <a:spLocks noChangeAspect="1" noChangeArrowheads="1"/>
                              </wps:cNvSpPr>
                              <wps:spPr bwMode="auto">
                                <a:xfrm>
                                  <a:off x="6992" y="3523"/>
                                  <a:ext cx="147"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86" name="Oval 1805"/>
                              <wps:cNvSpPr>
                                <a:spLocks noChangeAspect="1" noChangeArrowheads="1"/>
                              </wps:cNvSpPr>
                              <wps:spPr bwMode="auto">
                                <a:xfrm>
                                  <a:off x="7290" y="3523"/>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2087" name="Group 1806"/>
                            <wpg:cNvGrpSpPr>
                              <a:grpSpLocks/>
                            </wpg:cNvGrpSpPr>
                            <wpg:grpSpPr bwMode="auto">
                              <a:xfrm>
                                <a:off x="7680" y="4906"/>
                                <a:ext cx="652" cy="340"/>
                                <a:chOff x="6908" y="3523"/>
                                <a:chExt cx="652" cy="325"/>
                              </a:xfrm>
                            </wpg:grpSpPr>
                            <wps:wsp>
                              <wps:cNvPr id="2088" name="Rectangle 1807"/>
                              <wps:cNvSpPr>
                                <a:spLocks noChangeAspect="1" noChangeArrowheads="1"/>
                              </wps:cNvSpPr>
                              <wps:spPr bwMode="auto">
                                <a:xfrm>
                                  <a:off x="6908" y="3690"/>
                                  <a:ext cx="652" cy="1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89" name="Oval 1808"/>
                              <wps:cNvSpPr>
                                <a:spLocks noChangeAspect="1" noChangeArrowheads="1"/>
                              </wps:cNvSpPr>
                              <wps:spPr bwMode="auto">
                                <a:xfrm>
                                  <a:off x="6992" y="3523"/>
                                  <a:ext cx="147"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90" name="Oval 1809"/>
                              <wps:cNvSpPr>
                                <a:spLocks noChangeAspect="1" noChangeArrowheads="1"/>
                              </wps:cNvSpPr>
                              <wps:spPr bwMode="auto">
                                <a:xfrm>
                                  <a:off x="7290" y="3523"/>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grpSp>
                          <wpg:cNvPr id="2091" name="Group 1811"/>
                          <wpg:cNvGrpSpPr>
                            <a:grpSpLocks/>
                          </wpg:cNvGrpSpPr>
                          <wpg:grpSpPr bwMode="auto">
                            <a:xfrm rot="10800000">
                              <a:off x="8179" y="9744"/>
                              <a:ext cx="1920" cy="340"/>
                              <a:chOff x="6412" y="4906"/>
                              <a:chExt cx="1920" cy="340"/>
                            </a:xfrm>
                          </wpg:grpSpPr>
                          <wpg:grpSp>
                            <wpg:cNvPr id="2092" name="Group 1812"/>
                            <wpg:cNvGrpSpPr>
                              <a:grpSpLocks/>
                            </wpg:cNvGrpSpPr>
                            <wpg:grpSpPr bwMode="auto">
                              <a:xfrm>
                                <a:off x="6412" y="4921"/>
                                <a:ext cx="652" cy="325"/>
                                <a:chOff x="6908" y="3523"/>
                                <a:chExt cx="652" cy="325"/>
                              </a:xfrm>
                            </wpg:grpSpPr>
                            <wps:wsp>
                              <wps:cNvPr id="2093" name="Rectangle 1813"/>
                              <wps:cNvSpPr>
                                <a:spLocks noChangeAspect="1" noChangeArrowheads="1"/>
                              </wps:cNvSpPr>
                              <wps:spPr bwMode="auto">
                                <a:xfrm>
                                  <a:off x="6908" y="3690"/>
                                  <a:ext cx="652" cy="1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94" name="Oval 1814"/>
                              <wps:cNvSpPr>
                                <a:spLocks noChangeAspect="1" noChangeArrowheads="1"/>
                              </wps:cNvSpPr>
                              <wps:spPr bwMode="auto">
                                <a:xfrm>
                                  <a:off x="6992" y="3523"/>
                                  <a:ext cx="147"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95" name="Oval 1815"/>
                              <wps:cNvSpPr>
                                <a:spLocks noChangeAspect="1" noChangeArrowheads="1"/>
                              </wps:cNvSpPr>
                              <wps:spPr bwMode="auto">
                                <a:xfrm>
                                  <a:off x="7290" y="3523"/>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2096" name="Group 1816"/>
                            <wpg:cNvGrpSpPr>
                              <a:grpSpLocks/>
                            </wpg:cNvGrpSpPr>
                            <wpg:grpSpPr bwMode="auto">
                              <a:xfrm>
                                <a:off x="7032" y="4921"/>
                                <a:ext cx="652" cy="325"/>
                                <a:chOff x="6908" y="3523"/>
                                <a:chExt cx="652" cy="325"/>
                              </a:xfrm>
                            </wpg:grpSpPr>
                            <wps:wsp>
                              <wps:cNvPr id="2097" name="Rectangle 1817"/>
                              <wps:cNvSpPr>
                                <a:spLocks noChangeAspect="1" noChangeArrowheads="1"/>
                              </wps:cNvSpPr>
                              <wps:spPr bwMode="auto">
                                <a:xfrm>
                                  <a:off x="6908" y="3690"/>
                                  <a:ext cx="652" cy="1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098" name="Oval 1818"/>
                              <wps:cNvSpPr>
                                <a:spLocks noChangeAspect="1" noChangeArrowheads="1"/>
                              </wps:cNvSpPr>
                              <wps:spPr bwMode="auto">
                                <a:xfrm>
                                  <a:off x="6992" y="3523"/>
                                  <a:ext cx="147"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099" name="Oval 1819"/>
                              <wps:cNvSpPr>
                                <a:spLocks noChangeAspect="1" noChangeArrowheads="1"/>
                              </wps:cNvSpPr>
                              <wps:spPr bwMode="auto">
                                <a:xfrm>
                                  <a:off x="7290" y="3523"/>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2100" name="Group 1820"/>
                            <wpg:cNvGrpSpPr>
                              <a:grpSpLocks/>
                            </wpg:cNvGrpSpPr>
                            <wpg:grpSpPr bwMode="auto">
                              <a:xfrm>
                                <a:off x="7680" y="4906"/>
                                <a:ext cx="652" cy="340"/>
                                <a:chOff x="6908" y="3523"/>
                                <a:chExt cx="652" cy="325"/>
                              </a:xfrm>
                            </wpg:grpSpPr>
                            <wps:wsp>
                              <wps:cNvPr id="2101" name="Rectangle 1821"/>
                              <wps:cNvSpPr>
                                <a:spLocks noChangeAspect="1" noChangeArrowheads="1"/>
                              </wps:cNvSpPr>
                              <wps:spPr bwMode="auto">
                                <a:xfrm>
                                  <a:off x="6908" y="3690"/>
                                  <a:ext cx="652" cy="158"/>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102" name="Oval 1822"/>
                              <wps:cNvSpPr>
                                <a:spLocks noChangeAspect="1" noChangeArrowheads="1"/>
                              </wps:cNvSpPr>
                              <wps:spPr bwMode="auto">
                                <a:xfrm>
                                  <a:off x="6992" y="3523"/>
                                  <a:ext cx="147"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03" name="Oval 1823"/>
                              <wps:cNvSpPr>
                                <a:spLocks noChangeAspect="1" noChangeArrowheads="1"/>
                              </wps:cNvSpPr>
                              <wps:spPr bwMode="auto">
                                <a:xfrm>
                                  <a:off x="7290" y="3523"/>
                                  <a:ext cx="146" cy="132"/>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grpSp>
                          <wpg:cNvPr id="2104" name="Group 1840"/>
                          <wpg:cNvGrpSpPr>
                            <a:grpSpLocks/>
                          </wpg:cNvGrpSpPr>
                          <wpg:grpSpPr bwMode="auto">
                            <a:xfrm>
                              <a:off x="6376" y="10228"/>
                              <a:ext cx="1074" cy="140"/>
                              <a:chOff x="6393" y="10342"/>
                              <a:chExt cx="1074" cy="140"/>
                            </a:xfrm>
                          </wpg:grpSpPr>
                          <wps:wsp>
                            <wps:cNvPr id="2105" name="Oval 1835"/>
                            <wps:cNvSpPr>
                              <a:spLocks noChangeAspect="1" noChangeArrowheads="1"/>
                            </wps:cNvSpPr>
                            <wps:spPr bwMode="auto">
                              <a:xfrm rot="10800000">
                                <a:off x="6706" y="10342"/>
                                <a:ext cx="147"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06" name="Oval 1836"/>
                            <wps:cNvSpPr>
                              <a:spLocks noChangeAspect="1" noChangeArrowheads="1"/>
                            </wps:cNvSpPr>
                            <wps:spPr bwMode="auto">
                              <a:xfrm rot="10800000">
                                <a:off x="6393" y="10342"/>
                                <a:ext cx="146"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07" name="Oval 1838"/>
                            <wps:cNvSpPr>
                              <a:spLocks noChangeAspect="1" noChangeArrowheads="1"/>
                            </wps:cNvSpPr>
                            <wps:spPr bwMode="auto">
                              <a:xfrm rot="10800000">
                                <a:off x="7320" y="10344"/>
                                <a:ext cx="147"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08" name="Oval 1839"/>
                            <wps:cNvSpPr>
                              <a:spLocks noChangeAspect="1" noChangeArrowheads="1"/>
                            </wps:cNvSpPr>
                            <wps:spPr bwMode="auto">
                              <a:xfrm rot="10800000">
                                <a:off x="7024" y="10344"/>
                                <a:ext cx="146"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2109" name="Group 1841"/>
                          <wpg:cNvGrpSpPr>
                            <a:grpSpLocks/>
                          </wpg:cNvGrpSpPr>
                          <wpg:grpSpPr bwMode="auto">
                            <a:xfrm>
                              <a:off x="7636" y="10230"/>
                              <a:ext cx="1074" cy="140"/>
                              <a:chOff x="6393" y="10342"/>
                              <a:chExt cx="1074" cy="140"/>
                            </a:xfrm>
                          </wpg:grpSpPr>
                          <wps:wsp>
                            <wps:cNvPr id="2110" name="Oval 1842"/>
                            <wps:cNvSpPr>
                              <a:spLocks noChangeAspect="1" noChangeArrowheads="1"/>
                            </wps:cNvSpPr>
                            <wps:spPr bwMode="auto">
                              <a:xfrm rot="10800000">
                                <a:off x="6706" y="10342"/>
                                <a:ext cx="147"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11" name="Oval 1843"/>
                            <wps:cNvSpPr>
                              <a:spLocks noChangeAspect="1" noChangeArrowheads="1"/>
                            </wps:cNvSpPr>
                            <wps:spPr bwMode="auto">
                              <a:xfrm rot="10800000">
                                <a:off x="6393" y="10342"/>
                                <a:ext cx="146"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12" name="Oval 1844"/>
                            <wps:cNvSpPr>
                              <a:spLocks noChangeAspect="1" noChangeArrowheads="1"/>
                            </wps:cNvSpPr>
                            <wps:spPr bwMode="auto">
                              <a:xfrm rot="10800000">
                                <a:off x="7320" y="10344"/>
                                <a:ext cx="147"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13" name="Oval 1845"/>
                            <wps:cNvSpPr>
                              <a:spLocks noChangeAspect="1" noChangeArrowheads="1"/>
                            </wps:cNvSpPr>
                            <wps:spPr bwMode="auto">
                              <a:xfrm rot="10800000">
                                <a:off x="7024" y="10344"/>
                                <a:ext cx="146"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2114" name="Group 1846"/>
                          <wpg:cNvGrpSpPr>
                            <a:grpSpLocks/>
                          </wpg:cNvGrpSpPr>
                          <wpg:grpSpPr bwMode="auto">
                            <a:xfrm>
                              <a:off x="8930" y="10232"/>
                              <a:ext cx="1074" cy="140"/>
                              <a:chOff x="6393" y="10342"/>
                              <a:chExt cx="1074" cy="140"/>
                            </a:xfrm>
                          </wpg:grpSpPr>
                          <wps:wsp>
                            <wps:cNvPr id="2115" name="Oval 1847"/>
                            <wps:cNvSpPr>
                              <a:spLocks noChangeAspect="1" noChangeArrowheads="1"/>
                            </wps:cNvSpPr>
                            <wps:spPr bwMode="auto">
                              <a:xfrm rot="10800000">
                                <a:off x="6706" y="10342"/>
                                <a:ext cx="147"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16" name="Oval 1848"/>
                            <wps:cNvSpPr>
                              <a:spLocks noChangeAspect="1" noChangeArrowheads="1"/>
                            </wps:cNvSpPr>
                            <wps:spPr bwMode="auto">
                              <a:xfrm rot="10800000">
                                <a:off x="6393" y="10342"/>
                                <a:ext cx="146"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17" name="Oval 1849"/>
                            <wps:cNvSpPr>
                              <a:spLocks noChangeAspect="1" noChangeArrowheads="1"/>
                            </wps:cNvSpPr>
                            <wps:spPr bwMode="auto">
                              <a:xfrm rot="10800000">
                                <a:off x="7320" y="10344"/>
                                <a:ext cx="147"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18" name="Oval 1850"/>
                            <wps:cNvSpPr>
                              <a:spLocks noChangeAspect="1" noChangeArrowheads="1"/>
                            </wps:cNvSpPr>
                            <wps:spPr bwMode="auto">
                              <a:xfrm rot="10800000">
                                <a:off x="7024" y="10344"/>
                                <a:ext cx="146"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2119" name="Group 1851"/>
                          <wpg:cNvGrpSpPr>
                            <a:grpSpLocks/>
                          </wpg:cNvGrpSpPr>
                          <wpg:grpSpPr bwMode="auto">
                            <a:xfrm>
                              <a:off x="6382" y="10540"/>
                              <a:ext cx="1074" cy="140"/>
                              <a:chOff x="6393" y="10342"/>
                              <a:chExt cx="1074" cy="140"/>
                            </a:xfrm>
                          </wpg:grpSpPr>
                          <wps:wsp>
                            <wps:cNvPr id="2120" name="Oval 1852"/>
                            <wps:cNvSpPr>
                              <a:spLocks noChangeAspect="1" noChangeArrowheads="1"/>
                            </wps:cNvSpPr>
                            <wps:spPr bwMode="auto">
                              <a:xfrm rot="10800000">
                                <a:off x="6706" y="10342"/>
                                <a:ext cx="147"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21" name="Oval 1853"/>
                            <wps:cNvSpPr>
                              <a:spLocks noChangeAspect="1" noChangeArrowheads="1"/>
                            </wps:cNvSpPr>
                            <wps:spPr bwMode="auto">
                              <a:xfrm rot="10800000">
                                <a:off x="6393" y="10342"/>
                                <a:ext cx="146"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22" name="Oval 1854"/>
                            <wps:cNvSpPr>
                              <a:spLocks noChangeAspect="1" noChangeArrowheads="1"/>
                            </wps:cNvSpPr>
                            <wps:spPr bwMode="auto">
                              <a:xfrm rot="10800000">
                                <a:off x="7320" y="10344"/>
                                <a:ext cx="147"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23" name="Oval 1855"/>
                            <wps:cNvSpPr>
                              <a:spLocks noChangeAspect="1" noChangeArrowheads="1"/>
                            </wps:cNvSpPr>
                            <wps:spPr bwMode="auto">
                              <a:xfrm rot="10800000">
                                <a:off x="7024" y="10344"/>
                                <a:ext cx="146"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2124" name="Group 1856"/>
                          <wpg:cNvGrpSpPr>
                            <a:grpSpLocks/>
                          </wpg:cNvGrpSpPr>
                          <wpg:grpSpPr bwMode="auto">
                            <a:xfrm>
                              <a:off x="8934" y="10576"/>
                              <a:ext cx="1074" cy="140"/>
                              <a:chOff x="6393" y="10342"/>
                              <a:chExt cx="1074" cy="140"/>
                            </a:xfrm>
                          </wpg:grpSpPr>
                          <wps:wsp>
                            <wps:cNvPr id="2125" name="Oval 1857"/>
                            <wps:cNvSpPr>
                              <a:spLocks noChangeAspect="1" noChangeArrowheads="1"/>
                            </wps:cNvSpPr>
                            <wps:spPr bwMode="auto">
                              <a:xfrm rot="10800000">
                                <a:off x="6706" y="10342"/>
                                <a:ext cx="147"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26" name="Oval 1858"/>
                            <wps:cNvSpPr>
                              <a:spLocks noChangeAspect="1" noChangeArrowheads="1"/>
                            </wps:cNvSpPr>
                            <wps:spPr bwMode="auto">
                              <a:xfrm rot="10800000">
                                <a:off x="6393" y="10342"/>
                                <a:ext cx="146"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27" name="Oval 1859"/>
                            <wps:cNvSpPr>
                              <a:spLocks noChangeAspect="1" noChangeArrowheads="1"/>
                            </wps:cNvSpPr>
                            <wps:spPr bwMode="auto">
                              <a:xfrm rot="10800000">
                                <a:off x="7320" y="10344"/>
                                <a:ext cx="147"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28" name="Oval 1860"/>
                            <wps:cNvSpPr>
                              <a:spLocks noChangeAspect="1" noChangeArrowheads="1"/>
                            </wps:cNvSpPr>
                            <wps:spPr bwMode="auto">
                              <a:xfrm rot="10800000">
                                <a:off x="7024" y="10344"/>
                                <a:ext cx="146"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2129" name="Group 1861"/>
                          <wpg:cNvGrpSpPr>
                            <a:grpSpLocks/>
                          </wpg:cNvGrpSpPr>
                          <wpg:grpSpPr bwMode="auto">
                            <a:xfrm>
                              <a:off x="6403" y="10799"/>
                              <a:ext cx="1074" cy="140"/>
                              <a:chOff x="6393" y="10342"/>
                              <a:chExt cx="1074" cy="140"/>
                            </a:xfrm>
                          </wpg:grpSpPr>
                          <wps:wsp>
                            <wps:cNvPr id="2130" name="Oval 1862"/>
                            <wps:cNvSpPr>
                              <a:spLocks noChangeAspect="1" noChangeArrowheads="1"/>
                            </wps:cNvSpPr>
                            <wps:spPr bwMode="auto">
                              <a:xfrm rot="10800000">
                                <a:off x="6706" y="10342"/>
                                <a:ext cx="147"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31" name="Oval 1863"/>
                            <wps:cNvSpPr>
                              <a:spLocks noChangeAspect="1" noChangeArrowheads="1"/>
                            </wps:cNvSpPr>
                            <wps:spPr bwMode="auto">
                              <a:xfrm rot="10800000">
                                <a:off x="6393" y="10342"/>
                                <a:ext cx="146"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32" name="Oval 1864"/>
                            <wps:cNvSpPr>
                              <a:spLocks noChangeAspect="1" noChangeArrowheads="1"/>
                            </wps:cNvSpPr>
                            <wps:spPr bwMode="auto">
                              <a:xfrm rot="10800000">
                                <a:off x="7320" y="10344"/>
                                <a:ext cx="147"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33" name="Oval 1865"/>
                            <wps:cNvSpPr>
                              <a:spLocks noChangeAspect="1" noChangeArrowheads="1"/>
                            </wps:cNvSpPr>
                            <wps:spPr bwMode="auto">
                              <a:xfrm rot="10800000">
                                <a:off x="7024" y="10344"/>
                                <a:ext cx="146"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2134" name="Group 1866"/>
                          <wpg:cNvGrpSpPr>
                            <a:grpSpLocks/>
                          </wpg:cNvGrpSpPr>
                          <wpg:grpSpPr bwMode="auto">
                            <a:xfrm>
                              <a:off x="7629" y="10546"/>
                              <a:ext cx="1074" cy="140"/>
                              <a:chOff x="6393" y="10342"/>
                              <a:chExt cx="1074" cy="140"/>
                            </a:xfrm>
                          </wpg:grpSpPr>
                          <wps:wsp>
                            <wps:cNvPr id="2135" name="Oval 1867"/>
                            <wps:cNvSpPr>
                              <a:spLocks noChangeAspect="1" noChangeArrowheads="1"/>
                            </wps:cNvSpPr>
                            <wps:spPr bwMode="auto">
                              <a:xfrm rot="10800000">
                                <a:off x="6706" y="10342"/>
                                <a:ext cx="147"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36" name="Oval 1868"/>
                            <wps:cNvSpPr>
                              <a:spLocks noChangeAspect="1" noChangeArrowheads="1"/>
                            </wps:cNvSpPr>
                            <wps:spPr bwMode="auto">
                              <a:xfrm rot="10800000">
                                <a:off x="6393" y="10342"/>
                                <a:ext cx="146"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37" name="Oval 1869"/>
                            <wps:cNvSpPr>
                              <a:spLocks noChangeAspect="1" noChangeArrowheads="1"/>
                            </wps:cNvSpPr>
                            <wps:spPr bwMode="auto">
                              <a:xfrm rot="10800000">
                                <a:off x="7320" y="10344"/>
                                <a:ext cx="147"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38" name="Oval 1870"/>
                            <wps:cNvSpPr>
                              <a:spLocks noChangeAspect="1" noChangeArrowheads="1"/>
                            </wps:cNvSpPr>
                            <wps:spPr bwMode="auto">
                              <a:xfrm rot="10800000">
                                <a:off x="7024" y="10344"/>
                                <a:ext cx="146"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2139" name="Group 1872"/>
                          <wpg:cNvGrpSpPr>
                            <a:grpSpLocks/>
                          </wpg:cNvGrpSpPr>
                          <wpg:grpSpPr bwMode="auto">
                            <a:xfrm>
                              <a:off x="7646" y="10801"/>
                              <a:ext cx="1074" cy="140"/>
                              <a:chOff x="6393" y="10342"/>
                              <a:chExt cx="1074" cy="140"/>
                            </a:xfrm>
                          </wpg:grpSpPr>
                          <wps:wsp>
                            <wps:cNvPr id="2140" name="Oval 1873"/>
                            <wps:cNvSpPr>
                              <a:spLocks noChangeAspect="1" noChangeArrowheads="1"/>
                            </wps:cNvSpPr>
                            <wps:spPr bwMode="auto">
                              <a:xfrm rot="10800000">
                                <a:off x="6706" y="10342"/>
                                <a:ext cx="147"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41" name="Oval 1874"/>
                            <wps:cNvSpPr>
                              <a:spLocks noChangeAspect="1" noChangeArrowheads="1"/>
                            </wps:cNvSpPr>
                            <wps:spPr bwMode="auto">
                              <a:xfrm rot="10800000">
                                <a:off x="6393" y="10342"/>
                                <a:ext cx="146"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42" name="Oval 1875"/>
                            <wps:cNvSpPr>
                              <a:spLocks noChangeAspect="1" noChangeArrowheads="1"/>
                            </wps:cNvSpPr>
                            <wps:spPr bwMode="auto">
                              <a:xfrm rot="10800000">
                                <a:off x="7320" y="10344"/>
                                <a:ext cx="147"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43" name="Oval 1876"/>
                            <wps:cNvSpPr>
                              <a:spLocks noChangeAspect="1" noChangeArrowheads="1"/>
                            </wps:cNvSpPr>
                            <wps:spPr bwMode="auto">
                              <a:xfrm rot="10800000">
                                <a:off x="7024" y="10344"/>
                                <a:ext cx="146"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2144" name="Group 1877"/>
                          <wpg:cNvGrpSpPr>
                            <a:grpSpLocks/>
                          </wpg:cNvGrpSpPr>
                          <wpg:grpSpPr bwMode="auto">
                            <a:xfrm>
                              <a:off x="8940" y="10803"/>
                              <a:ext cx="1074" cy="140"/>
                              <a:chOff x="6393" y="10342"/>
                              <a:chExt cx="1074" cy="140"/>
                            </a:xfrm>
                          </wpg:grpSpPr>
                          <wps:wsp>
                            <wps:cNvPr id="2145" name="Oval 1878"/>
                            <wps:cNvSpPr>
                              <a:spLocks noChangeAspect="1" noChangeArrowheads="1"/>
                            </wps:cNvSpPr>
                            <wps:spPr bwMode="auto">
                              <a:xfrm rot="10800000">
                                <a:off x="6706" y="10342"/>
                                <a:ext cx="147"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46" name="Oval 1879"/>
                            <wps:cNvSpPr>
                              <a:spLocks noChangeAspect="1" noChangeArrowheads="1"/>
                            </wps:cNvSpPr>
                            <wps:spPr bwMode="auto">
                              <a:xfrm rot="10800000">
                                <a:off x="6393" y="10342"/>
                                <a:ext cx="146"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47" name="Oval 1880"/>
                            <wps:cNvSpPr>
                              <a:spLocks noChangeAspect="1" noChangeArrowheads="1"/>
                            </wps:cNvSpPr>
                            <wps:spPr bwMode="auto">
                              <a:xfrm rot="10800000">
                                <a:off x="7320" y="10344"/>
                                <a:ext cx="147"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2148" name="Oval 1881"/>
                            <wps:cNvSpPr>
                              <a:spLocks noChangeAspect="1" noChangeArrowheads="1"/>
                            </wps:cNvSpPr>
                            <wps:spPr bwMode="auto">
                              <a:xfrm rot="10800000">
                                <a:off x="7024" y="10344"/>
                                <a:ext cx="146" cy="138"/>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5A75AD37" id="Group 1885" o:spid="_x0000_s1106" style="position:absolute;left:0;text-align:left;margin-left:230.1pt;margin-top:8.95pt;width:244.2pt;height:408.35pt;z-index:251698176" coordorigin="6106,3140" coordsize="4248,8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">
                <v:group id="Group 1883" o:spid="_x0000_s1107" style="position:absolute;left:6106;top:3140;width:4248;height:8167" coordorigin="6106,3140" coordsize="4248,8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">
                  <v:group id="Group 1871" o:spid="_x0000_s1108" style="position:absolute;left:6106;top:3140;width:4248;height:8167" coordorigin="6106,3033" coordsize="4248,8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">
                    <v:rect id="Rectangle 1576" o:spid="_x0000_s1109" style="position:absolute;left:6106;top:3033;width:4248;height:81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">
                      <o:lock v:ext="edit" aspectratio="t"/>
                    </v:rect>
                    <v:shape id="Text Box 1632" o:spid="_x0000_s1110" type="#_x0000_t202" style="position:absolute;left:6309;top:10787;width:3941;height:4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" filled="f" stroked="f">
                      <o:lock v:ext="edit" aspectratio="t"/>
                      <v:textbox>
                        <w:txbxContent>
                          <w:p w14:paraId="1F974AA3" w14:textId="77777777" w:rsidR="00EE16AF" w:rsidRDefault="00EE16AF" w:rsidP="009638F0">
                            <w:pPr>
                              <w:autoSpaceDE w:val="0"/>
                              <w:autoSpaceDN w:val="0"/>
                              <w:adjustRightInd w:val="0"/>
                              <w:jc w:val="center"/>
                              <w:rPr>
                                <w:rFonts w:ascii="Times New Roman" w:hAnsi="Times New Roman"/>
                              </w:rPr>
                            </w:pPr>
                            <w:r>
                              <w:rPr>
                                <w:rFonts w:ascii="Times New Roman" w:hAnsi="Times New Roman" w:hint="eastAsia"/>
                              </w:rPr>
                              <w:t>役員会</w:t>
                            </w:r>
                          </w:p>
                        </w:txbxContent>
                      </v:textbox>
                    </v:shape>
                  </v:group>
                  <v:group id="Group 1637" o:spid="_x0000_s1111" style="position:absolute;left:6153;top:4344;width:652;height:325" coordorigin="6908,3523" coordsize="652,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">
                    <v:rect id="Rectangle 1578" o:spid="_x0000_s1112" style="position:absolute;left:6908;top:3690;width:652;height: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">
                      <o:lock v:ext="edit" aspectratio="t"/>
                    </v:rect>
                    <v:oval id="Oval 1596" o:spid="_x0000_s1113" style="position:absolute;left:6992;top:3523;width:147;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">
                      <o:lock v:ext="edit" aspectratio="t"/>
                    </v:oval>
                    <v:oval id="Oval 1597" o:spid="_x0000_s1114" style="position:absolute;left:7290;top:3523;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">
                      <o:lock v:ext="edit" aspectratio="t"/>
                    </v:oval>
                  </v:group>
                  <v:group id="Group 1638" o:spid="_x0000_s1115" style="position:absolute;left:6773;top:4344;width:652;height:325" coordorigin="6908,3523" coordsize="652,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">
                    <v:rect id="Rectangle 1639" o:spid="_x0000_s1116" style="position:absolute;left:6908;top:3690;width:652;height: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">
                      <o:lock v:ext="edit" aspectratio="t"/>
                    </v:rect>
                    <v:oval id="Oval 1640" o:spid="_x0000_s1117" style="position:absolute;left:6992;top:3523;width:147;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">
                      <o:lock v:ext="edit" aspectratio="t"/>
                    </v:oval>
                    <v:oval id="Oval 1641" o:spid="_x0000_s1118" style="position:absolute;left:7290;top:3523;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">
                      <o:lock v:ext="edit" aspectratio="t"/>
                    </v:oval>
                  </v:group>
                  <v:group id="Group 1642" o:spid="_x0000_s1119" style="position:absolute;left:7421;top:4329;width:652;height:340" coordorigin="6908,3523" coordsize="652,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">
                    <v:rect id="Rectangle 1643" o:spid="_x0000_s1120" style="position:absolute;left:6908;top:3690;width:652;height: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">
                      <o:lock v:ext="edit" aspectratio="t"/>
                    </v:rect>
                    <v:oval id="Oval 1644" o:spid="_x0000_s1121" style="position:absolute;left:6992;top:3523;width:147;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">
                      <o:lock v:ext="edit" aspectratio="t"/>
                    </v:oval>
                    <v:oval id="Oval 1645" o:spid="_x0000_s1122" style="position:absolute;left:7290;top:3523;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">
                      <o:lock v:ext="edit" aspectratio="t"/>
                    </v:oval>
                  </v:group>
                  <v:group id="Group 1646" o:spid="_x0000_s1123" style="position:absolute;left:8391;top:4349;width:652;height:325" coordorigin="6908,3523" coordsize="652,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">
                    <v:rect id="Rectangle 1647" o:spid="_x0000_s1124" style="position:absolute;left:6908;top:3690;width:652;height: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">
                      <o:lock v:ext="edit" aspectratio="t"/>
                    </v:rect>
                    <v:oval id="Oval 1648" o:spid="_x0000_s1125" style="position:absolute;left:6992;top:3523;width:147;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">
                      <o:lock v:ext="edit" aspectratio="t"/>
                    </v:oval>
                    <v:oval id="Oval 1649" o:spid="_x0000_s1126" style="position:absolute;left:7290;top:3523;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">
                      <o:lock v:ext="edit" aspectratio="t"/>
                    </v:oval>
                  </v:group>
                  <v:group id="Group 1650" o:spid="_x0000_s1127" style="position:absolute;left:9011;top:4349;width:652;height:325" coordorigin="6908,3523" coordsize="652,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">
                    <v:rect id="Rectangle 1651" o:spid="_x0000_s1128" style="position:absolute;left:6908;top:3690;width:652;height: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">
                      <o:lock v:ext="edit" aspectratio="t"/>
                    </v:rect>
                    <v:oval id="Oval 1652" o:spid="_x0000_s1129" style="position:absolute;left:6992;top:3523;width:147;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">
                      <o:lock v:ext="edit" aspectratio="t"/>
                    </v:oval>
                    <v:oval id="Oval 1653" o:spid="_x0000_s1130" style="position:absolute;left:7290;top:3523;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">
                      <o:lock v:ext="edit" aspectratio="t"/>
                    </v:oval>
                  </v:group>
                  <v:group id="Group 1654" o:spid="_x0000_s1131" style="position:absolute;left:9659;top:4334;width:652;height:340" coordorigin="6908,3523" coordsize="652,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">
                    <v:rect id="Rectangle 1655" o:spid="_x0000_s1132" style="position:absolute;left:6908;top:3690;width:652;height: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">
                      <o:lock v:ext="edit" aspectratio="t"/>
                    </v:rect>
                    <v:oval id="Oval 1656" o:spid="_x0000_s1133" style="position:absolute;left:6992;top:3523;width:147;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">
                      <o:lock v:ext="edit" aspectratio="t"/>
                    </v:oval>
                    <v:oval id="Oval 1657" o:spid="_x0000_s1134" style="position:absolute;left:7290;top:3523;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">
                      <o:lock v:ext="edit" aspectratio="t"/>
                    </v:oval>
                  </v:group>
                  <v:group id="Group 1670" o:spid="_x0000_s1135" style="position:absolute;left:6172;top:4788;width:652;height:325" coordorigin="6908,3523" coordsize="652,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">
                    <v:rect id="Rectangle 1671" o:spid="_x0000_s1136" style="position:absolute;left:6908;top:3690;width:652;height: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">
                      <o:lock v:ext="edit" aspectratio="t"/>
                    </v:rect>
                    <v:oval id="Oval 1672" o:spid="_x0000_s1137" style="position:absolute;left:6992;top:3523;width:147;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">
                      <o:lock v:ext="edit" aspectratio="t"/>
                    </v:oval>
                    <v:oval id="Oval 1673" o:spid="_x0000_s1138" style="position:absolute;left:7290;top:3523;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">
                      <o:lock v:ext="edit" aspectratio="t"/>
                    </v:oval>
                  </v:group>
                  <v:group id="Group 1674" o:spid="_x0000_s1139" style="position:absolute;left:6792;top:4788;width:652;height:325" coordorigin="6908,3523" coordsize="652,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">
                    <v:rect id="Rectangle 1675" o:spid="_x0000_s1140" style="position:absolute;left:6908;top:3690;width:652;height: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">
                      <o:lock v:ext="edit" aspectratio="t"/>
                    </v:rect>
                    <v:oval id="Oval 1676" o:spid="_x0000_s1141" style="position:absolute;left:6992;top:3523;width:147;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">
                      <o:lock v:ext="edit" aspectratio="t"/>
                    </v:oval>
                    <v:oval id="Oval 1677" o:spid="_x0000_s1142" style="position:absolute;left:7290;top:3523;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">
                      <o:lock v:ext="edit" aspectratio="t"/>
                    </v:oval>
                  </v:group>
                  <v:group id="Group 1678" o:spid="_x0000_s1143" style="position:absolute;left:7440;top:4773;width:652;height:340" coordorigin="6908,3523" coordsize="652,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">
                    <v:rect id="Rectangle 1679" o:spid="_x0000_s1144" style="position:absolute;left:6908;top:3690;width:652;height: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">
                      <o:lock v:ext="edit" aspectratio="t"/>
                    </v:rect>
                    <v:oval id="Oval 1680" o:spid="_x0000_s1145" style="position:absolute;left:6992;top:3523;width:147;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">
                      <o:lock v:ext="edit" aspectratio="t"/>
                    </v:oval>
                    <v:oval id="Oval 1681" o:spid="_x0000_s1146" style="position:absolute;left:7290;top:3523;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">
                      <o:lock v:ext="edit" aspectratio="t"/>
                    </v:oval>
                  </v:group>
                  <v:group id="Group 1682" o:spid="_x0000_s1147" style="position:absolute;left:8401;top:4790;width:652;height:325" coordorigin="6908,3523" coordsize="652,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">
                    <v:rect id="Rectangle 1683" o:spid="_x0000_s1148" style="position:absolute;left:6908;top:3690;width:652;height: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">
                      <o:lock v:ext="edit" aspectratio="t"/>
                    </v:rect>
                    <v:oval id="Oval 1684" o:spid="_x0000_s1149" style="position:absolute;left:6992;top:3523;width:147;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">
                      <o:lock v:ext="edit" aspectratio="t"/>
                    </v:oval>
                    <v:oval id="Oval 1685" o:spid="_x0000_s1150" style="position:absolute;left:7290;top:3523;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">
                      <o:lock v:ext="edit" aspectratio="t"/>
                    </v:oval>
                  </v:group>
                  <v:group id="Group 1686" o:spid="_x0000_s1151" style="position:absolute;left:9021;top:4790;width:652;height:325" coordorigin="6908,3523" coordsize="652,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">
                    <v:rect id="Rectangle 1687" o:spid="_x0000_s1152" style="position:absolute;left:6908;top:3690;width:652;height: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">
                      <o:lock v:ext="edit" aspectratio="t"/>
                    </v:rect>
                    <v:oval id="Oval 1688" o:spid="_x0000_s1153" style="position:absolute;left:6992;top:3523;width:147;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">
                      <o:lock v:ext="edit" aspectratio="t"/>
                    </v:oval>
                    <v:oval id="Oval 1689" o:spid="_x0000_s1154" style="position:absolute;left:7290;top:3523;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">
                      <o:lock v:ext="edit" aspectratio="t"/>
                    </v:oval>
                  </v:group>
                  <v:group id="Group 1690" o:spid="_x0000_s1155" style="position:absolute;left:9669;top:4775;width:652;height:340" coordorigin="6908,3523" coordsize="652,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">
                    <v:rect id="Rectangle 1691" o:spid="_x0000_s1156" style="position:absolute;left:6908;top:3690;width:652;height: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">
                      <o:lock v:ext="edit" aspectratio="t"/>
                    </v:rect>
                    <v:oval id="Oval 1692" o:spid="_x0000_s1157" style="position:absolute;left:6992;top:3523;width:147;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">
                      <o:lock v:ext="edit" aspectratio="t"/>
                    </v:oval>
                    <v:oval id="Oval 1693" o:spid="_x0000_s1158" style="position:absolute;left:7290;top:3523;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">
                      <o:lock v:ext="edit" aspectratio="t"/>
                    </v:oval>
                  </v:group>
                  <v:rect id="Rectangle 1695" o:spid="_x0000_s1159" style="position:absolute;left:7357;top:3553;width:1696;height:5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">
                    <o:lock v:ext="edit" aspectratio="t"/>
                    <v:textbox>
                      <w:txbxContent>
                        <w:p w14:paraId="0A171AD3" w14:textId="77777777" w:rsidR="00EE16AF" w:rsidRDefault="00EE16AF" w:rsidP="009638F0">
                          <w:pPr>
                            <w:jc w:val="center"/>
                          </w:pPr>
                          <w:r>
                            <w:rPr>
                              <w:rFonts w:hint="eastAsia"/>
                            </w:rPr>
                            <w:t>スクリーン</w:t>
                          </w:r>
                        </w:p>
                      </w:txbxContent>
                    </v:textbox>
                  </v:rect>
                  <v:group id="Group 1702" o:spid="_x0000_s1160" style="position:absolute;left:6348;top:5777;width:457;height:3510" coordorigin="6453,6540" coordsize="457,3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">
                    <v:oval id="Oval 1619" o:spid="_x0000_s1161" style="position:absolute;left:6453;top:8699;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">
                      <o:lock v:ext="edit" aspectratio="t"/>
                    </v:oval>
                    <v:rect id="Rectangle 1582" o:spid="_x0000_s1162" style="position:absolute;left:6527;top:7331;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">
                      <o:lock v:ext="edit" aspectratio="t"/>
                    </v:rect>
                    <v:rect id="Rectangle 1583" o:spid="_x0000_s1163" style="position:absolute;left:6527;top:7917;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">
                      <o:lock v:ext="edit" aspectratio="t"/>
                    </v:rect>
                    <v:rect id="Rectangle 1584" o:spid="_x0000_s1164" style="position:absolute;left:6527;top:8503;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">
                      <o:lock v:ext="edit" aspectratio="t"/>
                    </v:rect>
                    <v:rect id="Rectangle 1585" o:spid="_x0000_s1165" style="position:absolute;left:6527;top:9089;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">
                      <o:lock v:ext="edit" aspectratio="t"/>
                    </v:rect>
                    <v:rect id="Rectangle 1595" o:spid="_x0000_s1166" style="position:absolute;left:6527;top:6745;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">
                      <o:lock v:ext="edit" aspectratio="t"/>
                    </v:rect>
                    <v:oval id="Oval 1612" o:spid="_x0000_s1167" style="position:absolute;left:6453;top:6624;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">
                      <o:lock v:ext="edit" aspectratio="t"/>
                    </v:oval>
                    <v:oval id="Oval 1613" o:spid="_x0000_s1168" style="position:absolute;left:6453;top:6919;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">
                      <o:lock v:ext="edit" aspectratio="t"/>
                    </v:oval>
                    <v:oval id="Oval 1614" o:spid="_x0000_s1169" style="position:absolute;left:6453;top:7249;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">
                      <o:lock v:ext="edit" aspectratio="t"/>
                    </v:oval>
                    <v:oval id="Oval 1615" o:spid="_x0000_s1170" style="position:absolute;left:6453;top:7545;width:146;height: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">
                      <o:lock v:ext="edit" aspectratio="t"/>
                    </v:oval>
                    <v:oval id="Oval 1616" o:spid="_x0000_s1171" style="position:absolute;left:6453;top:7835;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">
                      <o:lock v:ext="edit" aspectratio="t"/>
                    </v:oval>
                    <v:oval id="Oval 1617" o:spid="_x0000_s1172" style="position:absolute;left:6453;top:8131;width:146;height: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">
                      <o:lock v:ext="edit" aspectratio="t"/>
                    </v:oval>
                    <v:oval id="Oval 1618" o:spid="_x0000_s1173" style="position:absolute;left:6453;top:8421;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">
                      <o:lock v:ext="edit" aspectratio="t"/>
                    </v:oval>
                    <v:oval id="Oval 1620" o:spid="_x0000_s1174" style="position:absolute;left:6453;top:9007;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">
                      <o:lock v:ext="edit" aspectratio="t"/>
                    </v:oval>
                    <v:oval id="Oval 1621" o:spid="_x0000_s1175" style="position:absolute;left:6453;top:9302;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">
                      <o:lock v:ext="edit" aspectratio="t"/>
                    </v:oval>
                    <v:rect id="Rectangle 1699" o:spid="_x0000_s1176" style="position:absolute;left:6529;top:9669;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">
                      <o:lock v:ext="edit" aspectratio="t"/>
                    </v:rect>
                    <v:oval id="Oval 1700" o:spid="_x0000_s1177" style="position:absolute;left:6455;top:9587;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">
                      <o:lock v:ext="edit" aspectratio="t"/>
                    </v:oval>
                    <v:oval id="Oval 1701" o:spid="_x0000_s1178" style="position:absolute;left:6455;top:9882;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">
                      <o:lock v:ext="edit" aspectratio="t"/>
                    </v:oval>
                  </v:group>
                  <v:group id="Group 1703" o:spid="_x0000_s1179" style="position:absolute;left:6809;top:5779;width:457;height:3510;rotation:180" coordorigin="6453,6540" coordsize="457,3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">
                    <v:oval id="Oval 1704" o:spid="_x0000_s1180" style="position:absolute;left:6453;top:8699;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">
                      <o:lock v:ext="edit" aspectratio="t"/>
                    </v:oval>
                    <v:rect id="Rectangle 1705" o:spid="_x0000_s1181" style="position:absolute;left:6527;top:7331;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">
                      <o:lock v:ext="edit" aspectratio="t"/>
                    </v:rect>
                    <v:rect id="Rectangle 1706" o:spid="_x0000_s1182" style="position:absolute;left:6527;top:7917;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">
                      <o:lock v:ext="edit" aspectratio="t"/>
                    </v:rect>
                    <v:rect id="Rectangle 1707" o:spid="_x0000_s1183" style="position:absolute;left:6527;top:8503;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">
                      <o:lock v:ext="edit" aspectratio="t"/>
                    </v:rect>
                    <v:rect id="Rectangle 1708" o:spid="_x0000_s1184" style="position:absolute;left:6527;top:9089;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">
                      <o:lock v:ext="edit" aspectratio="t"/>
                    </v:rect>
                    <v:rect id="Rectangle 1709" o:spid="_x0000_s1185" style="position:absolute;left:6527;top:6745;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">
                      <o:lock v:ext="edit" aspectratio="t"/>
                    </v:rect>
                    <v:oval id="Oval 1710" o:spid="_x0000_s1186" style="position:absolute;left:6453;top:6624;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">
                      <o:lock v:ext="edit" aspectratio="t"/>
                    </v:oval>
                    <v:oval id="Oval 1711" o:spid="_x0000_s1187" style="position:absolute;left:6453;top:6919;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">
                      <o:lock v:ext="edit" aspectratio="t"/>
                    </v:oval>
                    <v:oval id="Oval 1712" o:spid="_x0000_s1188" style="position:absolute;left:6453;top:7249;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">
                      <o:lock v:ext="edit" aspectratio="t"/>
                    </v:oval>
                    <v:oval id="Oval 1713" o:spid="_x0000_s1189" style="position:absolute;left:6453;top:7545;width:146;height: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">
                      <o:lock v:ext="edit" aspectratio="t"/>
                    </v:oval>
                    <v:oval id="Oval 1714" o:spid="_x0000_s1190" style="position:absolute;left:6453;top:7835;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">
                      <o:lock v:ext="edit" aspectratio="t"/>
                    </v:oval>
                    <v:oval id="Oval 1715" o:spid="_x0000_s1191" style="position:absolute;left:6453;top:8131;width:146;height: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">
                      <o:lock v:ext="edit" aspectratio="t"/>
                    </v:oval>
                    <v:oval id="Oval 1716" o:spid="_x0000_s1192" style="position:absolute;left:6453;top:8421;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">
                      <o:lock v:ext="edit" aspectratio="t"/>
                    </v:oval>
                    <v:oval id="Oval 1717" o:spid="_x0000_s1193" style="position:absolute;left:6453;top:9007;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">
                      <o:lock v:ext="edit" aspectratio="t"/>
                    </v:oval>
                    <v:oval id="Oval 1718" o:spid="_x0000_s1194" style="position:absolute;left:6453;top:9302;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">
                      <o:lock v:ext="edit" aspectratio="t"/>
                    </v:oval>
                    <v:rect id="Rectangle 1719" o:spid="_x0000_s1195" style="position:absolute;left:6529;top:9669;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">
                      <o:lock v:ext="edit" aspectratio="t"/>
                    </v:rect>
                    <v:oval id="Oval 1720" o:spid="_x0000_s1196" style="position:absolute;left:6455;top:9587;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">
                      <o:lock v:ext="edit" aspectratio="t"/>
                    </v:oval>
                    <v:oval id="Oval 1721" o:spid="_x0000_s1197" style="position:absolute;left:6455;top:9882;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">
                      <o:lock v:ext="edit" aspectratio="t"/>
                    </v:oval>
                  </v:group>
                  <v:group id="Group 1722" o:spid="_x0000_s1198" style="position:absolute;left:7778;top:5779;width:457;height:3510" coordorigin="6453,6540" coordsize="457,3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">
                    <v:oval id="Oval 1723" o:spid="_x0000_s1199" style="position:absolute;left:6453;top:8699;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">
                      <o:lock v:ext="edit" aspectratio="t"/>
                    </v:oval>
                    <v:rect id="Rectangle 1724" o:spid="_x0000_s1200" style="position:absolute;left:6527;top:7331;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">
                      <o:lock v:ext="edit" aspectratio="t"/>
                    </v:rect>
                    <v:rect id="Rectangle 1725" o:spid="_x0000_s1201" style="position:absolute;left:6527;top:7917;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">
                      <o:lock v:ext="edit" aspectratio="t"/>
                    </v:rect>
                    <v:rect id="Rectangle 1726" o:spid="_x0000_s1202" style="position:absolute;left:6527;top:8503;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">
                      <o:lock v:ext="edit" aspectratio="t"/>
                    </v:rect>
                    <v:rect id="Rectangle 1727" o:spid="_x0000_s1203" style="position:absolute;left:6527;top:9089;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">
                      <o:lock v:ext="edit" aspectratio="t"/>
                    </v:rect>
                    <v:rect id="Rectangle 1728" o:spid="_x0000_s1204" style="position:absolute;left:6527;top:6745;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">
                      <o:lock v:ext="edit" aspectratio="t"/>
                    </v:rect>
                    <v:oval id="Oval 1729" o:spid="_x0000_s1205" style="position:absolute;left:6453;top:6624;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">
                      <o:lock v:ext="edit" aspectratio="t"/>
                    </v:oval>
                    <v:oval id="Oval 1730" o:spid="_x0000_s1206" style="position:absolute;left:6453;top:6919;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">
                      <o:lock v:ext="edit" aspectratio="t"/>
                    </v:oval>
                    <v:oval id="Oval 1731" o:spid="_x0000_s1207" style="position:absolute;left:6453;top:7249;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">
                      <o:lock v:ext="edit" aspectratio="t"/>
                    </v:oval>
                    <v:oval id="Oval 1732" o:spid="_x0000_s1208" style="position:absolute;left:6453;top:7545;width:146;height: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">
                      <o:lock v:ext="edit" aspectratio="t"/>
                    </v:oval>
                    <v:oval id="Oval 1733" o:spid="_x0000_s1209" style="position:absolute;left:6453;top:7835;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">
                      <o:lock v:ext="edit" aspectratio="t"/>
                    </v:oval>
                    <v:oval id="Oval 1734" o:spid="_x0000_s1210" style="position:absolute;left:6453;top:8131;width:146;height: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">
                      <o:lock v:ext="edit" aspectratio="t"/>
                    </v:oval>
                    <v:oval id="Oval 1735" o:spid="_x0000_s1211" style="position:absolute;left:6453;top:8421;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">
                      <o:lock v:ext="edit" aspectratio="t"/>
                    </v:oval>
                    <v:oval id="Oval 1736" o:spid="_x0000_s1212" style="position:absolute;left:6453;top:9007;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">
                      <o:lock v:ext="edit" aspectratio="t"/>
                    </v:oval>
                    <v:oval id="Oval 1737" o:spid="_x0000_s1213" style="position:absolute;left:6453;top:9302;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">
                      <o:lock v:ext="edit" aspectratio="t"/>
                    </v:oval>
                    <v:rect id="Rectangle 1738" o:spid="_x0000_s1214" style="position:absolute;left:6529;top:9669;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">
                      <o:lock v:ext="edit" aspectratio="t"/>
                    </v:rect>
                    <v:oval id="Oval 1739" o:spid="_x0000_s1215" style="position:absolute;left:6455;top:9587;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">
                      <o:lock v:ext="edit" aspectratio="t"/>
                    </v:oval>
                    <v:oval id="Oval 1740" o:spid="_x0000_s1216" style="position:absolute;left:6455;top:9882;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">
                      <o:lock v:ext="edit" aspectratio="t"/>
                    </v:oval>
                  </v:group>
                  <v:group id="Group 1741" o:spid="_x0000_s1217" style="position:absolute;left:8239;top:5781;width:457;height:3510;rotation:180" coordorigin="6453,6540" coordsize="457,3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">
                    <v:oval id="Oval 1742" o:spid="_x0000_s1218" style="position:absolute;left:6453;top:8699;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">
                      <o:lock v:ext="edit" aspectratio="t"/>
                    </v:oval>
                    <v:rect id="Rectangle 1743" o:spid="_x0000_s1219" style="position:absolute;left:6527;top:7331;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">
                      <o:lock v:ext="edit" aspectratio="t"/>
                    </v:rect>
                    <v:rect id="Rectangle 1744" o:spid="_x0000_s1220" style="position:absolute;left:6527;top:7917;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">
                      <o:lock v:ext="edit" aspectratio="t"/>
                    </v:rect>
                    <v:rect id="Rectangle 1745" o:spid="_x0000_s1221" style="position:absolute;left:6527;top:8503;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">
                      <o:lock v:ext="edit" aspectratio="t"/>
                    </v:rect>
                    <v:rect id="Rectangle 1746" o:spid="_x0000_s1222" style="position:absolute;left:6527;top:9089;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">
                      <o:lock v:ext="edit" aspectratio="t"/>
                    </v:rect>
                    <v:rect id="Rectangle 1747" o:spid="_x0000_s1223" style="position:absolute;left:6527;top:6745;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">
                      <o:lock v:ext="edit" aspectratio="t"/>
                    </v:rect>
                    <v:oval id="Oval 1748" o:spid="_x0000_s1224" style="position:absolute;left:6453;top:6624;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">
                      <o:lock v:ext="edit" aspectratio="t"/>
                    </v:oval>
                    <v:oval id="Oval 1749" o:spid="_x0000_s1225" style="position:absolute;left:6453;top:6919;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">
                      <o:lock v:ext="edit" aspectratio="t"/>
                    </v:oval>
                    <v:oval id="Oval 1750" o:spid="_x0000_s1226" style="position:absolute;left:6453;top:7249;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">
                      <o:lock v:ext="edit" aspectratio="t"/>
                    </v:oval>
                    <v:oval id="Oval 1751" o:spid="_x0000_s1227" style="position:absolute;left:6453;top:7545;width:146;height: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">
                      <o:lock v:ext="edit" aspectratio="t"/>
                    </v:oval>
                    <v:oval id="Oval 1752" o:spid="_x0000_s1228" style="position:absolute;left:6453;top:7835;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">
                      <o:lock v:ext="edit" aspectratio="t"/>
                    </v:oval>
                    <v:oval id="Oval 1753" o:spid="_x0000_s1229" style="position:absolute;left:6453;top:8131;width:146;height: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">
                      <o:lock v:ext="edit" aspectratio="t"/>
                    </v:oval>
                    <v:oval id="Oval 1754" o:spid="_x0000_s1230" style="position:absolute;left:6453;top:8421;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">
                      <o:lock v:ext="edit" aspectratio="t"/>
                    </v:oval>
                    <v:oval id="Oval 1755" o:spid="_x0000_s1231" style="position:absolute;left:6453;top:9007;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">
                      <o:lock v:ext="edit" aspectratio="t"/>
                    </v:oval>
                    <v:oval id="Oval 1756" o:spid="_x0000_s1232" style="position:absolute;left:6453;top:9302;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">
                      <o:lock v:ext="edit" aspectratio="t"/>
                    </v:oval>
                    <v:rect id="Rectangle 1757" o:spid="_x0000_s1233" style="position:absolute;left:6529;top:9669;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">
                      <o:lock v:ext="edit" aspectratio="t"/>
                    </v:rect>
                    <v:oval id="Oval 1758" o:spid="_x0000_s1234" style="position:absolute;left:6455;top:9587;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">
                      <o:lock v:ext="edit" aspectratio="t"/>
                    </v:oval>
                    <v:oval id="Oval 1759" o:spid="_x0000_s1235" style="position:absolute;left:6455;top:9882;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">
                      <o:lock v:ext="edit" aspectratio="t"/>
                    </v:oval>
                  </v:group>
                  <v:group id="Group 1760" o:spid="_x0000_s1236" style="position:absolute;left:9123;top:5781;width:457;height:3510" coordorigin="6453,6540" coordsize="457,3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">
                    <v:oval id="Oval 1761" o:spid="_x0000_s1237" style="position:absolute;left:6453;top:8699;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">
                      <o:lock v:ext="edit" aspectratio="t"/>
                    </v:oval>
                    <v:rect id="Rectangle 1762" o:spid="_x0000_s1238" style="position:absolute;left:6527;top:7331;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">
                      <o:lock v:ext="edit" aspectratio="t"/>
                    </v:rect>
                    <v:rect id="Rectangle 1763" o:spid="_x0000_s1239" style="position:absolute;left:6527;top:7917;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">
                      <o:lock v:ext="edit" aspectratio="t"/>
                    </v:rect>
                    <v:rect id="Rectangle 1764" o:spid="_x0000_s1240" style="position:absolute;left:6527;top:8503;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">
                      <o:lock v:ext="edit" aspectratio="t"/>
                    </v:rect>
                    <v:rect id="Rectangle 1765" o:spid="_x0000_s1241" style="position:absolute;left:6527;top:9089;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">
                      <o:lock v:ext="edit" aspectratio="t"/>
                    </v:rect>
                    <v:rect id="Rectangle 1766" o:spid="_x0000_s1242" style="position:absolute;left:6527;top:6745;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">
                      <o:lock v:ext="edit" aspectratio="t"/>
                    </v:rect>
                    <v:oval id="Oval 1767" o:spid="_x0000_s1243" style="position:absolute;left:6453;top:6624;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">
                      <o:lock v:ext="edit" aspectratio="t"/>
                    </v:oval>
                    <v:oval id="Oval 1768" o:spid="_x0000_s1244" style="position:absolute;left:6453;top:6919;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">
                      <o:lock v:ext="edit" aspectratio="t"/>
                    </v:oval>
                    <v:oval id="Oval 1769" o:spid="_x0000_s1245" style="position:absolute;left:6453;top:7249;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">
                      <o:lock v:ext="edit" aspectratio="t"/>
                    </v:oval>
                    <v:oval id="Oval 1770" o:spid="_x0000_s1246" style="position:absolute;left:6453;top:7545;width:146;height: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">
                      <o:lock v:ext="edit" aspectratio="t"/>
                    </v:oval>
                    <v:oval id="Oval 1771" o:spid="_x0000_s1247" style="position:absolute;left:6453;top:7835;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">
                      <o:lock v:ext="edit" aspectratio="t"/>
                    </v:oval>
                    <v:oval id="Oval 1772" o:spid="_x0000_s1248" style="position:absolute;left:6453;top:8131;width:146;height: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">
                      <o:lock v:ext="edit" aspectratio="t"/>
                    </v:oval>
                    <v:oval id="Oval 1773" o:spid="_x0000_s1249" style="position:absolute;left:6453;top:8421;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">
                      <o:lock v:ext="edit" aspectratio="t"/>
                    </v:oval>
                    <v:oval id="Oval 1774" o:spid="_x0000_s1250" style="position:absolute;left:6453;top:9007;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">
                      <o:lock v:ext="edit" aspectratio="t"/>
                    </v:oval>
                    <v:oval id="Oval 1775" o:spid="_x0000_s1251" style="position:absolute;left:6453;top:9302;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">
                      <o:lock v:ext="edit" aspectratio="t"/>
                    </v:oval>
                    <v:rect id="Rectangle 1776" o:spid="_x0000_s1252" style="position:absolute;left:6529;top:9669;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">
                      <o:lock v:ext="edit" aspectratio="t"/>
                    </v:rect>
                    <v:oval id="Oval 1777" o:spid="_x0000_s1253" style="position:absolute;left:6455;top:9587;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">
                      <o:lock v:ext="edit" aspectratio="t"/>
                    </v:oval>
                    <v:oval id="Oval 1778" o:spid="_x0000_s1254" style="position:absolute;left:6455;top:9882;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">
                      <o:lock v:ext="edit" aspectratio="t"/>
                    </v:oval>
                  </v:group>
                  <v:group id="Group 1779" o:spid="_x0000_s1255" style="position:absolute;left:9584;top:5783;width:457;height:3510;rotation:180" coordorigin="6453,6540" coordsize="457,35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">
                    <v:oval id="Oval 1780" o:spid="_x0000_s1256" style="position:absolute;left:6453;top:8699;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">
                      <o:lock v:ext="edit" aspectratio="t"/>
                    </v:oval>
                    <v:rect id="Rectangle 1781" o:spid="_x0000_s1257" style="position:absolute;left:6527;top:7331;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">
                      <o:lock v:ext="edit" aspectratio="t"/>
                    </v:rect>
                    <v:rect id="Rectangle 1782" o:spid="_x0000_s1258" style="position:absolute;left:6527;top:7917;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">
                      <o:lock v:ext="edit" aspectratio="t"/>
                    </v:rect>
                    <v:rect id="Rectangle 1783" o:spid="_x0000_s1259" style="position:absolute;left:6527;top:8503;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">
                      <o:lock v:ext="edit" aspectratio="t"/>
                    </v:rect>
                    <v:rect id="Rectangle 1784" o:spid="_x0000_s1260" style="position:absolute;left:6527;top:9089;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">
                      <o:lock v:ext="edit" aspectratio="t"/>
                    </v:rect>
                    <v:rect id="Rectangle 1785" o:spid="_x0000_s1261" style="position:absolute;left:6527;top:6745;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">
                      <o:lock v:ext="edit" aspectratio="t"/>
                    </v:rect>
                    <v:oval id="Oval 1786" o:spid="_x0000_s1262" style="position:absolute;left:6453;top:6624;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">
                      <o:lock v:ext="edit" aspectratio="t"/>
                    </v:oval>
                    <v:oval id="Oval 1787" o:spid="_x0000_s1263" style="position:absolute;left:6453;top:6919;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">
                      <o:lock v:ext="edit" aspectratio="t"/>
                    </v:oval>
                    <v:oval id="Oval 1788" o:spid="_x0000_s1264" style="position:absolute;left:6453;top:7249;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">
                      <o:lock v:ext="edit" aspectratio="t"/>
                    </v:oval>
                    <v:oval id="Oval 1789" o:spid="_x0000_s1265" style="position:absolute;left:6453;top:7545;width:146;height: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">
                      <o:lock v:ext="edit" aspectratio="t"/>
                    </v:oval>
                    <v:oval id="Oval 1790" o:spid="_x0000_s1266" style="position:absolute;left:6453;top:7835;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">
                      <o:lock v:ext="edit" aspectratio="t"/>
                    </v:oval>
                    <v:oval id="Oval 1791" o:spid="_x0000_s1267" style="position:absolute;left:6453;top:8131;width:146;height:1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">
                      <o:lock v:ext="edit" aspectratio="t"/>
                    </v:oval>
                    <v:oval id="Oval 1792" o:spid="_x0000_s1268" style="position:absolute;left:6453;top:8421;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">
                      <o:lock v:ext="edit" aspectratio="t"/>
                    </v:oval>
                    <v:oval id="Oval 1793" o:spid="_x0000_s1269" style="position:absolute;left:6453;top:9007;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">
                      <o:lock v:ext="edit" aspectratio="t"/>
                    </v:oval>
                    <v:oval id="Oval 1794" o:spid="_x0000_s1270" style="position:absolute;left:6453;top:9302;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">
                      <o:lock v:ext="edit" aspectratio="t"/>
                    </v:oval>
                    <v:rect id="Rectangle 1795" o:spid="_x0000_s1271" style="position:absolute;left:6529;top:9669;width:586;height:176;rotation:-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">
                      <o:lock v:ext="edit" aspectratio="t"/>
                    </v:rect>
                    <v:oval id="Oval 1796" o:spid="_x0000_s1272" style="position:absolute;left:6455;top:9587;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">
                      <o:lock v:ext="edit" aspectratio="t"/>
                    </v:oval>
                    <v:oval id="Oval 1797" o:spid="_x0000_s1273" style="position:absolute;left:6455;top:9882;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">
                      <o:lock v:ext="edit" aspectratio="t"/>
                    </v:oval>
                  </v:group>
                </v:group>
                <v:group id="Group 1884" o:spid="_x0000_s1274" style="position:absolute;left:6256;top:9742;width:3843;height:1201" coordorigin="6256,9742" coordsize="3843,1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">
                  <v:group id="Group 1810" o:spid="_x0000_s1275" style="position:absolute;left:6256;top:9742;width:1920;height:340;rotation:180" coordorigin="6412,4906" coordsize="1920,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">
                    <v:group id="Group 1798" o:spid="_x0000_s1276" style="position:absolute;left:6412;top:4921;width:652;height:325" coordorigin="6908,3523" coordsize="652,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">
                      <v:rect id="Rectangle 1799" o:spid="_x0000_s1277" style="position:absolute;left:6908;top:3690;width:652;height: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">
                        <o:lock v:ext="edit" aspectratio="t"/>
                      </v:rect>
                      <v:oval id="Oval 1800" o:spid="_x0000_s1278" style="position:absolute;left:6992;top:3523;width:147;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">
                        <o:lock v:ext="edit" aspectratio="t"/>
                      </v:oval>
                      <v:oval id="Oval 1801" o:spid="_x0000_s1279" style="position:absolute;left:7290;top:3523;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">
                        <o:lock v:ext="edit" aspectratio="t"/>
                      </v:oval>
                    </v:group>
                    <v:group id="Group 1802" o:spid="_x0000_s1280" style="position:absolute;left:7032;top:4921;width:652;height:325" coordorigin="6908,3523" coordsize="652,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">
                      <v:rect id="Rectangle 1803" o:spid="_x0000_s1281" style="position:absolute;left:6908;top:3690;width:652;height: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">
                        <o:lock v:ext="edit" aspectratio="t"/>
                      </v:rect>
                      <v:oval id="Oval 1804" o:spid="_x0000_s1282" style="position:absolute;left:6992;top:3523;width:147;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">
                        <o:lock v:ext="edit" aspectratio="t"/>
                      </v:oval>
                      <v:oval id="Oval 1805" o:spid="_x0000_s1283" style="position:absolute;left:7290;top:3523;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">
                        <o:lock v:ext="edit" aspectratio="t"/>
                      </v:oval>
                    </v:group>
                    <v:group id="Group 1806" o:spid="_x0000_s1284" style="position:absolute;left:7680;top:4906;width:652;height:340" coordorigin="6908,3523" coordsize="652,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">
                      <v:rect id="Rectangle 1807" o:spid="_x0000_s1285" style="position:absolute;left:6908;top:3690;width:652;height: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">
                        <o:lock v:ext="edit" aspectratio="t"/>
                      </v:rect>
                      <v:oval id="Oval 1808" o:spid="_x0000_s1286" style="position:absolute;left:6992;top:3523;width:147;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">
                        <o:lock v:ext="edit" aspectratio="t"/>
                      </v:oval>
                      <v:oval id="Oval 1809" o:spid="_x0000_s1287" style="position:absolute;left:7290;top:3523;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">
                        <o:lock v:ext="edit" aspectratio="t"/>
                      </v:oval>
                    </v:group>
                  </v:group>
                  <v:group id="Group 1811" o:spid="_x0000_s1288" style="position:absolute;left:8179;top:9744;width:1920;height:340;rotation:180" coordorigin="6412,4906" coordsize="1920,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">
                    <v:group id="Group 1812" o:spid="_x0000_s1289" style="position:absolute;left:6412;top:4921;width:652;height:325" coordorigin="6908,3523" coordsize="652,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">
                      <v:rect id="Rectangle 1813" o:spid="_x0000_s1290" style="position:absolute;left:6908;top:3690;width:652;height: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">
                        <o:lock v:ext="edit" aspectratio="t"/>
                      </v:rect>
                      <v:oval id="Oval 1814" o:spid="_x0000_s1291" style="position:absolute;left:6992;top:3523;width:147;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">
                        <o:lock v:ext="edit" aspectratio="t"/>
                      </v:oval>
                      <v:oval id="Oval 1815" o:spid="_x0000_s1292" style="position:absolute;left:7290;top:3523;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">
                        <o:lock v:ext="edit" aspectratio="t"/>
                      </v:oval>
                    </v:group>
                    <v:group id="Group 1816" o:spid="_x0000_s1293" style="position:absolute;left:7032;top:4921;width:652;height:325" coordorigin="6908,3523" coordsize="652,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">
                      <v:rect id="Rectangle 1817" o:spid="_x0000_s1294" style="position:absolute;left:6908;top:3690;width:652;height: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">
                        <o:lock v:ext="edit" aspectratio="t"/>
                      </v:rect>
                      <v:oval id="Oval 1818" o:spid="_x0000_s1295" style="position:absolute;left:6992;top:3523;width:147;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">
                        <o:lock v:ext="edit" aspectratio="t"/>
                      </v:oval>
                      <v:oval id="Oval 1819" o:spid="_x0000_s1296" style="position:absolute;left:7290;top:3523;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">
                        <o:lock v:ext="edit" aspectratio="t"/>
                      </v:oval>
                    </v:group>
                    <v:group id="Group 1820" o:spid="_x0000_s1297" style="position:absolute;left:7680;top:4906;width:652;height:340" coordorigin="6908,3523" coordsize="652,3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">
                      <v:rect id="Rectangle 1821" o:spid="_x0000_s1298" style="position:absolute;left:6908;top:3690;width:652;height:1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">
                        <o:lock v:ext="edit" aspectratio="t"/>
                      </v:rect>
                      <v:oval id="Oval 1822" o:spid="_x0000_s1299" style="position:absolute;left:6992;top:3523;width:147;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">
                        <o:lock v:ext="edit" aspectratio="t"/>
                      </v:oval>
                      <v:oval id="Oval 1823" o:spid="_x0000_s1300" style="position:absolute;left:7290;top:3523;width:146;height:1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">
                        <o:lock v:ext="edit" aspectratio="t"/>
                      </v:oval>
                    </v:group>
                  </v:group>
                  <v:group id="Group 1840" o:spid="_x0000_s1301" style="position:absolute;left:6376;top:10228;width:1074;height:140" coordorigin="6393,10342" coordsize="1074,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">
                    <v:oval id="Oval 1835" o:spid="_x0000_s1302" style="position:absolute;left:6706;top:10342;width:147;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">
                      <o:lock v:ext="edit" aspectratio="t"/>
                    </v:oval>
                    <v:oval id="Oval 1836" o:spid="_x0000_s1303" style="position:absolute;left:6393;top:10342;width:146;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">
                      <o:lock v:ext="edit" aspectratio="t"/>
                    </v:oval>
                    <v:oval id="Oval 1838" o:spid="_x0000_s1304" style="position:absolute;left:7320;top:10344;width:147;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">
                      <o:lock v:ext="edit" aspectratio="t"/>
                    </v:oval>
                    <v:oval id="Oval 1839" o:spid="_x0000_s1305" style="position:absolute;left:7024;top:10344;width:146;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">
                      <o:lock v:ext="edit" aspectratio="t"/>
                    </v:oval>
                  </v:group>
                  <v:group id="Group 1841" o:spid="_x0000_s1306" style="position:absolute;left:7636;top:10230;width:1074;height:140" coordorigin="6393,10342" coordsize="1074,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">
                    <v:oval id="Oval 1842" o:spid="_x0000_s1307" style="position:absolute;left:6706;top:10342;width:147;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">
                      <o:lock v:ext="edit" aspectratio="t"/>
                    </v:oval>
                    <v:oval id="Oval 1843" o:spid="_x0000_s1308" style="position:absolute;left:6393;top:10342;width:146;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">
                      <o:lock v:ext="edit" aspectratio="t"/>
                    </v:oval>
                    <v:oval id="Oval 1844" o:spid="_x0000_s1309" style="position:absolute;left:7320;top:10344;width:147;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">
                      <o:lock v:ext="edit" aspectratio="t"/>
                    </v:oval>
                    <v:oval id="Oval 1845" o:spid="_x0000_s1310" style="position:absolute;left:7024;top:10344;width:146;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">
                      <o:lock v:ext="edit" aspectratio="t"/>
                    </v:oval>
                  </v:group>
                  <v:group id="Group 1846" o:spid="_x0000_s1311" style="position:absolute;left:8930;top:10232;width:1074;height:140" coordorigin="6393,10342" coordsize="1074,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">
                    <v:oval id="Oval 1847" o:spid="_x0000_s1312" style="position:absolute;left:6706;top:10342;width:147;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">
                      <o:lock v:ext="edit" aspectratio="t"/>
                    </v:oval>
                    <v:oval id="Oval 1848" o:spid="_x0000_s1313" style="position:absolute;left:6393;top:10342;width:146;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">
                      <o:lock v:ext="edit" aspectratio="t"/>
                    </v:oval>
                    <v:oval id="Oval 1849" o:spid="_x0000_s1314" style="position:absolute;left:7320;top:10344;width:147;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">
                      <o:lock v:ext="edit" aspectratio="t"/>
                    </v:oval>
                    <v:oval id="Oval 1850" o:spid="_x0000_s1315" style="position:absolute;left:7024;top:10344;width:146;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">
                      <o:lock v:ext="edit" aspectratio="t"/>
                    </v:oval>
                  </v:group>
                  <v:group id="Group 1851" o:spid="_x0000_s1316" style="position:absolute;left:6382;top:10540;width:1074;height:140" coordorigin="6393,10342" coordsize="1074,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">
                    <v:oval id="Oval 1852" o:spid="_x0000_s1317" style="position:absolute;left:6706;top:10342;width:147;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">
                      <o:lock v:ext="edit" aspectratio="t"/>
                    </v:oval>
                    <v:oval id="Oval 1853" o:spid="_x0000_s1318" style="position:absolute;left:6393;top:10342;width:146;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">
                      <o:lock v:ext="edit" aspectratio="t"/>
                    </v:oval>
                    <v:oval id="Oval 1854" o:spid="_x0000_s1319" style="position:absolute;left:7320;top:10344;width:147;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">
                      <o:lock v:ext="edit" aspectratio="t"/>
                    </v:oval>
                    <v:oval id="Oval 1855" o:spid="_x0000_s1320" style="position:absolute;left:7024;top:10344;width:146;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">
                      <o:lock v:ext="edit" aspectratio="t"/>
                    </v:oval>
                  </v:group>
                  <v:group id="Group 1856" o:spid="_x0000_s1321" style="position:absolute;left:8934;top:10576;width:1074;height:140" coordorigin="6393,10342" coordsize="1074,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">
                    <v:oval id="Oval 1857" o:spid="_x0000_s1322" style="position:absolute;left:6706;top:10342;width:147;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">
                      <o:lock v:ext="edit" aspectratio="t"/>
                    </v:oval>
                    <v:oval id="Oval 1858" o:spid="_x0000_s1323" style="position:absolute;left:6393;top:10342;width:146;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">
                      <o:lock v:ext="edit" aspectratio="t"/>
                    </v:oval>
                    <v:oval id="Oval 1859" o:spid="_x0000_s1324" style="position:absolute;left:7320;top:10344;width:147;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">
                      <o:lock v:ext="edit" aspectratio="t"/>
                    </v:oval>
                    <v:oval id="Oval 1860" o:spid="_x0000_s1325" style="position:absolute;left:7024;top:10344;width:146;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">
                      <o:lock v:ext="edit" aspectratio="t"/>
                    </v:oval>
                  </v:group>
                  <v:group id="Group 1861" o:spid="_x0000_s1326" style="position:absolute;left:6403;top:10799;width:1074;height:140" coordorigin="6393,10342" coordsize="1074,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">
                    <v:oval id="Oval 1862" o:spid="_x0000_s1327" style="position:absolute;left:6706;top:10342;width:147;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">
                      <o:lock v:ext="edit" aspectratio="t"/>
                    </v:oval>
                    <v:oval id="Oval 1863" o:spid="_x0000_s1328" style="position:absolute;left:6393;top:10342;width:146;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">
                      <o:lock v:ext="edit" aspectratio="t"/>
                    </v:oval>
                    <v:oval id="Oval 1864" o:spid="_x0000_s1329" style="position:absolute;left:7320;top:10344;width:147;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">
                      <o:lock v:ext="edit" aspectratio="t"/>
                    </v:oval>
                    <v:oval id="Oval 1865" o:spid="_x0000_s1330" style="position:absolute;left:7024;top:10344;width:146;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">
                      <o:lock v:ext="edit" aspectratio="t"/>
                    </v:oval>
                  </v:group>
                  <v:group id="Group 1866" o:spid="_x0000_s1331" style="position:absolute;left:7629;top:10546;width:1074;height:140" coordorigin="6393,10342" coordsize="1074,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">
                    <v:oval id="Oval 1867" o:spid="_x0000_s1332" style="position:absolute;left:6706;top:10342;width:147;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">
                      <o:lock v:ext="edit" aspectratio="t"/>
                    </v:oval>
                    <v:oval id="Oval 1868" o:spid="_x0000_s1333" style="position:absolute;left:6393;top:10342;width:146;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">
                      <o:lock v:ext="edit" aspectratio="t"/>
                    </v:oval>
                    <v:oval id="Oval 1869" o:spid="_x0000_s1334" style="position:absolute;left:7320;top:10344;width:147;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">
                      <o:lock v:ext="edit" aspectratio="t"/>
                    </v:oval>
                    <v:oval id="Oval 1870" o:spid="_x0000_s1335" style="position:absolute;left:7024;top:10344;width:146;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">
                      <o:lock v:ext="edit" aspectratio="t"/>
                    </v:oval>
                  </v:group>
                  <v:group id="Group 1872" o:spid="_x0000_s1336" style="position:absolute;left:7646;top:10801;width:1074;height:140" coordorigin="6393,10342" coordsize="1074,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">
                    <v:oval id="Oval 1873" o:spid="_x0000_s1337" style="position:absolute;left:6706;top:10342;width:147;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">
                      <o:lock v:ext="edit" aspectratio="t"/>
                    </v:oval>
                    <v:oval id="Oval 1874" o:spid="_x0000_s1338" style="position:absolute;left:6393;top:10342;width:146;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">
                      <o:lock v:ext="edit" aspectratio="t"/>
                    </v:oval>
                    <v:oval id="Oval 1875" o:spid="_x0000_s1339" style="position:absolute;left:7320;top:10344;width:147;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">
                      <o:lock v:ext="edit" aspectratio="t"/>
                    </v:oval>
                    <v:oval id="Oval 1876" o:spid="_x0000_s1340" style="position:absolute;left:7024;top:10344;width:146;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">
                      <o:lock v:ext="edit" aspectratio="t"/>
                    </v:oval>
                  </v:group>
                  <v:group id="Group 1877" o:spid="_x0000_s1341" style="position:absolute;left:8940;top:10803;width:1074;height:140" coordorigin="6393,10342" coordsize="1074,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">
                    <v:oval id="Oval 1878" o:spid="_x0000_s1342" style="position:absolute;left:6706;top:10342;width:147;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">
                      <o:lock v:ext="edit" aspectratio="t"/>
                    </v:oval>
                    <v:oval id="Oval 1879" o:spid="_x0000_s1343" style="position:absolute;left:6393;top:10342;width:146;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">
                      <o:lock v:ext="edit" aspectratio="t"/>
                    </v:oval>
                    <v:oval id="Oval 1880" o:spid="_x0000_s1344" style="position:absolute;left:7320;top:10344;width:147;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">
                      <o:lock v:ext="edit" aspectratio="t"/>
                    </v:oval>
                    <v:oval id="Oval 1881" o:spid="_x0000_s1345" style="position:absolute;left:7024;top:10344;width:146;height:138;rotation: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">
                      <o:lock v:ext="edit" aspectratio="t"/>
                    </v:oval>
                  </v:group>
                </v:group>
              </v:group>
            </w:pict>
          </mc:Fallback>
        </mc:AlternateContent>
      </w:r>
      <w:r w:rsidRPr="00D60F63">
        <w:rPr>
          <w:rFonts w:ascii="ＭＳ ゴシック" w:eastAsia="ＭＳ ゴシック" w:hAnsi="ＭＳ ゴシック" w:cs="Times New Roman"/>
          <w:noProof/>
        </w:rPr>
        <mc:AlternateContent>
          <mc:Choice Requires="wps">
            <w:drawing>
              <wp:anchor distT="0" distB="0" distL="114300" distR="114300" simplePos="0" relativeHeight="251697152" behindDoc="0" locked="0" layoutInCell="1" allowOverlap="1" wp14:anchorId="0E630E32" wp14:editId="09244FE3">
                <wp:simplePos x="0" y="0"/>
                <wp:positionH relativeFrom="column">
                  <wp:posOffset>2880360</wp:posOffset>
                </wp:positionH>
                <wp:positionV relativeFrom="paragraph">
                  <wp:posOffset>116205</wp:posOffset>
                </wp:positionV>
                <wp:extent cx="2502535" cy="262255"/>
                <wp:effectExtent l="0" t="0" r="0" b="0"/>
                <wp:wrapNone/>
                <wp:docPr id="1888" name="Text Box 1698"/>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2502535" cy="262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6CBF55" w14:textId="77777777" w:rsidR="00EE16AF" w:rsidRDefault="00EE16AF" w:rsidP="009638F0">
                            <w:pPr>
                              <w:autoSpaceDE w:val="0"/>
                              <w:autoSpaceDN w:val="0"/>
                              <w:adjustRightInd w:val="0"/>
                              <w:jc w:val="center"/>
                              <w:rPr>
                                <w:rFonts w:ascii="Times New Roman" w:hAnsi="Times New Roman"/>
                              </w:rPr>
                            </w:pPr>
                            <w:r>
                              <w:rPr>
                                <w:rFonts w:ascii="Times New Roman" w:hAnsi="Times New Roman" w:hint="eastAsia"/>
                              </w:rPr>
                              <w:t>正　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630E32" id="Text Box 1698" o:spid="_x0000_s1346" type="#_x0000_t202" style="position:absolute;left:0;text-align:left;margin-left:226.8pt;margin-top:9.15pt;width:197.05pt;height:20.6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" filled="f" stroked="f">
                <o:lock v:ext="edit" aspectratio="t"/>
                <v:textbox>
                  <w:txbxContent>
                    <w:p w14:paraId="336CBF55" w14:textId="77777777" w:rsidR="00EE16AF" w:rsidRDefault="00EE16AF" w:rsidP="009638F0">
                      <w:pPr>
                        <w:autoSpaceDE w:val="0"/>
                        <w:autoSpaceDN w:val="0"/>
                        <w:adjustRightInd w:val="0"/>
                        <w:jc w:val="center"/>
                        <w:rPr>
                          <w:rFonts w:ascii="Times New Roman" w:hAnsi="Times New Roman"/>
                        </w:rPr>
                      </w:pPr>
                      <w:r>
                        <w:rPr>
                          <w:rFonts w:ascii="Times New Roman" w:hAnsi="Times New Roman" w:hint="eastAsia"/>
                        </w:rPr>
                        <w:t>正　面</w:t>
                      </w:r>
                    </w:p>
                  </w:txbxContent>
                </v:textbox>
              </v:shape>
            </w:pict>
          </mc:Fallback>
        </mc:AlternateContent>
      </w:r>
      <w:r w:rsidRPr="00D60F63">
        <w:rPr>
          <w:rFonts w:ascii="ＭＳ ゴシック" w:eastAsia="ＭＳ ゴシック" w:hAnsi="ＭＳ ゴシック" w:cs="Times New Roman"/>
          <w:noProof/>
        </w:rPr>
        <mc:AlternateContent>
          <mc:Choice Requires="wps">
            <w:drawing>
              <wp:anchor distT="0" distB="0" distL="114300" distR="114300" simplePos="0" relativeHeight="251696128" behindDoc="0" locked="0" layoutInCell="1" allowOverlap="1" wp14:anchorId="51196206" wp14:editId="55D2609D">
                <wp:simplePos x="0" y="0"/>
                <wp:positionH relativeFrom="column">
                  <wp:posOffset>3800475</wp:posOffset>
                </wp:positionH>
                <wp:positionV relativeFrom="paragraph">
                  <wp:posOffset>168910</wp:posOffset>
                </wp:positionV>
                <wp:extent cx="1109980" cy="258445"/>
                <wp:effectExtent l="0" t="0" r="0" b="0"/>
                <wp:wrapNone/>
                <wp:docPr id="1887" name="Text Box 163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1109980" cy="2584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DF4FFEF"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正　　面</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196206" id="Text Box 1633" o:spid="_x0000_s1347" type="#_x0000_t202" style="position:absolute;left:0;text-align:left;margin-left:299.25pt;margin-top:13.3pt;width:87.4pt;height:20.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" stroked="f">
                <o:lock v:ext="edit" aspectratio="t"/>
                <v:textbox>
                  <w:txbxContent>
                    <w:p w14:paraId="6DF4FFEF"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正　　面</w:t>
                      </w:r>
                    </w:p>
                  </w:txbxContent>
                </v:textbox>
              </v:shape>
            </w:pict>
          </mc:Fallback>
        </mc:AlternateContent>
      </w:r>
      <w:r w:rsidRPr="00D60F63">
        <w:rPr>
          <w:rFonts w:ascii="ＭＳ ゴシック" w:eastAsia="ＭＳ ゴシック" w:hAnsi="ＭＳ ゴシック" w:cs="Times New Roman"/>
        </w:rPr>
        <w:br w:type="page"/>
      </w:r>
    </w:p>
    <w:p w14:paraId="09BBA431"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7E96AFAF"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r w:rsidRPr="00D60F63">
        <w:rPr>
          <w:rFonts w:ascii="ＭＳ ゴシック" w:eastAsia="ＭＳ ゴシック" w:hAnsi="ＭＳ ゴシック" w:cs="Times New Roman"/>
          <w:noProof/>
        </w:rPr>
        <mc:AlternateContent>
          <mc:Choice Requires="wpg">
            <w:drawing>
              <wp:anchor distT="0" distB="0" distL="114300" distR="114300" simplePos="0" relativeHeight="251693056" behindDoc="0" locked="0" layoutInCell="0" allowOverlap="1" wp14:anchorId="02D1381D" wp14:editId="2F62522E">
                <wp:simplePos x="0" y="0"/>
                <wp:positionH relativeFrom="margin">
                  <wp:align>right</wp:align>
                </wp:positionH>
                <wp:positionV relativeFrom="margin">
                  <wp:posOffset>202565</wp:posOffset>
                </wp:positionV>
                <wp:extent cx="6103620" cy="7620000"/>
                <wp:effectExtent l="0" t="0" r="11430" b="19050"/>
                <wp:wrapNone/>
                <wp:docPr id="68" name="Group 11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03620" cy="7620000"/>
                          <a:chOff x="851" y="1314"/>
                          <a:chExt cx="9720" cy="13140"/>
                        </a:xfrm>
                      </wpg:grpSpPr>
                      <wps:wsp>
                        <wps:cNvPr id="69" name="Rectangle 1182"/>
                        <wps:cNvSpPr>
                          <a:spLocks noChangeAspect="1" noChangeArrowheads="1"/>
                        </wps:cNvSpPr>
                        <wps:spPr bwMode="auto">
                          <a:xfrm>
                            <a:off x="851" y="1314"/>
                            <a:ext cx="9720" cy="131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0" name="Text Box 1183"/>
                        <wps:cNvSpPr txBox="1">
                          <a:spLocks noChangeAspect="1" noChangeArrowheads="1"/>
                        </wps:cNvSpPr>
                        <wps:spPr bwMode="auto">
                          <a:xfrm>
                            <a:off x="3399" y="1669"/>
                            <a:ext cx="45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0B6EC7" w14:textId="77777777" w:rsidR="00EE16AF" w:rsidRDefault="00EE16AF" w:rsidP="009638F0">
                              <w:pPr>
                                <w:autoSpaceDE w:val="0"/>
                                <w:autoSpaceDN w:val="0"/>
                                <w:adjustRightInd w:val="0"/>
                                <w:jc w:val="center"/>
                                <w:rPr>
                                  <w:rFonts w:ascii="Times New Roman" w:hAnsi="Times New Roman"/>
                                  <w:sz w:val="24"/>
                                  <w:lang w:eastAsia="zh-CN"/>
                                </w:rPr>
                              </w:pPr>
                              <w:r>
                                <w:rPr>
                                  <w:rFonts w:ascii="Times New Roman" w:hAnsi="Times New Roman" w:hint="eastAsia"/>
                                  <w:sz w:val="24"/>
                                  <w:lang w:eastAsia="zh-CN"/>
                                </w:rPr>
                                <w:t>会員総会　正　面</w:t>
                              </w:r>
                            </w:p>
                          </w:txbxContent>
                        </wps:txbx>
                        <wps:bodyPr rot="0" vert="horz" wrap="square" lIns="91440" tIns="45720" rIns="91440" bIns="45720" anchor="t" anchorCtr="0" upright="1">
                          <a:noAutofit/>
                        </wps:bodyPr>
                      </wps:wsp>
                      <wps:wsp>
                        <wps:cNvPr id="71" name="Rectangle 1184"/>
                        <wps:cNvSpPr>
                          <a:spLocks noChangeAspect="1" noChangeArrowheads="1"/>
                        </wps:cNvSpPr>
                        <wps:spPr bwMode="auto">
                          <a:xfrm>
                            <a:off x="1751" y="3474"/>
                            <a:ext cx="162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2" name="Rectangle 1185"/>
                        <wps:cNvSpPr>
                          <a:spLocks noChangeAspect="1" noChangeArrowheads="1"/>
                        </wps:cNvSpPr>
                        <wps:spPr bwMode="auto">
                          <a:xfrm>
                            <a:off x="3371" y="3474"/>
                            <a:ext cx="162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3" name="Rectangle 1186"/>
                        <wps:cNvSpPr>
                          <a:spLocks noChangeAspect="1" noChangeArrowheads="1"/>
                        </wps:cNvSpPr>
                        <wps:spPr bwMode="auto">
                          <a:xfrm>
                            <a:off x="1751" y="4734"/>
                            <a:ext cx="162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4" name="Rectangle 1187"/>
                        <wps:cNvSpPr>
                          <a:spLocks noChangeAspect="1" noChangeArrowheads="1"/>
                        </wps:cNvSpPr>
                        <wps:spPr bwMode="auto">
                          <a:xfrm>
                            <a:off x="3371" y="4734"/>
                            <a:ext cx="162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75" name="Text Box 1188"/>
                        <wps:cNvSpPr txBox="1">
                          <a:spLocks noChangeAspect="1" noChangeArrowheads="1"/>
                        </wps:cNvSpPr>
                        <wps:spPr bwMode="auto">
                          <a:xfrm>
                            <a:off x="4451" y="4133"/>
                            <a:ext cx="72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A5CB58"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会長</w:t>
                              </w:r>
                            </w:p>
                          </w:txbxContent>
                        </wps:txbx>
                        <wps:bodyPr rot="0" vert="mongolianVert" wrap="square" lIns="91440" tIns="45720" rIns="91440" bIns="45720" anchor="t" anchorCtr="0" upright="1">
                          <a:noAutofit/>
                        </wps:bodyPr>
                      </wps:wsp>
                      <wps:wsp>
                        <wps:cNvPr id="76" name="Text Box 1189"/>
                        <wps:cNvSpPr txBox="1">
                          <a:spLocks noChangeAspect="1" noChangeArrowheads="1"/>
                        </wps:cNvSpPr>
                        <wps:spPr bwMode="auto">
                          <a:xfrm>
                            <a:off x="3911" y="4111"/>
                            <a:ext cx="72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76BCF8"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直前</w:t>
                              </w:r>
                            </w:p>
                            <w:p w14:paraId="5D3C534E" w14:textId="77777777" w:rsidR="00EE16AF" w:rsidRDefault="00EE16AF" w:rsidP="009638F0">
                              <w:pPr>
                                <w:autoSpaceDE w:val="0"/>
                                <w:autoSpaceDN w:val="0"/>
                                <w:adjustRightInd w:val="0"/>
                                <w:rPr>
                                  <w:rFonts w:ascii="Times New Roman" w:hAnsi="Times New Roman"/>
                                </w:rPr>
                              </w:pPr>
                            </w:p>
                          </w:txbxContent>
                        </wps:txbx>
                        <wps:bodyPr rot="0" vert="mongolianVert" wrap="square" lIns="91440" tIns="45720" rIns="91440" bIns="45720" anchor="t" anchorCtr="0" upright="1">
                          <a:noAutofit/>
                        </wps:bodyPr>
                      </wps:wsp>
                      <wps:wsp>
                        <wps:cNvPr id="77" name="Text Box 1190"/>
                        <wps:cNvSpPr txBox="1">
                          <a:spLocks noChangeAspect="1" noChangeArrowheads="1"/>
                        </wps:cNvSpPr>
                        <wps:spPr bwMode="auto">
                          <a:xfrm>
                            <a:off x="3371" y="3938"/>
                            <a:ext cx="72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54AFAD" w14:textId="77777777" w:rsidR="00EE16AF" w:rsidRPr="00FC100C" w:rsidRDefault="00EE16AF" w:rsidP="009638F0">
                              <w:r>
                                <w:rPr>
                                  <w:rFonts w:ascii="Times New Roman" w:hAnsi="Times New Roman" w:hint="eastAsia"/>
                                </w:rPr>
                                <w:t>副会長</w:t>
                              </w:r>
                            </w:p>
                          </w:txbxContent>
                        </wps:txbx>
                        <wps:bodyPr rot="0" vert="mongolianVert" wrap="square" lIns="91440" tIns="45720" rIns="91440" bIns="45720" anchor="t" anchorCtr="0" upright="1">
                          <a:noAutofit/>
                        </wps:bodyPr>
                      </wps:wsp>
                      <wps:wsp>
                        <wps:cNvPr id="78" name="Text Box 1191"/>
                        <wps:cNvSpPr txBox="1">
                          <a:spLocks noChangeAspect="1" noChangeArrowheads="1"/>
                        </wps:cNvSpPr>
                        <wps:spPr bwMode="auto">
                          <a:xfrm>
                            <a:off x="2831" y="3938"/>
                            <a:ext cx="720" cy="1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1E45F9B"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副会長</w:t>
                              </w:r>
                            </w:p>
                          </w:txbxContent>
                        </wps:txbx>
                        <wps:bodyPr rot="0" vert="mongolianVert" wrap="square" lIns="91440" tIns="45720" rIns="91440" bIns="45720" anchor="t" anchorCtr="0" upright="1">
                          <a:noAutofit/>
                        </wps:bodyPr>
                      </wps:wsp>
                      <wps:wsp>
                        <wps:cNvPr id="79" name="Text Box 1192"/>
                        <wps:cNvSpPr txBox="1">
                          <a:spLocks noChangeAspect="1" noChangeArrowheads="1"/>
                        </wps:cNvSpPr>
                        <wps:spPr bwMode="auto">
                          <a:xfrm>
                            <a:off x="2291" y="3938"/>
                            <a:ext cx="720" cy="1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349C8A"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副会長</w:t>
                              </w:r>
                            </w:p>
                          </w:txbxContent>
                        </wps:txbx>
                        <wps:bodyPr rot="0" vert="mongolianVert" wrap="square" lIns="91440" tIns="45720" rIns="91440" bIns="45720" anchor="t" anchorCtr="0" upright="1">
                          <a:noAutofit/>
                        </wps:bodyPr>
                      </wps:wsp>
                      <wps:wsp>
                        <wps:cNvPr id="80" name="Text Box 1193"/>
                        <wps:cNvSpPr txBox="1">
                          <a:spLocks noChangeAspect="1" noChangeArrowheads="1"/>
                        </wps:cNvSpPr>
                        <wps:spPr bwMode="auto">
                          <a:xfrm>
                            <a:off x="1751" y="3780"/>
                            <a:ext cx="720" cy="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66552B"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専務理事</w:t>
                              </w:r>
                            </w:p>
                          </w:txbxContent>
                        </wps:txbx>
                        <wps:bodyPr rot="0" vert="mongolianVert" wrap="square" lIns="91440" tIns="45720" rIns="91440" bIns="45720" anchor="t" anchorCtr="0" upright="1">
                          <a:noAutofit/>
                        </wps:bodyPr>
                      </wps:wsp>
                      <wps:wsp>
                        <wps:cNvPr id="81" name="Text Box 1194"/>
                        <wps:cNvSpPr txBox="1">
                          <a:spLocks noChangeAspect="1" noChangeArrowheads="1"/>
                        </wps:cNvSpPr>
                        <wps:spPr bwMode="auto">
                          <a:xfrm>
                            <a:off x="4415" y="2235"/>
                            <a:ext cx="1133" cy="1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E0FFE" w14:textId="77777777" w:rsidR="00EE16AF" w:rsidRDefault="00EE16AF" w:rsidP="009638F0">
                              <w:pPr>
                                <w:autoSpaceDE w:val="0"/>
                                <w:autoSpaceDN w:val="0"/>
                                <w:adjustRightInd w:val="0"/>
                                <w:ind w:left="630" w:hangingChars="300" w:hanging="630"/>
                                <w:rPr>
                                  <w:rFonts w:ascii="Times New Roman" w:hAnsi="Times New Roman"/>
                                </w:rPr>
                              </w:pPr>
                              <w:r>
                                <w:rPr>
                                  <w:rFonts w:ascii="Times New Roman" w:hAnsi="Times New Roman" w:hint="eastAsia"/>
                                </w:rPr>
                                <w:t xml:space="preserve">企画委員長　</w:t>
                              </w:r>
                            </w:p>
                            <w:p w14:paraId="6C182DAE" w14:textId="77777777" w:rsidR="00EE16AF" w:rsidRDefault="00EE16AF" w:rsidP="009638F0">
                              <w:pPr>
                                <w:autoSpaceDE w:val="0"/>
                                <w:autoSpaceDN w:val="0"/>
                                <w:adjustRightInd w:val="0"/>
                                <w:rPr>
                                  <w:rFonts w:ascii="Times New Roman" w:hAnsi="Times New Roman"/>
                                </w:rPr>
                              </w:pPr>
                            </w:p>
                          </w:txbxContent>
                        </wps:txbx>
                        <wps:bodyPr rot="0" vert="mongolianVert" wrap="square" lIns="91440" tIns="45720" rIns="91440" bIns="45720" anchor="t" anchorCtr="0" upright="1">
                          <a:noAutofit/>
                        </wps:bodyPr>
                      </wps:wsp>
                      <wps:wsp>
                        <wps:cNvPr id="82" name="Text Box 1195"/>
                        <wps:cNvSpPr txBox="1">
                          <a:spLocks noChangeAspect="1" noChangeArrowheads="1"/>
                        </wps:cNvSpPr>
                        <wps:spPr bwMode="auto">
                          <a:xfrm>
                            <a:off x="3911" y="2221"/>
                            <a:ext cx="720" cy="13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9D6511" w14:textId="77777777" w:rsidR="00EE16AF" w:rsidRPr="00FC100C" w:rsidRDefault="00EE16AF" w:rsidP="009638F0">
                              <w:r>
                                <w:rPr>
                                  <w:rFonts w:ascii="Times New Roman" w:hAnsi="Times New Roman" w:hint="eastAsia"/>
                                </w:rPr>
                                <w:t>研修委員長</w:t>
                              </w:r>
                            </w:p>
                          </w:txbxContent>
                        </wps:txbx>
                        <wps:bodyPr rot="0" vert="mongolianVert" wrap="square" lIns="91440" tIns="45720" rIns="91440" bIns="45720" anchor="t" anchorCtr="0" upright="1">
                          <a:noAutofit/>
                        </wps:bodyPr>
                      </wps:wsp>
                      <wps:wsp>
                        <wps:cNvPr id="83" name="Text Box 1196"/>
                        <wps:cNvSpPr txBox="1">
                          <a:spLocks noChangeAspect="1" noChangeArrowheads="1"/>
                        </wps:cNvSpPr>
                        <wps:spPr bwMode="auto">
                          <a:xfrm>
                            <a:off x="3371" y="2222"/>
                            <a:ext cx="720" cy="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B3CEF" w14:textId="77777777" w:rsidR="00EE16AF" w:rsidRPr="00FC100C" w:rsidRDefault="00EE16AF" w:rsidP="009638F0">
                              <w:r>
                                <w:rPr>
                                  <w:rFonts w:ascii="Times New Roman" w:hAnsi="Times New Roman" w:hint="eastAsia"/>
                                </w:rPr>
                                <w:t>広報委員長</w:t>
                              </w:r>
                            </w:p>
                          </w:txbxContent>
                        </wps:txbx>
                        <wps:bodyPr rot="0" vert="mongolianVert" wrap="square" lIns="91440" tIns="45720" rIns="91440" bIns="45720" anchor="t" anchorCtr="0" upright="1">
                          <a:noAutofit/>
                        </wps:bodyPr>
                      </wps:wsp>
                      <wps:wsp>
                        <wps:cNvPr id="84" name="Text Box 1197"/>
                        <wps:cNvSpPr txBox="1">
                          <a:spLocks noChangeAspect="1" noChangeArrowheads="1"/>
                        </wps:cNvSpPr>
                        <wps:spPr bwMode="auto">
                          <a:xfrm>
                            <a:off x="2821" y="2208"/>
                            <a:ext cx="720" cy="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E9D44C2"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特別委員長</w:t>
                              </w:r>
                            </w:p>
                          </w:txbxContent>
                        </wps:txbx>
                        <wps:bodyPr rot="0" vert="mongolianVert" wrap="square" lIns="91440" tIns="45720" rIns="91440" bIns="45720" anchor="t" anchorCtr="0" upright="1">
                          <a:noAutofit/>
                        </wps:bodyPr>
                      </wps:wsp>
                      <wps:wsp>
                        <wps:cNvPr id="85" name="Text Box 1198"/>
                        <wps:cNvSpPr txBox="1">
                          <a:spLocks noChangeAspect="1" noChangeArrowheads="1"/>
                        </wps:cNvSpPr>
                        <wps:spPr bwMode="auto">
                          <a:xfrm>
                            <a:off x="2291" y="2208"/>
                            <a:ext cx="720" cy="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63BF90"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特別委員長</w:t>
                              </w:r>
                            </w:p>
                          </w:txbxContent>
                        </wps:txbx>
                        <wps:bodyPr rot="0" vert="mongolianVert" wrap="square" lIns="91440" tIns="45720" rIns="91440" bIns="45720" anchor="t" anchorCtr="0" upright="1">
                          <a:noAutofit/>
                        </wps:bodyPr>
                      </wps:wsp>
                      <wps:wsp>
                        <wps:cNvPr id="86" name="Text Box 1199"/>
                        <wps:cNvSpPr txBox="1">
                          <a:spLocks noChangeAspect="1" noChangeArrowheads="1"/>
                        </wps:cNvSpPr>
                        <wps:spPr bwMode="auto">
                          <a:xfrm>
                            <a:off x="1751" y="2200"/>
                            <a:ext cx="720" cy="14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B8BF2B"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総務委員長</w:t>
                              </w:r>
                            </w:p>
                          </w:txbxContent>
                        </wps:txbx>
                        <wps:bodyPr rot="0" vert="mongolianVert" wrap="square" lIns="91440" tIns="45720" rIns="91440" bIns="45720" anchor="t" anchorCtr="0" upright="1">
                          <a:noAutofit/>
                        </wps:bodyPr>
                      </wps:wsp>
                      <wps:wsp>
                        <wps:cNvPr id="87" name="Rectangle 1200"/>
                        <wps:cNvSpPr>
                          <a:spLocks noChangeAspect="1" noChangeArrowheads="1"/>
                        </wps:cNvSpPr>
                        <wps:spPr bwMode="auto">
                          <a:xfrm>
                            <a:off x="5891" y="3474"/>
                            <a:ext cx="162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8" name="Rectangle 1201"/>
                        <wps:cNvSpPr>
                          <a:spLocks noChangeAspect="1" noChangeArrowheads="1"/>
                        </wps:cNvSpPr>
                        <wps:spPr bwMode="auto">
                          <a:xfrm>
                            <a:off x="7511" y="3474"/>
                            <a:ext cx="162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89" name="Rectangle 1202"/>
                        <wps:cNvSpPr>
                          <a:spLocks noChangeAspect="1" noChangeArrowheads="1"/>
                        </wps:cNvSpPr>
                        <wps:spPr bwMode="auto">
                          <a:xfrm>
                            <a:off x="5891" y="4734"/>
                            <a:ext cx="162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0" name="Rectangle 1203"/>
                        <wps:cNvSpPr>
                          <a:spLocks noChangeAspect="1" noChangeArrowheads="1"/>
                        </wps:cNvSpPr>
                        <wps:spPr bwMode="auto">
                          <a:xfrm>
                            <a:off x="7511" y="4734"/>
                            <a:ext cx="162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1" name="Rectangle 1204"/>
                        <wps:cNvSpPr>
                          <a:spLocks noChangeAspect="1" noChangeArrowheads="1"/>
                        </wps:cNvSpPr>
                        <wps:spPr bwMode="auto">
                          <a:xfrm>
                            <a:off x="5171" y="4014"/>
                            <a:ext cx="54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92" name="Text Box 1205"/>
                        <wps:cNvSpPr txBox="1">
                          <a:spLocks noChangeAspect="1" noChangeArrowheads="1"/>
                        </wps:cNvSpPr>
                        <wps:spPr bwMode="auto">
                          <a:xfrm>
                            <a:off x="5104" y="3938"/>
                            <a:ext cx="126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8AB5E1"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議長</w:t>
                              </w:r>
                            </w:p>
                          </w:txbxContent>
                        </wps:txbx>
                        <wps:bodyPr rot="0" vert="horz" wrap="square" lIns="91440" tIns="45720" rIns="91440" bIns="45720" anchor="t" anchorCtr="0" upright="1">
                          <a:noAutofit/>
                        </wps:bodyPr>
                      </wps:wsp>
                      <wps:wsp>
                        <wps:cNvPr id="93" name="Text Box 1206"/>
                        <wps:cNvSpPr txBox="1">
                          <a:spLocks noChangeAspect="1" noChangeArrowheads="1"/>
                        </wps:cNvSpPr>
                        <wps:spPr bwMode="auto">
                          <a:xfrm>
                            <a:off x="5711" y="3888"/>
                            <a:ext cx="720" cy="1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7049BD"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ブロ代</w:t>
                              </w:r>
                            </w:p>
                          </w:txbxContent>
                        </wps:txbx>
                        <wps:bodyPr rot="0" vert="mongolianVert" wrap="square" lIns="91440" tIns="45720" rIns="91440" bIns="45720" anchor="t" anchorCtr="0" upright="1">
                          <a:noAutofit/>
                        </wps:bodyPr>
                      </wps:wsp>
                      <wps:wsp>
                        <wps:cNvPr id="94" name="Text Box 1207"/>
                        <wps:cNvSpPr txBox="1">
                          <a:spLocks noChangeAspect="1" noChangeArrowheads="1"/>
                        </wps:cNvSpPr>
                        <wps:spPr bwMode="auto">
                          <a:xfrm>
                            <a:off x="6251" y="3888"/>
                            <a:ext cx="720" cy="1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C998B2"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ブロ代</w:t>
                              </w:r>
                            </w:p>
                          </w:txbxContent>
                        </wps:txbx>
                        <wps:bodyPr rot="0" vert="mongolianVert" wrap="square" lIns="91440" tIns="45720" rIns="91440" bIns="45720" anchor="t" anchorCtr="0" upright="1">
                          <a:noAutofit/>
                        </wps:bodyPr>
                      </wps:wsp>
                      <wps:wsp>
                        <wps:cNvPr id="95" name="Text Box 1208"/>
                        <wps:cNvSpPr txBox="1">
                          <a:spLocks noChangeAspect="1" noChangeArrowheads="1"/>
                        </wps:cNvSpPr>
                        <wps:spPr bwMode="auto">
                          <a:xfrm>
                            <a:off x="6791" y="3888"/>
                            <a:ext cx="720" cy="1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F3D7FA"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ブロ代</w:t>
                              </w:r>
                            </w:p>
                          </w:txbxContent>
                        </wps:txbx>
                        <wps:bodyPr rot="0" vert="mongolianVert" wrap="square" lIns="91440" tIns="45720" rIns="91440" bIns="45720" anchor="t" anchorCtr="0" upright="1">
                          <a:noAutofit/>
                        </wps:bodyPr>
                      </wps:wsp>
                      <wps:wsp>
                        <wps:cNvPr id="1536" name="Text Box 1209"/>
                        <wps:cNvSpPr txBox="1">
                          <a:spLocks noChangeAspect="1" noChangeArrowheads="1"/>
                        </wps:cNvSpPr>
                        <wps:spPr bwMode="auto">
                          <a:xfrm>
                            <a:off x="7331" y="3888"/>
                            <a:ext cx="720" cy="12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B18090"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ブロ代</w:t>
                              </w:r>
                            </w:p>
                          </w:txbxContent>
                        </wps:txbx>
                        <wps:bodyPr rot="0" vert="mongolianVert" wrap="square" lIns="91440" tIns="45720" rIns="91440" bIns="45720" anchor="t" anchorCtr="0" upright="1">
                          <a:noAutofit/>
                        </wps:bodyPr>
                      </wps:wsp>
                      <wps:wsp>
                        <wps:cNvPr id="1537" name="Text Box 1210"/>
                        <wps:cNvSpPr txBox="1">
                          <a:spLocks noChangeAspect="1" noChangeArrowheads="1"/>
                        </wps:cNvSpPr>
                        <wps:spPr bwMode="auto">
                          <a:xfrm>
                            <a:off x="7871" y="3863"/>
                            <a:ext cx="72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9DFFFC"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ブロ代</w:t>
                              </w:r>
                            </w:p>
                          </w:txbxContent>
                        </wps:txbx>
                        <wps:bodyPr rot="0" vert="mongolianVert" wrap="square" lIns="91440" tIns="45720" rIns="91440" bIns="45720" anchor="t" anchorCtr="0" upright="1">
                          <a:noAutofit/>
                        </wps:bodyPr>
                      </wps:wsp>
                      <wps:wsp>
                        <wps:cNvPr id="1538" name="Text Box 1211"/>
                        <wps:cNvSpPr txBox="1">
                          <a:spLocks noChangeAspect="1" noChangeArrowheads="1"/>
                        </wps:cNvSpPr>
                        <wps:spPr bwMode="auto">
                          <a:xfrm>
                            <a:off x="8411" y="4014"/>
                            <a:ext cx="72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72410F" w14:textId="77777777" w:rsidR="00EE16AF" w:rsidRDefault="00EE16AF" w:rsidP="009638F0">
                              <w:pPr>
                                <w:autoSpaceDE w:val="0"/>
                                <w:autoSpaceDN w:val="0"/>
                                <w:adjustRightInd w:val="0"/>
                                <w:rPr>
                                  <w:rFonts w:ascii="Times New Roman" w:hAnsi="Times New Roman"/>
                                </w:rPr>
                              </w:pPr>
                            </w:p>
                          </w:txbxContent>
                        </wps:txbx>
                        <wps:bodyPr rot="0" vert="mongolianVert" wrap="square" lIns="91440" tIns="45720" rIns="91440" bIns="45720" anchor="t" anchorCtr="0" upright="1">
                          <a:noAutofit/>
                        </wps:bodyPr>
                      </wps:wsp>
                      <wps:wsp>
                        <wps:cNvPr id="1539" name="Text Box 1212"/>
                        <wps:cNvSpPr txBox="1">
                          <a:spLocks noChangeAspect="1" noChangeArrowheads="1"/>
                        </wps:cNvSpPr>
                        <wps:spPr bwMode="auto">
                          <a:xfrm>
                            <a:off x="5711" y="2635"/>
                            <a:ext cx="72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36C679"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ブロ代</w:t>
                              </w:r>
                            </w:p>
                          </w:txbxContent>
                        </wps:txbx>
                        <wps:bodyPr rot="0" vert="mongolianVert" wrap="square" lIns="91440" tIns="45720" rIns="91440" bIns="45720" anchor="t" anchorCtr="0" upright="1">
                          <a:noAutofit/>
                        </wps:bodyPr>
                      </wps:wsp>
                      <wps:wsp>
                        <wps:cNvPr id="1540" name="Text Box 1213"/>
                        <wps:cNvSpPr txBox="1">
                          <a:spLocks noChangeAspect="1" noChangeArrowheads="1"/>
                        </wps:cNvSpPr>
                        <wps:spPr bwMode="auto">
                          <a:xfrm>
                            <a:off x="6251" y="2668"/>
                            <a:ext cx="72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68EA9E"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ブロ代</w:t>
                              </w:r>
                            </w:p>
                          </w:txbxContent>
                        </wps:txbx>
                        <wps:bodyPr rot="0" vert="mongolianVert" wrap="square" lIns="91440" tIns="45720" rIns="91440" bIns="45720" anchor="t" anchorCtr="0" upright="1">
                          <a:noAutofit/>
                        </wps:bodyPr>
                      </wps:wsp>
                      <wps:wsp>
                        <wps:cNvPr id="1541" name="Text Box 1214"/>
                        <wps:cNvSpPr txBox="1">
                          <a:spLocks noChangeAspect="1" noChangeArrowheads="1"/>
                        </wps:cNvSpPr>
                        <wps:spPr bwMode="auto">
                          <a:xfrm>
                            <a:off x="6791" y="2668"/>
                            <a:ext cx="72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FDA75C"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ブロ代</w:t>
                              </w:r>
                            </w:p>
                          </w:txbxContent>
                        </wps:txbx>
                        <wps:bodyPr rot="0" vert="mongolianVert" wrap="square" lIns="91440" tIns="45720" rIns="91440" bIns="45720" anchor="t" anchorCtr="0" upright="1">
                          <a:noAutofit/>
                        </wps:bodyPr>
                      </wps:wsp>
                      <wps:wsp>
                        <wps:cNvPr id="1542" name="Text Box 1215"/>
                        <wps:cNvSpPr txBox="1">
                          <a:spLocks noChangeAspect="1" noChangeArrowheads="1"/>
                        </wps:cNvSpPr>
                        <wps:spPr bwMode="auto">
                          <a:xfrm>
                            <a:off x="7331" y="2668"/>
                            <a:ext cx="72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0A46EC"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ブロ代</w:t>
                              </w:r>
                            </w:p>
                          </w:txbxContent>
                        </wps:txbx>
                        <wps:bodyPr rot="0" vert="mongolianVert" wrap="square" lIns="91440" tIns="45720" rIns="91440" bIns="45720" anchor="t" anchorCtr="0" upright="1">
                          <a:noAutofit/>
                        </wps:bodyPr>
                      </wps:wsp>
                      <wps:wsp>
                        <wps:cNvPr id="1543" name="Text Box 1216"/>
                        <wps:cNvSpPr txBox="1">
                          <a:spLocks noChangeAspect="1" noChangeArrowheads="1"/>
                        </wps:cNvSpPr>
                        <wps:spPr bwMode="auto">
                          <a:xfrm>
                            <a:off x="7871" y="2754"/>
                            <a:ext cx="72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4F7EB0" w14:textId="77777777" w:rsidR="00EE16AF" w:rsidRDefault="00EE16AF" w:rsidP="009638F0">
                              <w:pPr>
                                <w:autoSpaceDE w:val="0"/>
                                <w:autoSpaceDN w:val="0"/>
                                <w:adjustRightInd w:val="0"/>
                                <w:rPr>
                                  <w:rFonts w:ascii="Times New Roman" w:hAnsi="Times New Roman"/>
                                </w:rPr>
                              </w:pPr>
                            </w:p>
                          </w:txbxContent>
                        </wps:txbx>
                        <wps:bodyPr rot="0" vert="mongolianVert" wrap="square" lIns="91440" tIns="45720" rIns="91440" bIns="45720" anchor="t" anchorCtr="0" upright="1">
                          <a:noAutofit/>
                        </wps:bodyPr>
                      </wps:wsp>
                      <wps:wsp>
                        <wps:cNvPr id="1544" name="Text Box 1217"/>
                        <wps:cNvSpPr txBox="1">
                          <a:spLocks noChangeAspect="1" noChangeArrowheads="1"/>
                        </wps:cNvSpPr>
                        <wps:spPr bwMode="auto">
                          <a:xfrm>
                            <a:off x="8411" y="2754"/>
                            <a:ext cx="720" cy="1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BBED32" w14:textId="77777777" w:rsidR="00EE16AF" w:rsidRDefault="00EE16AF" w:rsidP="009638F0">
                              <w:pPr>
                                <w:autoSpaceDE w:val="0"/>
                                <w:autoSpaceDN w:val="0"/>
                                <w:adjustRightInd w:val="0"/>
                                <w:rPr>
                                  <w:rFonts w:ascii="Times New Roman" w:hAnsi="Times New Roman"/>
                                </w:rPr>
                              </w:pPr>
                            </w:p>
                          </w:txbxContent>
                        </wps:txbx>
                        <wps:bodyPr rot="0" vert="mongolianVert" wrap="square" lIns="91440" tIns="45720" rIns="91440" bIns="45720" anchor="t" anchorCtr="0" upright="1">
                          <a:noAutofit/>
                        </wps:bodyPr>
                      </wps:wsp>
                      <wps:wsp>
                        <wps:cNvPr id="1545" name="Rectangle 1218"/>
                        <wps:cNvSpPr>
                          <a:spLocks noChangeAspect="1" noChangeArrowheads="1"/>
                        </wps:cNvSpPr>
                        <wps:spPr bwMode="auto">
                          <a:xfrm>
                            <a:off x="5171" y="5454"/>
                            <a:ext cx="54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46" name="Text Box 1219"/>
                        <wps:cNvSpPr txBox="1">
                          <a:spLocks noChangeAspect="1" noChangeArrowheads="1"/>
                        </wps:cNvSpPr>
                        <wps:spPr bwMode="auto">
                          <a:xfrm>
                            <a:off x="5104" y="5388"/>
                            <a:ext cx="144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87670A"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演台</w:t>
                              </w:r>
                            </w:p>
                          </w:txbxContent>
                        </wps:txbx>
                        <wps:bodyPr rot="0" vert="horz" wrap="square" lIns="91440" tIns="45720" rIns="91440" bIns="45720" anchor="t" anchorCtr="0" upright="1">
                          <a:noAutofit/>
                        </wps:bodyPr>
                      </wps:wsp>
                      <wps:wsp>
                        <wps:cNvPr id="1547" name="Rectangle 1220"/>
                        <wps:cNvSpPr>
                          <a:spLocks noChangeAspect="1" noChangeArrowheads="1"/>
                        </wps:cNvSpPr>
                        <wps:spPr bwMode="auto">
                          <a:xfrm>
                            <a:off x="1391" y="5454"/>
                            <a:ext cx="540" cy="3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1548" name="Text Box 1221"/>
                        <wps:cNvSpPr txBox="1">
                          <a:spLocks noChangeAspect="1" noChangeArrowheads="1"/>
                        </wps:cNvSpPr>
                        <wps:spPr bwMode="auto">
                          <a:xfrm>
                            <a:off x="1305" y="5377"/>
                            <a:ext cx="144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88B63D"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司会</w:t>
                              </w:r>
                            </w:p>
                          </w:txbxContent>
                        </wps:txbx>
                        <wps:bodyPr rot="0" vert="horz" wrap="square" lIns="91440" tIns="45720" rIns="91440" bIns="45720" anchor="t" anchorCtr="0" upright="1">
                          <a:noAutofit/>
                        </wps:bodyPr>
                      </wps:wsp>
                      <wps:wsp>
                        <wps:cNvPr id="1549" name="Rectangle 1222"/>
                        <wps:cNvSpPr>
                          <a:spLocks noChangeAspect="1" noChangeArrowheads="1"/>
                        </wps:cNvSpPr>
                        <wps:spPr bwMode="auto">
                          <a:xfrm>
                            <a:off x="9491" y="5274"/>
                            <a:ext cx="36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1550" name="Group 1223"/>
                        <wpg:cNvGrpSpPr>
                          <a:grpSpLocks noChangeAspect="1"/>
                        </wpg:cNvGrpSpPr>
                        <wpg:grpSpPr bwMode="auto">
                          <a:xfrm>
                            <a:off x="1571" y="6714"/>
                            <a:ext cx="7560" cy="3060"/>
                            <a:chOff x="1854" y="6534"/>
                            <a:chExt cx="7560" cy="3060"/>
                          </a:xfrm>
                        </wpg:grpSpPr>
                        <wps:wsp>
                          <wps:cNvPr id="1551" name="Rectangle 1224"/>
                          <wps:cNvSpPr>
                            <a:spLocks noChangeAspect="1" noChangeArrowheads="1"/>
                          </wps:cNvSpPr>
                          <wps:spPr bwMode="auto">
                            <a:xfrm>
                              <a:off x="5634" y="6534"/>
                              <a:ext cx="3780" cy="3060"/>
                            </a:xfrm>
                            <a:prstGeom prst="rect">
                              <a:avLst/>
                            </a:prstGeom>
                            <a:solidFill>
                              <a:srgbClr val="FFFFFF"/>
                            </a:solidFill>
                            <a:ln w="3175" cap="rnd">
                              <a:solidFill>
                                <a:srgbClr val="000000"/>
                              </a:solidFill>
                              <a:prstDash val="sysDot"/>
                              <a:miter lim="800000"/>
                              <a:headEnd/>
                              <a:tailEnd/>
                            </a:ln>
                          </wps:spPr>
                          <wps:bodyPr rot="0" vert="horz" wrap="square" lIns="91440" tIns="45720" rIns="91440" bIns="45720" anchor="t" anchorCtr="0" upright="1">
                            <a:noAutofit/>
                          </wps:bodyPr>
                        </wps:wsp>
                        <wps:wsp>
                          <wps:cNvPr id="1552" name="Rectangle 1225"/>
                          <wps:cNvSpPr>
                            <a:spLocks noChangeAspect="1" noChangeArrowheads="1"/>
                          </wps:cNvSpPr>
                          <wps:spPr bwMode="auto">
                            <a:xfrm>
                              <a:off x="1854" y="6534"/>
                              <a:ext cx="3780" cy="3060"/>
                            </a:xfrm>
                            <a:prstGeom prst="rect">
                              <a:avLst/>
                            </a:prstGeom>
                            <a:noFill/>
                            <a:ln w="317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53" name="Oval 1226"/>
                          <wps:cNvSpPr>
                            <a:spLocks noChangeAspect="1" noChangeArrowheads="1"/>
                          </wps:cNvSpPr>
                          <wps:spPr bwMode="auto">
                            <a:xfrm>
                              <a:off x="2394" y="67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54" name="Oval 1227"/>
                          <wps:cNvSpPr>
                            <a:spLocks noChangeAspect="1" noChangeArrowheads="1"/>
                          </wps:cNvSpPr>
                          <wps:spPr bwMode="auto">
                            <a:xfrm>
                              <a:off x="2754" y="67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55" name="Oval 1228"/>
                          <wps:cNvSpPr>
                            <a:spLocks noChangeAspect="1" noChangeArrowheads="1"/>
                          </wps:cNvSpPr>
                          <wps:spPr bwMode="auto">
                            <a:xfrm>
                              <a:off x="3114" y="67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56" name="Oval 1229"/>
                          <wps:cNvSpPr>
                            <a:spLocks noChangeAspect="1" noChangeArrowheads="1"/>
                          </wps:cNvSpPr>
                          <wps:spPr bwMode="auto">
                            <a:xfrm>
                              <a:off x="3474" y="67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57" name="Oval 1230"/>
                          <wps:cNvSpPr>
                            <a:spLocks noChangeAspect="1" noChangeArrowheads="1"/>
                          </wps:cNvSpPr>
                          <wps:spPr bwMode="auto">
                            <a:xfrm>
                              <a:off x="3834" y="67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59" name="Oval 1231"/>
                          <wps:cNvSpPr>
                            <a:spLocks noChangeAspect="1" noChangeArrowheads="1"/>
                          </wps:cNvSpPr>
                          <wps:spPr bwMode="auto">
                            <a:xfrm>
                              <a:off x="4194" y="67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60" name="Oval 1232"/>
                          <wps:cNvSpPr>
                            <a:spLocks noChangeAspect="1" noChangeArrowheads="1"/>
                          </wps:cNvSpPr>
                          <wps:spPr bwMode="auto">
                            <a:xfrm>
                              <a:off x="4554" y="67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61" name="Oval 1233"/>
                          <wps:cNvSpPr>
                            <a:spLocks noChangeAspect="1" noChangeArrowheads="1"/>
                          </wps:cNvSpPr>
                          <wps:spPr bwMode="auto">
                            <a:xfrm>
                              <a:off x="4914" y="67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62" name="Oval 1234"/>
                          <wps:cNvSpPr>
                            <a:spLocks noChangeAspect="1" noChangeArrowheads="1"/>
                          </wps:cNvSpPr>
                          <wps:spPr bwMode="auto">
                            <a:xfrm>
                              <a:off x="2394" y="70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63" name="Oval 1235"/>
                          <wps:cNvSpPr>
                            <a:spLocks noChangeAspect="1" noChangeArrowheads="1"/>
                          </wps:cNvSpPr>
                          <wps:spPr bwMode="auto">
                            <a:xfrm>
                              <a:off x="2754" y="70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64" name="Oval 1236"/>
                          <wps:cNvSpPr>
                            <a:spLocks noChangeAspect="1" noChangeArrowheads="1"/>
                          </wps:cNvSpPr>
                          <wps:spPr bwMode="auto">
                            <a:xfrm>
                              <a:off x="3114" y="70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65" name="Oval 1237"/>
                          <wps:cNvSpPr>
                            <a:spLocks noChangeAspect="1" noChangeArrowheads="1"/>
                          </wps:cNvSpPr>
                          <wps:spPr bwMode="auto">
                            <a:xfrm>
                              <a:off x="3474" y="70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66" name="Oval 1238"/>
                          <wps:cNvSpPr>
                            <a:spLocks noChangeAspect="1" noChangeArrowheads="1"/>
                          </wps:cNvSpPr>
                          <wps:spPr bwMode="auto">
                            <a:xfrm>
                              <a:off x="3834" y="70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67" name="Oval 1239"/>
                          <wps:cNvSpPr>
                            <a:spLocks noChangeAspect="1" noChangeArrowheads="1"/>
                          </wps:cNvSpPr>
                          <wps:spPr bwMode="auto">
                            <a:xfrm>
                              <a:off x="4194" y="70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68" name="Oval 1240"/>
                          <wps:cNvSpPr>
                            <a:spLocks noChangeAspect="1" noChangeArrowheads="1"/>
                          </wps:cNvSpPr>
                          <wps:spPr bwMode="auto">
                            <a:xfrm>
                              <a:off x="4554" y="70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69" name="Oval 1241"/>
                          <wps:cNvSpPr>
                            <a:spLocks noChangeAspect="1" noChangeArrowheads="1"/>
                          </wps:cNvSpPr>
                          <wps:spPr bwMode="auto">
                            <a:xfrm>
                              <a:off x="4914" y="70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70" name="Oval 1242"/>
                          <wps:cNvSpPr>
                            <a:spLocks noChangeAspect="1" noChangeArrowheads="1"/>
                          </wps:cNvSpPr>
                          <wps:spPr bwMode="auto">
                            <a:xfrm>
                              <a:off x="2394" y="74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71" name="Oval 1243"/>
                          <wps:cNvSpPr>
                            <a:spLocks noChangeAspect="1" noChangeArrowheads="1"/>
                          </wps:cNvSpPr>
                          <wps:spPr bwMode="auto">
                            <a:xfrm>
                              <a:off x="2754" y="74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72" name="Oval 1244"/>
                          <wps:cNvSpPr>
                            <a:spLocks noChangeAspect="1" noChangeArrowheads="1"/>
                          </wps:cNvSpPr>
                          <wps:spPr bwMode="auto">
                            <a:xfrm>
                              <a:off x="3114" y="74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73" name="Oval 1245"/>
                          <wps:cNvSpPr>
                            <a:spLocks noChangeAspect="1" noChangeArrowheads="1"/>
                          </wps:cNvSpPr>
                          <wps:spPr bwMode="auto">
                            <a:xfrm>
                              <a:off x="3474" y="74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74" name="Oval 1246"/>
                          <wps:cNvSpPr>
                            <a:spLocks noChangeAspect="1" noChangeArrowheads="1"/>
                          </wps:cNvSpPr>
                          <wps:spPr bwMode="auto">
                            <a:xfrm>
                              <a:off x="3834" y="74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75" name="Oval 1247"/>
                          <wps:cNvSpPr>
                            <a:spLocks noChangeAspect="1" noChangeArrowheads="1"/>
                          </wps:cNvSpPr>
                          <wps:spPr bwMode="auto">
                            <a:xfrm>
                              <a:off x="4194" y="74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76" name="Oval 1248"/>
                          <wps:cNvSpPr>
                            <a:spLocks noChangeAspect="1" noChangeArrowheads="1"/>
                          </wps:cNvSpPr>
                          <wps:spPr bwMode="auto">
                            <a:xfrm>
                              <a:off x="4554" y="74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77" name="Oval 1249"/>
                          <wps:cNvSpPr>
                            <a:spLocks noChangeAspect="1" noChangeArrowheads="1"/>
                          </wps:cNvSpPr>
                          <wps:spPr bwMode="auto">
                            <a:xfrm>
                              <a:off x="4914" y="74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78" name="Oval 1250"/>
                          <wps:cNvSpPr>
                            <a:spLocks noChangeAspect="1" noChangeArrowheads="1"/>
                          </wps:cNvSpPr>
                          <wps:spPr bwMode="auto">
                            <a:xfrm>
                              <a:off x="2394" y="779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79" name="Oval 1251"/>
                          <wps:cNvSpPr>
                            <a:spLocks noChangeAspect="1" noChangeArrowheads="1"/>
                          </wps:cNvSpPr>
                          <wps:spPr bwMode="auto">
                            <a:xfrm>
                              <a:off x="2754" y="779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80" name="Oval 1252"/>
                          <wps:cNvSpPr>
                            <a:spLocks noChangeAspect="1" noChangeArrowheads="1"/>
                          </wps:cNvSpPr>
                          <wps:spPr bwMode="auto">
                            <a:xfrm>
                              <a:off x="3114" y="779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81" name="Oval 1253"/>
                          <wps:cNvSpPr>
                            <a:spLocks noChangeAspect="1" noChangeArrowheads="1"/>
                          </wps:cNvSpPr>
                          <wps:spPr bwMode="auto">
                            <a:xfrm>
                              <a:off x="3474" y="779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82" name="Oval 1254"/>
                          <wps:cNvSpPr>
                            <a:spLocks noChangeAspect="1" noChangeArrowheads="1"/>
                          </wps:cNvSpPr>
                          <wps:spPr bwMode="auto">
                            <a:xfrm>
                              <a:off x="3834" y="779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83" name="Oval 1255"/>
                          <wps:cNvSpPr>
                            <a:spLocks noChangeAspect="1" noChangeArrowheads="1"/>
                          </wps:cNvSpPr>
                          <wps:spPr bwMode="auto">
                            <a:xfrm>
                              <a:off x="4194" y="779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84" name="Oval 1256"/>
                          <wps:cNvSpPr>
                            <a:spLocks noChangeAspect="1" noChangeArrowheads="1"/>
                          </wps:cNvSpPr>
                          <wps:spPr bwMode="auto">
                            <a:xfrm>
                              <a:off x="4554" y="779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85" name="Oval 1257"/>
                          <wps:cNvSpPr>
                            <a:spLocks noChangeAspect="1" noChangeArrowheads="1"/>
                          </wps:cNvSpPr>
                          <wps:spPr bwMode="auto">
                            <a:xfrm>
                              <a:off x="4914" y="779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86" name="Oval 1258"/>
                          <wps:cNvSpPr>
                            <a:spLocks noChangeAspect="1" noChangeArrowheads="1"/>
                          </wps:cNvSpPr>
                          <wps:spPr bwMode="auto">
                            <a:xfrm>
                              <a:off x="2394" y="815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87" name="Oval 1259"/>
                          <wps:cNvSpPr>
                            <a:spLocks noChangeAspect="1" noChangeArrowheads="1"/>
                          </wps:cNvSpPr>
                          <wps:spPr bwMode="auto">
                            <a:xfrm>
                              <a:off x="2754" y="815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88" name="Oval 1260"/>
                          <wps:cNvSpPr>
                            <a:spLocks noChangeAspect="1" noChangeArrowheads="1"/>
                          </wps:cNvSpPr>
                          <wps:spPr bwMode="auto">
                            <a:xfrm>
                              <a:off x="3114" y="815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89" name="Oval 1261"/>
                          <wps:cNvSpPr>
                            <a:spLocks noChangeAspect="1" noChangeArrowheads="1"/>
                          </wps:cNvSpPr>
                          <wps:spPr bwMode="auto">
                            <a:xfrm>
                              <a:off x="3474" y="815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90" name="Oval 1262"/>
                          <wps:cNvSpPr>
                            <a:spLocks noChangeAspect="1" noChangeArrowheads="1"/>
                          </wps:cNvSpPr>
                          <wps:spPr bwMode="auto">
                            <a:xfrm>
                              <a:off x="3834" y="815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91" name="Oval 1263"/>
                          <wps:cNvSpPr>
                            <a:spLocks noChangeAspect="1" noChangeArrowheads="1"/>
                          </wps:cNvSpPr>
                          <wps:spPr bwMode="auto">
                            <a:xfrm>
                              <a:off x="4194" y="815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92" name="Oval 1264"/>
                          <wps:cNvSpPr>
                            <a:spLocks noChangeAspect="1" noChangeArrowheads="1"/>
                          </wps:cNvSpPr>
                          <wps:spPr bwMode="auto">
                            <a:xfrm>
                              <a:off x="4554" y="815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93" name="Oval 1265"/>
                          <wps:cNvSpPr>
                            <a:spLocks noChangeAspect="1" noChangeArrowheads="1"/>
                          </wps:cNvSpPr>
                          <wps:spPr bwMode="auto">
                            <a:xfrm>
                              <a:off x="4914" y="815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94" name="Oval 1266"/>
                          <wps:cNvSpPr>
                            <a:spLocks noChangeAspect="1" noChangeArrowheads="1"/>
                          </wps:cNvSpPr>
                          <wps:spPr bwMode="auto">
                            <a:xfrm>
                              <a:off x="2394" y="85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95" name="Oval 1267"/>
                          <wps:cNvSpPr>
                            <a:spLocks noChangeAspect="1" noChangeArrowheads="1"/>
                          </wps:cNvSpPr>
                          <wps:spPr bwMode="auto">
                            <a:xfrm>
                              <a:off x="2754" y="85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96" name="Oval 1268"/>
                          <wps:cNvSpPr>
                            <a:spLocks noChangeAspect="1" noChangeArrowheads="1"/>
                          </wps:cNvSpPr>
                          <wps:spPr bwMode="auto">
                            <a:xfrm>
                              <a:off x="3114" y="85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97" name="Oval 1269"/>
                          <wps:cNvSpPr>
                            <a:spLocks noChangeAspect="1" noChangeArrowheads="1"/>
                          </wps:cNvSpPr>
                          <wps:spPr bwMode="auto">
                            <a:xfrm>
                              <a:off x="3474" y="85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98" name="Oval 1270"/>
                          <wps:cNvSpPr>
                            <a:spLocks noChangeAspect="1" noChangeArrowheads="1"/>
                          </wps:cNvSpPr>
                          <wps:spPr bwMode="auto">
                            <a:xfrm>
                              <a:off x="3834" y="85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599" name="Oval 1271"/>
                          <wps:cNvSpPr>
                            <a:spLocks noChangeAspect="1" noChangeArrowheads="1"/>
                          </wps:cNvSpPr>
                          <wps:spPr bwMode="auto">
                            <a:xfrm>
                              <a:off x="4194" y="85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00" name="Oval 1272"/>
                          <wps:cNvSpPr>
                            <a:spLocks noChangeAspect="1" noChangeArrowheads="1"/>
                          </wps:cNvSpPr>
                          <wps:spPr bwMode="auto">
                            <a:xfrm>
                              <a:off x="4554" y="85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01" name="Oval 1273"/>
                          <wps:cNvSpPr>
                            <a:spLocks noChangeAspect="1" noChangeArrowheads="1"/>
                          </wps:cNvSpPr>
                          <wps:spPr bwMode="auto">
                            <a:xfrm>
                              <a:off x="4914" y="85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02" name="Oval 1274"/>
                          <wps:cNvSpPr>
                            <a:spLocks noChangeAspect="1" noChangeArrowheads="1"/>
                          </wps:cNvSpPr>
                          <wps:spPr bwMode="auto">
                            <a:xfrm>
                              <a:off x="2394" y="88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03" name="Oval 1275"/>
                          <wps:cNvSpPr>
                            <a:spLocks noChangeAspect="1" noChangeArrowheads="1"/>
                          </wps:cNvSpPr>
                          <wps:spPr bwMode="auto">
                            <a:xfrm>
                              <a:off x="2754" y="88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04" name="Oval 1276"/>
                          <wps:cNvSpPr>
                            <a:spLocks noChangeAspect="1" noChangeArrowheads="1"/>
                          </wps:cNvSpPr>
                          <wps:spPr bwMode="auto">
                            <a:xfrm>
                              <a:off x="3114" y="88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05" name="Oval 1277"/>
                          <wps:cNvSpPr>
                            <a:spLocks noChangeAspect="1" noChangeArrowheads="1"/>
                          </wps:cNvSpPr>
                          <wps:spPr bwMode="auto">
                            <a:xfrm>
                              <a:off x="3474" y="88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06" name="Oval 1278"/>
                          <wps:cNvSpPr>
                            <a:spLocks noChangeAspect="1" noChangeArrowheads="1"/>
                          </wps:cNvSpPr>
                          <wps:spPr bwMode="auto">
                            <a:xfrm>
                              <a:off x="3834" y="88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07" name="Oval 1279"/>
                          <wps:cNvSpPr>
                            <a:spLocks noChangeAspect="1" noChangeArrowheads="1"/>
                          </wps:cNvSpPr>
                          <wps:spPr bwMode="auto">
                            <a:xfrm>
                              <a:off x="4194" y="88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08" name="Oval 1280"/>
                          <wps:cNvSpPr>
                            <a:spLocks noChangeAspect="1" noChangeArrowheads="1"/>
                          </wps:cNvSpPr>
                          <wps:spPr bwMode="auto">
                            <a:xfrm>
                              <a:off x="4554" y="88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09" name="Oval 1281"/>
                          <wps:cNvSpPr>
                            <a:spLocks noChangeAspect="1" noChangeArrowheads="1"/>
                          </wps:cNvSpPr>
                          <wps:spPr bwMode="auto">
                            <a:xfrm>
                              <a:off x="4914" y="88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10" name="Oval 1282"/>
                          <wps:cNvSpPr>
                            <a:spLocks noChangeAspect="1" noChangeArrowheads="1"/>
                          </wps:cNvSpPr>
                          <wps:spPr bwMode="auto">
                            <a:xfrm>
                              <a:off x="2394" y="92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11" name="Oval 1283"/>
                          <wps:cNvSpPr>
                            <a:spLocks noChangeAspect="1" noChangeArrowheads="1"/>
                          </wps:cNvSpPr>
                          <wps:spPr bwMode="auto">
                            <a:xfrm>
                              <a:off x="2754" y="92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12" name="Oval 1284"/>
                          <wps:cNvSpPr>
                            <a:spLocks noChangeAspect="1" noChangeArrowheads="1"/>
                          </wps:cNvSpPr>
                          <wps:spPr bwMode="auto">
                            <a:xfrm>
                              <a:off x="3114" y="92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13" name="Oval 1285"/>
                          <wps:cNvSpPr>
                            <a:spLocks noChangeAspect="1" noChangeArrowheads="1"/>
                          </wps:cNvSpPr>
                          <wps:spPr bwMode="auto">
                            <a:xfrm>
                              <a:off x="3474" y="92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14" name="Oval 1286"/>
                          <wps:cNvSpPr>
                            <a:spLocks noChangeAspect="1" noChangeArrowheads="1"/>
                          </wps:cNvSpPr>
                          <wps:spPr bwMode="auto">
                            <a:xfrm>
                              <a:off x="3834" y="92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15" name="Oval 1287"/>
                          <wps:cNvSpPr>
                            <a:spLocks noChangeAspect="1" noChangeArrowheads="1"/>
                          </wps:cNvSpPr>
                          <wps:spPr bwMode="auto">
                            <a:xfrm>
                              <a:off x="4194" y="92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16" name="Oval 1288"/>
                          <wps:cNvSpPr>
                            <a:spLocks noChangeAspect="1" noChangeArrowheads="1"/>
                          </wps:cNvSpPr>
                          <wps:spPr bwMode="auto">
                            <a:xfrm>
                              <a:off x="4554" y="92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17" name="Oval 1289"/>
                          <wps:cNvSpPr>
                            <a:spLocks noChangeAspect="1" noChangeArrowheads="1"/>
                          </wps:cNvSpPr>
                          <wps:spPr bwMode="auto">
                            <a:xfrm>
                              <a:off x="4914" y="92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18" name="Oval 1290"/>
                          <wps:cNvSpPr>
                            <a:spLocks noChangeAspect="1" noChangeArrowheads="1"/>
                          </wps:cNvSpPr>
                          <wps:spPr bwMode="auto">
                            <a:xfrm>
                              <a:off x="6174" y="67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19" name="Oval 1291"/>
                          <wps:cNvSpPr>
                            <a:spLocks noChangeAspect="1" noChangeArrowheads="1"/>
                          </wps:cNvSpPr>
                          <wps:spPr bwMode="auto">
                            <a:xfrm>
                              <a:off x="6534" y="67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20" name="Oval 1292"/>
                          <wps:cNvSpPr>
                            <a:spLocks noChangeAspect="1" noChangeArrowheads="1"/>
                          </wps:cNvSpPr>
                          <wps:spPr bwMode="auto">
                            <a:xfrm>
                              <a:off x="6894" y="67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21" name="Oval 1293"/>
                          <wps:cNvSpPr>
                            <a:spLocks noChangeAspect="1" noChangeArrowheads="1"/>
                          </wps:cNvSpPr>
                          <wps:spPr bwMode="auto">
                            <a:xfrm>
                              <a:off x="7254" y="67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22" name="Oval 1294"/>
                          <wps:cNvSpPr>
                            <a:spLocks noChangeAspect="1" noChangeArrowheads="1"/>
                          </wps:cNvSpPr>
                          <wps:spPr bwMode="auto">
                            <a:xfrm>
                              <a:off x="7614" y="67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23" name="Oval 1295"/>
                          <wps:cNvSpPr>
                            <a:spLocks noChangeAspect="1" noChangeArrowheads="1"/>
                          </wps:cNvSpPr>
                          <wps:spPr bwMode="auto">
                            <a:xfrm>
                              <a:off x="7974" y="67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24" name="Oval 1296"/>
                          <wps:cNvSpPr>
                            <a:spLocks noChangeAspect="1" noChangeArrowheads="1"/>
                          </wps:cNvSpPr>
                          <wps:spPr bwMode="auto">
                            <a:xfrm>
                              <a:off x="8334" y="67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25" name="Oval 1297"/>
                          <wps:cNvSpPr>
                            <a:spLocks noChangeAspect="1" noChangeArrowheads="1"/>
                          </wps:cNvSpPr>
                          <wps:spPr bwMode="auto">
                            <a:xfrm>
                              <a:off x="8694" y="67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26" name="Oval 1298"/>
                          <wps:cNvSpPr>
                            <a:spLocks noChangeAspect="1" noChangeArrowheads="1"/>
                          </wps:cNvSpPr>
                          <wps:spPr bwMode="auto">
                            <a:xfrm>
                              <a:off x="6174" y="70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27" name="Oval 1299"/>
                          <wps:cNvSpPr>
                            <a:spLocks noChangeAspect="1" noChangeArrowheads="1"/>
                          </wps:cNvSpPr>
                          <wps:spPr bwMode="auto">
                            <a:xfrm>
                              <a:off x="6534" y="70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28" name="Oval 1300"/>
                          <wps:cNvSpPr>
                            <a:spLocks noChangeAspect="1" noChangeArrowheads="1"/>
                          </wps:cNvSpPr>
                          <wps:spPr bwMode="auto">
                            <a:xfrm>
                              <a:off x="6894" y="70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29" name="Oval 1301"/>
                          <wps:cNvSpPr>
                            <a:spLocks noChangeAspect="1" noChangeArrowheads="1"/>
                          </wps:cNvSpPr>
                          <wps:spPr bwMode="auto">
                            <a:xfrm>
                              <a:off x="7254" y="70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30" name="Oval 1302"/>
                          <wps:cNvSpPr>
                            <a:spLocks noChangeAspect="1" noChangeArrowheads="1"/>
                          </wps:cNvSpPr>
                          <wps:spPr bwMode="auto">
                            <a:xfrm>
                              <a:off x="7614" y="70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31" name="Oval 1303"/>
                          <wps:cNvSpPr>
                            <a:spLocks noChangeAspect="1" noChangeArrowheads="1"/>
                          </wps:cNvSpPr>
                          <wps:spPr bwMode="auto">
                            <a:xfrm>
                              <a:off x="7974" y="70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32" name="Oval 1304"/>
                          <wps:cNvSpPr>
                            <a:spLocks noChangeAspect="1" noChangeArrowheads="1"/>
                          </wps:cNvSpPr>
                          <wps:spPr bwMode="auto">
                            <a:xfrm>
                              <a:off x="8334" y="70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33" name="Oval 1305"/>
                          <wps:cNvSpPr>
                            <a:spLocks noChangeAspect="1" noChangeArrowheads="1"/>
                          </wps:cNvSpPr>
                          <wps:spPr bwMode="auto">
                            <a:xfrm>
                              <a:off x="8694" y="70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34" name="Oval 1306"/>
                          <wps:cNvSpPr>
                            <a:spLocks noChangeAspect="1" noChangeArrowheads="1"/>
                          </wps:cNvSpPr>
                          <wps:spPr bwMode="auto">
                            <a:xfrm>
                              <a:off x="6174" y="74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35" name="Oval 1307"/>
                          <wps:cNvSpPr>
                            <a:spLocks noChangeAspect="1" noChangeArrowheads="1"/>
                          </wps:cNvSpPr>
                          <wps:spPr bwMode="auto">
                            <a:xfrm>
                              <a:off x="6534" y="74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36" name="Oval 1308"/>
                          <wps:cNvSpPr>
                            <a:spLocks noChangeAspect="1" noChangeArrowheads="1"/>
                          </wps:cNvSpPr>
                          <wps:spPr bwMode="auto">
                            <a:xfrm>
                              <a:off x="6894" y="74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37" name="Oval 1309"/>
                          <wps:cNvSpPr>
                            <a:spLocks noChangeAspect="1" noChangeArrowheads="1"/>
                          </wps:cNvSpPr>
                          <wps:spPr bwMode="auto">
                            <a:xfrm>
                              <a:off x="7254" y="74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38" name="Oval 1310"/>
                          <wps:cNvSpPr>
                            <a:spLocks noChangeAspect="1" noChangeArrowheads="1"/>
                          </wps:cNvSpPr>
                          <wps:spPr bwMode="auto">
                            <a:xfrm>
                              <a:off x="7614" y="74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39" name="Oval 1311"/>
                          <wps:cNvSpPr>
                            <a:spLocks noChangeAspect="1" noChangeArrowheads="1"/>
                          </wps:cNvSpPr>
                          <wps:spPr bwMode="auto">
                            <a:xfrm>
                              <a:off x="7974" y="74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40" name="Oval 1312"/>
                          <wps:cNvSpPr>
                            <a:spLocks noChangeAspect="1" noChangeArrowheads="1"/>
                          </wps:cNvSpPr>
                          <wps:spPr bwMode="auto">
                            <a:xfrm>
                              <a:off x="8334" y="74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41" name="Oval 1313"/>
                          <wps:cNvSpPr>
                            <a:spLocks noChangeAspect="1" noChangeArrowheads="1"/>
                          </wps:cNvSpPr>
                          <wps:spPr bwMode="auto">
                            <a:xfrm>
                              <a:off x="8694" y="74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42" name="Oval 1314"/>
                          <wps:cNvSpPr>
                            <a:spLocks noChangeAspect="1" noChangeArrowheads="1"/>
                          </wps:cNvSpPr>
                          <wps:spPr bwMode="auto">
                            <a:xfrm>
                              <a:off x="6174" y="779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43" name="Oval 1315"/>
                          <wps:cNvSpPr>
                            <a:spLocks noChangeAspect="1" noChangeArrowheads="1"/>
                          </wps:cNvSpPr>
                          <wps:spPr bwMode="auto">
                            <a:xfrm>
                              <a:off x="6534" y="779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44" name="Oval 1316"/>
                          <wps:cNvSpPr>
                            <a:spLocks noChangeAspect="1" noChangeArrowheads="1"/>
                          </wps:cNvSpPr>
                          <wps:spPr bwMode="auto">
                            <a:xfrm>
                              <a:off x="6894" y="779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45" name="Oval 1317"/>
                          <wps:cNvSpPr>
                            <a:spLocks noChangeAspect="1" noChangeArrowheads="1"/>
                          </wps:cNvSpPr>
                          <wps:spPr bwMode="auto">
                            <a:xfrm>
                              <a:off x="7254" y="779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46" name="Oval 1318"/>
                          <wps:cNvSpPr>
                            <a:spLocks noChangeAspect="1" noChangeArrowheads="1"/>
                          </wps:cNvSpPr>
                          <wps:spPr bwMode="auto">
                            <a:xfrm>
                              <a:off x="7614" y="779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47" name="Oval 1319"/>
                          <wps:cNvSpPr>
                            <a:spLocks noChangeAspect="1" noChangeArrowheads="1"/>
                          </wps:cNvSpPr>
                          <wps:spPr bwMode="auto">
                            <a:xfrm>
                              <a:off x="7974" y="779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48" name="Oval 1320"/>
                          <wps:cNvSpPr>
                            <a:spLocks noChangeAspect="1" noChangeArrowheads="1"/>
                          </wps:cNvSpPr>
                          <wps:spPr bwMode="auto">
                            <a:xfrm>
                              <a:off x="8334" y="779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49" name="Oval 1321"/>
                          <wps:cNvSpPr>
                            <a:spLocks noChangeAspect="1" noChangeArrowheads="1"/>
                          </wps:cNvSpPr>
                          <wps:spPr bwMode="auto">
                            <a:xfrm>
                              <a:off x="8694" y="779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50" name="Oval 1322"/>
                          <wps:cNvSpPr>
                            <a:spLocks noChangeAspect="1" noChangeArrowheads="1"/>
                          </wps:cNvSpPr>
                          <wps:spPr bwMode="auto">
                            <a:xfrm>
                              <a:off x="6174" y="815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51" name="Oval 1323"/>
                          <wps:cNvSpPr>
                            <a:spLocks noChangeAspect="1" noChangeArrowheads="1"/>
                          </wps:cNvSpPr>
                          <wps:spPr bwMode="auto">
                            <a:xfrm>
                              <a:off x="6534" y="815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52" name="Oval 1324"/>
                          <wps:cNvSpPr>
                            <a:spLocks noChangeAspect="1" noChangeArrowheads="1"/>
                          </wps:cNvSpPr>
                          <wps:spPr bwMode="auto">
                            <a:xfrm>
                              <a:off x="6894" y="815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53" name="Oval 1325"/>
                          <wps:cNvSpPr>
                            <a:spLocks noChangeAspect="1" noChangeArrowheads="1"/>
                          </wps:cNvSpPr>
                          <wps:spPr bwMode="auto">
                            <a:xfrm>
                              <a:off x="7254" y="815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54" name="Oval 1326"/>
                          <wps:cNvSpPr>
                            <a:spLocks noChangeAspect="1" noChangeArrowheads="1"/>
                          </wps:cNvSpPr>
                          <wps:spPr bwMode="auto">
                            <a:xfrm>
                              <a:off x="7614" y="815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55" name="Oval 1327"/>
                          <wps:cNvSpPr>
                            <a:spLocks noChangeAspect="1" noChangeArrowheads="1"/>
                          </wps:cNvSpPr>
                          <wps:spPr bwMode="auto">
                            <a:xfrm>
                              <a:off x="7974" y="815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56" name="Oval 1328"/>
                          <wps:cNvSpPr>
                            <a:spLocks noChangeAspect="1" noChangeArrowheads="1"/>
                          </wps:cNvSpPr>
                          <wps:spPr bwMode="auto">
                            <a:xfrm>
                              <a:off x="8334" y="815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57" name="Oval 1329"/>
                          <wps:cNvSpPr>
                            <a:spLocks noChangeAspect="1" noChangeArrowheads="1"/>
                          </wps:cNvSpPr>
                          <wps:spPr bwMode="auto">
                            <a:xfrm>
                              <a:off x="8694" y="815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58" name="Oval 1330"/>
                          <wps:cNvSpPr>
                            <a:spLocks noChangeAspect="1" noChangeArrowheads="1"/>
                          </wps:cNvSpPr>
                          <wps:spPr bwMode="auto">
                            <a:xfrm>
                              <a:off x="6174" y="85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59" name="Oval 1331"/>
                          <wps:cNvSpPr>
                            <a:spLocks noChangeAspect="1" noChangeArrowheads="1"/>
                          </wps:cNvSpPr>
                          <wps:spPr bwMode="auto">
                            <a:xfrm>
                              <a:off x="6534" y="85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60" name="Oval 1332"/>
                          <wps:cNvSpPr>
                            <a:spLocks noChangeAspect="1" noChangeArrowheads="1"/>
                          </wps:cNvSpPr>
                          <wps:spPr bwMode="auto">
                            <a:xfrm>
                              <a:off x="6894" y="85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61" name="Oval 1333"/>
                          <wps:cNvSpPr>
                            <a:spLocks noChangeAspect="1" noChangeArrowheads="1"/>
                          </wps:cNvSpPr>
                          <wps:spPr bwMode="auto">
                            <a:xfrm>
                              <a:off x="7254" y="85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62" name="Oval 1334"/>
                          <wps:cNvSpPr>
                            <a:spLocks noChangeAspect="1" noChangeArrowheads="1"/>
                          </wps:cNvSpPr>
                          <wps:spPr bwMode="auto">
                            <a:xfrm>
                              <a:off x="7614" y="85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63" name="Oval 1335"/>
                          <wps:cNvSpPr>
                            <a:spLocks noChangeAspect="1" noChangeArrowheads="1"/>
                          </wps:cNvSpPr>
                          <wps:spPr bwMode="auto">
                            <a:xfrm>
                              <a:off x="7974" y="85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64" name="Oval 1336"/>
                          <wps:cNvSpPr>
                            <a:spLocks noChangeAspect="1" noChangeArrowheads="1"/>
                          </wps:cNvSpPr>
                          <wps:spPr bwMode="auto">
                            <a:xfrm>
                              <a:off x="8334" y="85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65" name="Oval 1337"/>
                          <wps:cNvSpPr>
                            <a:spLocks noChangeAspect="1" noChangeArrowheads="1"/>
                          </wps:cNvSpPr>
                          <wps:spPr bwMode="auto">
                            <a:xfrm>
                              <a:off x="8694" y="85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66" name="Oval 1338"/>
                          <wps:cNvSpPr>
                            <a:spLocks noChangeAspect="1" noChangeArrowheads="1"/>
                          </wps:cNvSpPr>
                          <wps:spPr bwMode="auto">
                            <a:xfrm>
                              <a:off x="6174" y="88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67" name="Oval 1339"/>
                          <wps:cNvSpPr>
                            <a:spLocks noChangeAspect="1" noChangeArrowheads="1"/>
                          </wps:cNvSpPr>
                          <wps:spPr bwMode="auto">
                            <a:xfrm>
                              <a:off x="6534" y="88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68" name="Oval 1340"/>
                          <wps:cNvSpPr>
                            <a:spLocks noChangeAspect="1" noChangeArrowheads="1"/>
                          </wps:cNvSpPr>
                          <wps:spPr bwMode="auto">
                            <a:xfrm>
                              <a:off x="6894" y="88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69" name="Oval 1341"/>
                          <wps:cNvSpPr>
                            <a:spLocks noChangeAspect="1" noChangeArrowheads="1"/>
                          </wps:cNvSpPr>
                          <wps:spPr bwMode="auto">
                            <a:xfrm>
                              <a:off x="7254" y="88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70" name="Oval 1342"/>
                          <wps:cNvSpPr>
                            <a:spLocks noChangeAspect="1" noChangeArrowheads="1"/>
                          </wps:cNvSpPr>
                          <wps:spPr bwMode="auto">
                            <a:xfrm>
                              <a:off x="7614" y="88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71" name="Oval 1343"/>
                          <wps:cNvSpPr>
                            <a:spLocks noChangeAspect="1" noChangeArrowheads="1"/>
                          </wps:cNvSpPr>
                          <wps:spPr bwMode="auto">
                            <a:xfrm>
                              <a:off x="7974" y="88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72" name="Oval 1344"/>
                          <wps:cNvSpPr>
                            <a:spLocks noChangeAspect="1" noChangeArrowheads="1"/>
                          </wps:cNvSpPr>
                          <wps:spPr bwMode="auto">
                            <a:xfrm>
                              <a:off x="8334" y="88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73" name="Oval 1345"/>
                          <wps:cNvSpPr>
                            <a:spLocks noChangeAspect="1" noChangeArrowheads="1"/>
                          </wps:cNvSpPr>
                          <wps:spPr bwMode="auto">
                            <a:xfrm>
                              <a:off x="8694" y="88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74" name="Oval 1346"/>
                          <wps:cNvSpPr>
                            <a:spLocks noChangeAspect="1" noChangeArrowheads="1"/>
                          </wps:cNvSpPr>
                          <wps:spPr bwMode="auto">
                            <a:xfrm>
                              <a:off x="6174" y="92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75" name="Oval 1347"/>
                          <wps:cNvSpPr>
                            <a:spLocks noChangeAspect="1" noChangeArrowheads="1"/>
                          </wps:cNvSpPr>
                          <wps:spPr bwMode="auto">
                            <a:xfrm>
                              <a:off x="6534" y="92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76" name="Oval 1348"/>
                          <wps:cNvSpPr>
                            <a:spLocks noChangeAspect="1" noChangeArrowheads="1"/>
                          </wps:cNvSpPr>
                          <wps:spPr bwMode="auto">
                            <a:xfrm>
                              <a:off x="6894" y="92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77" name="Oval 1349"/>
                          <wps:cNvSpPr>
                            <a:spLocks noChangeAspect="1" noChangeArrowheads="1"/>
                          </wps:cNvSpPr>
                          <wps:spPr bwMode="auto">
                            <a:xfrm>
                              <a:off x="7254" y="92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78" name="Oval 1350"/>
                          <wps:cNvSpPr>
                            <a:spLocks noChangeAspect="1" noChangeArrowheads="1"/>
                          </wps:cNvSpPr>
                          <wps:spPr bwMode="auto">
                            <a:xfrm>
                              <a:off x="7614" y="92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79" name="Oval 1351"/>
                          <wps:cNvSpPr>
                            <a:spLocks noChangeAspect="1" noChangeArrowheads="1"/>
                          </wps:cNvSpPr>
                          <wps:spPr bwMode="auto">
                            <a:xfrm>
                              <a:off x="7974" y="92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80" name="Oval 1352"/>
                          <wps:cNvSpPr>
                            <a:spLocks noChangeAspect="1" noChangeArrowheads="1"/>
                          </wps:cNvSpPr>
                          <wps:spPr bwMode="auto">
                            <a:xfrm>
                              <a:off x="8334" y="92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81" name="Oval 1353"/>
                          <wps:cNvSpPr>
                            <a:spLocks noChangeAspect="1" noChangeArrowheads="1"/>
                          </wps:cNvSpPr>
                          <wps:spPr bwMode="auto">
                            <a:xfrm>
                              <a:off x="8694" y="92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1682" name="Group 1354"/>
                        <wpg:cNvGrpSpPr>
                          <a:grpSpLocks noChangeAspect="1"/>
                        </wpg:cNvGrpSpPr>
                        <wpg:grpSpPr bwMode="auto">
                          <a:xfrm>
                            <a:off x="1571" y="9819"/>
                            <a:ext cx="7560" cy="2340"/>
                            <a:chOff x="1854" y="9639"/>
                            <a:chExt cx="7560" cy="2340"/>
                          </a:xfrm>
                        </wpg:grpSpPr>
                        <wps:wsp>
                          <wps:cNvPr id="1683" name="Rectangle 1355"/>
                          <wps:cNvSpPr>
                            <a:spLocks noChangeAspect="1" noChangeArrowheads="1"/>
                          </wps:cNvSpPr>
                          <wps:spPr bwMode="auto">
                            <a:xfrm>
                              <a:off x="1854" y="9639"/>
                              <a:ext cx="7560" cy="2340"/>
                            </a:xfrm>
                            <a:prstGeom prst="rect">
                              <a:avLst/>
                            </a:prstGeom>
                            <a:noFill/>
                            <a:ln w="317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84" name="Oval 1356"/>
                          <wps:cNvSpPr>
                            <a:spLocks noChangeAspect="1" noChangeArrowheads="1"/>
                          </wps:cNvSpPr>
                          <wps:spPr bwMode="auto">
                            <a:xfrm>
                              <a:off x="2394" y="97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85" name="Oval 1357"/>
                          <wps:cNvSpPr>
                            <a:spLocks noChangeAspect="1" noChangeArrowheads="1"/>
                          </wps:cNvSpPr>
                          <wps:spPr bwMode="auto">
                            <a:xfrm>
                              <a:off x="2754" y="97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86" name="Oval 1358"/>
                          <wps:cNvSpPr>
                            <a:spLocks noChangeAspect="1" noChangeArrowheads="1"/>
                          </wps:cNvSpPr>
                          <wps:spPr bwMode="auto">
                            <a:xfrm>
                              <a:off x="3114" y="97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87" name="Oval 1359"/>
                          <wps:cNvSpPr>
                            <a:spLocks noChangeAspect="1" noChangeArrowheads="1"/>
                          </wps:cNvSpPr>
                          <wps:spPr bwMode="auto">
                            <a:xfrm>
                              <a:off x="3474" y="97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88" name="Oval 1360"/>
                          <wps:cNvSpPr>
                            <a:spLocks noChangeAspect="1" noChangeArrowheads="1"/>
                          </wps:cNvSpPr>
                          <wps:spPr bwMode="auto">
                            <a:xfrm>
                              <a:off x="3834" y="97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89" name="Oval 1361"/>
                          <wps:cNvSpPr>
                            <a:spLocks noChangeAspect="1" noChangeArrowheads="1"/>
                          </wps:cNvSpPr>
                          <wps:spPr bwMode="auto">
                            <a:xfrm>
                              <a:off x="4194" y="97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90" name="Oval 1362"/>
                          <wps:cNvSpPr>
                            <a:spLocks noChangeAspect="1" noChangeArrowheads="1"/>
                          </wps:cNvSpPr>
                          <wps:spPr bwMode="auto">
                            <a:xfrm>
                              <a:off x="4554" y="97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91" name="Oval 1363"/>
                          <wps:cNvSpPr>
                            <a:spLocks noChangeAspect="1" noChangeArrowheads="1"/>
                          </wps:cNvSpPr>
                          <wps:spPr bwMode="auto">
                            <a:xfrm>
                              <a:off x="4914" y="97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92" name="Oval 1364"/>
                          <wps:cNvSpPr>
                            <a:spLocks noChangeAspect="1" noChangeArrowheads="1"/>
                          </wps:cNvSpPr>
                          <wps:spPr bwMode="auto">
                            <a:xfrm>
                              <a:off x="2394" y="101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93" name="Oval 1365"/>
                          <wps:cNvSpPr>
                            <a:spLocks noChangeAspect="1" noChangeArrowheads="1"/>
                          </wps:cNvSpPr>
                          <wps:spPr bwMode="auto">
                            <a:xfrm>
                              <a:off x="2754" y="101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94" name="Oval 1366"/>
                          <wps:cNvSpPr>
                            <a:spLocks noChangeAspect="1" noChangeArrowheads="1"/>
                          </wps:cNvSpPr>
                          <wps:spPr bwMode="auto">
                            <a:xfrm>
                              <a:off x="3114" y="101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95" name="Oval 1367"/>
                          <wps:cNvSpPr>
                            <a:spLocks noChangeAspect="1" noChangeArrowheads="1"/>
                          </wps:cNvSpPr>
                          <wps:spPr bwMode="auto">
                            <a:xfrm>
                              <a:off x="3474" y="101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96" name="Oval 1368"/>
                          <wps:cNvSpPr>
                            <a:spLocks noChangeAspect="1" noChangeArrowheads="1"/>
                          </wps:cNvSpPr>
                          <wps:spPr bwMode="auto">
                            <a:xfrm>
                              <a:off x="3834" y="101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97" name="Oval 1369"/>
                          <wps:cNvSpPr>
                            <a:spLocks noChangeAspect="1" noChangeArrowheads="1"/>
                          </wps:cNvSpPr>
                          <wps:spPr bwMode="auto">
                            <a:xfrm>
                              <a:off x="4194" y="101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98" name="Oval 1370"/>
                          <wps:cNvSpPr>
                            <a:spLocks noChangeAspect="1" noChangeArrowheads="1"/>
                          </wps:cNvSpPr>
                          <wps:spPr bwMode="auto">
                            <a:xfrm>
                              <a:off x="4554" y="101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699" name="Oval 1371"/>
                          <wps:cNvSpPr>
                            <a:spLocks noChangeAspect="1" noChangeArrowheads="1"/>
                          </wps:cNvSpPr>
                          <wps:spPr bwMode="auto">
                            <a:xfrm>
                              <a:off x="4914" y="101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00" name="Oval 1372"/>
                          <wps:cNvSpPr>
                            <a:spLocks noChangeAspect="1" noChangeArrowheads="1"/>
                          </wps:cNvSpPr>
                          <wps:spPr bwMode="auto">
                            <a:xfrm>
                              <a:off x="2394" y="1049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01" name="Oval 1373"/>
                          <wps:cNvSpPr>
                            <a:spLocks noChangeAspect="1" noChangeArrowheads="1"/>
                          </wps:cNvSpPr>
                          <wps:spPr bwMode="auto">
                            <a:xfrm>
                              <a:off x="2754" y="1049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02" name="Oval 1374"/>
                          <wps:cNvSpPr>
                            <a:spLocks noChangeAspect="1" noChangeArrowheads="1"/>
                          </wps:cNvSpPr>
                          <wps:spPr bwMode="auto">
                            <a:xfrm>
                              <a:off x="3114" y="1049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03" name="Oval 1375"/>
                          <wps:cNvSpPr>
                            <a:spLocks noChangeAspect="1" noChangeArrowheads="1"/>
                          </wps:cNvSpPr>
                          <wps:spPr bwMode="auto">
                            <a:xfrm>
                              <a:off x="3474" y="1049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04" name="Oval 1376"/>
                          <wps:cNvSpPr>
                            <a:spLocks noChangeAspect="1" noChangeArrowheads="1"/>
                          </wps:cNvSpPr>
                          <wps:spPr bwMode="auto">
                            <a:xfrm>
                              <a:off x="3834" y="1049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05" name="Oval 1377"/>
                          <wps:cNvSpPr>
                            <a:spLocks noChangeAspect="1" noChangeArrowheads="1"/>
                          </wps:cNvSpPr>
                          <wps:spPr bwMode="auto">
                            <a:xfrm>
                              <a:off x="4194" y="1049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06" name="Oval 1378"/>
                          <wps:cNvSpPr>
                            <a:spLocks noChangeAspect="1" noChangeArrowheads="1"/>
                          </wps:cNvSpPr>
                          <wps:spPr bwMode="auto">
                            <a:xfrm>
                              <a:off x="4554" y="1049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07" name="Oval 1379"/>
                          <wps:cNvSpPr>
                            <a:spLocks noChangeAspect="1" noChangeArrowheads="1"/>
                          </wps:cNvSpPr>
                          <wps:spPr bwMode="auto">
                            <a:xfrm>
                              <a:off x="4914" y="1049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08" name="Oval 1380"/>
                          <wps:cNvSpPr>
                            <a:spLocks noChangeAspect="1" noChangeArrowheads="1"/>
                          </wps:cNvSpPr>
                          <wps:spPr bwMode="auto">
                            <a:xfrm>
                              <a:off x="2394" y="1085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09" name="Oval 1381"/>
                          <wps:cNvSpPr>
                            <a:spLocks noChangeAspect="1" noChangeArrowheads="1"/>
                          </wps:cNvSpPr>
                          <wps:spPr bwMode="auto">
                            <a:xfrm>
                              <a:off x="2754" y="1085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10" name="Oval 1382"/>
                          <wps:cNvSpPr>
                            <a:spLocks noChangeAspect="1" noChangeArrowheads="1"/>
                          </wps:cNvSpPr>
                          <wps:spPr bwMode="auto">
                            <a:xfrm>
                              <a:off x="3114" y="1085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11" name="Oval 1383"/>
                          <wps:cNvSpPr>
                            <a:spLocks noChangeAspect="1" noChangeArrowheads="1"/>
                          </wps:cNvSpPr>
                          <wps:spPr bwMode="auto">
                            <a:xfrm>
                              <a:off x="3474" y="1085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12" name="Oval 1384"/>
                          <wps:cNvSpPr>
                            <a:spLocks noChangeAspect="1" noChangeArrowheads="1"/>
                          </wps:cNvSpPr>
                          <wps:spPr bwMode="auto">
                            <a:xfrm>
                              <a:off x="3834" y="1085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13" name="Oval 1385"/>
                          <wps:cNvSpPr>
                            <a:spLocks noChangeAspect="1" noChangeArrowheads="1"/>
                          </wps:cNvSpPr>
                          <wps:spPr bwMode="auto">
                            <a:xfrm>
                              <a:off x="4194" y="1085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14" name="Oval 1386"/>
                          <wps:cNvSpPr>
                            <a:spLocks noChangeAspect="1" noChangeArrowheads="1"/>
                          </wps:cNvSpPr>
                          <wps:spPr bwMode="auto">
                            <a:xfrm>
                              <a:off x="4554" y="1085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15" name="Oval 1387"/>
                          <wps:cNvSpPr>
                            <a:spLocks noChangeAspect="1" noChangeArrowheads="1"/>
                          </wps:cNvSpPr>
                          <wps:spPr bwMode="auto">
                            <a:xfrm>
                              <a:off x="4914" y="1085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16" name="Oval 1388"/>
                          <wps:cNvSpPr>
                            <a:spLocks noChangeAspect="1" noChangeArrowheads="1"/>
                          </wps:cNvSpPr>
                          <wps:spPr bwMode="auto">
                            <a:xfrm>
                              <a:off x="2394" y="112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17" name="Oval 1389"/>
                          <wps:cNvSpPr>
                            <a:spLocks noChangeAspect="1" noChangeArrowheads="1"/>
                          </wps:cNvSpPr>
                          <wps:spPr bwMode="auto">
                            <a:xfrm>
                              <a:off x="2754" y="112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18" name="Oval 1390"/>
                          <wps:cNvSpPr>
                            <a:spLocks noChangeAspect="1" noChangeArrowheads="1"/>
                          </wps:cNvSpPr>
                          <wps:spPr bwMode="auto">
                            <a:xfrm>
                              <a:off x="3114" y="112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19" name="Oval 1391"/>
                          <wps:cNvSpPr>
                            <a:spLocks noChangeAspect="1" noChangeArrowheads="1"/>
                          </wps:cNvSpPr>
                          <wps:spPr bwMode="auto">
                            <a:xfrm>
                              <a:off x="3474" y="112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20" name="Oval 1392"/>
                          <wps:cNvSpPr>
                            <a:spLocks noChangeAspect="1" noChangeArrowheads="1"/>
                          </wps:cNvSpPr>
                          <wps:spPr bwMode="auto">
                            <a:xfrm>
                              <a:off x="3834" y="112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21" name="Oval 1393"/>
                          <wps:cNvSpPr>
                            <a:spLocks noChangeAspect="1" noChangeArrowheads="1"/>
                          </wps:cNvSpPr>
                          <wps:spPr bwMode="auto">
                            <a:xfrm>
                              <a:off x="4194" y="112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22" name="Oval 1394"/>
                          <wps:cNvSpPr>
                            <a:spLocks noChangeAspect="1" noChangeArrowheads="1"/>
                          </wps:cNvSpPr>
                          <wps:spPr bwMode="auto">
                            <a:xfrm>
                              <a:off x="4554" y="112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23" name="Oval 1395"/>
                          <wps:cNvSpPr>
                            <a:spLocks noChangeAspect="1" noChangeArrowheads="1"/>
                          </wps:cNvSpPr>
                          <wps:spPr bwMode="auto">
                            <a:xfrm>
                              <a:off x="4914" y="112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24" name="Oval 1396"/>
                          <wps:cNvSpPr>
                            <a:spLocks noChangeAspect="1" noChangeArrowheads="1"/>
                          </wps:cNvSpPr>
                          <wps:spPr bwMode="auto">
                            <a:xfrm>
                              <a:off x="2394" y="115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25" name="Oval 1397"/>
                          <wps:cNvSpPr>
                            <a:spLocks noChangeAspect="1" noChangeArrowheads="1"/>
                          </wps:cNvSpPr>
                          <wps:spPr bwMode="auto">
                            <a:xfrm>
                              <a:off x="2754" y="115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26" name="Oval 1398"/>
                          <wps:cNvSpPr>
                            <a:spLocks noChangeAspect="1" noChangeArrowheads="1"/>
                          </wps:cNvSpPr>
                          <wps:spPr bwMode="auto">
                            <a:xfrm>
                              <a:off x="3114" y="115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27" name="Oval 1399"/>
                          <wps:cNvSpPr>
                            <a:spLocks noChangeAspect="1" noChangeArrowheads="1"/>
                          </wps:cNvSpPr>
                          <wps:spPr bwMode="auto">
                            <a:xfrm>
                              <a:off x="3474" y="115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28" name="Oval 1400"/>
                          <wps:cNvSpPr>
                            <a:spLocks noChangeAspect="1" noChangeArrowheads="1"/>
                          </wps:cNvSpPr>
                          <wps:spPr bwMode="auto">
                            <a:xfrm>
                              <a:off x="3834" y="115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29" name="Oval 1401"/>
                          <wps:cNvSpPr>
                            <a:spLocks noChangeAspect="1" noChangeArrowheads="1"/>
                          </wps:cNvSpPr>
                          <wps:spPr bwMode="auto">
                            <a:xfrm>
                              <a:off x="4194" y="115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30" name="Oval 1402"/>
                          <wps:cNvSpPr>
                            <a:spLocks noChangeAspect="1" noChangeArrowheads="1"/>
                          </wps:cNvSpPr>
                          <wps:spPr bwMode="auto">
                            <a:xfrm>
                              <a:off x="4554" y="115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31" name="Oval 1403"/>
                          <wps:cNvSpPr>
                            <a:spLocks noChangeAspect="1" noChangeArrowheads="1"/>
                          </wps:cNvSpPr>
                          <wps:spPr bwMode="auto">
                            <a:xfrm>
                              <a:off x="4914" y="115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32" name="Oval 1404"/>
                          <wps:cNvSpPr>
                            <a:spLocks noChangeAspect="1" noChangeArrowheads="1"/>
                          </wps:cNvSpPr>
                          <wps:spPr bwMode="auto">
                            <a:xfrm>
                              <a:off x="6174" y="97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33" name="Oval 1405"/>
                          <wps:cNvSpPr>
                            <a:spLocks noChangeAspect="1" noChangeArrowheads="1"/>
                          </wps:cNvSpPr>
                          <wps:spPr bwMode="auto">
                            <a:xfrm>
                              <a:off x="6534" y="97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34" name="Oval 1406"/>
                          <wps:cNvSpPr>
                            <a:spLocks noChangeAspect="1" noChangeArrowheads="1"/>
                          </wps:cNvSpPr>
                          <wps:spPr bwMode="auto">
                            <a:xfrm>
                              <a:off x="6894" y="97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35" name="Oval 1407"/>
                          <wps:cNvSpPr>
                            <a:spLocks noChangeAspect="1" noChangeArrowheads="1"/>
                          </wps:cNvSpPr>
                          <wps:spPr bwMode="auto">
                            <a:xfrm>
                              <a:off x="7254" y="97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36" name="Oval 1408"/>
                          <wps:cNvSpPr>
                            <a:spLocks noChangeAspect="1" noChangeArrowheads="1"/>
                          </wps:cNvSpPr>
                          <wps:spPr bwMode="auto">
                            <a:xfrm>
                              <a:off x="7614" y="97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37" name="Oval 1409"/>
                          <wps:cNvSpPr>
                            <a:spLocks noChangeAspect="1" noChangeArrowheads="1"/>
                          </wps:cNvSpPr>
                          <wps:spPr bwMode="auto">
                            <a:xfrm>
                              <a:off x="7974" y="97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38" name="Oval 1410"/>
                          <wps:cNvSpPr>
                            <a:spLocks noChangeAspect="1" noChangeArrowheads="1"/>
                          </wps:cNvSpPr>
                          <wps:spPr bwMode="auto">
                            <a:xfrm>
                              <a:off x="8334" y="97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39" name="Oval 1411"/>
                          <wps:cNvSpPr>
                            <a:spLocks noChangeAspect="1" noChangeArrowheads="1"/>
                          </wps:cNvSpPr>
                          <wps:spPr bwMode="auto">
                            <a:xfrm>
                              <a:off x="8694" y="97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40" name="Oval 1412"/>
                          <wps:cNvSpPr>
                            <a:spLocks noChangeAspect="1" noChangeArrowheads="1"/>
                          </wps:cNvSpPr>
                          <wps:spPr bwMode="auto">
                            <a:xfrm>
                              <a:off x="6174" y="101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41" name="Oval 1413"/>
                          <wps:cNvSpPr>
                            <a:spLocks noChangeAspect="1" noChangeArrowheads="1"/>
                          </wps:cNvSpPr>
                          <wps:spPr bwMode="auto">
                            <a:xfrm>
                              <a:off x="6534" y="101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42" name="Oval 1414"/>
                          <wps:cNvSpPr>
                            <a:spLocks noChangeAspect="1" noChangeArrowheads="1"/>
                          </wps:cNvSpPr>
                          <wps:spPr bwMode="auto">
                            <a:xfrm>
                              <a:off x="6894" y="101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43" name="Oval 1415"/>
                          <wps:cNvSpPr>
                            <a:spLocks noChangeAspect="1" noChangeArrowheads="1"/>
                          </wps:cNvSpPr>
                          <wps:spPr bwMode="auto">
                            <a:xfrm>
                              <a:off x="7254" y="101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44" name="Oval 1416"/>
                          <wps:cNvSpPr>
                            <a:spLocks noChangeAspect="1" noChangeArrowheads="1"/>
                          </wps:cNvSpPr>
                          <wps:spPr bwMode="auto">
                            <a:xfrm>
                              <a:off x="7614" y="101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45" name="Oval 1417"/>
                          <wps:cNvSpPr>
                            <a:spLocks noChangeAspect="1" noChangeArrowheads="1"/>
                          </wps:cNvSpPr>
                          <wps:spPr bwMode="auto">
                            <a:xfrm>
                              <a:off x="7974" y="101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46" name="Oval 1418"/>
                          <wps:cNvSpPr>
                            <a:spLocks noChangeAspect="1" noChangeArrowheads="1"/>
                          </wps:cNvSpPr>
                          <wps:spPr bwMode="auto">
                            <a:xfrm>
                              <a:off x="8334" y="101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47" name="Oval 1419"/>
                          <wps:cNvSpPr>
                            <a:spLocks noChangeAspect="1" noChangeArrowheads="1"/>
                          </wps:cNvSpPr>
                          <wps:spPr bwMode="auto">
                            <a:xfrm>
                              <a:off x="8694" y="1013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48" name="Oval 1420"/>
                          <wps:cNvSpPr>
                            <a:spLocks noChangeAspect="1" noChangeArrowheads="1"/>
                          </wps:cNvSpPr>
                          <wps:spPr bwMode="auto">
                            <a:xfrm>
                              <a:off x="6174" y="1049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49" name="Oval 1421"/>
                          <wps:cNvSpPr>
                            <a:spLocks noChangeAspect="1" noChangeArrowheads="1"/>
                          </wps:cNvSpPr>
                          <wps:spPr bwMode="auto">
                            <a:xfrm>
                              <a:off x="6534" y="1049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50" name="Oval 1422"/>
                          <wps:cNvSpPr>
                            <a:spLocks noChangeAspect="1" noChangeArrowheads="1"/>
                          </wps:cNvSpPr>
                          <wps:spPr bwMode="auto">
                            <a:xfrm>
                              <a:off x="6894" y="1049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51" name="Oval 1423"/>
                          <wps:cNvSpPr>
                            <a:spLocks noChangeAspect="1" noChangeArrowheads="1"/>
                          </wps:cNvSpPr>
                          <wps:spPr bwMode="auto">
                            <a:xfrm>
                              <a:off x="7254" y="1049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52" name="Oval 1424"/>
                          <wps:cNvSpPr>
                            <a:spLocks noChangeAspect="1" noChangeArrowheads="1"/>
                          </wps:cNvSpPr>
                          <wps:spPr bwMode="auto">
                            <a:xfrm>
                              <a:off x="7614" y="1049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53" name="Oval 1425"/>
                          <wps:cNvSpPr>
                            <a:spLocks noChangeAspect="1" noChangeArrowheads="1"/>
                          </wps:cNvSpPr>
                          <wps:spPr bwMode="auto">
                            <a:xfrm>
                              <a:off x="7974" y="1049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54" name="Oval 1426"/>
                          <wps:cNvSpPr>
                            <a:spLocks noChangeAspect="1" noChangeArrowheads="1"/>
                          </wps:cNvSpPr>
                          <wps:spPr bwMode="auto">
                            <a:xfrm>
                              <a:off x="8334" y="1049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55" name="Oval 1427"/>
                          <wps:cNvSpPr>
                            <a:spLocks noChangeAspect="1" noChangeArrowheads="1"/>
                          </wps:cNvSpPr>
                          <wps:spPr bwMode="auto">
                            <a:xfrm>
                              <a:off x="8694" y="1049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56" name="Oval 1428"/>
                          <wps:cNvSpPr>
                            <a:spLocks noChangeAspect="1" noChangeArrowheads="1"/>
                          </wps:cNvSpPr>
                          <wps:spPr bwMode="auto">
                            <a:xfrm>
                              <a:off x="6174" y="1085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57" name="Oval 1429"/>
                          <wps:cNvSpPr>
                            <a:spLocks noChangeAspect="1" noChangeArrowheads="1"/>
                          </wps:cNvSpPr>
                          <wps:spPr bwMode="auto">
                            <a:xfrm>
                              <a:off x="6534" y="1085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58" name="Oval 1430"/>
                          <wps:cNvSpPr>
                            <a:spLocks noChangeAspect="1" noChangeArrowheads="1"/>
                          </wps:cNvSpPr>
                          <wps:spPr bwMode="auto">
                            <a:xfrm>
                              <a:off x="6894" y="1085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59" name="Oval 1431"/>
                          <wps:cNvSpPr>
                            <a:spLocks noChangeAspect="1" noChangeArrowheads="1"/>
                          </wps:cNvSpPr>
                          <wps:spPr bwMode="auto">
                            <a:xfrm>
                              <a:off x="7254" y="1085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60" name="Oval 1432"/>
                          <wps:cNvSpPr>
                            <a:spLocks noChangeAspect="1" noChangeArrowheads="1"/>
                          </wps:cNvSpPr>
                          <wps:spPr bwMode="auto">
                            <a:xfrm>
                              <a:off x="7614" y="1085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61" name="Oval 1433"/>
                          <wps:cNvSpPr>
                            <a:spLocks noChangeAspect="1" noChangeArrowheads="1"/>
                          </wps:cNvSpPr>
                          <wps:spPr bwMode="auto">
                            <a:xfrm>
                              <a:off x="7974" y="1085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62" name="Oval 1434"/>
                          <wps:cNvSpPr>
                            <a:spLocks noChangeAspect="1" noChangeArrowheads="1"/>
                          </wps:cNvSpPr>
                          <wps:spPr bwMode="auto">
                            <a:xfrm>
                              <a:off x="8334" y="1085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63" name="Oval 1435"/>
                          <wps:cNvSpPr>
                            <a:spLocks noChangeAspect="1" noChangeArrowheads="1"/>
                          </wps:cNvSpPr>
                          <wps:spPr bwMode="auto">
                            <a:xfrm>
                              <a:off x="8694" y="1085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64" name="Oval 1436"/>
                          <wps:cNvSpPr>
                            <a:spLocks noChangeAspect="1" noChangeArrowheads="1"/>
                          </wps:cNvSpPr>
                          <wps:spPr bwMode="auto">
                            <a:xfrm>
                              <a:off x="6174" y="112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65" name="Oval 1437"/>
                          <wps:cNvSpPr>
                            <a:spLocks noChangeAspect="1" noChangeArrowheads="1"/>
                          </wps:cNvSpPr>
                          <wps:spPr bwMode="auto">
                            <a:xfrm>
                              <a:off x="6534" y="112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66" name="Oval 1438"/>
                          <wps:cNvSpPr>
                            <a:spLocks noChangeAspect="1" noChangeArrowheads="1"/>
                          </wps:cNvSpPr>
                          <wps:spPr bwMode="auto">
                            <a:xfrm>
                              <a:off x="6894" y="112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67" name="Oval 1439"/>
                          <wps:cNvSpPr>
                            <a:spLocks noChangeAspect="1" noChangeArrowheads="1"/>
                          </wps:cNvSpPr>
                          <wps:spPr bwMode="auto">
                            <a:xfrm>
                              <a:off x="7254" y="112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68" name="Oval 1440"/>
                          <wps:cNvSpPr>
                            <a:spLocks noChangeAspect="1" noChangeArrowheads="1"/>
                          </wps:cNvSpPr>
                          <wps:spPr bwMode="auto">
                            <a:xfrm>
                              <a:off x="7614" y="112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69" name="Oval 1441"/>
                          <wps:cNvSpPr>
                            <a:spLocks noChangeAspect="1" noChangeArrowheads="1"/>
                          </wps:cNvSpPr>
                          <wps:spPr bwMode="auto">
                            <a:xfrm>
                              <a:off x="7974" y="112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70" name="Oval 1442"/>
                          <wps:cNvSpPr>
                            <a:spLocks noChangeAspect="1" noChangeArrowheads="1"/>
                          </wps:cNvSpPr>
                          <wps:spPr bwMode="auto">
                            <a:xfrm>
                              <a:off x="8334" y="112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71" name="Oval 1443"/>
                          <wps:cNvSpPr>
                            <a:spLocks noChangeAspect="1" noChangeArrowheads="1"/>
                          </wps:cNvSpPr>
                          <wps:spPr bwMode="auto">
                            <a:xfrm>
                              <a:off x="8694" y="1121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72" name="Oval 1444"/>
                          <wps:cNvSpPr>
                            <a:spLocks noChangeAspect="1" noChangeArrowheads="1"/>
                          </wps:cNvSpPr>
                          <wps:spPr bwMode="auto">
                            <a:xfrm>
                              <a:off x="6174" y="115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73" name="Oval 1445"/>
                          <wps:cNvSpPr>
                            <a:spLocks noChangeAspect="1" noChangeArrowheads="1"/>
                          </wps:cNvSpPr>
                          <wps:spPr bwMode="auto">
                            <a:xfrm>
                              <a:off x="6534" y="115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74" name="Oval 1446"/>
                          <wps:cNvSpPr>
                            <a:spLocks noChangeAspect="1" noChangeArrowheads="1"/>
                          </wps:cNvSpPr>
                          <wps:spPr bwMode="auto">
                            <a:xfrm>
                              <a:off x="6894" y="115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75" name="Oval 1447"/>
                          <wps:cNvSpPr>
                            <a:spLocks noChangeAspect="1" noChangeArrowheads="1"/>
                          </wps:cNvSpPr>
                          <wps:spPr bwMode="auto">
                            <a:xfrm>
                              <a:off x="7254" y="115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76" name="Oval 1448"/>
                          <wps:cNvSpPr>
                            <a:spLocks noChangeAspect="1" noChangeArrowheads="1"/>
                          </wps:cNvSpPr>
                          <wps:spPr bwMode="auto">
                            <a:xfrm>
                              <a:off x="7614" y="115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77" name="Oval 1449"/>
                          <wps:cNvSpPr>
                            <a:spLocks noChangeAspect="1" noChangeArrowheads="1"/>
                          </wps:cNvSpPr>
                          <wps:spPr bwMode="auto">
                            <a:xfrm>
                              <a:off x="7974" y="115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78" name="Oval 1450"/>
                          <wps:cNvSpPr>
                            <a:spLocks noChangeAspect="1" noChangeArrowheads="1"/>
                          </wps:cNvSpPr>
                          <wps:spPr bwMode="auto">
                            <a:xfrm>
                              <a:off x="8334" y="115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79" name="Oval 1451"/>
                          <wps:cNvSpPr>
                            <a:spLocks noChangeAspect="1" noChangeArrowheads="1"/>
                          </wps:cNvSpPr>
                          <wps:spPr bwMode="auto">
                            <a:xfrm>
                              <a:off x="8694" y="115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g:grpSp>
                        <wpg:cNvPr id="1780" name="Group 1452"/>
                        <wpg:cNvGrpSpPr>
                          <a:grpSpLocks noChangeAspect="1"/>
                        </wpg:cNvGrpSpPr>
                        <wpg:grpSpPr bwMode="auto">
                          <a:xfrm>
                            <a:off x="1571" y="12200"/>
                            <a:ext cx="7560" cy="814"/>
                            <a:chOff x="1854" y="12020"/>
                            <a:chExt cx="7560" cy="814"/>
                          </a:xfrm>
                        </wpg:grpSpPr>
                        <wps:wsp>
                          <wps:cNvPr id="1781" name="Rectangle 1453"/>
                          <wps:cNvSpPr>
                            <a:spLocks noChangeAspect="1" noChangeArrowheads="1"/>
                          </wps:cNvSpPr>
                          <wps:spPr bwMode="auto">
                            <a:xfrm>
                              <a:off x="1854" y="12020"/>
                              <a:ext cx="7560" cy="814"/>
                            </a:xfrm>
                            <a:prstGeom prst="rect">
                              <a:avLst/>
                            </a:prstGeom>
                            <a:noFill/>
                            <a:ln w="3175" cap="rnd">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782" name="Oval 1454"/>
                          <wps:cNvSpPr>
                            <a:spLocks noChangeAspect="1" noChangeArrowheads="1"/>
                          </wps:cNvSpPr>
                          <wps:spPr bwMode="auto">
                            <a:xfrm>
                              <a:off x="2394" y="12155"/>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83" name="Oval 1455"/>
                          <wps:cNvSpPr>
                            <a:spLocks noChangeAspect="1" noChangeArrowheads="1"/>
                          </wps:cNvSpPr>
                          <wps:spPr bwMode="auto">
                            <a:xfrm>
                              <a:off x="2754" y="12155"/>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84" name="Oval 1456"/>
                          <wps:cNvSpPr>
                            <a:spLocks noChangeAspect="1" noChangeArrowheads="1"/>
                          </wps:cNvSpPr>
                          <wps:spPr bwMode="auto">
                            <a:xfrm>
                              <a:off x="3114" y="12155"/>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85" name="Oval 1457"/>
                          <wps:cNvSpPr>
                            <a:spLocks noChangeAspect="1" noChangeArrowheads="1"/>
                          </wps:cNvSpPr>
                          <wps:spPr bwMode="auto">
                            <a:xfrm>
                              <a:off x="3474" y="12155"/>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86" name="Oval 1458"/>
                          <wps:cNvSpPr>
                            <a:spLocks noChangeAspect="1" noChangeArrowheads="1"/>
                          </wps:cNvSpPr>
                          <wps:spPr bwMode="auto">
                            <a:xfrm>
                              <a:off x="3834" y="12155"/>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87" name="Oval 1459"/>
                          <wps:cNvSpPr>
                            <a:spLocks noChangeAspect="1" noChangeArrowheads="1"/>
                          </wps:cNvSpPr>
                          <wps:spPr bwMode="auto">
                            <a:xfrm>
                              <a:off x="4194" y="12155"/>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88" name="Oval 1460"/>
                          <wps:cNvSpPr>
                            <a:spLocks noChangeAspect="1" noChangeArrowheads="1"/>
                          </wps:cNvSpPr>
                          <wps:spPr bwMode="auto">
                            <a:xfrm>
                              <a:off x="4554" y="12155"/>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89" name="Oval 1461"/>
                          <wps:cNvSpPr>
                            <a:spLocks noChangeAspect="1" noChangeArrowheads="1"/>
                          </wps:cNvSpPr>
                          <wps:spPr bwMode="auto">
                            <a:xfrm>
                              <a:off x="4914" y="12155"/>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90" name="Oval 1462"/>
                          <wps:cNvSpPr>
                            <a:spLocks noChangeAspect="1" noChangeArrowheads="1"/>
                          </wps:cNvSpPr>
                          <wps:spPr bwMode="auto">
                            <a:xfrm>
                              <a:off x="2394" y="12515"/>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91" name="Oval 1463"/>
                          <wps:cNvSpPr>
                            <a:spLocks noChangeAspect="1" noChangeArrowheads="1"/>
                          </wps:cNvSpPr>
                          <wps:spPr bwMode="auto">
                            <a:xfrm>
                              <a:off x="2754" y="12515"/>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92" name="Oval 1464"/>
                          <wps:cNvSpPr>
                            <a:spLocks noChangeAspect="1" noChangeArrowheads="1"/>
                          </wps:cNvSpPr>
                          <wps:spPr bwMode="auto">
                            <a:xfrm>
                              <a:off x="3114" y="12515"/>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93" name="Oval 1465"/>
                          <wps:cNvSpPr>
                            <a:spLocks noChangeAspect="1" noChangeArrowheads="1"/>
                          </wps:cNvSpPr>
                          <wps:spPr bwMode="auto">
                            <a:xfrm>
                              <a:off x="3474" y="12515"/>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94" name="Oval 1466"/>
                          <wps:cNvSpPr>
                            <a:spLocks noChangeAspect="1" noChangeArrowheads="1"/>
                          </wps:cNvSpPr>
                          <wps:spPr bwMode="auto">
                            <a:xfrm>
                              <a:off x="3834" y="12515"/>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95" name="Oval 1467"/>
                          <wps:cNvSpPr>
                            <a:spLocks noChangeAspect="1" noChangeArrowheads="1"/>
                          </wps:cNvSpPr>
                          <wps:spPr bwMode="auto">
                            <a:xfrm>
                              <a:off x="4194" y="12515"/>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96" name="Oval 1468"/>
                          <wps:cNvSpPr>
                            <a:spLocks noChangeAspect="1" noChangeArrowheads="1"/>
                          </wps:cNvSpPr>
                          <wps:spPr bwMode="auto">
                            <a:xfrm>
                              <a:off x="4554" y="12515"/>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97" name="Oval 1469"/>
                          <wps:cNvSpPr>
                            <a:spLocks noChangeAspect="1" noChangeArrowheads="1"/>
                          </wps:cNvSpPr>
                          <wps:spPr bwMode="auto">
                            <a:xfrm>
                              <a:off x="4914" y="12515"/>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98" name="Oval 1470"/>
                          <wps:cNvSpPr>
                            <a:spLocks noChangeAspect="1" noChangeArrowheads="1"/>
                          </wps:cNvSpPr>
                          <wps:spPr bwMode="auto">
                            <a:xfrm>
                              <a:off x="6174" y="12155"/>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799" name="Oval 1471"/>
                          <wps:cNvSpPr>
                            <a:spLocks noChangeAspect="1" noChangeArrowheads="1"/>
                          </wps:cNvSpPr>
                          <wps:spPr bwMode="auto">
                            <a:xfrm>
                              <a:off x="6534" y="12155"/>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00" name="Oval 1472"/>
                          <wps:cNvSpPr>
                            <a:spLocks noChangeAspect="1" noChangeArrowheads="1"/>
                          </wps:cNvSpPr>
                          <wps:spPr bwMode="auto">
                            <a:xfrm>
                              <a:off x="6894" y="12155"/>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01" name="Oval 1473"/>
                          <wps:cNvSpPr>
                            <a:spLocks noChangeAspect="1" noChangeArrowheads="1"/>
                          </wps:cNvSpPr>
                          <wps:spPr bwMode="auto">
                            <a:xfrm>
                              <a:off x="7254" y="12155"/>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02" name="Oval 1474"/>
                          <wps:cNvSpPr>
                            <a:spLocks noChangeAspect="1" noChangeArrowheads="1"/>
                          </wps:cNvSpPr>
                          <wps:spPr bwMode="auto">
                            <a:xfrm>
                              <a:off x="7614" y="12155"/>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03" name="Oval 1475"/>
                          <wps:cNvSpPr>
                            <a:spLocks noChangeAspect="1" noChangeArrowheads="1"/>
                          </wps:cNvSpPr>
                          <wps:spPr bwMode="auto">
                            <a:xfrm>
                              <a:off x="7974" y="12155"/>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04" name="Oval 1476"/>
                          <wps:cNvSpPr>
                            <a:spLocks noChangeAspect="1" noChangeArrowheads="1"/>
                          </wps:cNvSpPr>
                          <wps:spPr bwMode="auto">
                            <a:xfrm>
                              <a:off x="8334" y="12155"/>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05" name="Oval 1477"/>
                          <wps:cNvSpPr>
                            <a:spLocks noChangeAspect="1" noChangeArrowheads="1"/>
                          </wps:cNvSpPr>
                          <wps:spPr bwMode="auto">
                            <a:xfrm>
                              <a:off x="8694" y="12155"/>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06" name="Oval 1478"/>
                          <wps:cNvSpPr>
                            <a:spLocks noChangeAspect="1" noChangeArrowheads="1"/>
                          </wps:cNvSpPr>
                          <wps:spPr bwMode="auto">
                            <a:xfrm>
                              <a:off x="6174" y="12515"/>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07" name="Oval 1479"/>
                          <wps:cNvSpPr>
                            <a:spLocks noChangeAspect="1" noChangeArrowheads="1"/>
                          </wps:cNvSpPr>
                          <wps:spPr bwMode="auto">
                            <a:xfrm>
                              <a:off x="6534" y="12515"/>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08" name="Oval 1480"/>
                          <wps:cNvSpPr>
                            <a:spLocks noChangeAspect="1" noChangeArrowheads="1"/>
                          </wps:cNvSpPr>
                          <wps:spPr bwMode="auto">
                            <a:xfrm>
                              <a:off x="6894" y="12515"/>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09" name="Oval 1481"/>
                          <wps:cNvSpPr>
                            <a:spLocks noChangeAspect="1" noChangeArrowheads="1"/>
                          </wps:cNvSpPr>
                          <wps:spPr bwMode="auto">
                            <a:xfrm>
                              <a:off x="7254" y="12515"/>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10" name="Oval 1482"/>
                          <wps:cNvSpPr>
                            <a:spLocks noChangeAspect="1" noChangeArrowheads="1"/>
                          </wps:cNvSpPr>
                          <wps:spPr bwMode="auto">
                            <a:xfrm>
                              <a:off x="7614" y="12515"/>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11" name="Oval 1483"/>
                          <wps:cNvSpPr>
                            <a:spLocks noChangeAspect="1" noChangeArrowheads="1"/>
                          </wps:cNvSpPr>
                          <wps:spPr bwMode="auto">
                            <a:xfrm>
                              <a:off x="7974" y="12515"/>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12" name="Oval 1484"/>
                          <wps:cNvSpPr>
                            <a:spLocks noChangeAspect="1" noChangeArrowheads="1"/>
                          </wps:cNvSpPr>
                          <wps:spPr bwMode="auto">
                            <a:xfrm>
                              <a:off x="8334" y="12515"/>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13" name="Oval 1485"/>
                          <wps:cNvSpPr>
                            <a:spLocks noChangeAspect="1" noChangeArrowheads="1"/>
                          </wps:cNvSpPr>
                          <wps:spPr bwMode="auto">
                            <a:xfrm>
                              <a:off x="8694" y="12515"/>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grpSp>
                      <wps:wsp>
                        <wps:cNvPr id="1814" name="Text Box 1486"/>
                        <wps:cNvSpPr txBox="1">
                          <a:spLocks noChangeAspect="1" noChangeArrowheads="1"/>
                        </wps:cNvSpPr>
                        <wps:spPr bwMode="auto">
                          <a:xfrm>
                            <a:off x="8951" y="5634"/>
                            <a:ext cx="90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8C40033"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①</w:t>
                              </w:r>
                            </w:p>
                          </w:txbxContent>
                        </wps:txbx>
                        <wps:bodyPr rot="0" vert="horz" wrap="square" lIns="91440" tIns="45720" rIns="91440" bIns="45720" anchor="t" anchorCtr="0" upright="1">
                          <a:noAutofit/>
                        </wps:bodyPr>
                      </wps:wsp>
                      <wps:wsp>
                        <wps:cNvPr id="1815" name="Text Box 1487"/>
                        <wps:cNvSpPr txBox="1">
                          <a:spLocks noChangeAspect="1" noChangeArrowheads="1"/>
                        </wps:cNvSpPr>
                        <wps:spPr bwMode="auto">
                          <a:xfrm>
                            <a:off x="1571" y="6894"/>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88DA6"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②</w:t>
                              </w:r>
                            </w:p>
                          </w:txbxContent>
                        </wps:txbx>
                        <wps:bodyPr rot="0" vert="horz" wrap="square" lIns="91440" tIns="45720" rIns="91440" bIns="45720" anchor="t" anchorCtr="0" upright="1">
                          <a:noAutofit/>
                        </wps:bodyPr>
                      </wps:wsp>
                      <wps:wsp>
                        <wps:cNvPr id="1816" name="Text Box 1488"/>
                        <wps:cNvSpPr txBox="1">
                          <a:spLocks noChangeAspect="1" noChangeArrowheads="1"/>
                        </wps:cNvSpPr>
                        <wps:spPr bwMode="auto">
                          <a:xfrm>
                            <a:off x="5351" y="6894"/>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6F1370"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③</w:t>
                              </w:r>
                            </w:p>
                          </w:txbxContent>
                        </wps:txbx>
                        <wps:bodyPr rot="0" vert="horz" wrap="square" lIns="91440" tIns="45720" rIns="91440" bIns="45720" anchor="t" anchorCtr="0" upright="1">
                          <a:noAutofit/>
                        </wps:bodyPr>
                      </wps:wsp>
                      <wps:wsp>
                        <wps:cNvPr id="1817" name="Text Box 1489"/>
                        <wps:cNvSpPr txBox="1">
                          <a:spLocks noChangeAspect="1" noChangeArrowheads="1"/>
                        </wps:cNvSpPr>
                        <wps:spPr bwMode="auto">
                          <a:xfrm>
                            <a:off x="4991" y="10134"/>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498C87" w14:textId="77777777" w:rsidR="00EE16AF" w:rsidRDefault="00EE16AF" w:rsidP="009638F0">
                              <w:pPr>
                                <w:autoSpaceDE w:val="0"/>
                                <w:autoSpaceDN w:val="0"/>
                                <w:adjustRightInd w:val="0"/>
                                <w:ind w:firstLineChars="50" w:firstLine="105"/>
                                <w:rPr>
                                  <w:rFonts w:ascii="Times New Roman" w:hAnsi="Times New Roman"/>
                                </w:rPr>
                              </w:pPr>
                              <w:r>
                                <w:rPr>
                                  <w:rFonts w:ascii="Times New Roman" w:hAnsi="Times New Roman" w:hint="eastAsia"/>
                                </w:rPr>
                                <w:t>④</w:t>
                              </w:r>
                            </w:p>
                          </w:txbxContent>
                        </wps:txbx>
                        <wps:bodyPr rot="0" vert="horz" wrap="square" lIns="91440" tIns="45720" rIns="91440" bIns="45720" anchor="t" anchorCtr="0" upright="1">
                          <a:noAutofit/>
                        </wps:bodyPr>
                      </wps:wsp>
                      <wps:wsp>
                        <wps:cNvPr id="1818" name="Text Box 1490"/>
                        <wps:cNvSpPr txBox="1">
                          <a:spLocks noChangeAspect="1" noChangeArrowheads="1"/>
                        </wps:cNvSpPr>
                        <wps:spPr bwMode="auto">
                          <a:xfrm>
                            <a:off x="4991" y="12294"/>
                            <a:ext cx="7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A0CC8A" w14:textId="77777777" w:rsidR="00EE16AF" w:rsidRDefault="00EE16AF" w:rsidP="009638F0">
                              <w:pPr>
                                <w:autoSpaceDE w:val="0"/>
                                <w:autoSpaceDN w:val="0"/>
                                <w:adjustRightInd w:val="0"/>
                                <w:ind w:firstLineChars="50" w:firstLine="105"/>
                                <w:rPr>
                                  <w:rFonts w:ascii="Times New Roman" w:hAnsi="Times New Roman"/>
                                </w:rPr>
                              </w:pPr>
                              <w:r>
                                <w:rPr>
                                  <w:rFonts w:ascii="Times New Roman" w:hAnsi="Times New Roman" w:hint="eastAsia"/>
                                </w:rPr>
                                <w:t>⑤</w:t>
                              </w:r>
                            </w:p>
                          </w:txbxContent>
                        </wps:txbx>
                        <wps:bodyPr rot="0" vert="horz" wrap="square" lIns="91440" tIns="45720" rIns="91440" bIns="45720" anchor="t" anchorCtr="0" upright="1">
                          <a:noAutofit/>
                        </wps:bodyPr>
                      </wps:wsp>
                      <wps:wsp>
                        <wps:cNvPr id="1819" name="Text Box 1491"/>
                        <wps:cNvSpPr txBox="1">
                          <a:spLocks noChangeAspect="1" noChangeArrowheads="1"/>
                        </wps:cNvSpPr>
                        <wps:spPr bwMode="auto">
                          <a:xfrm>
                            <a:off x="1211" y="13374"/>
                            <a:ext cx="900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D3BE80" w14:textId="77777777" w:rsidR="00EE16AF" w:rsidRDefault="00EE16AF" w:rsidP="009638F0">
                              <w:pPr>
                                <w:autoSpaceDE w:val="0"/>
                                <w:autoSpaceDN w:val="0"/>
                                <w:adjustRightInd w:val="0"/>
                                <w:rPr>
                                  <w:rFonts w:ascii="Times New Roman" w:hAnsi="Times New Roman"/>
                                  <w:lang w:eastAsia="zh-TW"/>
                                </w:rPr>
                              </w:pPr>
                              <w:r>
                                <w:rPr>
                                  <w:rFonts w:ascii="Times New Roman" w:hAnsi="Times New Roman" w:hint="eastAsia"/>
                                  <w:lang w:eastAsia="zh-TW"/>
                                </w:rPr>
                                <w:t>会員総会　①監事、相談役、委員会報告書席　②次年度役員予定者席</w:t>
                              </w:r>
                            </w:p>
                            <w:p w14:paraId="613FEB59" w14:textId="77777777" w:rsidR="00EE16AF" w:rsidRDefault="00EE16AF" w:rsidP="009638F0">
                              <w:pPr>
                                <w:autoSpaceDE w:val="0"/>
                                <w:autoSpaceDN w:val="0"/>
                                <w:adjustRightInd w:val="0"/>
                                <w:rPr>
                                  <w:rFonts w:ascii="Times New Roman" w:hAnsi="Times New Roman"/>
                                </w:rPr>
                              </w:pPr>
                              <w:r>
                                <w:rPr>
                                  <w:rFonts w:ascii="Times New Roman" w:hAnsi="Times New Roman" w:hint="eastAsia"/>
                                  <w:lang w:eastAsia="zh-TW"/>
                                </w:rPr>
                                <w:t xml:space="preserve">　　　　　</w:t>
                              </w:r>
                              <w:r>
                                <w:rPr>
                                  <w:rFonts w:ascii="Times New Roman" w:hAnsi="Times New Roman" w:hint="eastAsia"/>
                                </w:rPr>
                                <w:t>③役員席　④府県連会長、単会会長席　⑤オブザーバー席・マイク</w:t>
                              </w:r>
                            </w:p>
                          </w:txbxContent>
                        </wps:txbx>
                        <wps:bodyPr rot="0" vert="horz" wrap="square" lIns="91440" tIns="45720" rIns="91440" bIns="45720" anchor="t" anchorCtr="0" upright="1">
                          <a:noAutofit/>
                        </wps:bodyPr>
                      </wps:wsp>
                      <wps:wsp>
                        <wps:cNvPr id="1820" name="Oval 1492"/>
                        <wps:cNvSpPr>
                          <a:spLocks noChangeAspect="1" noChangeArrowheads="1"/>
                        </wps:cNvSpPr>
                        <wps:spPr bwMode="auto">
                          <a:xfrm>
                            <a:off x="10031" y="527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21" name="Oval 1493"/>
                        <wps:cNvSpPr>
                          <a:spLocks noChangeAspect="1" noChangeArrowheads="1"/>
                        </wps:cNvSpPr>
                        <wps:spPr bwMode="auto">
                          <a:xfrm>
                            <a:off x="10031" y="5510"/>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22" name="Oval 1494"/>
                        <wps:cNvSpPr>
                          <a:spLocks noChangeAspect="1" noChangeArrowheads="1"/>
                        </wps:cNvSpPr>
                        <wps:spPr bwMode="auto">
                          <a:xfrm>
                            <a:off x="10031" y="5737"/>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23" name="Oval 1495"/>
                        <wps:cNvSpPr>
                          <a:spLocks noChangeAspect="1" noChangeArrowheads="1"/>
                        </wps:cNvSpPr>
                        <wps:spPr bwMode="auto">
                          <a:xfrm>
                            <a:off x="10031" y="5963"/>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24" name="Oval 1496"/>
                        <wps:cNvSpPr>
                          <a:spLocks noChangeAspect="1" noChangeArrowheads="1"/>
                        </wps:cNvSpPr>
                        <wps:spPr bwMode="auto">
                          <a:xfrm>
                            <a:off x="10031" y="6190"/>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25" name="Oval 1497"/>
                        <wps:cNvSpPr>
                          <a:spLocks noChangeAspect="1" noChangeArrowheads="1"/>
                        </wps:cNvSpPr>
                        <wps:spPr bwMode="auto">
                          <a:xfrm>
                            <a:off x="10031" y="6417"/>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1826" name="Oval 1498"/>
                        <wps:cNvSpPr>
                          <a:spLocks noChangeAspect="1" noChangeArrowheads="1"/>
                        </wps:cNvSpPr>
                        <wps:spPr bwMode="auto">
                          <a:xfrm>
                            <a:off x="10031" y="6644"/>
                            <a:ext cx="180" cy="18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D1381D" id="Group 1181" o:spid="_x0000_s1348" style="position:absolute;left:0;text-align:left;margin-left:429.4pt;margin-top:15.95pt;width:480.6pt;height:600pt;z-index:251693056;mso-position-horizontal:right;mso-position-horizontal-relative:margin;mso-position-vertical-relative:margin" coordorigin="851,1314" coordsize="9720,13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" o:allowincell="f">
                <v:rect id="Rectangle 1182" o:spid="_x0000_s1349" style="position:absolute;left:851;top:1314;width:9720;height:131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">
                  <o:lock v:ext="edit" aspectratio="t"/>
                </v:rect>
                <v:shape id="Text Box 1183" o:spid="_x0000_s1350" type="#_x0000_t202" style="position:absolute;left:3399;top:1669;width:45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" filled="f" stroked="f">
                  <o:lock v:ext="edit" aspectratio="t"/>
                  <v:textbox>
                    <w:txbxContent>
                      <w:p w14:paraId="6B0B6EC7" w14:textId="77777777" w:rsidR="00EE16AF" w:rsidRDefault="00EE16AF" w:rsidP="009638F0">
                        <w:pPr>
                          <w:autoSpaceDE w:val="0"/>
                          <w:autoSpaceDN w:val="0"/>
                          <w:adjustRightInd w:val="0"/>
                          <w:jc w:val="center"/>
                          <w:rPr>
                            <w:rFonts w:ascii="Times New Roman" w:hAnsi="Times New Roman"/>
                            <w:sz w:val="24"/>
                            <w:lang w:eastAsia="zh-CN"/>
                          </w:rPr>
                        </w:pPr>
                        <w:r>
                          <w:rPr>
                            <w:rFonts w:ascii="Times New Roman" w:hAnsi="Times New Roman" w:hint="eastAsia"/>
                            <w:sz w:val="24"/>
                            <w:lang w:eastAsia="zh-CN"/>
                          </w:rPr>
                          <w:t>会員総会　正　面</w:t>
                        </w:r>
                      </w:p>
                    </w:txbxContent>
                  </v:textbox>
                </v:shape>
                <v:rect id="Rectangle 1184" o:spid="_x0000_s1351" style="position:absolute;left:1751;top:3474;width:16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">
                  <o:lock v:ext="edit" aspectratio="t"/>
                </v:rect>
                <v:rect id="Rectangle 1185" o:spid="_x0000_s1352" style="position:absolute;left:3371;top:3474;width:16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">
                  <o:lock v:ext="edit" aspectratio="t"/>
                </v:rect>
                <v:rect id="Rectangle 1186" o:spid="_x0000_s1353" style="position:absolute;left:1751;top:4734;width:16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">
                  <o:lock v:ext="edit" aspectratio="t"/>
                </v:rect>
                <v:rect id="Rectangle 1187" o:spid="_x0000_s1354" style="position:absolute;left:3371;top:4734;width:16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">
                  <o:lock v:ext="edit" aspectratio="t"/>
                </v:rect>
                <v:shape id="Text Box 1188" o:spid="_x0000_s1355" type="#_x0000_t202" style="position:absolute;left:4451;top:4133;width:72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" filled="f" stroked="f">
                  <o:lock v:ext="edit" aspectratio="t"/>
                  <v:textbox style="layout-flow:vertical;mso-layout-flow-alt:top-to-bottom">
                    <w:txbxContent>
                      <w:p w14:paraId="30A5CB58"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会長</w:t>
                        </w:r>
                      </w:p>
                    </w:txbxContent>
                  </v:textbox>
                </v:shape>
                <v:shape id="Text Box 1189" o:spid="_x0000_s1356" type="#_x0000_t202" style="position:absolute;left:3911;top:4111;width:72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" filled="f" stroked="f">
                  <o:lock v:ext="edit" aspectratio="t"/>
                  <v:textbox style="layout-flow:vertical;mso-layout-flow-alt:top-to-bottom">
                    <w:txbxContent>
                      <w:p w14:paraId="6376BCF8"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直前</w:t>
                        </w:r>
                      </w:p>
                      <w:p w14:paraId="5D3C534E" w14:textId="77777777" w:rsidR="00EE16AF" w:rsidRDefault="00EE16AF" w:rsidP="009638F0">
                        <w:pPr>
                          <w:autoSpaceDE w:val="0"/>
                          <w:autoSpaceDN w:val="0"/>
                          <w:adjustRightInd w:val="0"/>
                          <w:rPr>
                            <w:rFonts w:ascii="Times New Roman" w:hAnsi="Times New Roman"/>
                          </w:rPr>
                        </w:pPr>
                      </w:p>
                    </w:txbxContent>
                  </v:textbox>
                </v:shape>
                <v:shape id="Text Box 1190" o:spid="_x0000_s1357" type="#_x0000_t202" style="position:absolute;left:3371;top:3938;width:72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" filled="f" stroked="f">
                  <o:lock v:ext="edit" aspectratio="t"/>
                  <v:textbox style="layout-flow:vertical;mso-layout-flow-alt:top-to-bottom">
                    <w:txbxContent>
                      <w:p w14:paraId="6E54AFAD" w14:textId="77777777" w:rsidR="00EE16AF" w:rsidRPr="00FC100C" w:rsidRDefault="00EE16AF" w:rsidP="009638F0">
                        <w:r>
                          <w:rPr>
                            <w:rFonts w:ascii="Times New Roman" w:hAnsi="Times New Roman" w:hint="eastAsia"/>
                          </w:rPr>
                          <w:t>副会長</w:t>
                        </w:r>
                      </w:p>
                    </w:txbxContent>
                  </v:textbox>
                </v:shape>
                <v:shape id="Text Box 1191" o:spid="_x0000_s1358" type="#_x0000_t202" style="position:absolute;left:2831;top:3938;width:72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" filled="f" stroked="f">
                  <o:lock v:ext="edit" aspectratio="t"/>
                  <v:textbox style="layout-flow:vertical;mso-layout-flow-alt:top-to-bottom">
                    <w:txbxContent>
                      <w:p w14:paraId="41E45F9B"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副会長</w:t>
                        </w:r>
                      </w:p>
                    </w:txbxContent>
                  </v:textbox>
                </v:shape>
                <v:shape id="Text Box 1192" o:spid="_x0000_s1359" type="#_x0000_t202" style="position:absolute;left:2291;top:3938;width:72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" filled="f" stroked="f">
                  <o:lock v:ext="edit" aspectratio="t"/>
                  <v:textbox style="layout-flow:vertical;mso-layout-flow-alt:top-to-bottom">
                    <w:txbxContent>
                      <w:p w14:paraId="71349C8A"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副会長</w:t>
                        </w:r>
                      </w:p>
                    </w:txbxContent>
                  </v:textbox>
                </v:shape>
                <v:shape id="Text Box 1193" o:spid="_x0000_s1360" type="#_x0000_t202" style="position:absolute;left:1751;top:3780;width:7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" filled="f" stroked="f">
                  <o:lock v:ext="edit" aspectratio="t"/>
                  <v:textbox style="layout-flow:vertical;mso-layout-flow-alt:top-to-bottom">
                    <w:txbxContent>
                      <w:p w14:paraId="0A66552B"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専務理事</w:t>
                        </w:r>
                      </w:p>
                    </w:txbxContent>
                  </v:textbox>
                </v:shape>
                <v:shape id="Text Box 1194" o:spid="_x0000_s1361" type="#_x0000_t202" style="position:absolute;left:4415;top:2235;width:1133;height:1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" filled="f" stroked="f">
                  <o:lock v:ext="edit" aspectratio="t"/>
                  <v:textbox style="layout-flow:vertical;mso-layout-flow-alt:top-to-bottom">
                    <w:txbxContent>
                      <w:p w14:paraId="12DE0FFE" w14:textId="77777777" w:rsidR="00EE16AF" w:rsidRDefault="00EE16AF" w:rsidP="009638F0">
                        <w:pPr>
                          <w:autoSpaceDE w:val="0"/>
                          <w:autoSpaceDN w:val="0"/>
                          <w:adjustRightInd w:val="0"/>
                          <w:ind w:left="630" w:hangingChars="300" w:hanging="630"/>
                          <w:rPr>
                            <w:rFonts w:ascii="Times New Roman" w:hAnsi="Times New Roman"/>
                          </w:rPr>
                        </w:pPr>
                        <w:r>
                          <w:rPr>
                            <w:rFonts w:ascii="Times New Roman" w:hAnsi="Times New Roman" w:hint="eastAsia"/>
                          </w:rPr>
                          <w:t xml:space="preserve">企画委員長　</w:t>
                        </w:r>
                      </w:p>
                      <w:p w14:paraId="6C182DAE" w14:textId="77777777" w:rsidR="00EE16AF" w:rsidRDefault="00EE16AF" w:rsidP="009638F0">
                        <w:pPr>
                          <w:autoSpaceDE w:val="0"/>
                          <w:autoSpaceDN w:val="0"/>
                          <w:adjustRightInd w:val="0"/>
                          <w:rPr>
                            <w:rFonts w:ascii="Times New Roman" w:hAnsi="Times New Roman"/>
                          </w:rPr>
                        </w:pPr>
                      </w:p>
                    </w:txbxContent>
                  </v:textbox>
                </v:shape>
                <v:shape id="Text Box 1195" o:spid="_x0000_s1362" type="#_x0000_t202" style="position:absolute;left:3911;top:2221;width:720;height:13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" filled="f" stroked="f">
                  <o:lock v:ext="edit" aspectratio="t"/>
                  <v:textbox style="layout-flow:vertical;mso-layout-flow-alt:top-to-bottom">
                    <w:txbxContent>
                      <w:p w14:paraId="769D6511" w14:textId="77777777" w:rsidR="00EE16AF" w:rsidRPr="00FC100C" w:rsidRDefault="00EE16AF" w:rsidP="009638F0">
                        <w:r>
                          <w:rPr>
                            <w:rFonts w:ascii="Times New Roman" w:hAnsi="Times New Roman" w:hint="eastAsia"/>
                          </w:rPr>
                          <w:t>研修委員長</w:t>
                        </w:r>
                      </w:p>
                    </w:txbxContent>
                  </v:textbox>
                </v:shape>
                <v:shape id="Text Box 1196" o:spid="_x0000_s1363" type="#_x0000_t202" style="position:absolute;left:3371;top:2222;width:7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" filled="f" stroked="f">
                  <o:lock v:ext="edit" aspectratio="t"/>
                  <v:textbox style="layout-flow:vertical;mso-layout-flow-alt:top-to-bottom">
                    <w:txbxContent>
                      <w:p w14:paraId="0F3B3CEF" w14:textId="77777777" w:rsidR="00EE16AF" w:rsidRPr="00FC100C" w:rsidRDefault="00EE16AF" w:rsidP="009638F0">
                        <w:r>
                          <w:rPr>
                            <w:rFonts w:ascii="Times New Roman" w:hAnsi="Times New Roman" w:hint="eastAsia"/>
                          </w:rPr>
                          <w:t>広報委員長</w:t>
                        </w:r>
                      </w:p>
                    </w:txbxContent>
                  </v:textbox>
                </v:shape>
                <v:shape id="Text Box 1197" o:spid="_x0000_s1364" type="#_x0000_t202" style="position:absolute;left:2821;top:2208;width:7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" filled="f" stroked="f">
                  <o:lock v:ext="edit" aspectratio="t"/>
                  <v:textbox style="layout-flow:vertical;mso-layout-flow-alt:top-to-bottom">
                    <w:txbxContent>
                      <w:p w14:paraId="6E9D44C2"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特別委員長</w:t>
                        </w:r>
                      </w:p>
                    </w:txbxContent>
                  </v:textbox>
                </v:shape>
                <v:shape id="Text Box 1198" o:spid="_x0000_s1365" type="#_x0000_t202" style="position:absolute;left:2291;top:2208;width:7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" filled="f" stroked="f">
                  <o:lock v:ext="edit" aspectratio="t"/>
                  <v:textbox style="layout-flow:vertical;mso-layout-flow-alt:top-to-bottom">
                    <w:txbxContent>
                      <w:p w14:paraId="2263BF90"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特別委員長</w:t>
                        </w:r>
                      </w:p>
                    </w:txbxContent>
                  </v:textbox>
                </v:shape>
                <v:shape id="Text Box 1199" o:spid="_x0000_s1366" type="#_x0000_t202" style="position:absolute;left:1751;top:2200;width:72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" filled="f" stroked="f">
                  <o:lock v:ext="edit" aspectratio="t"/>
                  <v:textbox style="layout-flow:vertical;mso-layout-flow-alt:top-to-bottom">
                    <w:txbxContent>
                      <w:p w14:paraId="67B8BF2B"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総務委員長</w:t>
                        </w:r>
                      </w:p>
                    </w:txbxContent>
                  </v:textbox>
                </v:shape>
                <v:rect id="Rectangle 1200" o:spid="_x0000_s1367" style="position:absolute;left:5891;top:3474;width:16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">
                  <o:lock v:ext="edit" aspectratio="t"/>
                </v:rect>
                <v:rect id="Rectangle 1201" o:spid="_x0000_s1368" style="position:absolute;left:7511;top:3474;width:16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">
                  <o:lock v:ext="edit" aspectratio="t"/>
                </v:rect>
                <v:rect id="Rectangle 1202" o:spid="_x0000_s1369" style="position:absolute;left:5891;top:4734;width:16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">
                  <o:lock v:ext="edit" aspectratio="t"/>
                </v:rect>
                <v:rect id="Rectangle 1203" o:spid="_x0000_s1370" style="position:absolute;left:7511;top:4734;width:162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">
                  <o:lock v:ext="edit" aspectratio="t"/>
                </v:rect>
                <v:rect id="Rectangle 1204" o:spid="_x0000_s1371" style="position:absolute;left:5171;top:4014;width: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">
                  <o:lock v:ext="edit" aspectratio="t"/>
                </v:rect>
                <v:shape id="Text Box 1205" o:spid="_x0000_s1372" type="#_x0000_t202" style="position:absolute;left:5104;top:3938;width:126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" filled="f" stroked="f">
                  <o:lock v:ext="edit" aspectratio="t"/>
                  <v:textbox>
                    <w:txbxContent>
                      <w:p w14:paraId="358AB5E1"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議長</w:t>
                        </w:r>
                      </w:p>
                    </w:txbxContent>
                  </v:textbox>
                </v:shape>
                <v:shape id="Text Box 1206" o:spid="_x0000_s1373" type="#_x0000_t202" style="position:absolute;left:5711;top:3888;width:72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" filled="f" stroked="f">
                  <o:lock v:ext="edit" aspectratio="t"/>
                  <v:textbox style="layout-flow:vertical;mso-layout-flow-alt:top-to-bottom">
                    <w:txbxContent>
                      <w:p w14:paraId="257049BD"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ブロ代</w:t>
                        </w:r>
                      </w:p>
                    </w:txbxContent>
                  </v:textbox>
                </v:shape>
                <v:shape id="Text Box 1207" o:spid="_x0000_s1374" type="#_x0000_t202" style="position:absolute;left:6251;top:3888;width:72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" filled="f" stroked="f">
                  <o:lock v:ext="edit" aspectratio="t"/>
                  <v:textbox style="layout-flow:vertical;mso-layout-flow-alt:top-to-bottom">
                    <w:txbxContent>
                      <w:p w14:paraId="5FC998B2"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ブロ代</w:t>
                        </w:r>
                      </w:p>
                    </w:txbxContent>
                  </v:textbox>
                </v:shape>
                <v:shape id="Text Box 1208" o:spid="_x0000_s1375" type="#_x0000_t202" style="position:absolute;left:6791;top:3888;width:72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" filled="f" stroked="f">
                  <o:lock v:ext="edit" aspectratio="t"/>
                  <v:textbox style="layout-flow:vertical;mso-layout-flow-alt:top-to-bottom">
                    <w:txbxContent>
                      <w:p w14:paraId="53F3D7FA"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ブロ代</w:t>
                        </w:r>
                      </w:p>
                    </w:txbxContent>
                  </v:textbox>
                </v:shape>
                <v:shape id="Text Box 1209" o:spid="_x0000_s1376" type="#_x0000_t202" style="position:absolute;left:7331;top:3888;width:720;height:12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" filled="f" stroked="f">
                  <o:lock v:ext="edit" aspectratio="t"/>
                  <v:textbox style="layout-flow:vertical;mso-layout-flow-alt:top-to-bottom">
                    <w:txbxContent>
                      <w:p w14:paraId="4CB18090"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ブロ代</w:t>
                        </w:r>
                      </w:p>
                    </w:txbxContent>
                  </v:textbox>
                </v:shape>
                <v:shape id="Text Box 1210" o:spid="_x0000_s1377" type="#_x0000_t202" style="position:absolute;left:7871;top:3863;width:72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" filled="f" stroked="f">
                  <o:lock v:ext="edit" aspectratio="t"/>
                  <v:textbox style="layout-flow:vertical;mso-layout-flow-alt:top-to-bottom">
                    <w:txbxContent>
                      <w:p w14:paraId="509DFFFC"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ブロ代</w:t>
                        </w:r>
                      </w:p>
                    </w:txbxContent>
                  </v:textbox>
                </v:shape>
                <v:shape id="Text Box 1211" o:spid="_x0000_s1378" type="#_x0000_t202" style="position:absolute;left:8411;top:4014;width:72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" filled="f" stroked="f">
                  <o:lock v:ext="edit" aspectratio="t"/>
                  <v:textbox style="layout-flow:vertical;mso-layout-flow-alt:top-to-bottom">
                    <w:txbxContent>
                      <w:p w14:paraId="5872410F" w14:textId="77777777" w:rsidR="00EE16AF" w:rsidRDefault="00EE16AF" w:rsidP="009638F0">
                        <w:pPr>
                          <w:autoSpaceDE w:val="0"/>
                          <w:autoSpaceDN w:val="0"/>
                          <w:adjustRightInd w:val="0"/>
                          <w:rPr>
                            <w:rFonts w:ascii="Times New Roman" w:hAnsi="Times New Roman"/>
                          </w:rPr>
                        </w:pPr>
                      </w:p>
                    </w:txbxContent>
                  </v:textbox>
                </v:shape>
                <v:shape id="Text Box 1212" o:spid="_x0000_s1379" type="#_x0000_t202" style="position:absolute;left:5711;top:2635;width:72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" filled="f" stroked="f">
                  <o:lock v:ext="edit" aspectratio="t"/>
                  <v:textbox style="layout-flow:vertical;mso-layout-flow-alt:top-to-bottom">
                    <w:txbxContent>
                      <w:p w14:paraId="3236C679"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ブロ代</w:t>
                        </w:r>
                      </w:p>
                    </w:txbxContent>
                  </v:textbox>
                </v:shape>
                <v:shape id="Text Box 1213" o:spid="_x0000_s1380" type="#_x0000_t202" style="position:absolute;left:6251;top:2668;width:72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" filled="f" stroked="f">
                  <o:lock v:ext="edit" aspectratio="t"/>
                  <v:textbox style="layout-flow:vertical;mso-layout-flow-alt:top-to-bottom">
                    <w:txbxContent>
                      <w:p w14:paraId="7A68EA9E"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ブロ代</w:t>
                        </w:r>
                      </w:p>
                    </w:txbxContent>
                  </v:textbox>
                </v:shape>
                <v:shape id="Text Box 1214" o:spid="_x0000_s1381" type="#_x0000_t202" style="position:absolute;left:6791;top:2668;width:72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" filled="f" stroked="f">
                  <o:lock v:ext="edit" aspectratio="t"/>
                  <v:textbox style="layout-flow:vertical;mso-layout-flow-alt:top-to-bottom">
                    <w:txbxContent>
                      <w:p w14:paraId="25FDA75C"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ブロ代</w:t>
                        </w:r>
                      </w:p>
                    </w:txbxContent>
                  </v:textbox>
                </v:shape>
                <v:shape id="Text Box 1215" o:spid="_x0000_s1382" type="#_x0000_t202" style="position:absolute;left:7331;top:2668;width:72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" filled="f" stroked="f">
                  <o:lock v:ext="edit" aspectratio="t"/>
                  <v:textbox style="layout-flow:vertical;mso-layout-flow-alt:top-to-bottom">
                    <w:txbxContent>
                      <w:p w14:paraId="0F0A46EC"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ブロ代</w:t>
                        </w:r>
                      </w:p>
                    </w:txbxContent>
                  </v:textbox>
                </v:shape>
                <v:shape id="Text Box 1216" o:spid="_x0000_s1383" type="#_x0000_t202" style="position:absolute;left:7871;top:2754;width:72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" filled="f" stroked="f">
                  <o:lock v:ext="edit" aspectratio="t"/>
                  <v:textbox style="layout-flow:vertical;mso-layout-flow-alt:top-to-bottom">
                    <w:txbxContent>
                      <w:p w14:paraId="184F7EB0" w14:textId="77777777" w:rsidR="00EE16AF" w:rsidRDefault="00EE16AF" w:rsidP="009638F0">
                        <w:pPr>
                          <w:autoSpaceDE w:val="0"/>
                          <w:autoSpaceDN w:val="0"/>
                          <w:adjustRightInd w:val="0"/>
                          <w:rPr>
                            <w:rFonts w:ascii="Times New Roman" w:hAnsi="Times New Roman"/>
                          </w:rPr>
                        </w:pPr>
                      </w:p>
                    </w:txbxContent>
                  </v:textbox>
                </v:shape>
                <v:shape id="Text Box 1217" o:spid="_x0000_s1384" type="#_x0000_t202" style="position:absolute;left:8411;top:2754;width:720;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" filled="f" stroked="f">
                  <o:lock v:ext="edit" aspectratio="t"/>
                  <v:textbox style="layout-flow:vertical;mso-layout-flow-alt:top-to-bottom">
                    <w:txbxContent>
                      <w:p w14:paraId="3CBBED32" w14:textId="77777777" w:rsidR="00EE16AF" w:rsidRDefault="00EE16AF" w:rsidP="009638F0">
                        <w:pPr>
                          <w:autoSpaceDE w:val="0"/>
                          <w:autoSpaceDN w:val="0"/>
                          <w:adjustRightInd w:val="0"/>
                          <w:rPr>
                            <w:rFonts w:ascii="Times New Roman" w:hAnsi="Times New Roman"/>
                          </w:rPr>
                        </w:pPr>
                      </w:p>
                    </w:txbxContent>
                  </v:textbox>
                </v:shape>
                <v:rect id="Rectangle 1218" o:spid="_x0000_s1385" style="position:absolute;left:5171;top:5454;width: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">
                  <o:lock v:ext="edit" aspectratio="t"/>
                </v:rect>
                <v:shape id="Text Box 1219" o:spid="_x0000_s1386" type="#_x0000_t202" style="position:absolute;left:5104;top:5388;width:144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" filled="f" stroked="f">
                  <o:lock v:ext="edit" aspectratio="t"/>
                  <v:textbox>
                    <w:txbxContent>
                      <w:p w14:paraId="1087670A"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演台</w:t>
                        </w:r>
                      </w:p>
                    </w:txbxContent>
                  </v:textbox>
                </v:shape>
                <v:rect id="Rectangle 1220" o:spid="_x0000_s1387" style="position:absolute;left:1391;top:5454;width:540;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">
                  <o:lock v:ext="edit" aspectratio="t"/>
                </v:rect>
                <v:shape id="Text Box 1221" o:spid="_x0000_s1388" type="#_x0000_t202" style="position:absolute;left:1305;top:5377;width:144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" filled="f" stroked="f">
                  <o:lock v:ext="edit" aspectratio="t"/>
                  <v:textbox>
                    <w:txbxContent>
                      <w:p w14:paraId="3588B63D"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司会</w:t>
                        </w:r>
                      </w:p>
                    </w:txbxContent>
                  </v:textbox>
                </v:shape>
                <v:rect id="Rectangle 1222" o:spid="_x0000_s1389" style="position:absolute;left:9491;top:5274;width:36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">
                  <o:lock v:ext="edit" aspectratio="t"/>
                </v:rect>
                <v:group id="Group 1223" o:spid="_x0000_s1390" style="position:absolute;left:1571;top:6714;width:7560;height:3060" coordorigin="1854,6534" coordsize="7560,3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">
                  <o:lock v:ext="edit" aspectratio="t"/>
                  <v:rect id="Rectangle 1224" o:spid="_x0000_s1391" style="position:absolute;left:5634;top:6534;width:3780;height:3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" strokeweight=".25pt">
                    <v:stroke dashstyle="1 1" endcap="round"/>
                    <o:lock v:ext="edit" aspectratio="t"/>
                  </v:rect>
                  <v:rect id="Rectangle 1225" o:spid="_x0000_s1392" style="position:absolute;left:1854;top:6534;width:3780;height:30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" filled="f" strokeweight=".25pt">
                    <v:stroke dashstyle="1 1" endcap="round"/>
                    <o:lock v:ext="edit" aspectratio="t"/>
                  </v:rect>
                  <v:oval id="Oval 1226" o:spid="_x0000_s1393" style="position:absolute;left:2394;top:67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">
                    <o:lock v:ext="edit" aspectratio="t"/>
                  </v:oval>
                  <v:oval id="Oval 1227" o:spid="_x0000_s1394" style="position:absolute;left:2754;top:67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">
                    <o:lock v:ext="edit" aspectratio="t"/>
                  </v:oval>
                  <v:oval id="Oval 1228" o:spid="_x0000_s1395" style="position:absolute;left:3114;top:67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">
                    <o:lock v:ext="edit" aspectratio="t"/>
                  </v:oval>
                  <v:oval id="Oval 1229" o:spid="_x0000_s1396" style="position:absolute;left:3474;top:67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">
                    <o:lock v:ext="edit" aspectratio="t"/>
                  </v:oval>
                  <v:oval id="Oval 1230" o:spid="_x0000_s1397" style="position:absolute;left:3834;top:67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">
                    <o:lock v:ext="edit" aspectratio="t"/>
                  </v:oval>
                  <v:oval id="Oval 1231" o:spid="_x0000_s1398" style="position:absolute;left:4194;top:67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">
                    <o:lock v:ext="edit" aspectratio="t"/>
                  </v:oval>
                  <v:oval id="Oval 1232" o:spid="_x0000_s1399" style="position:absolute;left:4554;top:67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">
                    <o:lock v:ext="edit" aspectratio="t"/>
                  </v:oval>
                  <v:oval id="Oval 1233" o:spid="_x0000_s1400" style="position:absolute;left:4914;top:67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">
                    <o:lock v:ext="edit" aspectratio="t"/>
                  </v:oval>
                  <v:oval id="Oval 1234" o:spid="_x0000_s1401" style="position:absolute;left:2394;top:70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">
                    <o:lock v:ext="edit" aspectratio="t"/>
                  </v:oval>
                  <v:oval id="Oval 1235" o:spid="_x0000_s1402" style="position:absolute;left:2754;top:70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">
                    <o:lock v:ext="edit" aspectratio="t"/>
                  </v:oval>
                  <v:oval id="Oval 1236" o:spid="_x0000_s1403" style="position:absolute;left:3114;top:70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">
                    <o:lock v:ext="edit" aspectratio="t"/>
                  </v:oval>
                  <v:oval id="Oval 1237" o:spid="_x0000_s1404" style="position:absolute;left:3474;top:70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">
                    <o:lock v:ext="edit" aspectratio="t"/>
                  </v:oval>
                  <v:oval id="Oval 1238" o:spid="_x0000_s1405" style="position:absolute;left:3834;top:70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">
                    <o:lock v:ext="edit" aspectratio="t"/>
                  </v:oval>
                  <v:oval id="Oval 1239" o:spid="_x0000_s1406" style="position:absolute;left:4194;top:70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">
                    <o:lock v:ext="edit" aspectratio="t"/>
                  </v:oval>
                  <v:oval id="Oval 1240" o:spid="_x0000_s1407" style="position:absolute;left:4554;top:70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">
                    <o:lock v:ext="edit" aspectratio="t"/>
                  </v:oval>
                  <v:oval id="Oval 1241" o:spid="_x0000_s1408" style="position:absolute;left:4914;top:70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">
                    <o:lock v:ext="edit" aspectratio="t"/>
                  </v:oval>
                  <v:oval id="Oval 1242" o:spid="_x0000_s1409" style="position:absolute;left:2394;top:74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">
                    <o:lock v:ext="edit" aspectratio="t"/>
                  </v:oval>
                  <v:oval id="Oval 1243" o:spid="_x0000_s1410" style="position:absolute;left:2754;top:74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">
                    <o:lock v:ext="edit" aspectratio="t"/>
                  </v:oval>
                  <v:oval id="Oval 1244" o:spid="_x0000_s1411" style="position:absolute;left:3114;top:74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">
                    <o:lock v:ext="edit" aspectratio="t"/>
                  </v:oval>
                  <v:oval id="Oval 1245" o:spid="_x0000_s1412" style="position:absolute;left:3474;top:74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">
                    <o:lock v:ext="edit" aspectratio="t"/>
                  </v:oval>
                  <v:oval id="Oval 1246" o:spid="_x0000_s1413" style="position:absolute;left:3834;top:74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">
                    <o:lock v:ext="edit" aspectratio="t"/>
                  </v:oval>
                  <v:oval id="Oval 1247" o:spid="_x0000_s1414" style="position:absolute;left:4194;top:74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">
                    <o:lock v:ext="edit" aspectratio="t"/>
                  </v:oval>
                  <v:oval id="Oval 1248" o:spid="_x0000_s1415" style="position:absolute;left:4554;top:74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">
                    <o:lock v:ext="edit" aspectratio="t"/>
                  </v:oval>
                  <v:oval id="Oval 1249" o:spid="_x0000_s1416" style="position:absolute;left:4914;top:74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">
                    <o:lock v:ext="edit" aspectratio="t"/>
                  </v:oval>
                  <v:oval id="Oval 1250" o:spid="_x0000_s1417" style="position:absolute;left:2394;top:779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">
                    <o:lock v:ext="edit" aspectratio="t"/>
                  </v:oval>
                  <v:oval id="Oval 1251" o:spid="_x0000_s1418" style="position:absolute;left:2754;top:779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">
                    <o:lock v:ext="edit" aspectratio="t"/>
                  </v:oval>
                  <v:oval id="Oval 1252" o:spid="_x0000_s1419" style="position:absolute;left:3114;top:779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">
                    <o:lock v:ext="edit" aspectratio="t"/>
                  </v:oval>
                  <v:oval id="Oval 1253" o:spid="_x0000_s1420" style="position:absolute;left:3474;top:779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">
                    <o:lock v:ext="edit" aspectratio="t"/>
                  </v:oval>
                  <v:oval id="Oval 1254" o:spid="_x0000_s1421" style="position:absolute;left:3834;top:779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">
                    <o:lock v:ext="edit" aspectratio="t"/>
                  </v:oval>
                  <v:oval id="Oval 1255" o:spid="_x0000_s1422" style="position:absolute;left:4194;top:779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">
                    <o:lock v:ext="edit" aspectratio="t"/>
                  </v:oval>
                  <v:oval id="Oval 1256" o:spid="_x0000_s1423" style="position:absolute;left:4554;top:779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">
                    <o:lock v:ext="edit" aspectratio="t"/>
                  </v:oval>
                  <v:oval id="Oval 1257" o:spid="_x0000_s1424" style="position:absolute;left:4914;top:779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">
                    <o:lock v:ext="edit" aspectratio="t"/>
                  </v:oval>
                  <v:oval id="Oval 1258" o:spid="_x0000_s1425" style="position:absolute;left:2394;top:815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">
                    <o:lock v:ext="edit" aspectratio="t"/>
                  </v:oval>
                  <v:oval id="Oval 1259" o:spid="_x0000_s1426" style="position:absolute;left:2754;top:815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">
                    <o:lock v:ext="edit" aspectratio="t"/>
                  </v:oval>
                  <v:oval id="Oval 1260" o:spid="_x0000_s1427" style="position:absolute;left:3114;top:815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">
                    <o:lock v:ext="edit" aspectratio="t"/>
                  </v:oval>
                  <v:oval id="Oval 1261" o:spid="_x0000_s1428" style="position:absolute;left:3474;top:815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">
                    <o:lock v:ext="edit" aspectratio="t"/>
                  </v:oval>
                  <v:oval id="Oval 1262" o:spid="_x0000_s1429" style="position:absolute;left:3834;top:815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">
                    <o:lock v:ext="edit" aspectratio="t"/>
                  </v:oval>
                  <v:oval id="Oval 1263" o:spid="_x0000_s1430" style="position:absolute;left:4194;top:815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">
                    <o:lock v:ext="edit" aspectratio="t"/>
                  </v:oval>
                  <v:oval id="Oval 1264" o:spid="_x0000_s1431" style="position:absolute;left:4554;top:815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">
                    <o:lock v:ext="edit" aspectratio="t"/>
                  </v:oval>
                  <v:oval id="Oval 1265" o:spid="_x0000_s1432" style="position:absolute;left:4914;top:815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">
                    <o:lock v:ext="edit" aspectratio="t"/>
                  </v:oval>
                  <v:oval id="Oval 1266" o:spid="_x0000_s1433" style="position:absolute;left:2394;top:85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">
                    <o:lock v:ext="edit" aspectratio="t"/>
                  </v:oval>
                  <v:oval id="Oval 1267" o:spid="_x0000_s1434" style="position:absolute;left:2754;top:85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">
                    <o:lock v:ext="edit" aspectratio="t"/>
                  </v:oval>
                  <v:oval id="Oval 1268" o:spid="_x0000_s1435" style="position:absolute;left:3114;top:85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">
                    <o:lock v:ext="edit" aspectratio="t"/>
                  </v:oval>
                  <v:oval id="Oval 1269" o:spid="_x0000_s1436" style="position:absolute;left:3474;top:85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">
                    <o:lock v:ext="edit" aspectratio="t"/>
                  </v:oval>
                  <v:oval id="Oval 1270" o:spid="_x0000_s1437" style="position:absolute;left:3834;top:85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">
                    <o:lock v:ext="edit" aspectratio="t"/>
                  </v:oval>
                  <v:oval id="Oval 1271" o:spid="_x0000_s1438" style="position:absolute;left:4194;top:85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">
                    <o:lock v:ext="edit" aspectratio="t"/>
                  </v:oval>
                  <v:oval id="Oval 1272" o:spid="_x0000_s1439" style="position:absolute;left:4554;top:85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">
                    <o:lock v:ext="edit" aspectratio="t"/>
                  </v:oval>
                  <v:oval id="Oval 1273" o:spid="_x0000_s1440" style="position:absolute;left:4914;top:85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">
                    <o:lock v:ext="edit" aspectratio="t"/>
                  </v:oval>
                  <v:oval id="Oval 1274" o:spid="_x0000_s1441" style="position:absolute;left:2394;top:88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">
                    <o:lock v:ext="edit" aspectratio="t"/>
                  </v:oval>
                  <v:oval id="Oval 1275" o:spid="_x0000_s1442" style="position:absolute;left:2754;top:88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">
                    <o:lock v:ext="edit" aspectratio="t"/>
                  </v:oval>
                  <v:oval id="Oval 1276" o:spid="_x0000_s1443" style="position:absolute;left:3114;top:88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">
                    <o:lock v:ext="edit" aspectratio="t"/>
                  </v:oval>
                  <v:oval id="Oval 1277" o:spid="_x0000_s1444" style="position:absolute;left:3474;top:88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">
                    <o:lock v:ext="edit" aspectratio="t"/>
                  </v:oval>
                  <v:oval id="Oval 1278" o:spid="_x0000_s1445" style="position:absolute;left:3834;top:88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">
                    <o:lock v:ext="edit" aspectratio="t"/>
                  </v:oval>
                  <v:oval id="Oval 1279" o:spid="_x0000_s1446" style="position:absolute;left:4194;top:88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">
                    <o:lock v:ext="edit" aspectratio="t"/>
                  </v:oval>
                  <v:oval id="Oval 1280" o:spid="_x0000_s1447" style="position:absolute;left:4554;top:88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">
                    <o:lock v:ext="edit" aspectratio="t"/>
                  </v:oval>
                  <v:oval id="Oval 1281" o:spid="_x0000_s1448" style="position:absolute;left:4914;top:88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">
                    <o:lock v:ext="edit" aspectratio="t"/>
                  </v:oval>
                  <v:oval id="Oval 1282" o:spid="_x0000_s1449" style="position:absolute;left:2394;top:92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">
                    <o:lock v:ext="edit" aspectratio="t"/>
                  </v:oval>
                  <v:oval id="Oval 1283" o:spid="_x0000_s1450" style="position:absolute;left:2754;top:92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">
                    <o:lock v:ext="edit" aspectratio="t"/>
                  </v:oval>
                  <v:oval id="Oval 1284" o:spid="_x0000_s1451" style="position:absolute;left:3114;top:92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">
                    <o:lock v:ext="edit" aspectratio="t"/>
                  </v:oval>
                  <v:oval id="Oval 1285" o:spid="_x0000_s1452" style="position:absolute;left:3474;top:92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">
                    <o:lock v:ext="edit" aspectratio="t"/>
                  </v:oval>
                  <v:oval id="Oval 1286" o:spid="_x0000_s1453" style="position:absolute;left:3834;top:92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">
                    <o:lock v:ext="edit" aspectratio="t"/>
                  </v:oval>
                  <v:oval id="Oval 1287" o:spid="_x0000_s1454" style="position:absolute;left:4194;top:92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">
                    <o:lock v:ext="edit" aspectratio="t"/>
                  </v:oval>
                  <v:oval id="Oval 1288" o:spid="_x0000_s1455" style="position:absolute;left:4554;top:92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">
                    <o:lock v:ext="edit" aspectratio="t"/>
                  </v:oval>
                  <v:oval id="Oval 1289" o:spid="_x0000_s1456" style="position:absolute;left:4914;top:92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">
                    <o:lock v:ext="edit" aspectratio="t"/>
                  </v:oval>
                  <v:oval id="Oval 1290" o:spid="_x0000_s1457" style="position:absolute;left:6174;top:67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">
                    <o:lock v:ext="edit" aspectratio="t"/>
                  </v:oval>
                  <v:oval id="Oval 1291" o:spid="_x0000_s1458" style="position:absolute;left:6534;top:67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">
                    <o:lock v:ext="edit" aspectratio="t"/>
                  </v:oval>
                  <v:oval id="Oval 1292" o:spid="_x0000_s1459" style="position:absolute;left:6894;top:67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">
                    <o:lock v:ext="edit" aspectratio="t"/>
                  </v:oval>
                  <v:oval id="Oval 1293" o:spid="_x0000_s1460" style="position:absolute;left:7254;top:67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">
                    <o:lock v:ext="edit" aspectratio="t"/>
                  </v:oval>
                  <v:oval id="Oval 1294" o:spid="_x0000_s1461" style="position:absolute;left:7614;top:67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">
                    <o:lock v:ext="edit" aspectratio="t"/>
                  </v:oval>
                  <v:oval id="Oval 1295" o:spid="_x0000_s1462" style="position:absolute;left:7974;top:67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">
                    <o:lock v:ext="edit" aspectratio="t"/>
                  </v:oval>
                  <v:oval id="Oval 1296" o:spid="_x0000_s1463" style="position:absolute;left:8334;top:67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">
                    <o:lock v:ext="edit" aspectratio="t"/>
                  </v:oval>
                  <v:oval id="Oval 1297" o:spid="_x0000_s1464" style="position:absolute;left:8694;top:67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">
                    <o:lock v:ext="edit" aspectratio="t"/>
                  </v:oval>
                  <v:oval id="Oval 1298" o:spid="_x0000_s1465" style="position:absolute;left:6174;top:70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">
                    <o:lock v:ext="edit" aspectratio="t"/>
                  </v:oval>
                  <v:oval id="Oval 1299" o:spid="_x0000_s1466" style="position:absolute;left:6534;top:70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">
                    <o:lock v:ext="edit" aspectratio="t"/>
                  </v:oval>
                  <v:oval id="Oval 1300" o:spid="_x0000_s1467" style="position:absolute;left:6894;top:70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">
                    <o:lock v:ext="edit" aspectratio="t"/>
                  </v:oval>
                  <v:oval id="Oval 1301" o:spid="_x0000_s1468" style="position:absolute;left:7254;top:70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">
                    <o:lock v:ext="edit" aspectratio="t"/>
                  </v:oval>
                  <v:oval id="Oval 1302" o:spid="_x0000_s1469" style="position:absolute;left:7614;top:70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">
                    <o:lock v:ext="edit" aspectratio="t"/>
                  </v:oval>
                  <v:oval id="Oval 1303" o:spid="_x0000_s1470" style="position:absolute;left:7974;top:70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">
                    <o:lock v:ext="edit" aspectratio="t"/>
                  </v:oval>
                  <v:oval id="Oval 1304" o:spid="_x0000_s1471" style="position:absolute;left:8334;top:70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">
                    <o:lock v:ext="edit" aspectratio="t"/>
                  </v:oval>
                  <v:oval id="Oval 1305" o:spid="_x0000_s1472" style="position:absolute;left:8694;top:70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">
                    <o:lock v:ext="edit" aspectratio="t"/>
                  </v:oval>
                  <v:oval id="Oval 1306" o:spid="_x0000_s1473" style="position:absolute;left:6174;top:74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">
                    <o:lock v:ext="edit" aspectratio="t"/>
                  </v:oval>
                  <v:oval id="Oval 1307" o:spid="_x0000_s1474" style="position:absolute;left:6534;top:74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">
                    <o:lock v:ext="edit" aspectratio="t"/>
                  </v:oval>
                  <v:oval id="Oval 1308" o:spid="_x0000_s1475" style="position:absolute;left:6894;top:74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">
                    <o:lock v:ext="edit" aspectratio="t"/>
                  </v:oval>
                  <v:oval id="Oval 1309" o:spid="_x0000_s1476" style="position:absolute;left:7254;top:74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">
                    <o:lock v:ext="edit" aspectratio="t"/>
                  </v:oval>
                  <v:oval id="Oval 1310" o:spid="_x0000_s1477" style="position:absolute;left:7614;top:74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">
                    <o:lock v:ext="edit" aspectratio="t"/>
                  </v:oval>
                  <v:oval id="Oval 1311" o:spid="_x0000_s1478" style="position:absolute;left:7974;top:74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">
                    <o:lock v:ext="edit" aspectratio="t"/>
                  </v:oval>
                  <v:oval id="Oval 1312" o:spid="_x0000_s1479" style="position:absolute;left:8334;top:74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">
                    <o:lock v:ext="edit" aspectratio="t"/>
                  </v:oval>
                  <v:oval id="Oval 1313" o:spid="_x0000_s1480" style="position:absolute;left:8694;top:74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">
                    <o:lock v:ext="edit" aspectratio="t"/>
                  </v:oval>
                  <v:oval id="Oval 1314" o:spid="_x0000_s1481" style="position:absolute;left:6174;top:779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">
                    <o:lock v:ext="edit" aspectratio="t"/>
                  </v:oval>
                  <v:oval id="Oval 1315" o:spid="_x0000_s1482" style="position:absolute;left:6534;top:779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">
                    <o:lock v:ext="edit" aspectratio="t"/>
                  </v:oval>
                  <v:oval id="Oval 1316" o:spid="_x0000_s1483" style="position:absolute;left:6894;top:779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">
                    <o:lock v:ext="edit" aspectratio="t"/>
                  </v:oval>
                  <v:oval id="Oval 1317" o:spid="_x0000_s1484" style="position:absolute;left:7254;top:779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">
                    <o:lock v:ext="edit" aspectratio="t"/>
                  </v:oval>
                  <v:oval id="Oval 1318" o:spid="_x0000_s1485" style="position:absolute;left:7614;top:779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">
                    <o:lock v:ext="edit" aspectratio="t"/>
                  </v:oval>
                  <v:oval id="Oval 1319" o:spid="_x0000_s1486" style="position:absolute;left:7974;top:779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">
                    <o:lock v:ext="edit" aspectratio="t"/>
                  </v:oval>
                  <v:oval id="Oval 1320" o:spid="_x0000_s1487" style="position:absolute;left:8334;top:779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">
                    <o:lock v:ext="edit" aspectratio="t"/>
                  </v:oval>
                  <v:oval id="Oval 1321" o:spid="_x0000_s1488" style="position:absolute;left:8694;top:779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">
                    <o:lock v:ext="edit" aspectratio="t"/>
                  </v:oval>
                  <v:oval id="Oval 1322" o:spid="_x0000_s1489" style="position:absolute;left:6174;top:815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">
                    <o:lock v:ext="edit" aspectratio="t"/>
                  </v:oval>
                  <v:oval id="Oval 1323" o:spid="_x0000_s1490" style="position:absolute;left:6534;top:815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">
                    <o:lock v:ext="edit" aspectratio="t"/>
                  </v:oval>
                  <v:oval id="Oval 1324" o:spid="_x0000_s1491" style="position:absolute;left:6894;top:815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">
                    <o:lock v:ext="edit" aspectratio="t"/>
                  </v:oval>
                  <v:oval id="Oval 1325" o:spid="_x0000_s1492" style="position:absolute;left:7254;top:815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">
                    <o:lock v:ext="edit" aspectratio="t"/>
                  </v:oval>
                  <v:oval id="Oval 1326" o:spid="_x0000_s1493" style="position:absolute;left:7614;top:815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">
                    <o:lock v:ext="edit" aspectratio="t"/>
                  </v:oval>
                  <v:oval id="Oval 1327" o:spid="_x0000_s1494" style="position:absolute;left:7974;top:815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">
                    <o:lock v:ext="edit" aspectratio="t"/>
                  </v:oval>
                  <v:oval id="Oval 1328" o:spid="_x0000_s1495" style="position:absolute;left:8334;top:815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">
                    <o:lock v:ext="edit" aspectratio="t"/>
                  </v:oval>
                  <v:oval id="Oval 1329" o:spid="_x0000_s1496" style="position:absolute;left:8694;top:815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">
                    <o:lock v:ext="edit" aspectratio="t"/>
                  </v:oval>
                  <v:oval id="Oval 1330" o:spid="_x0000_s1497" style="position:absolute;left:6174;top:85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">
                    <o:lock v:ext="edit" aspectratio="t"/>
                  </v:oval>
                  <v:oval id="Oval 1331" o:spid="_x0000_s1498" style="position:absolute;left:6534;top:85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">
                    <o:lock v:ext="edit" aspectratio="t"/>
                  </v:oval>
                  <v:oval id="Oval 1332" o:spid="_x0000_s1499" style="position:absolute;left:6894;top:85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">
                    <o:lock v:ext="edit" aspectratio="t"/>
                  </v:oval>
                  <v:oval id="Oval 1333" o:spid="_x0000_s1500" style="position:absolute;left:7254;top:85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">
                    <o:lock v:ext="edit" aspectratio="t"/>
                  </v:oval>
                  <v:oval id="Oval 1334" o:spid="_x0000_s1501" style="position:absolute;left:7614;top:85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">
                    <o:lock v:ext="edit" aspectratio="t"/>
                  </v:oval>
                  <v:oval id="Oval 1335" o:spid="_x0000_s1502" style="position:absolute;left:7974;top:85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">
                    <o:lock v:ext="edit" aspectratio="t"/>
                  </v:oval>
                  <v:oval id="Oval 1336" o:spid="_x0000_s1503" style="position:absolute;left:8334;top:85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">
                    <o:lock v:ext="edit" aspectratio="t"/>
                  </v:oval>
                  <v:oval id="Oval 1337" o:spid="_x0000_s1504" style="position:absolute;left:8694;top:85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">
                    <o:lock v:ext="edit" aspectratio="t"/>
                  </v:oval>
                  <v:oval id="Oval 1338" o:spid="_x0000_s1505" style="position:absolute;left:6174;top:88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">
                    <o:lock v:ext="edit" aspectratio="t"/>
                  </v:oval>
                  <v:oval id="Oval 1339" o:spid="_x0000_s1506" style="position:absolute;left:6534;top:88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">
                    <o:lock v:ext="edit" aspectratio="t"/>
                  </v:oval>
                  <v:oval id="Oval 1340" o:spid="_x0000_s1507" style="position:absolute;left:6894;top:88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">
                    <o:lock v:ext="edit" aspectratio="t"/>
                  </v:oval>
                  <v:oval id="Oval 1341" o:spid="_x0000_s1508" style="position:absolute;left:7254;top:88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">
                    <o:lock v:ext="edit" aspectratio="t"/>
                  </v:oval>
                  <v:oval id="Oval 1342" o:spid="_x0000_s1509" style="position:absolute;left:7614;top:88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">
                    <o:lock v:ext="edit" aspectratio="t"/>
                  </v:oval>
                  <v:oval id="Oval 1343" o:spid="_x0000_s1510" style="position:absolute;left:7974;top:88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">
                    <o:lock v:ext="edit" aspectratio="t"/>
                  </v:oval>
                  <v:oval id="Oval 1344" o:spid="_x0000_s1511" style="position:absolute;left:8334;top:88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">
                    <o:lock v:ext="edit" aspectratio="t"/>
                  </v:oval>
                  <v:oval id="Oval 1345" o:spid="_x0000_s1512" style="position:absolute;left:8694;top:88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">
                    <o:lock v:ext="edit" aspectratio="t"/>
                  </v:oval>
                  <v:oval id="Oval 1346" o:spid="_x0000_s1513" style="position:absolute;left:6174;top:92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">
                    <o:lock v:ext="edit" aspectratio="t"/>
                  </v:oval>
                  <v:oval id="Oval 1347" o:spid="_x0000_s1514" style="position:absolute;left:6534;top:92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">
                    <o:lock v:ext="edit" aspectratio="t"/>
                  </v:oval>
                  <v:oval id="Oval 1348" o:spid="_x0000_s1515" style="position:absolute;left:6894;top:92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">
                    <o:lock v:ext="edit" aspectratio="t"/>
                  </v:oval>
                  <v:oval id="Oval 1349" o:spid="_x0000_s1516" style="position:absolute;left:7254;top:92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">
                    <o:lock v:ext="edit" aspectratio="t"/>
                  </v:oval>
                  <v:oval id="Oval 1350" o:spid="_x0000_s1517" style="position:absolute;left:7614;top:92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">
                    <o:lock v:ext="edit" aspectratio="t"/>
                  </v:oval>
                  <v:oval id="Oval 1351" o:spid="_x0000_s1518" style="position:absolute;left:7974;top:92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">
                    <o:lock v:ext="edit" aspectratio="t"/>
                  </v:oval>
                  <v:oval id="Oval 1352" o:spid="_x0000_s1519" style="position:absolute;left:8334;top:92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">
                    <o:lock v:ext="edit" aspectratio="t"/>
                  </v:oval>
                  <v:oval id="Oval 1353" o:spid="_x0000_s1520" style="position:absolute;left:8694;top:92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">
                    <o:lock v:ext="edit" aspectratio="t"/>
                  </v:oval>
                </v:group>
                <v:group id="Group 1354" o:spid="_x0000_s1521" style="position:absolute;left:1571;top:9819;width:7560;height:2340" coordorigin="1854,9639" coordsize="7560,23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">
                  <o:lock v:ext="edit" aspectratio="t"/>
                  <v:rect id="Rectangle 1355" o:spid="_x0000_s1522" style="position:absolute;left:1854;top:9639;width:7560;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" filled="f" strokeweight=".25pt">
                    <v:stroke dashstyle="1 1" endcap="round"/>
                    <o:lock v:ext="edit" aspectratio="t"/>
                  </v:rect>
                  <v:oval id="Oval 1356" o:spid="_x0000_s1523" style="position:absolute;left:2394;top:97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">
                    <o:lock v:ext="edit" aspectratio="t"/>
                  </v:oval>
                  <v:oval id="Oval 1357" o:spid="_x0000_s1524" style="position:absolute;left:2754;top:97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">
                    <o:lock v:ext="edit" aspectratio="t"/>
                  </v:oval>
                  <v:oval id="Oval 1358" o:spid="_x0000_s1525" style="position:absolute;left:3114;top:97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">
                    <o:lock v:ext="edit" aspectratio="t"/>
                  </v:oval>
                  <v:oval id="Oval 1359" o:spid="_x0000_s1526" style="position:absolute;left:3474;top:97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">
                    <o:lock v:ext="edit" aspectratio="t"/>
                  </v:oval>
                  <v:oval id="Oval 1360" o:spid="_x0000_s1527" style="position:absolute;left:3834;top:97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">
                    <o:lock v:ext="edit" aspectratio="t"/>
                  </v:oval>
                  <v:oval id="Oval 1361" o:spid="_x0000_s1528" style="position:absolute;left:4194;top:97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">
                    <o:lock v:ext="edit" aspectratio="t"/>
                  </v:oval>
                  <v:oval id="Oval 1362" o:spid="_x0000_s1529" style="position:absolute;left:4554;top:97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">
                    <o:lock v:ext="edit" aspectratio="t"/>
                  </v:oval>
                  <v:oval id="Oval 1363" o:spid="_x0000_s1530" style="position:absolute;left:4914;top:97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">
                    <o:lock v:ext="edit" aspectratio="t"/>
                  </v:oval>
                  <v:oval id="Oval 1364" o:spid="_x0000_s1531" style="position:absolute;left:2394;top:101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">
                    <o:lock v:ext="edit" aspectratio="t"/>
                  </v:oval>
                  <v:oval id="Oval 1365" o:spid="_x0000_s1532" style="position:absolute;left:2754;top:101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">
                    <o:lock v:ext="edit" aspectratio="t"/>
                  </v:oval>
                  <v:oval id="Oval 1366" o:spid="_x0000_s1533" style="position:absolute;left:3114;top:101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">
                    <o:lock v:ext="edit" aspectratio="t"/>
                  </v:oval>
                  <v:oval id="Oval 1367" o:spid="_x0000_s1534" style="position:absolute;left:3474;top:101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">
                    <o:lock v:ext="edit" aspectratio="t"/>
                  </v:oval>
                  <v:oval id="Oval 1368" o:spid="_x0000_s1535" style="position:absolute;left:3834;top:101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">
                    <o:lock v:ext="edit" aspectratio="t"/>
                  </v:oval>
                  <v:oval id="Oval 1369" o:spid="_x0000_s1536" style="position:absolute;left:4194;top:101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">
                    <o:lock v:ext="edit" aspectratio="t"/>
                  </v:oval>
                  <v:oval id="Oval 1370" o:spid="_x0000_s1537" style="position:absolute;left:4554;top:101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">
                    <o:lock v:ext="edit" aspectratio="t"/>
                  </v:oval>
                  <v:oval id="Oval 1371" o:spid="_x0000_s1538" style="position:absolute;left:4914;top:101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">
                    <o:lock v:ext="edit" aspectratio="t"/>
                  </v:oval>
                  <v:oval id="Oval 1372" o:spid="_x0000_s1539" style="position:absolute;left:2394;top:1049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">
                    <o:lock v:ext="edit" aspectratio="t"/>
                  </v:oval>
                  <v:oval id="Oval 1373" o:spid="_x0000_s1540" style="position:absolute;left:2754;top:1049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">
                    <o:lock v:ext="edit" aspectratio="t"/>
                  </v:oval>
                  <v:oval id="Oval 1374" o:spid="_x0000_s1541" style="position:absolute;left:3114;top:1049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">
                    <o:lock v:ext="edit" aspectratio="t"/>
                  </v:oval>
                  <v:oval id="Oval 1375" o:spid="_x0000_s1542" style="position:absolute;left:3474;top:1049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">
                    <o:lock v:ext="edit" aspectratio="t"/>
                  </v:oval>
                  <v:oval id="Oval 1376" o:spid="_x0000_s1543" style="position:absolute;left:3834;top:1049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">
                    <o:lock v:ext="edit" aspectratio="t"/>
                  </v:oval>
                  <v:oval id="Oval 1377" o:spid="_x0000_s1544" style="position:absolute;left:4194;top:1049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">
                    <o:lock v:ext="edit" aspectratio="t"/>
                  </v:oval>
                  <v:oval id="Oval 1378" o:spid="_x0000_s1545" style="position:absolute;left:4554;top:1049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">
                    <o:lock v:ext="edit" aspectratio="t"/>
                  </v:oval>
                  <v:oval id="Oval 1379" o:spid="_x0000_s1546" style="position:absolute;left:4914;top:1049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">
                    <o:lock v:ext="edit" aspectratio="t"/>
                  </v:oval>
                  <v:oval id="Oval 1380" o:spid="_x0000_s1547" style="position:absolute;left:2394;top:1085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">
                    <o:lock v:ext="edit" aspectratio="t"/>
                  </v:oval>
                  <v:oval id="Oval 1381" o:spid="_x0000_s1548" style="position:absolute;left:2754;top:1085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">
                    <o:lock v:ext="edit" aspectratio="t"/>
                  </v:oval>
                  <v:oval id="Oval 1382" o:spid="_x0000_s1549" style="position:absolute;left:3114;top:1085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">
                    <o:lock v:ext="edit" aspectratio="t"/>
                  </v:oval>
                  <v:oval id="Oval 1383" o:spid="_x0000_s1550" style="position:absolute;left:3474;top:1085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">
                    <o:lock v:ext="edit" aspectratio="t"/>
                  </v:oval>
                  <v:oval id="Oval 1384" o:spid="_x0000_s1551" style="position:absolute;left:3834;top:1085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">
                    <o:lock v:ext="edit" aspectratio="t"/>
                  </v:oval>
                  <v:oval id="Oval 1385" o:spid="_x0000_s1552" style="position:absolute;left:4194;top:1085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">
                    <o:lock v:ext="edit" aspectratio="t"/>
                  </v:oval>
                  <v:oval id="Oval 1386" o:spid="_x0000_s1553" style="position:absolute;left:4554;top:1085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">
                    <o:lock v:ext="edit" aspectratio="t"/>
                  </v:oval>
                  <v:oval id="Oval 1387" o:spid="_x0000_s1554" style="position:absolute;left:4914;top:1085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">
                    <o:lock v:ext="edit" aspectratio="t"/>
                  </v:oval>
                  <v:oval id="Oval 1388" o:spid="_x0000_s1555" style="position:absolute;left:2394;top:112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">
                    <o:lock v:ext="edit" aspectratio="t"/>
                  </v:oval>
                  <v:oval id="Oval 1389" o:spid="_x0000_s1556" style="position:absolute;left:2754;top:112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">
                    <o:lock v:ext="edit" aspectratio="t"/>
                  </v:oval>
                  <v:oval id="Oval 1390" o:spid="_x0000_s1557" style="position:absolute;left:3114;top:112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">
                    <o:lock v:ext="edit" aspectratio="t"/>
                  </v:oval>
                  <v:oval id="Oval 1391" o:spid="_x0000_s1558" style="position:absolute;left:3474;top:112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">
                    <o:lock v:ext="edit" aspectratio="t"/>
                  </v:oval>
                  <v:oval id="Oval 1392" o:spid="_x0000_s1559" style="position:absolute;left:3834;top:112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">
                    <o:lock v:ext="edit" aspectratio="t"/>
                  </v:oval>
                  <v:oval id="Oval 1393" o:spid="_x0000_s1560" style="position:absolute;left:4194;top:112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">
                    <o:lock v:ext="edit" aspectratio="t"/>
                  </v:oval>
                  <v:oval id="Oval 1394" o:spid="_x0000_s1561" style="position:absolute;left:4554;top:112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">
                    <o:lock v:ext="edit" aspectratio="t"/>
                  </v:oval>
                  <v:oval id="Oval 1395" o:spid="_x0000_s1562" style="position:absolute;left:4914;top:112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">
                    <o:lock v:ext="edit" aspectratio="t"/>
                  </v:oval>
                  <v:oval id="Oval 1396" o:spid="_x0000_s1563" style="position:absolute;left:2394;top:115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">
                    <o:lock v:ext="edit" aspectratio="t"/>
                  </v:oval>
                  <v:oval id="Oval 1397" o:spid="_x0000_s1564" style="position:absolute;left:2754;top:115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">
                    <o:lock v:ext="edit" aspectratio="t"/>
                  </v:oval>
                  <v:oval id="Oval 1398" o:spid="_x0000_s1565" style="position:absolute;left:3114;top:115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">
                    <o:lock v:ext="edit" aspectratio="t"/>
                  </v:oval>
                  <v:oval id="Oval 1399" o:spid="_x0000_s1566" style="position:absolute;left:3474;top:115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">
                    <o:lock v:ext="edit" aspectratio="t"/>
                  </v:oval>
                  <v:oval id="Oval 1400" o:spid="_x0000_s1567" style="position:absolute;left:3834;top:115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">
                    <o:lock v:ext="edit" aspectratio="t"/>
                  </v:oval>
                  <v:oval id="Oval 1401" o:spid="_x0000_s1568" style="position:absolute;left:4194;top:115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">
                    <o:lock v:ext="edit" aspectratio="t"/>
                  </v:oval>
                  <v:oval id="Oval 1402" o:spid="_x0000_s1569" style="position:absolute;left:4554;top:115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">
                    <o:lock v:ext="edit" aspectratio="t"/>
                  </v:oval>
                  <v:oval id="Oval 1403" o:spid="_x0000_s1570" style="position:absolute;left:4914;top:115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">
                    <o:lock v:ext="edit" aspectratio="t"/>
                  </v:oval>
                  <v:oval id="Oval 1404" o:spid="_x0000_s1571" style="position:absolute;left:6174;top:97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">
                    <o:lock v:ext="edit" aspectratio="t"/>
                  </v:oval>
                  <v:oval id="Oval 1405" o:spid="_x0000_s1572" style="position:absolute;left:6534;top:97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">
                    <o:lock v:ext="edit" aspectratio="t"/>
                  </v:oval>
                  <v:oval id="Oval 1406" o:spid="_x0000_s1573" style="position:absolute;left:6894;top:97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">
                    <o:lock v:ext="edit" aspectratio="t"/>
                  </v:oval>
                  <v:oval id="Oval 1407" o:spid="_x0000_s1574" style="position:absolute;left:7254;top:97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">
                    <o:lock v:ext="edit" aspectratio="t"/>
                  </v:oval>
                  <v:oval id="Oval 1408" o:spid="_x0000_s1575" style="position:absolute;left:7614;top:97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">
                    <o:lock v:ext="edit" aspectratio="t"/>
                  </v:oval>
                  <v:oval id="Oval 1409" o:spid="_x0000_s1576" style="position:absolute;left:7974;top:97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">
                    <o:lock v:ext="edit" aspectratio="t"/>
                  </v:oval>
                  <v:oval id="Oval 1410" o:spid="_x0000_s1577" style="position:absolute;left:8334;top:97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">
                    <o:lock v:ext="edit" aspectratio="t"/>
                  </v:oval>
                  <v:oval id="Oval 1411" o:spid="_x0000_s1578" style="position:absolute;left:8694;top:97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">
                    <o:lock v:ext="edit" aspectratio="t"/>
                  </v:oval>
                  <v:oval id="Oval 1412" o:spid="_x0000_s1579" style="position:absolute;left:6174;top:101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">
                    <o:lock v:ext="edit" aspectratio="t"/>
                  </v:oval>
                  <v:oval id="Oval 1413" o:spid="_x0000_s1580" style="position:absolute;left:6534;top:101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">
                    <o:lock v:ext="edit" aspectratio="t"/>
                  </v:oval>
                  <v:oval id="Oval 1414" o:spid="_x0000_s1581" style="position:absolute;left:6894;top:101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">
                    <o:lock v:ext="edit" aspectratio="t"/>
                  </v:oval>
                  <v:oval id="Oval 1415" o:spid="_x0000_s1582" style="position:absolute;left:7254;top:101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">
                    <o:lock v:ext="edit" aspectratio="t"/>
                  </v:oval>
                  <v:oval id="Oval 1416" o:spid="_x0000_s1583" style="position:absolute;left:7614;top:101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">
                    <o:lock v:ext="edit" aspectratio="t"/>
                  </v:oval>
                  <v:oval id="Oval 1417" o:spid="_x0000_s1584" style="position:absolute;left:7974;top:101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">
                    <o:lock v:ext="edit" aspectratio="t"/>
                  </v:oval>
                  <v:oval id="Oval 1418" o:spid="_x0000_s1585" style="position:absolute;left:8334;top:101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">
                    <o:lock v:ext="edit" aspectratio="t"/>
                  </v:oval>
                  <v:oval id="Oval 1419" o:spid="_x0000_s1586" style="position:absolute;left:8694;top:1013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">
                    <o:lock v:ext="edit" aspectratio="t"/>
                  </v:oval>
                  <v:oval id="Oval 1420" o:spid="_x0000_s1587" style="position:absolute;left:6174;top:1049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">
                    <o:lock v:ext="edit" aspectratio="t"/>
                  </v:oval>
                  <v:oval id="Oval 1421" o:spid="_x0000_s1588" style="position:absolute;left:6534;top:1049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">
                    <o:lock v:ext="edit" aspectratio="t"/>
                  </v:oval>
                  <v:oval id="Oval 1422" o:spid="_x0000_s1589" style="position:absolute;left:6894;top:1049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">
                    <o:lock v:ext="edit" aspectratio="t"/>
                  </v:oval>
                  <v:oval id="Oval 1423" o:spid="_x0000_s1590" style="position:absolute;left:7254;top:1049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">
                    <o:lock v:ext="edit" aspectratio="t"/>
                  </v:oval>
                  <v:oval id="Oval 1424" o:spid="_x0000_s1591" style="position:absolute;left:7614;top:1049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">
                    <o:lock v:ext="edit" aspectratio="t"/>
                  </v:oval>
                  <v:oval id="Oval 1425" o:spid="_x0000_s1592" style="position:absolute;left:7974;top:1049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">
                    <o:lock v:ext="edit" aspectratio="t"/>
                  </v:oval>
                  <v:oval id="Oval 1426" o:spid="_x0000_s1593" style="position:absolute;left:8334;top:1049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">
                    <o:lock v:ext="edit" aspectratio="t"/>
                  </v:oval>
                  <v:oval id="Oval 1427" o:spid="_x0000_s1594" style="position:absolute;left:8694;top:1049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">
                    <o:lock v:ext="edit" aspectratio="t"/>
                  </v:oval>
                  <v:oval id="Oval 1428" o:spid="_x0000_s1595" style="position:absolute;left:6174;top:1085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">
                    <o:lock v:ext="edit" aspectratio="t"/>
                  </v:oval>
                  <v:oval id="Oval 1429" o:spid="_x0000_s1596" style="position:absolute;left:6534;top:1085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">
                    <o:lock v:ext="edit" aspectratio="t"/>
                  </v:oval>
                  <v:oval id="Oval 1430" o:spid="_x0000_s1597" style="position:absolute;left:6894;top:1085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">
                    <o:lock v:ext="edit" aspectratio="t"/>
                  </v:oval>
                  <v:oval id="Oval 1431" o:spid="_x0000_s1598" style="position:absolute;left:7254;top:1085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">
                    <o:lock v:ext="edit" aspectratio="t"/>
                  </v:oval>
                  <v:oval id="Oval 1432" o:spid="_x0000_s1599" style="position:absolute;left:7614;top:1085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">
                    <o:lock v:ext="edit" aspectratio="t"/>
                  </v:oval>
                  <v:oval id="Oval 1433" o:spid="_x0000_s1600" style="position:absolute;left:7974;top:1085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">
                    <o:lock v:ext="edit" aspectratio="t"/>
                  </v:oval>
                  <v:oval id="Oval 1434" o:spid="_x0000_s1601" style="position:absolute;left:8334;top:1085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">
                    <o:lock v:ext="edit" aspectratio="t"/>
                  </v:oval>
                  <v:oval id="Oval 1435" o:spid="_x0000_s1602" style="position:absolute;left:8694;top:1085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">
                    <o:lock v:ext="edit" aspectratio="t"/>
                  </v:oval>
                  <v:oval id="Oval 1436" o:spid="_x0000_s1603" style="position:absolute;left:6174;top:112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">
                    <o:lock v:ext="edit" aspectratio="t"/>
                  </v:oval>
                  <v:oval id="Oval 1437" o:spid="_x0000_s1604" style="position:absolute;left:6534;top:112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">
                    <o:lock v:ext="edit" aspectratio="t"/>
                  </v:oval>
                  <v:oval id="Oval 1438" o:spid="_x0000_s1605" style="position:absolute;left:6894;top:112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">
                    <o:lock v:ext="edit" aspectratio="t"/>
                  </v:oval>
                  <v:oval id="Oval 1439" o:spid="_x0000_s1606" style="position:absolute;left:7254;top:112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">
                    <o:lock v:ext="edit" aspectratio="t"/>
                  </v:oval>
                  <v:oval id="Oval 1440" o:spid="_x0000_s1607" style="position:absolute;left:7614;top:112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">
                    <o:lock v:ext="edit" aspectratio="t"/>
                  </v:oval>
                  <v:oval id="Oval 1441" o:spid="_x0000_s1608" style="position:absolute;left:7974;top:112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">
                    <o:lock v:ext="edit" aspectratio="t"/>
                  </v:oval>
                  <v:oval id="Oval 1442" o:spid="_x0000_s1609" style="position:absolute;left:8334;top:112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">
                    <o:lock v:ext="edit" aspectratio="t"/>
                  </v:oval>
                  <v:oval id="Oval 1443" o:spid="_x0000_s1610" style="position:absolute;left:8694;top:1121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">
                    <o:lock v:ext="edit" aspectratio="t"/>
                  </v:oval>
                  <v:oval id="Oval 1444" o:spid="_x0000_s1611" style="position:absolute;left:6174;top:115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">
                    <o:lock v:ext="edit" aspectratio="t"/>
                  </v:oval>
                  <v:oval id="Oval 1445" o:spid="_x0000_s1612" style="position:absolute;left:6534;top:115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">
                    <o:lock v:ext="edit" aspectratio="t"/>
                  </v:oval>
                  <v:oval id="Oval 1446" o:spid="_x0000_s1613" style="position:absolute;left:6894;top:115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">
                    <o:lock v:ext="edit" aspectratio="t"/>
                  </v:oval>
                  <v:oval id="Oval 1447" o:spid="_x0000_s1614" style="position:absolute;left:7254;top:115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">
                    <o:lock v:ext="edit" aspectratio="t"/>
                  </v:oval>
                  <v:oval id="Oval 1448" o:spid="_x0000_s1615" style="position:absolute;left:7614;top:115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">
                    <o:lock v:ext="edit" aspectratio="t"/>
                  </v:oval>
                  <v:oval id="Oval 1449" o:spid="_x0000_s1616" style="position:absolute;left:7974;top:115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">
                    <o:lock v:ext="edit" aspectratio="t"/>
                  </v:oval>
                  <v:oval id="Oval 1450" o:spid="_x0000_s1617" style="position:absolute;left:8334;top:115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">
                    <o:lock v:ext="edit" aspectratio="t"/>
                  </v:oval>
                  <v:oval id="Oval 1451" o:spid="_x0000_s1618" style="position:absolute;left:8694;top:115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">
                    <o:lock v:ext="edit" aspectratio="t"/>
                  </v:oval>
                </v:group>
                <v:group id="Group 1452" o:spid="_x0000_s1619" style="position:absolute;left:1571;top:12200;width:7560;height:814" coordorigin="1854,12020" coordsize="7560,8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">
                  <o:lock v:ext="edit" aspectratio="t"/>
                  <v:rect id="Rectangle 1453" o:spid="_x0000_s1620" style="position:absolute;left:1854;top:12020;width:7560;height:8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" filled="f" strokeweight=".25pt">
                    <v:stroke dashstyle="1 1" endcap="round"/>
                    <o:lock v:ext="edit" aspectratio="t"/>
                  </v:rect>
                  <v:oval id="Oval 1454" o:spid="_x0000_s1621" style="position:absolute;left:2394;top:12155;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">
                    <o:lock v:ext="edit" aspectratio="t"/>
                  </v:oval>
                  <v:oval id="Oval 1455" o:spid="_x0000_s1622" style="position:absolute;left:2754;top:12155;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">
                    <o:lock v:ext="edit" aspectratio="t"/>
                  </v:oval>
                  <v:oval id="Oval 1456" o:spid="_x0000_s1623" style="position:absolute;left:3114;top:12155;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">
                    <o:lock v:ext="edit" aspectratio="t"/>
                  </v:oval>
                  <v:oval id="Oval 1457" o:spid="_x0000_s1624" style="position:absolute;left:3474;top:12155;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">
                    <o:lock v:ext="edit" aspectratio="t"/>
                  </v:oval>
                  <v:oval id="Oval 1458" o:spid="_x0000_s1625" style="position:absolute;left:3834;top:12155;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">
                    <o:lock v:ext="edit" aspectratio="t"/>
                  </v:oval>
                  <v:oval id="Oval 1459" o:spid="_x0000_s1626" style="position:absolute;left:4194;top:12155;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">
                    <o:lock v:ext="edit" aspectratio="t"/>
                  </v:oval>
                  <v:oval id="Oval 1460" o:spid="_x0000_s1627" style="position:absolute;left:4554;top:12155;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">
                    <o:lock v:ext="edit" aspectratio="t"/>
                  </v:oval>
                  <v:oval id="Oval 1461" o:spid="_x0000_s1628" style="position:absolute;left:4914;top:12155;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">
                    <o:lock v:ext="edit" aspectratio="t"/>
                  </v:oval>
                  <v:oval id="Oval 1462" o:spid="_x0000_s1629" style="position:absolute;left:2394;top:12515;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">
                    <o:lock v:ext="edit" aspectratio="t"/>
                  </v:oval>
                  <v:oval id="Oval 1463" o:spid="_x0000_s1630" style="position:absolute;left:2754;top:12515;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">
                    <o:lock v:ext="edit" aspectratio="t"/>
                  </v:oval>
                  <v:oval id="Oval 1464" o:spid="_x0000_s1631" style="position:absolute;left:3114;top:12515;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">
                    <o:lock v:ext="edit" aspectratio="t"/>
                  </v:oval>
                  <v:oval id="Oval 1465" o:spid="_x0000_s1632" style="position:absolute;left:3474;top:12515;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">
                    <o:lock v:ext="edit" aspectratio="t"/>
                  </v:oval>
                  <v:oval id="Oval 1466" o:spid="_x0000_s1633" style="position:absolute;left:3834;top:12515;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">
                    <o:lock v:ext="edit" aspectratio="t"/>
                  </v:oval>
                  <v:oval id="Oval 1467" o:spid="_x0000_s1634" style="position:absolute;left:4194;top:12515;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">
                    <o:lock v:ext="edit" aspectratio="t"/>
                  </v:oval>
                  <v:oval id="Oval 1468" o:spid="_x0000_s1635" style="position:absolute;left:4554;top:12515;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">
                    <o:lock v:ext="edit" aspectratio="t"/>
                  </v:oval>
                  <v:oval id="Oval 1469" o:spid="_x0000_s1636" style="position:absolute;left:4914;top:12515;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">
                    <o:lock v:ext="edit" aspectratio="t"/>
                  </v:oval>
                  <v:oval id="Oval 1470" o:spid="_x0000_s1637" style="position:absolute;left:6174;top:12155;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">
                    <o:lock v:ext="edit" aspectratio="t"/>
                  </v:oval>
                  <v:oval id="Oval 1471" o:spid="_x0000_s1638" style="position:absolute;left:6534;top:12155;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">
                    <o:lock v:ext="edit" aspectratio="t"/>
                  </v:oval>
                  <v:oval id="Oval 1472" o:spid="_x0000_s1639" style="position:absolute;left:6894;top:12155;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">
                    <o:lock v:ext="edit" aspectratio="t"/>
                  </v:oval>
                  <v:oval id="Oval 1473" o:spid="_x0000_s1640" style="position:absolute;left:7254;top:12155;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">
                    <o:lock v:ext="edit" aspectratio="t"/>
                  </v:oval>
                  <v:oval id="Oval 1474" o:spid="_x0000_s1641" style="position:absolute;left:7614;top:12155;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">
                    <o:lock v:ext="edit" aspectratio="t"/>
                  </v:oval>
                  <v:oval id="Oval 1475" o:spid="_x0000_s1642" style="position:absolute;left:7974;top:12155;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">
                    <o:lock v:ext="edit" aspectratio="t"/>
                  </v:oval>
                  <v:oval id="Oval 1476" o:spid="_x0000_s1643" style="position:absolute;left:8334;top:12155;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">
                    <o:lock v:ext="edit" aspectratio="t"/>
                  </v:oval>
                  <v:oval id="Oval 1477" o:spid="_x0000_s1644" style="position:absolute;left:8694;top:12155;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">
                    <o:lock v:ext="edit" aspectratio="t"/>
                  </v:oval>
                  <v:oval id="Oval 1478" o:spid="_x0000_s1645" style="position:absolute;left:6174;top:12515;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">
                    <o:lock v:ext="edit" aspectratio="t"/>
                  </v:oval>
                  <v:oval id="Oval 1479" o:spid="_x0000_s1646" style="position:absolute;left:6534;top:12515;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">
                    <o:lock v:ext="edit" aspectratio="t"/>
                  </v:oval>
                  <v:oval id="Oval 1480" o:spid="_x0000_s1647" style="position:absolute;left:6894;top:12515;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">
                    <o:lock v:ext="edit" aspectratio="t"/>
                  </v:oval>
                  <v:oval id="Oval 1481" o:spid="_x0000_s1648" style="position:absolute;left:7254;top:12515;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">
                    <o:lock v:ext="edit" aspectratio="t"/>
                  </v:oval>
                  <v:oval id="Oval 1482" o:spid="_x0000_s1649" style="position:absolute;left:7614;top:12515;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">
                    <o:lock v:ext="edit" aspectratio="t"/>
                  </v:oval>
                  <v:oval id="Oval 1483" o:spid="_x0000_s1650" style="position:absolute;left:7974;top:12515;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">
                    <o:lock v:ext="edit" aspectratio="t"/>
                  </v:oval>
                  <v:oval id="Oval 1484" o:spid="_x0000_s1651" style="position:absolute;left:8334;top:12515;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">
                    <o:lock v:ext="edit" aspectratio="t"/>
                  </v:oval>
                  <v:oval id="Oval 1485" o:spid="_x0000_s1652" style="position:absolute;left:8694;top:12515;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">
                    <o:lock v:ext="edit" aspectratio="t"/>
                  </v:oval>
                </v:group>
                <v:shape id="Text Box 1486" o:spid="_x0000_s1653" type="#_x0000_t202" style="position:absolute;left:8951;top:5634;width:90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" filled="f" stroked="f">
                  <o:lock v:ext="edit" aspectratio="t"/>
                  <v:textbox>
                    <w:txbxContent>
                      <w:p w14:paraId="58C40033"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①</w:t>
                        </w:r>
                      </w:p>
                    </w:txbxContent>
                  </v:textbox>
                </v:shape>
                <v:shape id="Text Box 1487" o:spid="_x0000_s1654" type="#_x0000_t202" style="position:absolute;left:1571;top:6894;width:7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" filled="f" stroked="f">
                  <o:lock v:ext="edit" aspectratio="t"/>
                  <v:textbox>
                    <w:txbxContent>
                      <w:p w14:paraId="72488DA6"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②</w:t>
                        </w:r>
                      </w:p>
                    </w:txbxContent>
                  </v:textbox>
                </v:shape>
                <v:shape id="Text Box 1488" o:spid="_x0000_s1655" type="#_x0000_t202" style="position:absolute;left:5351;top:6894;width:7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" filled="f" stroked="f">
                  <o:lock v:ext="edit" aspectratio="t"/>
                  <v:textbox>
                    <w:txbxContent>
                      <w:p w14:paraId="646F1370" w14:textId="77777777" w:rsidR="00EE16AF" w:rsidRDefault="00EE16AF" w:rsidP="009638F0">
                        <w:pPr>
                          <w:autoSpaceDE w:val="0"/>
                          <w:autoSpaceDN w:val="0"/>
                          <w:adjustRightInd w:val="0"/>
                          <w:rPr>
                            <w:rFonts w:ascii="Times New Roman" w:hAnsi="Times New Roman"/>
                          </w:rPr>
                        </w:pPr>
                        <w:r>
                          <w:rPr>
                            <w:rFonts w:ascii="Times New Roman" w:hAnsi="Times New Roman" w:hint="eastAsia"/>
                          </w:rPr>
                          <w:t>③</w:t>
                        </w:r>
                      </w:p>
                    </w:txbxContent>
                  </v:textbox>
                </v:shape>
                <v:shape id="Text Box 1489" o:spid="_x0000_s1656" type="#_x0000_t202" style="position:absolute;left:4991;top:10134;width:7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" filled="f" stroked="f">
                  <o:lock v:ext="edit" aspectratio="t"/>
                  <v:textbox>
                    <w:txbxContent>
                      <w:p w14:paraId="14498C87" w14:textId="77777777" w:rsidR="00EE16AF" w:rsidRDefault="00EE16AF" w:rsidP="009638F0">
                        <w:pPr>
                          <w:autoSpaceDE w:val="0"/>
                          <w:autoSpaceDN w:val="0"/>
                          <w:adjustRightInd w:val="0"/>
                          <w:ind w:firstLineChars="50" w:firstLine="105"/>
                          <w:rPr>
                            <w:rFonts w:ascii="Times New Roman" w:hAnsi="Times New Roman"/>
                          </w:rPr>
                        </w:pPr>
                        <w:r>
                          <w:rPr>
                            <w:rFonts w:ascii="Times New Roman" w:hAnsi="Times New Roman" w:hint="eastAsia"/>
                          </w:rPr>
                          <w:t>④</w:t>
                        </w:r>
                      </w:p>
                    </w:txbxContent>
                  </v:textbox>
                </v:shape>
                <v:shape id="Text Box 1490" o:spid="_x0000_s1657" type="#_x0000_t202" style="position:absolute;left:4991;top:12294;width:7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" filled="f" stroked="f">
                  <o:lock v:ext="edit" aspectratio="t"/>
                  <v:textbox>
                    <w:txbxContent>
                      <w:p w14:paraId="64A0CC8A" w14:textId="77777777" w:rsidR="00EE16AF" w:rsidRDefault="00EE16AF" w:rsidP="009638F0">
                        <w:pPr>
                          <w:autoSpaceDE w:val="0"/>
                          <w:autoSpaceDN w:val="0"/>
                          <w:adjustRightInd w:val="0"/>
                          <w:ind w:firstLineChars="50" w:firstLine="105"/>
                          <w:rPr>
                            <w:rFonts w:ascii="Times New Roman" w:hAnsi="Times New Roman"/>
                          </w:rPr>
                        </w:pPr>
                        <w:r>
                          <w:rPr>
                            <w:rFonts w:ascii="Times New Roman" w:hAnsi="Times New Roman" w:hint="eastAsia"/>
                          </w:rPr>
                          <w:t>⑤</w:t>
                        </w:r>
                      </w:p>
                    </w:txbxContent>
                  </v:textbox>
                </v:shape>
                <v:shape id="Text Box 1491" o:spid="_x0000_s1658" type="#_x0000_t202" style="position:absolute;left:1211;top:13374;width:90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" filled="f" stroked="f">
                  <o:lock v:ext="edit" aspectratio="t"/>
                  <v:textbox>
                    <w:txbxContent>
                      <w:p w14:paraId="07D3BE80" w14:textId="77777777" w:rsidR="00EE16AF" w:rsidRDefault="00EE16AF" w:rsidP="009638F0">
                        <w:pPr>
                          <w:autoSpaceDE w:val="0"/>
                          <w:autoSpaceDN w:val="0"/>
                          <w:adjustRightInd w:val="0"/>
                          <w:rPr>
                            <w:rFonts w:ascii="Times New Roman" w:hAnsi="Times New Roman"/>
                            <w:lang w:eastAsia="zh-TW"/>
                          </w:rPr>
                        </w:pPr>
                        <w:r>
                          <w:rPr>
                            <w:rFonts w:ascii="Times New Roman" w:hAnsi="Times New Roman" w:hint="eastAsia"/>
                            <w:lang w:eastAsia="zh-TW"/>
                          </w:rPr>
                          <w:t>会員総会　①監事、相談役、委員会報告書席　②次年度役員予定者席</w:t>
                        </w:r>
                      </w:p>
                      <w:p w14:paraId="613FEB59" w14:textId="77777777" w:rsidR="00EE16AF" w:rsidRDefault="00EE16AF" w:rsidP="009638F0">
                        <w:pPr>
                          <w:autoSpaceDE w:val="0"/>
                          <w:autoSpaceDN w:val="0"/>
                          <w:adjustRightInd w:val="0"/>
                          <w:rPr>
                            <w:rFonts w:ascii="Times New Roman" w:hAnsi="Times New Roman"/>
                          </w:rPr>
                        </w:pPr>
                        <w:r>
                          <w:rPr>
                            <w:rFonts w:ascii="Times New Roman" w:hAnsi="Times New Roman" w:hint="eastAsia"/>
                            <w:lang w:eastAsia="zh-TW"/>
                          </w:rPr>
                          <w:t xml:space="preserve">　　　　　</w:t>
                        </w:r>
                        <w:r>
                          <w:rPr>
                            <w:rFonts w:ascii="Times New Roman" w:hAnsi="Times New Roman" w:hint="eastAsia"/>
                          </w:rPr>
                          <w:t>③役員席　④府県連会長、単会会長席　⑤オブザーバー席・マイク</w:t>
                        </w:r>
                      </w:p>
                    </w:txbxContent>
                  </v:textbox>
                </v:shape>
                <v:oval id="Oval 1492" o:spid="_x0000_s1659" style="position:absolute;left:10031;top:527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">
                  <o:lock v:ext="edit" aspectratio="t"/>
                </v:oval>
                <v:oval id="Oval 1493" o:spid="_x0000_s1660" style="position:absolute;left:10031;top:5510;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">
                  <o:lock v:ext="edit" aspectratio="t"/>
                </v:oval>
                <v:oval id="Oval 1494" o:spid="_x0000_s1661" style="position:absolute;left:10031;top:5737;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">
                  <o:lock v:ext="edit" aspectratio="t"/>
                </v:oval>
                <v:oval id="Oval 1495" o:spid="_x0000_s1662" style="position:absolute;left:10031;top:5963;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">
                  <o:lock v:ext="edit" aspectratio="t"/>
                </v:oval>
                <v:oval id="Oval 1496" o:spid="_x0000_s1663" style="position:absolute;left:10031;top:6190;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">
                  <o:lock v:ext="edit" aspectratio="t"/>
                </v:oval>
                <v:oval id="Oval 1497" o:spid="_x0000_s1664" style="position:absolute;left:10031;top:6417;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">
                  <o:lock v:ext="edit" aspectratio="t"/>
                </v:oval>
                <v:oval id="Oval 1498" o:spid="_x0000_s1665" style="position:absolute;left:10031;top:6644;width:18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">
                  <o:lock v:ext="edit" aspectratio="t"/>
                </v:oval>
                <w10:wrap anchorx="margin" anchory="margin"/>
              </v:group>
            </w:pict>
          </mc:Fallback>
        </mc:AlternateContent>
      </w:r>
    </w:p>
    <w:p w14:paraId="75DEBC24"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7CE49CBF"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695E4C56"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61A3704F"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56186435"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00C93979"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42AE7FDE"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3B6C483C"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441BE9E8"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7DE94763"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7964A68F"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2556B70F"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0AB97EB6"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093ED1CE"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4A037C77"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02CAB6A7"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35CDDAD8"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35515076"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0B888DFF"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10BC1BEC"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1B87EDA0"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48B3D224"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35917FB4"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29DCE0F4"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19AEABD6"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5D02F740"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55D4292A"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473C2512"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69670432"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3018D825"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4428BF16"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6A3778F2"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6D27C077"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290F8C4B"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5485E4D9"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2FA93D3D"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0A9F0FED"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1332A482"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18DDC58D"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0EF08027"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3B71080C"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7A4E90D1"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3316A7AD"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072B542B"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pPr>
    </w:p>
    <w:p w14:paraId="2448B191" w14:textId="77777777" w:rsidR="009638F0" w:rsidRPr="00D60F63" w:rsidRDefault="009638F0" w:rsidP="009638F0">
      <w:pPr>
        <w:tabs>
          <w:tab w:val="center" w:pos="4252"/>
          <w:tab w:val="right" w:pos="8504"/>
        </w:tabs>
        <w:snapToGrid w:val="0"/>
        <w:rPr>
          <w:rFonts w:ascii="ＭＳ ゴシック" w:eastAsia="ＭＳ ゴシック" w:hAnsi="ＭＳ ゴシック" w:cs="Times New Roman"/>
        </w:rPr>
        <w:sectPr w:rsidR="009638F0" w:rsidRPr="00D60F63" w:rsidSect="007158CB">
          <w:headerReference w:type="default" r:id="rId18"/>
          <w:footnotePr>
            <w:numFmt w:val="decimalFullWidth"/>
          </w:footnotePr>
          <w:endnotePr>
            <w:numFmt w:val="decimalFullWidth"/>
          </w:endnotePr>
          <w:pgSz w:w="11906" w:h="16838" w:code="9"/>
          <w:pgMar w:top="1418" w:right="1134" w:bottom="1418" w:left="1134" w:header="567" w:footer="567" w:gutter="0"/>
          <w:cols w:space="425"/>
          <w:docGrid w:linePitch="360"/>
        </w:sectPr>
      </w:pPr>
    </w:p>
    <w:p w14:paraId="13D0C725" w14:textId="77777777" w:rsidR="009638F0" w:rsidRPr="00D60F63" w:rsidRDefault="009638F0" w:rsidP="009638F0">
      <w:pPr>
        <w:widowControl/>
        <w:jc w:val="left"/>
        <w:rPr>
          <w:rFonts w:ascii="ＭＳ ゴシック" w:eastAsia="ＭＳ ゴシック" w:hAnsi="ＭＳ ゴシック" w:cs="Times New Roman"/>
          <w:b/>
          <w:sz w:val="24"/>
          <w:bdr w:val="single" w:sz="4" w:space="0" w:color="auto"/>
        </w:rPr>
      </w:pPr>
      <w:r w:rsidRPr="00D60F63">
        <w:rPr>
          <w:rFonts w:ascii="ＭＳ ゴシック" w:eastAsia="ＭＳ ゴシック" w:hAnsi="ＭＳ ゴシック" w:cs="Times New Roman"/>
          <w:b/>
          <w:sz w:val="24"/>
          <w:bdr w:val="single" w:sz="4" w:space="0" w:color="auto"/>
        </w:rPr>
        <w:br w:type="page"/>
      </w:r>
    </w:p>
    <w:p w14:paraId="46907D77" w14:textId="77777777" w:rsidR="001F201E" w:rsidRPr="00D60F63" w:rsidRDefault="0085154C">
      <w:pPr>
        <w:rPr>
          <w:rFonts w:ascii="ＭＳ ゴシック" w:eastAsia="ＭＳ ゴシック" w:hAnsi="ＭＳ ゴシック" w:cs="ＭＳ ゴシック"/>
          <w:b/>
          <w:sz w:val="24"/>
        </w:rPr>
      </w:pPr>
      <w:r w:rsidRPr="00D60F63">
        <w:rPr>
          <w:rFonts w:ascii="ＭＳ ゴシック" w:eastAsia="ＭＳ ゴシック" w:hAnsi="ＭＳ ゴシック" w:cs="ＭＳ ゴシック"/>
          <w:b/>
          <w:sz w:val="24"/>
        </w:rPr>
        <w:t>４-３-１．全国大会企画書モデル</w:t>
      </w:r>
    </w:p>
    <w:p w14:paraId="302A154C" w14:textId="77777777" w:rsidR="001F201E" w:rsidRPr="00D60F63" w:rsidRDefault="001F201E">
      <w:pPr>
        <w:rPr>
          <w:rFonts w:ascii="ＭＳ ゴシック" w:eastAsia="ＭＳ ゴシック" w:hAnsi="ＭＳ ゴシック" w:cs="ＭＳ ゴシック"/>
          <w:b/>
          <w:sz w:val="24"/>
        </w:rPr>
      </w:pPr>
    </w:p>
    <w:p w14:paraId="597FE0FF" w14:textId="77777777" w:rsidR="001F201E" w:rsidRPr="00D60F63" w:rsidRDefault="0085154C">
      <w:pPr>
        <w:rPr>
          <w:rFonts w:asciiTheme="majorEastAsia" w:eastAsiaTheme="majorEastAsia" w:hAnsiTheme="majorEastAsia" w:cs="ＭＳ ゴシック"/>
          <w:b/>
          <w:szCs w:val="21"/>
          <w:u w:val="single"/>
        </w:rPr>
      </w:pPr>
      <w:r w:rsidRPr="00D60F63">
        <w:rPr>
          <w:rFonts w:asciiTheme="majorEastAsia" w:eastAsiaTheme="majorEastAsia" w:hAnsiTheme="majorEastAsia" w:cs="ＭＳ ゴシック"/>
          <w:b/>
          <w:szCs w:val="21"/>
          <w:u w:val="single"/>
        </w:rPr>
        <w:t>日本商工会議所青年部「第　　回（　年度）全国大会（　　　大会）」</w:t>
      </w:r>
    </w:p>
    <w:p w14:paraId="19E76F0E" w14:textId="77777777" w:rsidR="001F201E" w:rsidRPr="00D60F63" w:rsidRDefault="0085154C">
      <w:pPr>
        <w:rPr>
          <w:rFonts w:asciiTheme="majorEastAsia" w:eastAsiaTheme="majorEastAsia" w:hAnsiTheme="majorEastAsia" w:cs="ＭＳ ゴシック"/>
          <w:szCs w:val="21"/>
        </w:rPr>
      </w:pPr>
      <w:r w:rsidRPr="00D60F63">
        <w:rPr>
          <w:rFonts w:asciiTheme="majorEastAsia" w:eastAsiaTheme="majorEastAsia" w:hAnsiTheme="majorEastAsia" w:cs="ＭＳ ゴシック"/>
          <w:b/>
          <w:szCs w:val="21"/>
          <w:u w:val="single"/>
        </w:rPr>
        <w:t>企画書モデル</w:t>
      </w:r>
    </w:p>
    <w:p w14:paraId="5E9C2C73" w14:textId="77777777" w:rsidR="001F201E" w:rsidRPr="00D60F63" w:rsidRDefault="0085154C">
      <w:pPr>
        <w:pBdr>
          <w:top w:val="nil"/>
          <w:left w:val="nil"/>
          <w:bottom w:val="nil"/>
          <w:right w:val="nil"/>
          <w:between w:val="nil"/>
        </w:pBdr>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１．目的</w:t>
      </w:r>
    </w:p>
    <w:p w14:paraId="286212BE" w14:textId="77777777" w:rsidR="001F201E" w:rsidRPr="00D60F63" w:rsidRDefault="0085154C">
      <w:pPr>
        <w:pBdr>
          <w:top w:val="nil"/>
          <w:left w:val="nil"/>
          <w:bottom w:val="nil"/>
          <w:right w:val="nil"/>
          <w:between w:val="nil"/>
        </w:pBdr>
        <w:ind w:left="566" w:firstLine="283"/>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商工会議所活動の一翼を担う全国各地の青年経済人が、交流と研鑚を通じて次代への先導者としての意識高揚を図る。併せて、新しい地域文化の創造と豊かで住みよい地域づくりに向けた役割と責務について認識を深める。以て、地域経済社会の将来にわたる健全な成長・発展に寄与する。</w:t>
      </w:r>
    </w:p>
    <w:p w14:paraId="5575CA21" w14:textId="77777777" w:rsidR="001F201E" w:rsidRPr="00D60F63" w:rsidRDefault="001F201E">
      <w:pPr>
        <w:pBdr>
          <w:top w:val="nil"/>
          <w:left w:val="nil"/>
          <w:bottom w:val="nil"/>
          <w:right w:val="nil"/>
          <w:between w:val="nil"/>
        </w:pBdr>
        <w:ind w:left="838" w:hanging="414"/>
        <w:rPr>
          <w:rFonts w:asciiTheme="majorEastAsia" w:eastAsiaTheme="majorEastAsia" w:hAnsiTheme="majorEastAsia" w:cs="ＭＳ ゴシック"/>
          <w:szCs w:val="21"/>
        </w:rPr>
      </w:pPr>
    </w:p>
    <w:p w14:paraId="22D83C4A" w14:textId="77777777" w:rsidR="001F201E" w:rsidRPr="00D60F63" w:rsidRDefault="0085154C">
      <w:pPr>
        <w:pBdr>
          <w:top w:val="nil"/>
          <w:left w:val="nil"/>
          <w:bottom w:val="nil"/>
          <w:right w:val="nil"/>
          <w:between w:val="nil"/>
        </w:pBdr>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２．日本商工会議所青年部スローガン</w:t>
      </w:r>
    </w:p>
    <w:p w14:paraId="5C8DB6BA"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「日本商工会議所青年部スローガン」</w:t>
      </w:r>
    </w:p>
    <w:p w14:paraId="43A7E13A" w14:textId="7AFF43C3" w:rsidR="001F201E" w:rsidRPr="00D60F63" w:rsidRDefault="0085154C">
      <w:pPr>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 xml:space="preserve">　　　＊当該大会開催年度の日本ＹＥＧ会長スローガン</w:t>
      </w:r>
    </w:p>
    <w:p w14:paraId="1A7837E1" w14:textId="77777777" w:rsidR="001F201E" w:rsidRPr="00CC1376" w:rsidRDefault="001F201E">
      <w:pPr>
        <w:rPr>
          <w:rFonts w:asciiTheme="majorEastAsia" w:eastAsiaTheme="majorEastAsia" w:hAnsiTheme="majorEastAsia" w:cs="ＭＳ ゴシック"/>
          <w:szCs w:val="21"/>
        </w:rPr>
      </w:pPr>
    </w:p>
    <w:p w14:paraId="110462FF" w14:textId="003DE76A" w:rsidR="001F201E" w:rsidRPr="00D60F63" w:rsidRDefault="0085154C">
      <w:pPr>
        <w:pBdr>
          <w:top w:val="nil"/>
          <w:left w:val="nil"/>
          <w:bottom w:val="nil"/>
          <w:right w:val="nil"/>
          <w:between w:val="nil"/>
        </w:pBdr>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３．大会テーマおよび趣旨</w:t>
      </w:r>
    </w:p>
    <w:p w14:paraId="70568336" w14:textId="38258DB6"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「大会テーマ」</w:t>
      </w:r>
    </w:p>
    <w:p w14:paraId="41F49FC2"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「大会趣旨文」</w:t>
      </w:r>
    </w:p>
    <w:p w14:paraId="60A1BA1B" w14:textId="77777777" w:rsidR="001F201E" w:rsidRPr="00D60F63" w:rsidRDefault="0085154C">
      <w:pPr>
        <w:pBdr>
          <w:top w:val="nil"/>
          <w:left w:val="nil"/>
          <w:bottom w:val="nil"/>
          <w:right w:val="nil"/>
          <w:between w:val="nil"/>
        </w:pBdr>
        <w:ind w:left="945"/>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開催地が今回の全国大会にて会員及び一般市民に対してアピールしたいことの趣旨文。</w:t>
      </w:r>
    </w:p>
    <w:p w14:paraId="376D757A" w14:textId="77777777" w:rsidR="001F201E" w:rsidRPr="00D60F63" w:rsidRDefault="001F201E">
      <w:pPr>
        <w:pBdr>
          <w:top w:val="nil"/>
          <w:left w:val="nil"/>
          <w:bottom w:val="nil"/>
          <w:right w:val="nil"/>
          <w:between w:val="nil"/>
        </w:pBdr>
        <w:ind w:left="838" w:hanging="414"/>
        <w:rPr>
          <w:rFonts w:asciiTheme="majorEastAsia" w:eastAsiaTheme="majorEastAsia" w:hAnsiTheme="majorEastAsia" w:cs="ＭＳ ゴシック"/>
          <w:szCs w:val="21"/>
        </w:rPr>
      </w:pPr>
    </w:p>
    <w:p w14:paraId="7D4090B9" w14:textId="77777777" w:rsidR="001F201E" w:rsidRPr="00D60F63" w:rsidRDefault="0085154C">
      <w:pPr>
        <w:pBdr>
          <w:top w:val="nil"/>
          <w:left w:val="nil"/>
          <w:bottom w:val="nil"/>
          <w:right w:val="nil"/>
          <w:between w:val="nil"/>
        </w:pBdr>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４．主催</w:t>
      </w:r>
    </w:p>
    <w:p w14:paraId="30FD0D62" w14:textId="77777777" w:rsidR="001F201E" w:rsidRPr="00D60F63" w:rsidRDefault="0085154C">
      <w:pPr>
        <w:pBdr>
          <w:top w:val="nil"/>
          <w:left w:val="nil"/>
          <w:bottom w:val="nil"/>
          <w:right w:val="nil"/>
          <w:between w:val="nil"/>
        </w:pBdr>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 xml:space="preserve">　　　日本商工会議所青年部</w:t>
      </w:r>
    </w:p>
    <w:p w14:paraId="76F72BF6" w14:textId="77777777" w:rsidR="001F201E" w:rsidRPr="00D60F63" w:rsidRDefault="001F201E">
      <w:pPr>
        <w:rPr>
          <w:rFonts w:asciiTheme="majorEastAsia" w:eastAsiaTheme="majorEastAsia" w:hAnsiTheme="majorEastAsia" w:cs="ＭＳ ゴシック"/>
          <w:szCs w:val="21"/>
        </w:rPr>
      </w:pPr>
    </w:p>
    <w:p w14:paraId="035E6186" w14:textId="77777777" w:rsidR="001F201E" w:rsidRPr="00D60F63" w:rsidRDefault="0085154C">
      <w:pPr>
        <w:pBdr>
          <w:top w:val="nil"/>
          <w:left w:val="nil"/>
          <w:bottom w:val="nil"/>
          <w:right w:val="nil"/>
          <w:between w:val="nil"/>
        </w:pBdr>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５．主管</w:t>
      </w:r>
    </w:p>
    <w:p w14:paraId="56D00D8C"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開催地都道府県商工会議所青年部連合会</w:t>
      </w:r>
    </w:p>
    <w:p w14:paraId="06A492B9" w14:textId="77777777" w:rsidR="001F201E" w:rsidRPr="00D60F63" w:rsidRDefault="001F201E">
      <w:pPr>
        <w:rPr>
          <w:rFonts w:asciiTheme="majorEastAsia" w:eastAsiaTheme="majorEastAsia" w:hAnsiTheme="majorEastAsia" w:cs="ＭＳ ゴシック"/>
          <w:szCs w:val="21"/>
        </w:rPr>
      </w:pPr>
    </w:p>
    <w:p w14:paraId="729D7508" w14:textId="77777777" w:rsidR="001F201E" w:rsidRPr="00D60F63" w:rsidRDefault="0085154C">
      <w:pPr>
        <w:pBdr>
          <w:top w:val="nil"/>
          <w:left w:val="nil"/>
          <w:bottom w:val="nil"/>
          <w:right w:val="nil"/>
          <w:between w:val="nil"/>
        </w:pBdr>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６．開催地青年部</w:t>
      </w:r>
    </w:p>
    <w:p w14:paraId="1D9FAC18"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開催地商工会議所青年部</w:t>
      </w:r>
    </w:p>
    <w:p w14:paraId="1199D5AF" w14:textId="77777777" w:rsidR="001F201E" w:rsidRPr="00D60F63" w:rsidRDefault="001F201E">
      <w:pPr>
        <w:rPr>
          <w:rFonts w:asciiTheme="majorEastAsia" w:eastAsiaTheme="majorEastAsia" w:hAnsiTheme="majorEastAsia" w:cs="ＭＳ ゴシック"/>
          <w:szCs w:val="21"/>
        </w:rPr>
      </w:pPr>
    </w:p>
    <w:p w14:paraId="55A7608E" w14:textId="77777777" w:rsidR="001F201E" w:rsidRPr="00D60F63" w:rsidRDefault="0085154C">
      <w:pPr>
        <w:pBdr>
          <w:top w:val="nil"/>
          <w:left w:val="nil"/>
          <w:bottom w:val="nil"/>
          <w:right w:val="nil"/>
          <w:between w:val="nil"/>
        </w:pBdr>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７．後援</w:t>
      </w:r>
    </w:p>
    <w:p w14:paraId="11301A74"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経済産業省</w:t>
      </w:r>
    </w:p>
    <w:p w14:paraId="7D739912"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都道府県</w:t>
      </w:r>
    </w:p>
    <w:p w14:paraId="56C44BF0"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開催地市町村</w:t>
      </w:r>
    </w:p>
    <w:p w14:paraId="43A20E87"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都道府県商工会議所連合会</w:t>
      </w:r>
    </w:p>
    <w:p w14:paraId="3B1430CD"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開催地商工会議所</w:t>
      </w:r>
    </w:p>
    <w:p w14:paraId="10A1078F"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その他</w:t>
      </w:r>
    </w:p>
    <w:p w14:paraId="0CABBFAF" w14:textId="77777777" w:rsidR="001F201E" w:rsidRPr="00D60F63" w:rsidRDefault="001F201E">
      <w:pPr>
        <w:pBdr>
          <w:top w:val="nil"/>
          <w:left w:val="nil"/>
          <w:bottom w:val="nil"/>
          <w:right w:val="nil"/>
          <w:between w:val="nil"/>
        </w:pBdr>
        <w:ind w:left="838" w:hanging="414"/>
        <w:rPr>
          <w:rFonts w:asciiTheme="majorEastAsia" w:eastAsiaTheme="majorEastAsia" w:hAnsiTheme="majorEastAsia" w:cs="ＭＳ ゴシック"/>
          <w:szCs w:val="21"/>
        </w:rPr>
      </w:pPr>
    </w:p>
    <w:p w14:paraId="33E56209" w14:textId="77777777" w:rsidR="001F201E" w:rsidRPr="00D60F63" w:rsidRDefault="0085154C">
      <w:pPr>
        <w:pBdr>
          <w:top w:val="nil"/>
          <w:left w:val="nil"/>
          <w:bottom w:val="nil"/>
          <w:right w:val="nil"/>
          <w:between w:val="nil"/>
        </w:pBdr>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８．開催日時</w:t>
      </w:r>
    </w:p>
    <w:p w14:paraId="01EEB55C"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 xml:space="preserve">　　年　　月　　日（曜日）　9：00～20：00</w:t>
      </w:r>
    </w:p>
    <w:p w14:paraId="3DB045D7"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 xml:space="preserve">　　年　　月　　日（曜日）　9：00～20：30</w:t>
      </w:r>
    </w:p>
    <w:p w14:paraId="2E742486"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 xml:space="preserve">　　年　　月　　日（曜日）　9：00～15：00</w:t>
      </w:r>
    </w:p>
    <w:p w14:paraId="38A9E3E0" w14:textId="77777777" w:rsidR="001F201E" w:rsidRPr="00D60F63" w:rsidRDefault="001F201E">
      <w:pPr>
        <w:pBdr>
          <w:top w:val="nil"/>
          <w:left w:val="nil"/>
          <w:bottom w:val="nil"/>
          <w:right w:val="nil"/>
          <w:between w:val="nil"/>
        </w:pBdr>
        <w:ind w:left="838" w:hanging="414"/>
        <w:rPr>
          <w:rFonts w:asciiTheme="majorEastAsia" w:eastAsiaTheme="majorEastAsia" w:hAnsiTheme="majorEastAsia" w:cs="ＭＳ ゴシック"/>
          <w:szCs w:val="21"/>
        </w:rPr>
      </w:pPr>
    </w:p>
    <w:p w14:paraId="6897CEE1" w14:textId="77777777" w:rsidR="001F201E" w:rsidRPr="00D60F63" w:rsidRDefault="0085154C">
      <w:pPr>
        <w:pBdr>
          <w:top w:val="nil"/>
          <w:left w:val="nil"/>
          <w:bottom w:val="nil"/>
          <w:right w:val="nil"/>
          <w:between w:val="nil"/>
        </w:pBdr>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９．開催場所</w:t>
      </w:r>
    </w:p>
    <w:p w14:paraId="22E88B05"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会場名　　郵便番号及び住所　電話番号</w:t>
      </w:r>
    </w:p>
    <w:p w14:paraId="4E2A0D44"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会場名　　郵便番号及び住所　電話番号</w:t>
      </w:r>
    </w:p>
    <w:p w14:paraId="3E4BCA5C"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会場名　　郵便番号及び住所　電話番号</w:t>
      </w:r>
    </w:p>
    <w:p w14:paraId="7C9F1165" w14:textId="77777777" w:rsidR="001F201E" w:rsidRPr="00D60F63" w:rsidRDefault="001F201E">
      <w:pPr>
        <w:rPr>
          <w:rFonts w:asciiTheme="majorEastAsia" w:eastAsiaTheme="majorEastAsia" w:hAnsiTheme="majorEastAsia" w:cs="ＭＳ ゴシック"/>
          <w:szCs w:val="21"/>
        </w:rPr>
      </w:pPr>
    </w:p>
    <w:p w14:paraId="7D6B580F" w14:textId="24890493" w:rsidR="001F201E" w:rsidRPr="00D60F63" w:rsidRDefault="0085154C">
      <w:pPr>
        <w:pBdr>
          <w:top w:val="nil"/>
          <w:left w:val="nil"/>
          <w:bottom w:val="nil"/>
          <w:right w:val="nil"/>
          <w:between w:val="nil"/>
        </w:pBdr>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10．参加対象者</w:t>
      </w:r>
    </w:p>
    <w:p w14:paraId="28E6C69A" w14:textId="20D6E1DF" w:rsidR="00AE5184" w:rsidRPr="00D60F63" w:rsidRDefault="00AE5184" w:rsidP="00AE5184">
      <w:pPr>
        <w:jc w:val="left"/>
        <w:rPr>
          <w:rFonts w:ascii="ＭＳ ゴシック" w:eastAsia="ＭＳ ゴシック" w:hAnsi="ＭＳ ゴシック" w:cs="ＭＳ ゴシック"/>
        </w:rPr>
      </w:pPr>
      <w:r w:rsidRPr="00D60F63">
        <w:rPr>
          <w:rFonts w:asciiTheme="majorEastAsia" w:eastAsiaTheme="majorEastAsia" w:hAnsiTheme="majorEastAsia" w:cs="ＭＳ ゴシック" w:hint="eastAsia"/>
          <w:szCs w:val="21"/>
        </w:rPr>
        <w:t xml:space="preserve"> </w:t>
      </w:r>
      <w:r w:rsidRPr="00D60F63">
        <w:rPr>
          <w:rFonts w:asciiTheme="majorEastAsia" w:eastAsiaTheme="majorEastAsia" w:hAnsiTheme="majorEastAsia" w:cs="ＭＳ ゴシック"/>
          <w:szCs w:val="21"/>
        </w:rPr>
        <w:t xml:space="preserve">   </w:t>
      </w:r>
      <w:r w:rsidRPr="00D60F63">
        <w:rPr>
          <w:rFonts w:ascii="ＭＳ ゴシック" w:eastAsia="ＭＳ ゴシック" w:hAnsi="ＭＳ ゴシック" w:cs="ＭＳ ゴシック"/>
        </w:rPr>
        <w:t xml:space="preserve"> ・日本</w:t>
      </w:r>
      <w:r w:rsidRPr="00D60F63">
        <w:rPr>
          <w:rFonts w:ascii="ＭＳ ゴシック" w:eastAsia="ＭＳ ゴシック" w:hAnsi="ＭＳ ゴシック" w:cs="ＭＳ ゴシック" w:hint="eastAsia"/>
        </w:rPr>
        <w:t>商工会議所青年部</w:t>
      </w:r>
      <w:r w:rsidRPr="00D60F63">
        <w:rPr>
          <w:rFonts w:ascii="ＭＳ ゴシック" w:eastAsia="ＭＳ ゴシック" w:hAnsi="ＭＳ ゴシック" w:cs="ＭＳ ゴシック"/>
        </w:rPr>
        <w:t>会員、</w:t>
      </w:r>
    </w:p>
    <w:p w14:paraId="385DD484" w14:textId="77777777" w:rsidR="00AE5184" w:rsidRPr="00D60F63" w:rsidRDefault="00AE5184" w:rsidP="00AE5184">
      <w:pPr>
        <w:ind w:firstLineChars="250" w:firstLine="525"/>
        <w:jc w:val="left"/>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・商工会議所青年部</w:t>
      </w:r>
      <w:r w:rsidRPr="00D60F63">
        <w:rPr>
          <w:rFonts w:ascii="ＭＳ ゴシック" w:eastAsia="ＭＳ ゴシック" w:hAnsi="ＭＳ ゴシック" w:cs="ＭＳ ゴシック"/>
        </w:rPr>
        <w:t>ＯＢ・ＯＧ</w:t>
      </w:r>
    </w:p>
    <w:p w14:paraId="02AEAC3D" w14:textId="77777777" w:rsidR="00AE5184" w:rsidRPr="00D60F63" w:rsidRDefault="00AE5184" w:rsidP="00AE5184">
      <w:pPr>
        <w:ind w:firstLineChars="250" w:firstLine="525"/>
        <w:jc w:val="left"/>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w:t>
      </w:r>
      <w:r w:rsidRPr="00D60F63">
        <w:rPr>
          <w:rFonts w:ascii="ＭＳ ゴシック" w:eastAsia="ＭＳ ゴシック" w:hAnsi="ＭＳ ゴシック" w:cs="ＭＳ ゴシック"/>
        </w:rPr>
        <w:t>商工会議所役</w:t>
      </w:r>
      <w:r w:rsidRPr="00D60F63">
        <w:rPr>
          <w:rFonts w:ascii="ＭＳ ゴシック" w:eastAsia="ＭＳ ゴシック" w:hAnsi="ＭＳ ゴシック" w:cs="ＭＳ ゴシック" w:hint="eastAsia"/>
        </w:rPr>
        <w:t>員および</w:t>
      </w:r>
      <w:r w:rsidRPr="00D60F63">
        <w:rPr>
          <w:rFonts w:ascii="ＭＳ ゴシック" w:eastAsia="ＭＳ ゴシック" w:hAnsi="ＭＳ ゴシック" w:cs="ＭＳ ゴシック"/>
        </w:rPr>
        <w:t>職員</w:t>
      </w:r>
    </w:p>
    <w:p w14:paraId="37813A91" w14:textId="5C7FEE9D" w:rsidR="00AE5184" w:rsidRPr="00D60F63" w:rsidRDefault="00AE5184" w:rsidP="00AE5184">
      <w:pPr>
        <w:ind w:firstLineChars="250" w:firstLine="525"/>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・日本</w:t>
      </w:r>
      <w:r w:rsidRPr="00D60F63">
        <w:rPr>
          <w:rFonts w:ascii="ＭＳ ゴシック" w:eastAsia="ＭＳ ゴシック" w:hAnsi="ＭＳ ゴシック" w:cs="ＭＳ ゴシック" w:hint="eastAsia"/>
        </w:rPr>
        <w:t>商工会議所青年部</w:t>
      </w:r>
      <w:r w:rsidRPr="00D60F63">
        <w:rPr>
          <w:rFonts w:ascii="ＭＳ ゴシック" w:eastAsia="ＭＳ ゴシック" w:hAnsi="ＭＳ ゴシック" w:cs="ＭＳ ゴシック"/>
        </w:rPr>
        <w:t>未所属</w:t>
      </w:r>
      <w:r w:rsidRPr="00D60F63">
        <w:rPr>
          <w:rFonts w:ascii="ＭＳ ゴシック" w:eastAsia="ＭＳ ゴシック" w:hAnsi="ＭＳ ゴシック" w:cs="ＭＳ ゴシック" w:hint="eastAsia"/>
        </w:rPr>
        <w:t>青年部</w:t>
      </w:r>
      <w:r w:rsidRPr="00D60F63">
        <w:rPr>
          <w:rFonts w:ascii="ＭＳ ゴシック" w:eastAsia="ＭＳ ゴシック" w:hAnsi="ＭＳ ゴシック" w:cs="ＭＳ ゴシック"/>
        </w:rPr>
        <w:t>会員</w:t>
      </w:r>
    </w:p>
    <w:p w14:paraId="59F7C8C4" w14:textId="77777777" w:rsidR="001F201E" w:rsidRPr="00D60F63" w:rsidRDefault="0085154C">
      <w:pPr>
        <w:pBdr>
          <w:top w:val="nil"/>
          <w:left w:val="nil"/>
          <w:bottom w:val="nil"/>
          <w:right w:val="nil"/>
          <w:between w:val="nil"/>
        </w:pBdr>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11．登録料</w:t>
      </w:r>
    </w:p>
    <w:p w14:paraId="2F645EA7" w14:textId="3DE5B68B" w:rsidR="00AE5184" w:rsidRPr="00D60F63" w:rsidRDefault="00AE5184" w:rsidP="00AE5184">
      <w:pPr>
        <w:ind w:left="1260" w:hanging="1260"/>
        <w:jc w:val="left"/>
        <w:rPr>
          <w:rFonts w:ascii="ＭＳ ゴシック" w:eastAsia="ＭＳ ゴシック" w:hAnsi="ＭＳ ゴシック" w:cs="ＭＳ ゴシック"/>
        </w:rPr>
      </w:pPr>
      <w:r w:rsidRPr="00D60F63">
        <w:rPr>
          <w:rFonts w:asciiTheme="majorEastAsia" w:eastAsiaTheme="majorEastAsia" w:hAnsiTheme="majorEastAsia" w:cs="ＭＳ ゴシック" w:hint="eastAsia"/>
          <w:szCs w:val="21"/>
        </w:rPr>
        <w:t xml:space="preserve"> </w:t>
      </w:r>
      <w:r w:rsidRPr="00D60F63">
        <w:rPr>
          <w:rFonts w:asciiTheme="majorEastAsia" w:eastAsiaTheme="majorEastAsia" w:hAnsiTheme="majorEastAsia" w:cs="ＭＳ ゴシック"/>
          <w:szCs w:val="21"/>
        </w:rPr>
        <w:t xml:space="preserve">   </w:t>
      </w:r>
      <w:r w:rsidRPr="00D60F63">
        <w:rPr>
          <w:rFonts w:ascii="ＭＳ ゴシック" w:eastAsia="ＭＳ ゴシック" w:hAnsi="ＭＳ ゴシック" w:cs="ＭＳ ゴシック"/>
        </w:rPr>
        <w:t>・日本</w:t>
      </w:r>
      <w:r w:rsidRPr="00D60F63">
        <w:rPr>
          <w:rFonts w:ascii="ＭＳ ゴシック" w:eastAsia="ＭＳ ゴシック" w:hAnsi="ＭＳ ゴシック" w:cs="ＭＳ ゴシック" w:hint="eastAsia"/>
        </w:rPr>
        <w:t>商工会議所</w:t>
      </w:r>
      <w:r w:rsidRPr="00D60F63">
        <w:rPr>
          <w:rFonts w:ascii="ＭＳ ゴシック" w:eastAsia="ＭＳ ゴシック" w:hAnsi="ＭＳ ゴシック" w:cs="ＭＳ ゴシック"/>
        </w:rPr>
        <w:t>青年部</w:t>
      </w:r>
      <w:r w:rsidRPr="00D60F63">
        <w:rPr>
          <w:rFonts w:ascii="ＭＳ ゴシック" w:eastAsia="ＭＳ ゴシック" w:hAnsi="ＭＳ ゴシック" w:cs="ＭＳ ゴシック" w:hint="eastAsia"/>
        </w:rPr>
        <w:t>所属</w:t>
      </w:r>
      <w:r w:rsidRPr="00D60F63">
        <w:rPr>
          <w:rFonts w:ascii="ＭＳ ゴシック" w:eastAsia="ＭＳ ゴシック" w:hAnsi="ＭＳ ゴシック" w:cs="ＭＳ ゴシック"/>
        </w:rPr>
        <w:t xml:space="preserve">会員　　　　　　１６，０００円以内　</w:t>
      </w:r>
    </w:p>
    <w:p w14:paraId="388FEA7C" w14:textId="139300A3" w:rsidR="00AE5184" w:rsidRPr="00D60F63" w:rsidRDefault="00AE5184" w:rsidP="00AE5184">
      <w:pPr>
        <w:ind w:firstLineChars="200" w:firstLine="420"/>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・日本所属</w:t>
      </w:r>
      <w:r w:rsidRPr="00D60F63">
        <w:rPr>
          <w:rFonts w:ascii="ＭＳ ゴシック" w:eastAsia="ＭＳ ゴシック" w:hAnsi="ＭＳ ゴシック" w:cs="ＭＳ ゴシック" w:hint="eastAsia"/>
        </w:rPr>
        <w:t>商工会議所</w:t>
      </w:r>
      <w:r w:rsidRPr="00D60F63">
        <w:rPr>
          <w:rFonts w:ascii="ＭＳ ゴシック" w:eastAsia="ＭＳ ゴシック" w:hAnsi="ＭＳ ゴシック" w:cs="ＭＳ ゴシック"/>
        </w:rPr>
        <w:t>青年部会員ＯＢ・ＯＧ　２０，０００円以内</w:t>
      </w:r>
    </w:p>
    <w:p w14:paraId="04236B45" w14:textId="40F69A4C" w:rsidR="00AE5184" w:rsidRPr="00D60F63" w:rsidRDefault="00AE5184" w:rsidP="00AE5184">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・日本</w:t>
      </w:r>
      <w:r w:rsidRPr="00D60F63">
        <w:rPr>
          <w:rFonts w:ascii="ＭＳ ゴシック" w:eastAsia="ＭＳ ゴシック" w:hAnsi="ＭＳ ゴシック" w:cs="ＭＳ ゴシック" w:hint="eastAsia"/>
        </w:rPr>
        <w:t>商工会議所青年部</w:t>
      </w:r>
      <w:r w:rsidRPr="00D60F63">
        <w:rPr>
          <w:rFonts w:ascii="ＭＳ ゴシック" w:eastAsia="ＭＳ ゴシック" w:hAnsi="ＭＳ ゴシック" w:cs="ＭＳ ゴシック"/>
        </w:rPr>
        <w:t>未所属</w:t>
      </w:r>
      <w:r w:rsidRPr="00D60F63">
        <w:rPr>
          <w:rFonts w:ascii="ＭＳ ゴシック" w:eastAsia="ＭＳ ゴシック" w:hAnsi="ＭＳ ゴシック" w:cs="ＭＳ ゴシック" w:hint="eastAsia"/>
        </w:rPr>
        <w:t>青年部</w:t>
      </w:r>
      <w:r w:rsidRPr="00D60F63">
        <w:rPr>
          <w:rFonts w:ascii="ＭＳ ゴシック" w:eastAsia="ＭＳ ゴシック" w:hAnsi="ＭＳ ゴシック" w:cs="ＭＳ ゴシック"/>
        </w:rPr>
        <w:t>会員　　２０，０００円以内</w:t>
      </w:r>
    </w:p>
    <w:p w14:paraId="5DD6EFD6" w14:textId="0847F85A" w:rsidR="00AE5184" w:rsidRPr="00D60F63" w:rsidRDefault="00AE5184" w:rsidP="00AE5184">
      <w:pPr>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※登録締め切り後のキャンセル、登録内容変更、返金には原則応じない。</w:t>
      </w:r>
    </w:p>
    <w:p w14:paraId="19BBC04F" w14:textId="0310FD7C" w:rsidR="00AE5184" w:rsidRPr="00D60F63" w:rsidRDefault="00AE5184" w:rsidP="00AE5184">
      <w:pPr>
        <w:ind w:firstLineChars="200" w:firstLine="420"/>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また、予期せぬ災害等で大会が開催不可能の場合でも登録締め切り後は、</w:t>
      </w:r>
    </w:p>
    <w:p w14:paraId="52CD48D3" w14:textId="77777777" w:rsidR="00AE5184" w:rsidRPr="00D60F63" w:rsidRDefault="00AE5184" w:rsidP="00AE5184">
      <w:pPr>
        <w:ind w:firstLineChars="400" w:firstLine="840"/>
        <w:jc w:val="left"/>
        <w:rPr>
          <w:rFonts w:ascii="ＭＳ ゴシック" w:eastAsia="ＭＳ ゴシック" w:hAnsi="ＭＳ ゴシック" w:cs="ＭＳ ゴシック"/>
        </w:rPr>
      </w:pPr>
      <w:r w:rsidRPr="00D60F63">
        <w:rPr>
          <w:rFonts w:ascii="ＭＳ ゴシック" w:eastAsia="ＭＳ ゴシック" w:hAnsi="ＭＳ ゴシック" w:cs="ＭＳ ゴシック"/>
        </w:rPr>
        <w:t>原則、返金しないこととする。</w:t>
      </w:r>
    </w:p>
    <w:p w14:paraId="286FB459" w14:textId="77777777" w:rsidR="00AE5184" w:rsidRPr="00D60F63" w:rsidRDefault="00AE5184" w:rsidP="00AE5184">
      <w:pPr>
        <w:ind w:left="1134" w:hanging="294"/>
        <w:jc w:val="left"/>
        <w:rPr>
          <w:rFonts w:ascii="ＭＳ ゴシック" w:eastAsia="ＭＳ ゴシック" w:hAnsi="ＭＳ ゴシック" w:cs="ＭＳ ゴシック"/>
        </w:rPr>
      </w:pPr>
    </w:p>
    <w:p w14:paraId="5B59BA81" w14:textId="6066912C" w:rsidR="001F201E" w:rsidRPr="00D60F63" w:rsidRDefault="001F201E" w:rsidP="00AE5184">
      <w:pPr>
        <w:pBdr>
          <w:top w:val="nil"/>
          <w:left w:val="nil"/>
          <w:bottom w:val="nil"/>
          <w:right w:val="nil"/>
          <w:between w:val="nil"/>
        </w:pBdr>
        <w:rPr>
          <w:rFonts w:asciiTheme="majorEastAsia" w:eastAsiaTheme="majorEastAsia" w:hAnsiTheme="majorEastAsia" w:cs="ＭＳ ゴシック"/>
          <w:szCs w:val="21"/>
        </w:rPr>
      </w:pPr>
    </w:p>
    <w:p w14:paraId="1C54D53C" w14:textId="77777777" w:rsidR="001F201E" w:rsidRPr="00D60F63" w:rsidRDefault="0085154C">
      <w:pPr>
        <w:pBdr>
          <w:top w:val="nil"/>
          <w:left w:val="nil"/>
          <w:bottom w:val="nil"/>
          <w:right w:val="nil"/>
          <w:between w:val="nil"/>
        </w:pBdr>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12．大会規模</w:t>
      </w:r>
    </w:p>
    <w:p w14:paraId="7D8527A0"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参加予定者　約　　　　名</w:t>
      </w:r>
    </w:p>
    <w:p w14:paraId="784E143E" w14:textId="77777777" w:rsidR="001F201E" w:rsidRPr="00D60F63" w:rsidRDefault="001F201E">
      <w:pPr>
        <w:pBdr>
          <w:top w:val="nil"/>
          <w:left w:val="nil"/>
          <w:bottom w:val="nil"/>
          <w:right w:val="nil"/>
          <w:between w:val="nil"/>
        </w:pBdr>
        <w:tabs>
          <w:tab w:val="center" w:pos="4252"/>
          <w:tab w:val="right" w:pos="8504"/>
        </w:tabs>
        <w:rPr>
          <w:rFonts w:asciiTheme="majorEastAsia" w:eastAsiaTheme="majorEastAsia" w:hAnsiTheme="majorEastAsia" w:cs="ＭＳ ゴシック"/>
          <w:szCs w:val="21"/>
        </w:rPr>
      </w:pPr>
    </w:p>
    <w:p w14:paraId="666B76BF" w14:textId="77777777" w:rsidR="001F201E" w:rsidRPr="00D60F63" w:rsidRDefault="0085154C">
      <w:pPr>
        <w:pBdr>
          <w:top w:val="nil"/>
          <w:left w:val="nil"/>
          <w:bottom w:val="nil"/>
          <w:right w:val="nil"/>
          <w:between w:val="nil"/>
        </w:pBdr>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13．大会日程</w:t>
      </w:r>
    </w:p>
    <w:p w14:paraId="43B770B4"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 xml:space="preserve">　　年　　月　　日（曜日）</w:t>
      </w:r>
    </w:p>
    <w:p w14:paraId="6F6B71C5" w14:textId="35DDA7C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正副会長会議</w:t>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t xml:space="preserve">　　　 8：30～ 9：30</w:t>
      </w:r>
      <w:r w:rsidRPr="00D60F63">
        <w:rPr>
          <w:rFonts w:asciiTheme="majorEastAsia" w:eastAsiaTheme="majorEastAsia" w:hAnsiTheme="majorEastAsia" w:cs="ＭＳ ゴシック"/>
          <w:szCs w:val="21"/>
        </w:rPr>
        <w:tab/>
      </w:r>
      <w:r w:rsidR="009638F0" w:rsidRPr="00D60F63">
        <w:rPr>
          <w:rFonts w:asciiTheme="majorEastAsia" w:eastAsiaTheme="majorEastAsia" w:hAnsiTheme="majorEastAsia" w:cs="ＭＳ ゴシック"/>
          <w:szCs w:val="21"/>
        </w:rPr>
        <w:t xml:space="preserve">    </w:t>
      </w:r>
      <w:r w:rsidRPr="00D60F63">
        <w:rPr>
          <w:rFonts w:asciiTheme="majorEastAsia" w:eastAsiaTheme="majorEastAsia" w:hAnsiTheme="majorEastAsia" w:cs="ＭＳ ゴシック"/>
          <w:szCs w:val="21"/>
        </w:rPr>
        <w:t>場所名</w:t>
      </w:r>
    </w:p>
    <w:p w14:paraId="07F87E3E" w14:textId="11E4480E"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正副会長・ブロック代表理事・委員長会議</w:t>
      </w:r>
      <w:r w:rsidRPr="00D60F63">
        <w:rPr>
          <w:rFonts w:asciiTheme="majorEastAsia" w:eastAsiaTheme="majorEastAsia" w:hAnsiTheme="majorEastAsia" w:cs="ＭＳ ゴシック"/>
          <w:szCs w:val="21"/>
        </w:rPr>
        <w:tab/>
      </w:r>
      <w:r w:rsidR="009638F0" w:rsidRPr="00D60F63">
        <w:rPr>
          <w:rFonts w:asciiTheme="majorEastAsia" w:eastAsiaTheme="majorEastAsia" w:hAnsiTheme="majorEastAsia" w:cs="ＭＳ ゴシック"/>
          <w:szCs w:val="21"/>
        </w:rPr>
        <w:t xml:space="preserve">      </w:t>
      </w:r>
      <w:r w:rsidRPr="00D60F63">
        <w:rPr>
          <w:rFonts w:asciiTheme="majorEastAsia" w:eastAsiaTheme="majorEastAsia" w:hAnsiTheme="majorEastAsia" w:cs="ＭＳ ゴシック"/>
          <w:szCs w:val="21"/>
        </w:rPr>
        <w:t xml:space="preserve"> 9：30～10：30</w:t>
      </w:r>
      <w:r w:rsidRPr="00D60F63">
        <w:rPr>
          <w:rFonts w:asciiTheme="majorEastAsia" w:eastAsiaTheme="majorEastAsia" w:hAnsiTheme="majorEastAsia" w:cs="ＭＳ ゴシック"/>
          <w:szCs w:val="21"/>
        </w:rPr>
        <w:tab/>
      </w:r>
      <w:r w:rsidR="009638F0" w:rsidRPr="00D60F63">
        <w:rPr>
          <w:rFonts w:asciiTheme="majorEastAsia" w:eastAsiaTheme="majorEastAsia" w:hAnsiTheme="majorEastAsia" w:cs="ＭＳ ゴシック"/>
          <w:szCs w:val="21"/>
        </w:rPr>
        <w:t xml:space="preserve">    </w:t>
      </w:r>
      <w:r w:rsidRPr="00D60F63">
        <w:rPr>
          <w:rFonts w:asciiTheme="majorEastAsia" w:eastAsiaTheme="majorEastAsia" w:hAnsiTheme="majorEastAsia" w:cs="ＭＳ ゴシック"/>
          <w:szCs w:val="21"/>
        </w:rPr>
        <w:t>場所名</w:t>
      </w:r>
    </w:p>
    <w:p w14:paraId="630FC4BF" w14:textId="74A07350"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 xml:space="preserve">予定者正副会長・ブロック代表理事・委員長会議　　</w:t>
      </w:r>
      <w:r w:rsidR="009638F0" w:rsidRPr="00D60F63">
        <w:rPr>
          <w:rFonts w:asciiTheme="majorEastAsia" w:eastAsiaTheme="majorEastAsia" w:hAnsiTheme="majorEastAsia" w:cs="ＭＳ ゴシック" w:hint="eastAsia"/>
          <w:szCs w:val="21"/>
        </w:rPr>
        <w:t xml:space="preserve"> </w:t>
      </w:r>
      <w:r w:rsidRPr="00D60F63">
        <w:rPr>
          <w:rFonts w:asciiTheme="majorEastAsia" w:eastAsiaTheme="majorEastAsia" w:hAnsiTheme="majorEastAsia" w:cs="ＭＳ ゴシック"/>
          <w:szCs w:val="21"/>
        </w:rPr>
        <w:t xml:space="preserve"> 15：00～16：30   </w:t>
      </w:r>
      <w:r w:rsidR="009638F0" w:rsidRPr="00D60F63">
        <w:rPr>
          <w:rFonts w:asciiTheme="majorEastAsia" w:eastAsiaTheme="majorEastAsia" w:hAnsiTheme="majorEastAsia" w:cs="ＭＳ ゴシック" w:hint="eastAsia"/>
          <w:szCs w:val="21"/>
        </w:rPr>
        <w:t xml:space="preserve">　</w:t>
      </w:r>
      <w:r w:rsidRPr="00D60F63">
        <w:rPr>
          <w:rFonts w:asciiTheme="majorEastAsia" w:eastAsiaTheme="majorEastAsia" w:hAnsiTheme="majorEastAsia" w:cs="ＭＳ ゴシック"/>
          <w:szCs w:val="21"/>
        </w:rPr>
        <w:t>場所名</w:t>
      </w:r>
    </w:p>
    <w:p w14:paraId="6EFBC460" w14:textId="2F7B19BB"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分科会４「テーマ」</w:t>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t xml:space="preserve">　　　13：00～18：30    </w:t>
      </w:r>
      <w:r w:rsidR="009638F0" w:rsidRPr="00D60F63">
        <w:rPr>
          <w:rFonts w:asciiTheme="majorEastAsia" w:eastAsiaTheme="majorEastAsia" w:hAnsiTheme="majorEastAsia" w:cs="ＭＳ ゴシック"/>
          <w:szCs w:val="21"/>
        </w:rPr>
        <w:t xml:space="preserve"> </w:t>
      </w:r>
      <w:r w:rsidRPr="00D60F63">
        <w:rPr>
          <w:rFonts w:asciiTheme="majorEastAsia" w:eastAsiaTheme="majorEastAsia" w:hAnsiTheme="majorEastAsia" w:cs="ＭＳ ゴシック"/>
          <w:szCs w:val="21"/>
        </w:rPr>
        <w:t>場所名</w:t>
      </w:r>
    </w:p>
    <w:p w14:paraId="4BA993C8" w14:textId="552F0301"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前泊者交流会</w:t>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t xml:space="preserve">　　　18：30～20：00</w:t>
      </w:r>
      <w:r w:rsidRPr="00D60F63">
        <w:rPr>
          <w:rFonts w:asciiTheme="majorEastAsia" w:eastAsiaTheme="majorEastAsia" w:hAnsiTheme="majorEastAsia" w:cs="ＭＳ ゴシック"/>
          <w:szCs w:val="21"/>
        </w:rPr>
        <w:tab/>
      </w:r>
      <w:r w:rsidR="00CC7ADA" w:rsidRPr="00D60F63">
        <w:rPr>
          <w:rFonts w:asciiTheme="majorEastAsia" w:eastAsiaTheme="majorEastAsia" w:hAnsiTheme="majorEastAsia" w:cs="ＭＳ ゴシック"/>
          <w:szCs w:val="21"/>
        </w:rPr>
        <w:t xml:space="preserve">    </w:t>
      </w:r>
      <w:r w:rsidRPr="00D60F63">
        <w:rPr>
          <w:rFonts w:asciiTheme="majorEastAsia" w:eastAsiaTheme="majorEastAsia" w:hAnsiTheme="majorEastAsia" w:cs="ＭＳ ゴシック"/>
          <w:szCs w:val="21"/>
        </w:rPr>
        <w:t>場所名</w:t>
      </w:r>
    </w:p>
    <w:p w14:paraId="439731B4" w14:textId="77777777" w:rsidR="001F201E" w:rsidRPr="00D60F63" w:rsidRDefault="001F201E">
      <w:pPr>
        <w:pBdr>
          <w:top w:val="nil"/>
          <w:left w:val="nil"/>
          <w:bottom w:val="nil"/>
          <w:right w:val="nil"/>
          <w:between w:val="nil"/>
        </w:pBdr>
        <w:ind w:left="838" w:hanging="414"/>
        <w:rPr>
          <w:rFonts w:asciiTheme="majorEastAsia" w:eastAsiaTheme="majorEastAsia" w:hAnsiTheme="majorEastAsia" w:cs="ＭＳ ゴシック"/>
          <w:szCs w:val="21"/>
        </w:rPr>
      </w:pPr>
    </w:p>
    <w:p w14:paraId="1A5A9C43"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 xml:space="preserve">　年　　月　　日（曜日）</w:t>
      </w:r>
    </w:p>
    <w:p w14:paraId="21296FF6" w14:textId="7E4C16EA"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新旧役員会</w:t>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t xml:space="preserve">　    10：30～12：30</w:t>
      </w:r>
      <w:r w:rsidR="00CC7ADA" w:rsidRPr="00D60F63">
        <w:rPr>
          <w:rFonts w:asciiTheme="majorEastAsia" w:eastAsiaTheme="majorEastAsia" w:hAnsiTheme="majorEastAsia" w:cs="ＭＳ ゴシック"/>
          <w:szCs w:val="21"/>
        </w:rPr>
        <w:t xml:space="preserve">     </w:t>
      </w:r>
      <w:r w:rsidRPr="00D60F63">
        <w:rPr>
          <w:rFonts w:asciiTheme="majorEastAsia" w:eastAsiaTheme="majorEastAsia" w:hAnsiTheme="majorEastAsia" w:cs="ＭＳ ゴシック"/>
          <w:szCs w:val="21"/>
        </w:rPr>
        <w:t>場所名</w:t>
      </w:r>
    </w:p>
    <w:p w14:paraId="4DB8FDFE" w14:textId="125320A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会員総会</w:t>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t xml:space="preserve">　　　13：30～15：00</w:t>
      </w:r>
      <w:r w:rsidRPr="00D60F63">
        <w:rPr>
          <w:rFonts w:asciiTheme="majorEastAsia" w:eastAsiaTheme="majorEastAsia" w:hAnsiTheme="majorEastAsia" w:cs="ＭＳ ゴシック"/>
          <w:szCs w:val="21"/>
        </w:rPr>
        <w:tab/>
      </w:r>
      <w:r w:rsidR="00CC7ADA" w:rsidRPr="00D60F63">
        <w:rPr>
          <w:rFonts w:asciiTheme="majorEastAsia" w:eastAsiaTheme="majorEastAsia" w:hAnsiTheme="majorEastAsia" w:cs="ＭＳ ゴシック"/>
          <w:szCs w:val="21"/>
        </w:rPr>
        <w:t xml:space="preserve">    </w:t>
      </w:r>
      <w:r w:rsidR="00CC7ADA" w:rsidRPr="00D60F63">
        <w:rPr>
          <w:rFonts w:asciiTheme="majorEastAsia" w:eastAsiaTheme="majorEastAsia" w:hAnsiTheme="majorEastAsia" w:cs="ＭＳ ゴシック" w:hint="eastAsia"/>
          <w:szCs w:val="21"/>
        </w:rPr>
        <w:t xml:space="preserve"> </w:t>
      </w:r>
      <w:r w:rsidRPr="00D60F63">
        <w:rPr>
          <w:rFonts w:asciiTheme="majorEastAsia" w:eastAsiaTheme="majorEastAsia" w:hAnsiTheme="majorEastAsia" w:cs="ＭＳ ゴシック"/>
          <w:szCs w:val="21"/>
        </w:rPr>
        <w:t>場所名</w:t>
      </w:r>
    </w:p>
    <w:p w14:paraId="4CF4DA01" w14:textId="19BD3EF0"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分科会１「テーマ」</w:t>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t xml:space="preserve">　　  10：00～15：30 </w:t>
      </w:r>
      <w:r w:rsidR="00CC7ADA" w:rsidRPr="00D60F63">
        <w:rPr>
          <w:rFonts w:asciiTheme="majorEastAsia" w:eastAsiaTheme="majorEastAsia" w:hAnsiTheme="majorEastAsia" w:cs="ＭＳ ゴシック"/>
          <w:szCs w:val="21"/>
        </w:rPr>
        <w:t xml:space="preserve">    </w:t>
      </w:r>
      <w:r w:rsidRPr="00D60F63">
        <w:rPr>
          <w:rFonts w:asciiTheme="majorEastAsia" w:eastAsiaTheme="majorEastAsia" w:hAnsiTheme="majorEastAsia" w:cs="ＭＳ ゴシック"/>
          <w:szCs w:val="21"/>
        </w:rPr>
        <w:t>場所名</w:t>
      </w:r>
    </w:p>
    <w:p w14:paraId="685C454F" w14:textId="5EC7F2FF"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分科会２「テーマ」</w:t>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t xml:space="preserve">　　 </w:t>
      </w:r>
      <w:r w:rsidR="00CC7ADA" w:rsidRPr="00D60F63">
        <w:rPr>
          <w:rFonts w:asciiTheme="majorEastAsia" w:eastAsiaTheme="majorEastAsia" w:hAnsiTheme="majorEastAsia" w:cs="ＭＳ ゴシック"/>
          <w:szCs w:val="21"/>
        </w:rPr>
        <w:t xml:space="preserve"> </w:t>
      </w:r>
      <w:r w:rsidRPr="00D60F63">
        <w:rPr>
          <w:rFonts w:asciiTheme="majorEastAsia" w:eastAsiaTheme="majorEastAsia" w:hAnsiTheme="majorEastAsia" w:cs="ＭＳ ゴシック"/>
          <w:szCs w:val="21"/>
        </w:rPr>
        <w:t xml:space="preserve">12：30～17：00    </w:t>
      </w:r>
      <w:r w:rsidR="00CC7ADA" w:rsidRPr="00D60F63">
        <w:rPr>
          <w:rFonts w:asciiTheme="majorEastAsia" w:eastAsiaTheme="majorEastAsia" w:hAnsiTheme="majorEastAsia" w:cs="ＭＳ ゴシック"/>
          <w:szCs w:val="21"/>
        </w:rPr>
        <w:t xml:space="preserve"> </w:t>
      </w:r>
      <w:r w:rsidRPr="00D60F63">
        <w:rPr>
          <w:rFonts w:asciiTheme="majorEastAsia" w:eastAsiaTheme="majorEastAsia" w:hAnsiTheme="majorEastAsia" w:cs="ＭＳ ゴシック"/>
          <w:szCs w:val="21"/>
        </w:rPr>
        <w:t>場所名</w:t>
      </w:r>
    </w:p>
    <w:p w14:paraId="36DBC596" w14:textId="6B1BEF99"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分科会３「テーマ」</w:t>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t xml:space="preserve">　　　15：00～17：00    </w:t>
      </w:r>
      <w:r w:rsidR="00CC7ADA" w:rsidRPr="00D60F63">
        <w:rPr>
          <w:rFonts w:asciiTheme="majorEastAsia" w:eastAsiaTheme="majorEastAsia" w:hAnsiTheme="majorEastAsia" w:cs="ＭＳ ゴシック"/>
          <w:szCs w:val="21"/>
        </w:rPr>
        <w:t xml:space="preserve"> </w:t>
      </w:r>
      <w:r w:rsidRPr="00D60F63">
        <w:rPr>
          <w:rFonts w:asciiTheme="majorEastAsia" w:eastAsiaTheme="majorEastAsia" w:hAnsiTheme="majorEastAsia" w:cs="ＭＳ ゴシック"/>
          <w:szCs w:val="21"/>
        </w:rPr>
        <w:t>場所名</w:t>
      </w:r>
    </w:p>
    <w:p w14:paraId="2837D5D3" w14:textId="29C3BEEA"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ビジネス交流会</w:t>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t xml:space="preserve">　　　　</w:t>
      </w:r>
      <w:r w:rsidRPr="00D60F63">
        <w:rPr>
          <w:rFonts w:asciiTheme="majorEastAsia" w:eastAsiaTheme="majorEastAsia" w:hAnsiTheme="majorEastAsia" w:cs="ＭＳ ゴシック"/>
          <w:szCs w:val="21"/>
        </w:rPr>
        <w:tab/>
        <w:t xml:space="preserve">　　　13：00～16：00    </w:t>
      </w:r>
      <w:r w:rsidR="00CC7ADA" w:rsidRPr="00D60F63">
        <w:rPr>
          <w:rFonts w:asciiTheme="majorEastAsia" w:eastAsiaTheme="majorEastAsia" w:hAnsiTheme="majorEastAsia" w:cs="ＭＳ ゴシック"/>
          <w:szCs w:val="21"/>
        </w:rPr>
        <w:t xml:space="preserve"> </w:t>
      </w:r>
      <w:r w:rsidRPr="00D60F63">
        <w:rPr>
          <w:rFonts w:asciiTheme="majorEastAsia" w:eastAsiaTheme="majorEastAsia" w:hAnsiTheme="majorEastAsia" w:cs="ＭＳ ゴシック"/>
          <w:szCs w:val="21"/>
        </w:rPr>
        <w:t>場所名</w:t>
      </w:r>
    </w:p>
    <w:p w14:paraId="0112BA53" w14:textId="557FD413"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物産展</w:t>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t xml:space="preserve">　　　　　　　　</w:t>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t xml:space="preserve">　　　13：00～16：00   </w:t>
      </w:r>
      <w:r w:rsidR="00CC7ADA" w:rsidRPr="00D60F63">
        <w:rPr>
          <w:rFonts w:asciiTheme="majorEastAsia" w:eastAsiaTheme="majorEastAsia" w:hAnsiTheme="majorEastAsia" w:cs="ＭＳ ゴシック"/>
          <w:szCs w:val="21"/>
        </w:rPr>
        <w:t xml:space="preserve"> </w:t>
      </w:r>
      <w:r w:rsidRPr="00D60F63">
        <w:rPr>
          <w:rFonts w:asciiTheme="majorEastAsia" w:eastAsiaTheme="majorEastAsia" w:hAnsiTheme="majorEastAsia" w:cs="ＭＳ ゴシック"/>
          <w:szCs w:val="21"/>
        </w:rPr>
        <w:t xml:space="preserve"> 場所名</w:t>
      </w:r>
    </w:p>
    <w:p w14:paraId="4682BE3F" w14:textId="69999DC5"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ＯＢサロン</w:t>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t xml:space="preserve">　　　　　</w:t>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t xml:space="preserve">　　　14：00～16：00   </w:t>
      </w:r>
      <w:r w:rsidR="00CC7ADA" w:rsidRPr="00D60F63">
        <w:rPr>
          <w:rFonts w:asciiTheme="majorEastAsia" w:eastAsiaTheme="majorEastAsia" w:hAnsiTheme="majorEastAsia" w:cs="ＭＳ ゴシック"/>
          <w:szCs w:val="21"/>
        </w:rPr>
        <w:t xml:space="preserve">  </w:t>
      </w:r>
      <w:r w:rsidRPr="00D60F63">
        <w:rPr>
          <w:rFonts w:asciiTheme="majorEastAsia" w:eastAsiaTheme="majorEastAsia" w:hAnsiTheme="majorEastAsia" w:cs="ＭＳ ゴシック"/>
          <w:szCs w:val="21"/>
        </w:rPr>
        <w:t>場所名</w:t>
      </w:r>
    </w:p>
    <w:p w14:paraId="20C9444B" w14:textId="708840E4"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大懇親会</w:t>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t xml:space="preserve">　　　18：30～20：30</w:t>
      </w:r>
      <w:r w:rsidRPr="00D60F63">
        <w:rPr>
          <w:rFonts w:asciiTheme="majorEastAsia" w:eastAsiaTheme="majorEastAsia" w:hAnsiTheme="majorEastAsia" w:cs="ＭＳ ゴシック"/>
          <w:szCs w:val="21"/>
        </w:rPr>
        <w:tab/>
      </w:r>
      <w:r w:rsidR="00CC7ADA" w:rsidRPr="00D60F63">
        <w:rPr>
          <w:rFonts w:asciiTheme="majorEastAsia" w:eastAsiaTheme="majorEastAsia" w:hAnsiTheme="majorEastAsia" w:cs="ＭＳ ゴシック"/>
          <w:szCs w:val="21"/>
        </w:rPr>
        <w:t xml:space="preserve">    </w:t>
      </w:r>
      <w:r w:rsidRPr="00D60F63">
        <w:rPr>
          <w:rFonts w:asciiTheme="majorEastAsia" w:eastAsiaTheme="majorEastAsia" w:hAnsiTheme="majorEastAsia" w:cs="ＭＳ ゴシック"/>
          <w:szCs w:val="21"/>
        </w:rPr>
        <w:t>場所名</w:t>
      </w:r>
    </w:p>
    <w:p w14:paraId="644DA22C" w14:textId="77777777" w:rsidR="001F201E" w:rsidRPr="00D60F63" w:rsidRDefault="001F201E">
      <w:pPr>
        <w:pBdr>
          <w:top w:val="nil"/>
          <w:left w:val="nil"/>
          <w:bottom w:val="nil"/>
          <w:right w:val="nil"/>
          <w:between w:val="nil"/>
        </w:pBdr>
        <w:ind w:left="838" w:hanging="414"/>
        <w:rPr>
          <w:rFonts w:asciiTheme="majorEastAsia" w:eastAsiaTheme="majorEastAsia" w:hAnsiTheme="majorEastAsia" w:cs="ＭＳ ゴシック"/>
          <w:szCs w:val="21"/>
        </w:rPr>
      </w:pPr>
    </w:p>
    <w:p w14:paraId="11536347"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 xml:space="preserve">　　年　　月　　日（曜日）</w:t>
      </w:r>
    </w:p>
    <w:p w14:paraId="471466D8" w14:textId="50292640"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登録受付</w:t>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t xml:space="preserve"> 　　　8：30～10：00</w:t>
      </w:r>
      <w:r w:rsidRPr="00D60F63">
        <w:rPr>
          <w:rFonts w:asciiTheme="majorEastAsia" w:eastAsiaTheme="majorEastAsia" w:hAnsiTheme="majorEastAsia" w:cs="ＭＳ ゴシック"/>
          <w:szCs w:val="21"/>
        </w:rPr>
        <w:tab/>
      </w:r>
      <w:r w:rsidR="00CC7ADA" w:rsidRPr="00D60F63">
        <w:rPr>
          <w:rFonts w:asciiTheme="majorEastAsia" w:eastAsiaTheme="majorEastAsia" w:hAnsiTheme="majorEastAsia" w:cs="ＭＳ ゴシック"/>
          <w:szCs w:val="21"/>
        </w:rPr>
        <w:t xml:space="preserve">    </w:t>
      </w:r>
      <w:r w:rsidRPr="00D60F63">
        <w:rPr>
          <w:rFonts w:asciiTheme="majorEastAsia" w:eastAsiaTheme="majorEastAsia" w:hAnsiTheme="majorEastAsia" w:cs="ＭＳ ゴシック"/>
          <w:szCs w:val="21"/>
        </w:rPr>
        <w:t>場所名</w:t>
      </w:r>
    </w:p>
    <w:p w14:paraId="74BA5451" w14:textId="67930083"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記念式典</w:t>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t xml:space="preserve"> 　　　9：30～11：00</w:t>
      </w:r>
      <w:r w:rsidRPr="00D60F63">
        <w:rPr>
          <w:rFonts w:asciiTheme="majorEastAsia" w:eastAsiaTheme="majorEastAsia" w:hAnsiTheme="majorEastAsia" w:cs="ＭＳ ゴシック"/>
          <w:szCs w:val="21"/>
        </w:rPr>
        <w:tab/>
      </w:r>
      <w:r w:rsidR="00CC7ADA" w:rsidRPr="00D60F63">
        <w:rPr>
          <w:rFonts w:asciiTheme="majorEastAsia" w:eastAsiaTheme="majorEastAsia" w:hAnsiTheme="majorEastAsia" w:cs="ＭＳ ゴシック"/>
          <w:szCs w:val="21"/>
        </w:rPr>
        <w:t xml:space="preserve">    </w:t>
      </w:r>
      <w:r w:rsidRPr="00D60F63">
        <w:rPr>
          <w:rFonts w:asciiTheme="majorEastAsia" w:eastAsiaTheme="majorEastAsia" w:hAnsiTheme="majorEastAsia" w:cs="ＭＳ ゴシック"/>
          <w:szCs w:val="21"/>
        </w:rPr>
        <w:t>場所名</w:t>
      </w:r>
    </w:p>
    <w:p w14:paraId="2B419E30" w14:textId="5ED8DC1F"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記念講演</w:t>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t xml:space="preserve">　　　11：00～12：30</w:t>
      </w:r>
      <w:r w:rsidRPr="00D60F63">
        <w:rPr>
          <w:rFonts w:asciiTheme="majorEastAsia" w:eastAsiaTheme="majorEastAsia" w:hAnsiTheme="majorEastAsia" w:cs="ＭＳ ゴシック"/>
          <w:szCs w:val="21"/>
        </w:rPr>
        <w:tab/>
      </w:r>
      <w:r w:rsidR="00CC7ADA" w:rsidRPr="00D60F63">
        <w:rPr>
          <w:rFonts w:asciiTheme="majorEastAsia" w:eastAsiaTheme="majorEastAsia" w:hAnsiTheme="majorEastAsia" w:cs="ＭＳ ゴシック"/>
          <w:szCs w:val="21"/>
        </w:rPr>
        <w:t xml:space="preserve">    </w:t>
      </w:r>
      <w:r w:rsidRPr="00D60F63">
        <w:rPr>
          <w:rFonts w:asciiTheme="majorEastAsia" w:eastAsiaTheme="majorEastAsia" w:hAnsiTheme="majorEastAsia" w:cs="ＭＳ ゴシック"/>
          <w:szCs w:val="21"/>
        </w:rPr>
        <w:t>場所名</w:t>
      </w:r>
    </w:p>
    <w:p w14:paraId="0F5E6D89" w14:textId="4FB2045C"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ビジネス交流会</w:t>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t xml:space="preserve">　　　　</w:t>
      </w:r>
      <w:r w:rsidRPr="00D60F63">
        <w:rPr>
          <w:rFonts w:asciiTheme="majorEastAsia" w:eastAsiaTheme="majorEastAsia" w:hAnsiTheme="majorEastAsia" w:cs="ＭＳ ゴシック"/>
          <w:szCs w:val="21"/>
        </w:rPr>
        <w:tab/>
        <w:t xml:space="preserve"> 　　　9：00～15：00</w:t>
      </w:r>
      <w:r w:rsidRPr="00D60F63">
        <w:rPr>
          <w:rFonts w:asciiTheme="majorEastAsia" w:eastAsiaTheme="majorEastAsia" w:hAnsiTheme="majorEastAsia" w:cs="ＭＳ ゴシック"/>
          <w:szCs w:val="21"/>
        </w:rPr>
        <w:tab/>
      </w:r>
      <w:r w:rsidR="00CC7ADA" w:rsidRPr="00D60F63">
        <w:rPr>
          <w:rFonts w:asciiTheme="majorEastAsia" w:eastAsiaTheme="majorEastAsia" w:hAnsiTheme="majorEastAsia" w:cs="ＭＳ ゴシック"/>
          <w:szCs w:val="21"/>
        </w:rPr>
        <w:t xml:space="preserve">    </w:t>
      </w:r>
      <w:r w:rsidRPr="00D60F63">
        <w:rPr>
          <w:rFonts w:asciiTheme="majorEastAsia" w:eastAsiaTheme="majorEastAsia" w:hAnsiTheme="majorEastAsia" w:cs="ＭＳ ゴシック"/>
          <w:szCs w:val="21"/>
        </w:rPr>
        <w:t>場所名</w:t>
      </w:r>
    </w:p>
    <w:p w14:paraId="349CC8EF" w14:textId="02A29C08" w:rsidR="001F201E" w:rsidRPr="00D60F63" w:rsidRDefault="0085154C" w:rsidP="00CC7ADA">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物産展</w:t>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t xml:space="preserve">　　　　　　　　</w:t>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t xml:space="preserve"> 　　　9：00～15：0</w:t>
      </w:r>
      <w:r w:rsidR="00CC7ADA" w:rsidRPr="00D60F63">
        <w:rPr>
          <w:rFonts w:asciiTheme="majorEastAsia" w:eastAsiaTheme="majorEastAsia" w:hAnsiTheme="majorEastAsia" w:cs="ＭＳ ゴシック"/>
          <w:szCs w:val="21"/>
        </w:rPr>
        <w:t xml:space="preserve">0     </w:t>
      </w:r>
      <w:r w:rsidRPr="00D60F63">
        <w:rPr>
          <w:rFonts w:asciiTheme="majorEastAsia" w:eastAsiaTheme="majorEastAsia" w:hAnsiTheme="majorEastAsia" w:cs="ＭＳ ゴシック"/>
          <w:szCs w:val="21"/>
        </w:rPr>
        <w:t>場所名</w:t>
      </w:r>
    </w:p>
    <w:p w14:paraId="7DD53A15" w14:textId="33489455"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全国大会開催地会議（企画委員会）</w:t>
      </w:r>
      <w:r w:rsidRPr="00D60F63">
        <w:rPr>
          <w:rFonts w:asciiTheme="majorEastAsia" w:eastAsiaTheme="majorEastAsia" w:hAnsiTheme="majorEastAsia" w:cs="ＭＳ ゴシック"/>
          <w:szCs w:val="21"/>
        </w:rPr>
        <w:tab/>
        <w:t xml:space="preserve">　　　　　</w:t>
      </w:r>
      <w:r w:rsidR="00CC7ADA" w:rsidRPr="00D60F63">
        <w:rPr>
          <w:rFonts w:asciiTheme="majorEastAsia" w:eastAsiaTheme="majorEastAsia" w:hAnsiTheme="majorEastAsia" w:cs="ＭＳ ゴシック" w:hint="eastAsia"/>
          <w:szCs w:val="21"/>
        </w:rPr>
        <w:t xml:space="preserve"> </w:t>
      </w:r>
      <w:r w:rsidR="00CC7ADA" w:rsidRPr="00D60F63">
        <w:rPr>
          <w:rFonts w:asciiTheme="majorEastAsia" w:eastAsiaTheme="majorEastAsia" w:hAnsiTheme="majorEastAsia" w:cs="ＭＳ ゴシック"/>
          <w:szCs w:val="21"/>
        </w:rPr>
        <w:t xml:space="preserve"> </w:t>
      </w:r>
      <w:r w:rsidRPr="00D60F63">
        <w:rPr>
          <w:rFonts w:asciiTheme="majorEastAsia" w:eastAsiaTheme="majorEastAsia" w:hAnsiTheme="majorEastAsia" w:cs="ＭＳ ゴシック"/>
          <w:szCs w:val="21"/>
        </w:rPr>
        <w:t xml:space="preserve"> 15：00～16：30</w:t>
      </w:r>
      <w:r w:rsidR="00CC7ADA" w:rsidRPr="00D60F63">
        <w:rPr>
          <w:rFonts w:asciiTheme="majorEastAsia" w:eastAsiaTheme="majorEastAsia" w:hAnsiTheme="majorEastAsia" w:cs="ＭＳ ゴシック"/>
          <w:szCs w:val="21"/>
        </w:rPr>
        <w:t xml:space="preserve">    </w:t>
      </w:r>
      <w:r w:rsidRPr="00D60F63">
        <w:rPr>
          <w:rFonts w:asciiTheme="majorEastAsia" w:eastAsiaTheme="majorEastAsia" w:hAnsiTheme="majorEastAsia" w:cs="ＭＳ ゴシック"/>
          <w:szCs w:val="21"/>
        </w:rPr>
        <w:t>場所名</w:t>
      </w:r>
    </w:p>
    <w:p w14:paraId="78223FD8" w14:textId="0226ADFC"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エクスカーション</w:t>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t xml:space="preserve">　　　15：00～20：30  </w:t>
      </w:r>
      <w:r w:rsidR="00CC7ADA" w:rsidRPr="00D60F63">
        <w:rPr>
          <w:rFonts w:asciiTheme="majorEastAsia" w:eastAsiaTheme="majorEastAsia" w:hAnsiTheme="majorEastAsia" w:cs="ＭＳ ゴシック"/>
          <w:szCs w:val="21"/>
        </w:rPr>
        <w:t xml:space="preserve">  </w:t>
      </w:r>
      <w:r w:rsidRPr="00D60F63">
        <w:rPr>
          <w:rFonts w:asciiTheme="majorEastAsia" w:eastAsiaTheme="majorEastAsia" w:hAnsiTheme="majorEastAsia" w:cs="ＭＳ ゴシック"/>
          <w:szCs w:val="21"/>
        </w:rPr>
        <w:t>場所名</w:t>
      </w:r>
    </w:p>
    <w:p w14:paraId="54F84A5D" w14:textId="77777777" w:rsidR="001F201E" w:rsidRPr="00D60F63" w:rsidRDefault="001F201E">
      <w:pPr>
        <w:rPr>
          <w:rFonts w:asciiTheme="majorEastAsia" w:eastAsiaTheme="majorEastAsia" w:hAnsiTheme="majorEastAsia" w:cs="ＭＳ ゴシック"/>
          <w:szCs w:val="21"/>
        </w:rPr>
      </w:pPr>
    </w:p>
    <w:p w14:paraId="5449A63A" w14:textId="77777777" w:rsidR="001F201E" w:rsidRPr="00D60F63" w:rsidRDefault="0085154C">
      <w:pPr>
        <w:pBdr>
          <w:top w:val="nil"/>
          <w:left w:val="nil"/>
          <w:bottom w:val="nil"/>
          <w:right w:val="nil"/>
          <w:between w:val="nil"/>
        </w:pBdr>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14．記念講演</w:t>
      </w:r>
    </w:p>
    <w:p w14:paraId="287AF41C"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テーマおよび講師</w:t>
      </w:r>
    </w:p>
    <w:p w14:paraId="0FF3A560" w14:textId="77777777" w:rsidR="001F201E" w:rsidRPr="00D60F63" w:rsidRDefault="001F201E">
      <w:pPr>
        <w:rPr>
          <w:rFonts w:asciiTheme="majorEastAsia" w:eastAsiaTheme="majorEastAsia" w:hAnsiTheme="majorEastAsia" w:cs="ＭＳ ゴシック"/>
          <w:szCs w:val="21"/>
        </w:rPr>
      </w:pPr>
    </w:p>
    <w:p w14:paraId="111C0721" w14:textId="77777777" w:rsidR="001F201E" w:rsidRPr="00D60F63" w:rsidRDefault="0085154C">
      <w:pPr>
        <w:pBdr>
          <w:top w:val="nil"/>
          <w:left w:val="nil"/>
          <w:bottom w:val="nil"/>
          <w:right w:val="nil"/>
          <w:between w:val="nil"/>
        </w:pBdr>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15．分科会一覧</w:t>
      </w:r>
    </w:p>
    <w:p w14:paraId="7B4A39C0"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テーマおよび講師</w:t>
      </w:r>
    </w:p>
    <w:p w14:paraId="699686DD" w14:textId="77777777" w:rsidR="001F201E" w:rsidRPr="00D60F63" w:rsidRDefault="001F201E">
      <w:pPr>
        <w:rPr>
          <w:rFonts w:asciiTheme="majorEastAsia" w:eastAsiaTheme="majorEastAsia" w:hAnsiTheme="majorEastAsia" w:cs="ＭＳ ゴシック"/>
          <w:szCs w:val="21"/>
        </w:rPr>
      </w:pPr>
    </w:p>
    <w:p w14:paraId="4EC0BFE6" w14:textId="77777777" w:rsidR="001F201E" w:rsidRPr="00D60F63" w:rsidRDefault="0085154C">
      <w:pPr>
        <w:pBdr>
          <w:top w:val="nil"/>
          <w:left w:val="nil"/>
          <w:bottom w:val="nil"/>
          <w:right w:val="nil"/>
          <w:between w:val="nil"/>
        </w:pBdr>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16．ビジネス交流会</w:t>
      </w:r>
    </w:p>
    <w:p w14:paraId="538EBECF"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趣旨概略</w:t>
      </w:r>
    </w:p>
    <w:p w14:paraId="263AE664" w14:textId="77777777" w:rsidR="001F201E" w:rsidRPr="00D60F63" w:rsidRDefault="001F201E">
      <w:pPr>
        <w:rPr>
          <w:rFonts w:asciiTheme="majorEastAsia" w:eastAsiaTheme="majorEastAsia" w:hAnsiTheme="majorEastAsia" w:cs="ＭＳ ゴシック"/>
          <w:szCs w:val="21"/>
        </w:rPr>
      </w:pPr>
    </w:p>
    <w:p w14:paraId="3CA53FFA" w14:textId="77777777" w:rsidR="001F201E" w:rsidRPr="00D60F63" w:rsidRDefault="0085154C">
      <w:pPr>
        <w:pBdr>
          <w:top w:val="nil"/>
          <w:left w:val="nil"/>
          <w:bottom w:val="nil"/>
          <w:right w:val="nil"/>
          <w:between w:val="nil"/>
        </w:pBdr>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17．物産展</w:t>
      </w:r>
    </w:p>
    <w:p w14:paraId="2A9435C2"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趣旨概略</w:t>
      </w:r>
    </w:p>
    <w:p w14:paraId="12DF2873" w14:textId="77777777" w:rsidR="001F201E" w:rsidRPr="00D60F63" w:rsidRDefault="001F201E">
      <w:pPr>
        <w:pBdr>
          <w:top w:val="nil"/>
          <w:left w:val="nil"/>
          <w:bottom w:val="nil"/>
          <w:right w:val="nil"/>
          <w:between w:val="nil"/>
        </w:pBdr>
        <w:rPr>
          <w:rFonts w:asciiTheme="majorEastAsia" w:eastAsiaTheme="majorEastAsia" w:hAnsiTheme="majorEastAsia" w:cs="ＭＳ ゴシック"/>
          <w:szCs w:val="21"/>
        </w:rPr>
      </w:pPr>
    </w:p>
    <w:p w14:paraId="161F7682" w14:textId="77777777" w:rsidR="001F201E" w:rsidRPr="00D60F63" w:rsidRDefault="0085154C">
      <w:pPr>
        <w:pBdr>
          <w:top w:val="nil"/>
          <w:left w:val="nil"/>
          <w:bottom w:val="nil"/>
          <w:right w:val="nil"/>
          <w:between w:val="nil"/>
        </w:pBdr>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18．来賓者名簿</w:t>
      </w:r>
    </w:p>
    <w:p w14:paraId="50120B94"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登壇予定者</w:t>
      </w:r>
    </w:p>
    <w:p w14:paraId="5F530900" w14:textId="77777777" w:rsidR="001F201E" w:rsidRPr="00D60F63" w:rsidRDefault="001F201E">
      <w:pPr>
        <w:rPr>
          <w:rFonts w:asciiTheme="majorEastAsia" w:eastAsiaTheme="majorEastAsia" w:hAnsiTheme="majorEastAsia" w:cs="ＭＳ ゴシック"/>
          <w:szCs w:val="21"/>
        </w:rPr>
      </w:pPr>
    </w:p>
    <w:p w14:paraId="0F8D35D8" w14:textId="77777777" w:rsidR="001F201E" w:rsidRPr="00D60F63" w:rsidRDefault="0085154C">
      <w:pPr>
        <w:pBdr>
          <w:top w:val="nil"/>
          <w:left w:val="nil"/>
          <w:bottom w:val="nil"/>
          <w:right w:val="nil"/>
          <w:between w:val="nil"/>
        </w:pBdr>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19．運営組織図</w:t>
      </w:r>
    </w:p>
    <w:p w14:paraId="37576813"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４-３-３．運営組織図モデル参照</w:t>
      </w:r>
    </w:p>
    <w:p w14:paraId="2F407B1E" w14:textId="77777777" w:rsidR="001F201E" w:rsidRPr="00D60F63" w:rsidRDefault="001F201E">
      <w:pPr>
        <w:pBdr>
          <w:top w:val="nil"/>
          <w:left w:val="nil"/>
          <w:bottom w:val="nil"/>
          <w:right w:val="nil"/>
          <w:between w:val="nil"/>
        </w:pBdr>
        <w:ind w:left="838" w:hanging="414"/>
        <w:rPr>
          <w:rFonts w:asciiTheme="majorEastAsia" w:eastAsiaTheme="majorEastAsia" w:hAnsiTheme="majorEastAsia" w:cs="ＭＳ ゴシック"/>
          <w:szCs w:val="21"/>
        </w:rPr>
      </w:pPr>
    </w:p>
    <w:p w14:paraId="57BFFC0C" w14:textId="77777777" w:rsidR="001F201E" w:rsidRPr="00D60F63" w:rsidRDefault="0085154C">
      <w:pPr>
        <w:pBdr>
          <w:top w:val="nil"/>
          <w:left w:val="nil"/>
          <w:bottom w:val="nil"/>
          <w:right w:val="nil"/>
          <w:between w:val="nil"/>
        </w:pBdr>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20．予算書</w:t>
      </w:r>
    </w:p>
    <w:p w14:paraId="7B354381"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４-３-４．予算書モデル参照</w:t>
      </w:r>
    </w:p>
    <w:p w14:paraId="456BA253" w14:textId="77777777" w:rsidR="001F201E" w:rsidRPr="00D60F63" w:rsidRDefault="001F201E">
      <w:pPr>
        <w:pBdr>
          <w:top w:val="nil"/>
          <w:left w:val="nil"/>
          <w:bottom w:val="nil"/>
          <w:right w:val="nil"/>
          <w:between w:val="nil"/>
        </w:pBdr>
        <w:ind w:firstLine="240"/>
        <w:rPr>
          <w:rFonts w:asciiTheme="majorEastAsia" w:eastAsiaTheme="majorEastAsia" w:hAnsiTheme="majorEastAsia" w:cs="ＭＳ ゴシック"/>
          <w:szCs w:val="21"/>
        </w:rPr>
      </w:pPr>
    </w:p>
    <w:p w14:paraId="4D3F2ABC" w14:textId="77777777" w:rsidR="001F201E" w:rsidRPr="00D60F63" w:rsidRDefault="0085154C">
      <w:pPr>
        <w:pBdr>
          <w:top w:val="nil"/>
          <w:left w:val="nil"/>
          <w:bottom w:val="nil"/>
          <w:right w:val="nil"/>
          <w:between w:val="nil"/>
        </w:pBdr>
        <w:ind w:firstLine="240"/>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【補足説明】</w:t>
      </w:r>
    </w:p>
    <w:p w14:paraId="0B574D4F" w14:textId="77777777" w:rsidR="001F201E" w:rsidRPr="00D60F63" w:rsidRDefault="0085154C">
      <w:pPr>
        <w:pBdr>
          <w:top w:val="nil"/>
          <w:left w:val="nil"/>
          <w:bottom w:val="nil"/>
          <w:right w:val="nil"/>
          <w:between w:val="nil"/>
        </w:pBdr>
        <w:ind w:firstLine="240"/>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・登録について</w:t>
      </w:r>
    </w:p>
    <w:p w14:paraId="2F3D8F77"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①登録の申し込み先・方法</w:t>
      </w:r>
    </w:p>
    <w:p w14:paraId="67B591CF"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②受付期間</w:t>
      </w:r>
    </w:p>
    <w:p w14:paraId="3BA79A46"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③登録料の納付方法</w:t>
      </w:r>
    </w:p>
    <w:p w14:paraId="27D654BC"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④変更・キャンセル料について</w:t>
      </w:r>
    </w:p>
    <w:p w14:paraId="647D79F3"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⑤ブロック別登録目標数</w:t>
      </w:r>
    </w:p>
    <w:p w14:paraId="3CBC4E52" w14:textId="77777777" w:rsidR="001F201E" w:rsidRPr="00D60F63" w:rsidRDefault="0085154C">
      <w:pPr>
        <w:ind w:left="480"/>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※日本ＹＥＧ登録システム又は旅行代理店登録システムを推奨する。</w:t>
      </w:r>
    </w:p>
    <w:p w14:paraId="1F1580F9" w14:textId="77777777" w:rsidR="001F201E" w:rsidRPr="00D60F63" w:rsidRDefault="0085154C">
      <w:pPr>
        <w:ind w:left="480" w:firstLine="210"/>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登録システム内に特定個人情報を含む個人情報保護方針を記載すること。</w:t>
      </w:r>
    </w:p>
    <w:p w14:paraId="17019A7D" w14:textId="77777777" w:rsidR="001F201E" w:rsidRPr="00D60F63" w:rsidRDefault="0085154C">
      <w:pPr>
        <w:ind w:left="480" w:firstLine="210"/>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なお参考資料は日本ＹＥＧ事務局に相談すること。</w:t>
      </w:r>
    </w:p>
    <w:p w14:paraId="33907292" w14:textId="77777777" w:rsidR="001F201E" w:rsidRPr="00D60F63" w:rsidRDefault="001F201E">
      <w:pPr>
        <w:pBdr>
          <w:top w:val="nil"/>
          <w:left w:val="nil"/>
          <w:bottom w:val="nil"/>
          <w:right w:val="nil"/>
          <w:between w:val="nil"/>
        </w:pBdr>
        <w:ind w:left="1200"/>
        <w:rPr>
          <w:rFonts w:asciiTheme="majorEastAsia" w:eastAsiaTheme="majorEastAsia" w:hAnsiTheme="majorEastAsia" w:cs="ＭＳ ゴシック"/>
          <w:szCs w:val="21"/>
        </w:rPr>
      </w:pPr>
    </w:p>
    <w:p w14:paraId="4788179E" w14:textId="77777777" w:rsidR="001F201E" w:rsidRPr="00D60F63" w:rsidRDefault="0085154C">
      <w:pPr>
        <w:pBdr>
          <w:top w:val="nil"/>
          <w:left w:val="nil"/>
          <w:bottom w:val="nil"/>
          <w:right w:val="nil"/>
          <w:between w:val="nil"/>
        </w:pBdr>
        <w:ind w:firstLine="240"/>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・開催日のフロー図</w:t>
      </w:r>
    </w:p>
    <w:p w14:paraId="4AFED44D"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４-３-２．開催日のフロー図モデル参照</w:t>
      </w:r>
    </w:p>
    <w:p w14:paraId="2D2367E3" w14:textId="77777777" w:rsidR="001F201E" w:rsidRPr="00D60F63" w:rsidRDefault="0085154C">
      <w:pPr>
        <w:pBdr>
          <w:top w:val="nil"/>
          <w:left w:val="nil"/>
          <w:bottom w:val="nil"/>
          <w:right w:val="nil"/>
          <w:between w:val="nil"/>
        </w:pBdr>
        <w:ind w:firstLine="240"/>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・諸会議・会員総会等</w:t>
      </w:r>
    </w:p>
    <w:p w14:paraId="4255481B"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日本ＹＥＧの主管業務なので、正副・専務理事・総務委員長との打合せ必要。</w:t>
      </w:r>
    </w:p>
    <w:p w14:paraId="5CBC0913"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時間・場所・移動等</w:t>
      </w:r>
    </w:p>
    <w:p w14:paraId="34B512DE" w14:textId="77777777" w:rsidR="001F201E" w:rsidRPr="00D60F63" w:rsidRDefault="0085154C">
      <w:pPr>
        <w:pBdr>
          <w:top w:val="nil"/>
          <w:left w:val="nil"/>
          <w:bottom w:val="nil"/>
          <w:right w:val="nil"/>
          <w:between w:val="nil"/>
        </w:pBdr>
        <w:ind w:firstLine="240"/>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・前泊者交流会（懇親会）</w:t>
      </w:r>
    </w:p>
    <w:p w14:paraId="21A196E2"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場所・時間・定員・内容</w:t>
      </w:r>
    </w:p>
    <w:p w14:paraId="4F261379" w14:textId="77777777" w:rsidR="001F201E" w:rsidRPr="00D60F63" w:rsidRDefault="0085154C">
      <w:pPr>
        <w:pBdr>
          <w:top w:val="nil"/>
          <w:left w:val="nil"/>
          <w:bottom w:val="nil"/>
          <w:right w:val="nil"/>
          <w:between w:val="nil"/>
        </w:pBdr>
        <w:ind w:firstLine="240"/>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・式　典</w:t>
      </w:r>
    </w:p>
    <w:p w14:paraId="02C5EBB7" w14:textId="77777777" w:rsidR="001F201E" w:rsidRPr="00D60F63" w:rsidRDefault="0085154C">
      <w:pPr>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 xml:space="preserve">　　　場所・時間等の詳細（開催要綱の手引き参照）</w:t>
      </w:r>
    </w:p>
    <w:p w14:paraId="7DF08E63" w14:textId="77777777" w:rsidR="001F201E" w:rsidRPr="00D60F63" w:rsidRDefault="0085154C">
      <w:pPr>
        <w:pBdr>
          <w:top w:val="nil"/>
          <w:left w:val="nil"/>
          <w:bottom w:val="nil"/>
          <w:right w:val="nil"/>
          <w:between w:val="nil"/>
        </w:pBdr>
        <w:ind w:firstLine="240"/>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・記念講演</w:t>
      </w:r>
    </w:p>
    <w:p w14:paraId="1093740A"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趣旨</w:t>
      </w:r>
    </w:p>
    <w:p w14:paraId="03D768CC"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講師紹介</w:t>
      </w:r>
    </w:p>
    <w:p w14:paraId="79DC0052" w14:textId="77777777" w:rsidR="001F201E" w:rsidRPr="00D60F63" w:rsidRDefault="0085154C">
      <w:pPr>
        <w:pBdr>
          <w:top w:val="nil"/>
          <w:left w:val="nil"/>
          <w:bottom w:val="nil"/>
          <w:right w:val="nil"/>
          <w:between w:val="nil"/>
        </w:pBdr>
        <w:ind w:firstLine="240"/>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・分科会</w:t>
      </w:r>
    </w:p>
    <w:p w14:paraId="08053C0F"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分科会名１</w:t>
      </w:r>
    </w:p>
    <w:p w14:paraId="4BDDBF13" w14:textId="77777777" w:rsidR="001F201E" w:rsidRPr="00D60F63" w:rsidRDefault="0085154C">
      <w:pPr>
        <w:pBdr>
          <w:top w:val="nil"/>
          <w:left w:val="nil"/>
          <w:bottom w:val="nil"/>
          <w:right w:val="nil"/>
          <w:between w:val="nil"/>
        </w:pBdr>
        <w:ind w:left="945"/>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テーマ</w:t>
      </w:r>
    </w:p>
    <w:p w14:paraId="14F81B84" w14:textId="77777777" w:rsidR="001F201E" w:rsidRPr="00D60F63" w:rsidRDefault="0085154C">
      <w:pPr>
        <w:pBdr>
          <w:top w:val="nil"/>
          <w:left w:val="nil"/>
          <w:bottom w:val="nil"/>
          <w:right w:val="nil"/>
          <w:between w:val="nil"/>
        </w:pBdr>
        <w:ind w:left="945"/>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日時、場所、定員</w:t>
      </w:r>
    </w:p>
    <w:p w14:paraId="0D4441BE" w14:textId="77777777" w:rsidR="001F201E" w:rsidRPr="00D60F63" w:rsidRDefault="001F201E">
      <w:pPr>
        <w:pBdr>
          <w:top w:val="nil"/>
          <w:left w:val="nil"/>
          <w:bottom w:val="nil"/>
          <w:right w:val="nil"/>
          <w:between w:val="nil"/>
        </w:pBdr>
        <w:ind w:left="945"/>
        <w:rPr>
          <w:rFonts w:asciiTheme="majorEastAsia" w:eastAsiaTheme="majorEastAsia" w:hAnsiTheme="majorEastAsia" w:cs="ＭＳ ゴシック"/>
          <w:szCs w:val="21"/>
        </w:rPr>
      </w:pPr>
    </w:p>
    <w:p w14:paraId="0E9ABEA3"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分科会名２</w:t>
      </w:r>
    </w:p>
    <w:p w14:paraId="619037EC" w14:textId="77777777" w:rsidR="001F201E" w:rsidRPr="00D60F63" w:rsidRDefault="0085154C">
      <w:pPr>
        <w:pBdr>
          <w:top w:val="nil"/>
          <w:left w:val="nil"/>
          <w:bottom w:val="nil"/>
          <w:right w:val="nil"/>
          <w:between w:val="nil"/>
        </w:pBdr>
        <w:ind w:left="945"/>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テーマ</w:t>
      </w:r>
    </w:p>
    <w:p w14:paraId="74BE483A" w14:textId="77777777" w:rsidR="001F201E" w:rsidRPr="00D60F63" w:rsidRDefault="0085154C">
      <w:pPr>
        <w:pBdr>
          <w:top w:val="nil"/>
          <w:left w:val="nil"/>
          <w:bottom w:val="nil"/>
          <w:right w:val="nil"/>
          <w:between w:val="nil"/>
        </w:pBdr>
        <w:ind w:left="945"/>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日時、場所、定員</w:t>
      </w:r>
    </w:p>
    <w:p w14:paraId="42E5BDB3" w14:textId="77777777" w:rsidR="001F201E" w:rsidRPr="00D60F63" w:rsidRDefault="001F201E">
      <w:pPr>
        <w:pBdr>
          <w:top w:val="nil"/>
          <w:left w:val="nil"/>
          <w:bottom w:val="nil"/>
          <w:right w:val="nil"/>
          <w:between w:val="nil"/>
        </w:pBdr>
        <w:ind w:left="945"/>
        <w:rPr>
          <w:rFonts w:asciiTheme="majorEastAsia" w:eastAsiaTheme="majorEastAsia" w:hAnsiTheme="majorEastAsia" w:cs="ＭＳ ゴシック"/>
          <w:szCs w:val="21"/>
        </w:rPr>
      </w:pPr>
    </w:p>
    <w:p w14:paraId="02AB53C6"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分科会名３</w:t>
      </w:r>
    </w:p>
    <w:p w14:paraId="01B97AF2" w14:textId="77777777" w:rsidR="001F201E" w:rsidRPr="00D60F63" w:rsidRDefault="0085154C">
      <w:pPr>
        <w:pBdr>
          <w:top w:val="nil"/>
          <w:left w:val="nil"/>
          <w:bottom w:val="nil"/>
          <w:right w:val="nil"/>
          <w:between w:val="nil"/>
        </w:pBdr>
        <w:ind w:left="945"/>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テーマ</w:t>
      </w:r>
    </w:p>
    <w:p w14:paraId="43AE493E" w14:textId="77777777" w:rsidR="001F201E" w:rsidRPr="00D60F63" w:rsidRDefault="0085154C">
      <w:pPr>
        <w:pBdr>
          <w:top w:val="nil"/>
          <w:left w:val="nil"/>
          <w:bottom w:val="nil"/>
          <w:right w:val="nil"/>
          <w:between w:val="nil"/>
        </w:pBdr>
        <w:ind w:left="945"/>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日時、場所、定員</w:t>
      </w:r>
    </w:p>
    <w:p w14:paraId="103CAA43" w14:textId="77777777" w:rsidR="001F201E" w:rsidRPr="00D60F63" w:rsidRDefault="001F201E">
      <w:pPr>
        <w:pBdr>
          <w:top w:val="nil"/>
          <w:left w:val="nil"/>
          <w:bottom w:val="nil"/>
          <w:right w:val="nil"/>
          <w:between w:val="nil"/>
        </w:pBdr>
        <w:ind w:left="945"/>
        <w:rPr>
          <w:rFonts w:asciiTheme="majorEastAsia" w:eastAsiaTheme="majorEastAsia" w:hAnsiTheme="majorEastAsia" w:cs="ＭＳ ゴシック"/>
          <w:szCs w:val="21"/>
        </w:rPr>
      </w:pPr>
    </w:p>
    <w:p w14:paraId="025C76E7" w14:textId="77777777" w:rsidR="001F201E" w:rsidRPr="00D60F63" w:rsidRDefault="0085154C">
      <w:pPr>
        <w:pBdr>
          <w:top w:val="nil"/>
          <w:left w:val="nil"/>
          <w:bottom w:val="nil"/>
          <w:right w:val="nil"/>
          <w:between w:val="nil"/>
        </w:pBdr>
        <w:ind w:firstLine="240"/>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・ビジネス交流会</w:t>
      </w:r>
    </w:p>
    <w:p w14:paraId="304A35FD"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日時、場所、募集要項、定員</w:t>
      </w:r>
    </w:p>
    <w:p w14:paraId="2A05FBFD"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趣旨等</w:t>
      </w:r>
    </w:p>
    <w:p w14:paraId="42A0D18E"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３－３参照</w:t>
      </w:r>
    </w:p>
    <w:p w14:paraId="2E941AB7" w14:textId="77777777" w:rsidR="001F201E" w:rsidRPr="00D60F63" w:rsidRDefault="0085154C">
      <w:pPr>
        <w:pBdr>
          <w:top w:val="nil"/>
          <w:left w:val="nil"/>
          <w:bottom w:val="nil"/>
          <w:right w:val="nil"/>
          <w:between w:val="nil"/>
        </w:pBdr>
        <w:ind w:firstLine="240"/>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・物産展</w:t>
      </w:r>
    </w:p>
    <w:p w14:paraId="02D1A810"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日時、場所、募集要項、定員</w:t>
      </w:r>
    </w:p>
    <w:p w14:paraId="40292F86"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趣旨等</w:t>
      </w:r>
    </w:p>
    <w:p w14:paraId="07110CFD" w14:textId="77777777" w:rsidR="001F201E" w:rsidRPr="00D60F63" w:rsidRDefault="0085154C">
      <w:pPr>
        <w:pBdr>
          <w:top w:val="nil"/>
          <w:left w:val="nil"/>
          <w:bottom w:val="nil"/>
          <w:right w:val="nil"/>
          <w:between w:val="nil"/>
        </w:pBdr>
        <w:ind w:firstLine="240"/>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・大懇親会</w:t>
      </w:r>
    </w:p>
    <w:p w14:paraId="342C0035"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日時、場所，定員</w:t>
      </w:r>
    </w:p>
    <w:p w14:paraId="1710B0DF"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趣旨等</w:t>
      </w:r>
    </w:p>
    <w:p w14:paraId="765E16A7" w14:textId="77777777" w:rsidR="001F201E" w:rsidRPr="00D60F63" w:rsidRDefault="0085154C">
      <w:pPr>
        <w:pBdr>
          <w:top w:val="nil"/>
          <w:left w:val="nil"/>
          <w:bottom w:val="nil"/>
          <w:right w:val="nil"/>
          <w:between w:val="nil"/>
        </w:pBdr>
        <w:ind w:firstLine="240"/>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・エクスカーション等</w:t>
      </w:r>
    </w:p>
    <w:p w14:paraId="1297F4FD"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コース名１</w:t>
      </w:r>
    </w:p>
    <w:p w14:paraId="6A9E4C2C" w14:textId="77777777" w:rsidR="001F201E" w:rsidRPr="00D60F63" w:rsidRDefault="0085154C">
      <w:pPr>
        <w:pBdr>
          <w:top w:val="nil"/>
          <w:left w:val="nil"/>
          <w:bottom w:val="nil"/>
          <w:right w:val="nil"/>
          <w:between w:val="nil"/>
        </w:pBdr>
        <w:ind w:left="945"/>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テーマ</w:t>
      </w:r>
    </w:p>
    <w:p w14:paraId="55DD3203" w14:textId="77777777" w:rsidR="001F201E" w:rsidRPr="00D60F63" w:rsidRDefault="0085154C">
      <w:pPr>
        <w:pBdr>
          <w:top w:val="nil"/>
          <w:left w:val="nil"/>
          <w:bottom w:val="nil"/>
          <w:right w:val="nil"/>
          <w:between w:val="nil"/>
        </w:pBdr>
        <w:ind w:left="945"/>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日時、場所、定員</w:t>
      </w:r>
    </w:p>
    <w:p w14:paraId="21D48ADD"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コース名２</w:t>
      </w:r>
    </w:p>
    <w:p w14:paraId="71DFF7BB" w14:textId="77777777" w:rsidR="001F201E" w:rsidRPr="00D60F63" w:rsidRDefault="0085154C">
      <w:pPr>
        <w:pBdr>
          <w:top w:val="nil"/>
          <w:left w:val="nil"/>
          <w:bottom w:val="nil"/>
          <w:right w:val="nil"/>
          <w:between w:val="nil"/>
        </w:pBdr>
        <w:ind w:left="945"/>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テーマ</w:t>
      </w:r>
    </w:p>
    <w:p w14:paraId="382FAAA9" w14:textId="77777777" w:rsidR="001F201E" w:rsidRPr="00D60F63" w:rsidRDefault="0085154C">
      <w:pPr>
        <w:pBdr>
          <w:top w:val="nil"/>
          <w:left w:val="nil"/>
          <w:bottom w:val="nil"/>
          <w:right w:val="nil"/>
          <w:between w:val="nil"/>
        </w:pBdr>
        <w:ind w:left="945"/>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日時、場所、定員</w:t>
      </w:r>
    </w:p>
    <w:p w14:paraId="17B2D443" w14:textId="77777777" w:rsidR="001F201E" w:rsidRPr="00D60F63" w:rsidRDefault="0085154C">
      <w:pPr>
        <w:pBdr>
          <w:top w:val="nil"/>
          <w:left w:val="nil"/>
          <w:bottom w:val="nil"/>
          <w:right w:val="nil"/>
          <w:between w:val="nil"/>
        </w:pBdr>
        <w:ind w:firstLine="240"/>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・各会場見取り図</w:t>
      </w:r>
    </w:p>
    <w:p w14:paraId="4285D107"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諸会議、記念式典、懇親会、分科会、物産展、ビジネス交流等の場所名（部屋名）、見取り図。</w:t>
      </w:r>
    </w:p>
    <w:p w14:paraId="22B0C659"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諸会議は基本的に同一ホテル等で行うのが望ましい。</w:t>
      </w:r>
    </w:p>
    <w:p w14:paraId="72B5FEC6" w14:textId="77777777" w:rsidR="001F201E" w:rsidRPr="00D60F63" w:rsidRDefault="0085154C">
      <w:pPr>
        <w:pBdr>
          <w:top w:val="nil"/>
          <w:left w:val="nil"/>
          <w:bottom w:val="nil"/>
          <w:right w:val="nil"/>
          <w:between w:val="nil"/>
        </w:pBdr>
        <w:ind w:firstLine="240"/>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・会場アクセス図</w:t>
      </w:r>
    </w:p>
    <w:p w14:paraId="4AFBE5D8"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主要到着地より会場までのアクセス概略図。</w:t>
      </w:r>
    </w:p>
    <w:p w14:paraId="3CAD694F"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各会場の全体的位置図。</w:t>
      </w:r>
    </w:p>
    <w:p w14:paraId="63ADCD5F" w14:textId="77777777" w:rsidR="001F201E" w:rsidRPr="00D60F63" w:rsidRDefault="0085154C">
      <w:pPr>
        <w:pBdr>
          <w:top w:val="nil"/>
          <w:left w:val="nil"/>
          <w:bottom w:val="nil"/>
          <w:right w:val="nil"/>
          <w:between w:val="nil"/>
        </w:pBdr>
        <w:ind w:firstLine="240"/>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・シャトルバス運行表</w:t>
      </w:r>
    </w:p>
    <w:p w14:paraId="1DAC8EE7"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各会場間の移動方法についての説明。</w:t>
      </w:r>
    </w:p>
    <w:p w14:paraId="7FF30224"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記念式典会場への移動、会議終了後の懇親会場への移動、懇親会終了後のホテルへの移動、物産</w:t>
      </w:r>
    </w:p>
    <w:p w14:paraId="28A61132"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展、分科会への移動に注意してください。</w:t>
      </w:r>
    </w:p>
    <w:p w14:paraId="05EE7738"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 xml:space="preserve">　　年　　月　　日</w:t>
      </w:r>
    </w:p>
    <w:p w14:paraId="286060D5" w14:textId="77777777" w:rsidR="001F201E" w:rsidRPr="00D60F63" w:rsidRDefault="0085154C">
      <w:pPr>
        <w:pBdr>
          <w:top w:val="nil"/>
          <w:left w:val="nil"/>
          <w:bottom w:val="nil"/>
          <w:right w:val="nil"/>
          <w:between w:val="nil"/>
        </w:pBdr>
        <w:ind w:left="945"/>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記念式典</w:t>
      </w:r>
      <w:r w:rsidRPr="00D60F63">
        <w:rPr>
          <w:rFonts w:asciiTheme="majorEastAsia" w:eastAsiaTheme="majorEastAsia" w:hAnsiTheme="majorEastAsia" w:cs="ＭＳ ゴシック"/>
          <w:szCs w:val="21"/>
        </w:rPr>
        <w:tab/>
        <w:t>台数</w:t>
      </w:r>
      <w:r w:rsidRPr="00D60F63">
        <w:rPr>
          <w:rFonts w:asciiTheme="majorEastAsia" w:eastAsiaTheme="majorEastAsia" w:hAnsiTheme="majorEastAsia" w:cs="ＭＳ ゴシック"/>
          <w:szCs w:val="21"/>
        </w:rPr>
        <w:tab/>
        <w:t>乗車定員</w:t>
      </w:r>
      <w:r w:rsidRPr="00D60F63">
        <w:rPr>
          <w:rFonts w:asciiTheme="majorEastAsia" w:eastAsiaTheme="majorEastAsia" w:hAnsiTheme="majorEastAsia" w:cs="ＭＳ ゴシック"/>
          <w:szCs w:val="21"/>
        </w:rPr>
        <w:tab/>
        <w:t>発駅名</w:t>
      </w:r>
      <w:r w:rsidRPr="00D60F63">
        <w:rPr>
          <w:rFonts w:asciiTheme="majorEastAsia" w:eastAsiaTheme="majorEastAsia" w:hAnsiTheme="majorEastAsia" w:cs="ＭＳ ゴシック"/>
          <w:szCs w:val="21"/>
        </w:rPr>
        <w:tab/>
        <w:t>途中駅</w:t>
      </w:r>
      <w:r w:rsidRPr="00D60F63">
        <w:rPr>
          <w:rFonts w:asciiTheme="majorEastAsia" w:eastAsiaTheme="majorEastAsia" w:hAnsiTheme="majorEastAsia" w:cs="ＭＳ ゴシック"/>
          <w:szCs w:val="21"/>
        </w:rPr>
        <w:tab/>
        <w:t>最終駅</w:t>
      </w:r>
    </w:p>
    <w:p w14:paraId="146F9BC8" w14:textId="6742319F" w:rsidR="001F201E" w:rsidRPr="00D60F63" w:rsidRDefault="0085154C">
      <w:pPr>
        <w:pBdr>
          <w:top w:val="nil"/>
          <w:left w:val="nil"/>
          <w:bottom w:val="nil"/>
          <w:right w:val="nil"/>
          <w:between w:val="nil"/>
        </w:pBdr>
        <w:ind w:left="945"/>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第</w:t>
      </w:r>
      <w:r w:rsidR="00642DE9" w:rsidRPr="00D60F63">
        <w:rPr>
          <w:rFonts w:asciiTheme="majorEastAsia" w:eastAsiaTheme="majorEastAsia" w:hAnsiTheme="majorEastAsia" w:cs="ＭＳ ゴシック" w:hint="eastAsia"/>
          <w:szCs w:val="21"/>
        </w:rPr>
        <w:t>１</w:t>
      </w:r>
      <w:r w:rsidRPr="00D60F63">
        <w:rPr>
          <w:rFonts w:asciiTheme="majorEastAsia" w:eastAsiaTheme="majorEastAsia" w:hAnsiTheme="majorEastAsia" w:cs="ＭＳ ゴシック"/>
          <w:szCs w:val="21"/>
        </w:rPr>
        <w:t>便</w:t>
      </w:r>
      <w:r w:rsidRPr="00D60F63">
        <w:rPr>
          <w:rFonts w:asciiTheme="majorEastAsia" w:eastAsiaTheme="majorEastAsia" w:hAnsiTheme="majorEastAsia" w:cs="ＭＳ ゴシック"/>
          <w:szCs w:val="21"/>
        </w:rPr>
        <w:tab/>
      </w:r>
      <w:r w:rsidR="00642DE9" w:rsidRPr="00D60F63">
        <w:rPr>
          <w:rFonts w:asciiTheme="majorEastAsia" w:eastAsiaTheme="majorEastAsia" w:hAnsiTheme="majorEastAsia" w:cs="ＭＳ ゴシック" w:hint="eastAsia"/>
          <w:szCs w:val="21"/>
        </w:rPr>
        <w:t>１</w:t>
      </w:r>
      <w:r w:rsidRPr="00D60F63">
        <w:rPr>
          <w:rFonts w:asciiTheme="majorEastAsia" w:eastAsiaTheme="majorEastAsia" w:hAnsiTheme="majorEastAsia" w:cs="ＭＳ ゴシック"/>
          <w:szCs w:val="21"/>
        </w:rPr>
        <w:t>台</w:t>
      </w:r>
      <w:r w:rsidRPr="00D60F63">
        <w:rPr>
          <w:rFonts w:asciiTheme="majorEastAsia" w:eastAsiaTheme="majorEastAsia" w:hAnsiTheme="majorEastAsia" w:cs="ＭＳ ゴシック"/>
          <w:szCs w:val="21"/>
        </w:rPr>
        <w:tab/>
      </w:r>
      <w:r w:rsidR="00642DE9" w:rsidRPr="00D60F63">
        <w:rPr>
          <w:rFonts w:asciiTheme="majorEastAsia" w:eastAsiaTheme="majorEastAsia" w:hAnsiTheme="majorEastAsia" w:cs="ＭＳ ゴシック" w:hint="eastAsia"/>
          <w:szCs w:val="21"/>
        </w:rPr>
        <w:t>５５</w:t>
      </w:r>
      <w:r w:rsidRPr="00D60F63">
        <w:rPr>
          <w:rFonts w:asciiTheme="majorEastAsia" w:eastAsiaTheme="majorEastAsia" w:hAnsiTheme="majorEastAsia" w:cs="ＭＳ ゴシック"/>
          <w:szCs w:val="21"/>
        </w:rPr>
        <w:t>名</w:t>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t>8：30</w:t>
      </w:r>
      <w:r w:rsidRPr="00D60F63">
        <w:rPr>
          <w:rFonts w:asciiTheme="majorEastAsia" w:eastAsiaTheme="majorEastAsia" w:hAnsiTheme="majorEastAsia" w:cs="ＭＳ ゴシック"/>
          <w:szCs w:val="21"/>
        </w:rPr>
        <w:tab/>
        <w:t>8：40</w:t>
      </w:r>
      <w:r w:rsidRPr="00D60F63">
        <w:rPr>
          <w:rFonts w:asciiTheme="majorEastAsia" w:eastAsiaTheme="majorEastAsia" w:hAnsiTheme="majorEastAsia" w:cs="ＭＳ ゴシック"/>
          <w:szCs w:val="21"/>
        </w:rPr>
        <w:tab/>
        <w:t>8：50</w:t>
      </w:r>
    </w:p>
    <w:p w14:paraId="18B7F750" w14:textId="15B0AC19" w:rsidR="001F201E" w:rsidRPr="00D60F63" w:rsidRDefault="0085154C">
      <w:pPr>
        <w:pBdr>
          <w:top w:val="nil"/>
          <w:left w:val="nil"/>
          <w:bottom w:val="nil"/>
          <w:right w:val="nil"/>
          <w:between w:val="nil"/>
        </w:pBdr>
        <w:ind w:left="945"/>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第</w:t>
      </w:r>
      <w:r w:rsidR="00642DE9" w:rsidRPr="00D60F63">
        <w:rPr>
          <w:rFonts w:asciiTheme="majorEastAsia" w:eastAsiaTheme="majorEastAsia" w:hAnsiTheme="majorEastAsia" w:cs="ＭＳ ゴシック" w:hint="eastAsia"/>
          <w:szCs w:val="21"/>
        </w:rPr>
        <w:t>２</w:t>
      </w:r>
      <w:r w:rsidRPr="00D60F63">
        <w:rPr>
          <w:rFonts w:asciiTheme="majorEastAsia" w:eastAsiaTheme="majorEastAsia" w:hAnsiTheme="majorEastAsia" w:cs="ＭＳ ゴシック"/>
          <w:szCs w:val="21"/>
        </w:rPr>
        <w:t>便</w:t>
      </w:r>
      <w:r w:rsidRPr="00D60F63">
        <w:rPr>
          <w:rFonts w:asciiTheme="majorEastAsia" w:eastAsiaTheme="majorEastAsia" w:hAnsiTheme="majorEastAsia" w:cs="ＭＳ ゴシック"/>
          <w:szCs w:val="21"/>
        </w:rPr>
        <w:tab/>
      </w:r>
      <w:r w:rsidR="00642DE9" w:rsidRPr="00D60F63">
        <w:rPr>
          <w:rFonts w:asciiTheme="majorEastAsia" w:eastAsiaTheme="majorEastAsia" w:hAnsiTheme="majorEastAsia" w:cs="ＭＳ ゴシック" w:hint="eastAsia"/>
          <w:szCs w:val="21"/>
        </w:rPr>
        <w:t>２</w:t>
      </w:r>
      <w:r w:rsidRPr="00D60F63">
        <w:rPr>
          <w:rFonts w:asciiTheme="majorEastAsia" w:eastAsiaTheme="majorEastAsia" w:hAnsiTheme="majorEastAsia" w:cs="ＭＳ ゴシック"/>
          <w:szCs w:val="21"/>
        </w:rPr>
        <w:t>台</w:t>
      </w:r>
      <w:r w:rsidRPr="00D60F63">
        <w:rPr>
          <w:rFonts w:asciiTheme="majorEastAsia" w:eastAsiaTheme="majorEastAsia" w:hAnsiTheme="majorEastAsia" w:cs="ＭＳ ゴシック"/>
          <w:szCs w:val="21"/>
        </w:rPr>
        <w:tab/>
      </w:r>
      <w:r w:rsidR="00642DE9" w:rsidRPr="00D60F63">
        <w:rPr>
          <w:rFonts w:asciiTheme="majorEastAsia" w:eastAsiaTheme="majorEastAsia" w:hAnsiTheme="majorEastAsia" w:cs="ＭＳ ゴシック" w:hint="eastAsia"/>
          <w:szCs w:val="21"/>
        </w:rPr>
        <w:t>５５</w:t>
      </w:r>
      <w:r w:rsidRPr="00D60F63">
        <w:rPr>
          <w:rFonts w:asciiTheme="majorEastAsia" w:eastAsiaTheme="majorEastAsia" w:hAnsiTheme="majorEastAsia" w:cs="ＭＳ ゴシック"/>
          <w:szCs w:val="21"/>
        </w:rPr>
        <w:t>名</w:t>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t>8：40</w:t>
      </w:r>
      <w:r w:rsidRPr="00D60F63">
        <w:rPr>
          <w:rFonts w:asciiTheme="majorEastAsia" w:eastAsiaTheme="majorEastAsia" w:hAnsiTheme="majorEastAsia" w:cs="ＭＳ ゴシック"/>
          <w:szCs w:val="21"/>
        </w:rPr>
        <w:tab/>
        <w:t>8：50</w:t>
      </w:r>
      <w:r w:rsidRPr="00D60F63">
        <w:rPr>
          <w:rFonts w:asciiTheme="majorEastAsia" w:eastAsiaTheme="majorEastAsia" w:hAnsiTheme="majorEastAsia" w:cs="ＭＳ ゴシック"/>
          <w:szCs w:val="21"/>
        </w:rPr>
        <w:tab/>
        <w:t>9：00</w:t>
      </w:r>
    </w:p>
    <w:p w14:paraId="64977F9E" w14:textId="7CABC1C5" w:rsidR="001F201E" w:rsidRPr="00D60F63" w:rsidRDefault="0085154C">
      <w:pPr>
        <w:pBdr>
          <w:top w:val="nil"/>
          <w:left w:val="nil"/>
          <w:bottom w:val="nil"/>
          <w:right w:val="nil"/>
          <w:between w:val="nil"/>
        </w:pBdr>
        <w:ind w:left="945"/>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第</w:t>
      </w:r>
      <w:r w:rsidR="00642DE9" w:rsidRPr="00D60F63">
        <w:rPr>
          <w:rFonts w:asciiTheme="majorEastAsia" w:eastAsiaTheme="majorEastAsia" w:hAnsiTheme="majorEastAsia" w:cs="ＭＳ ゴシック" w:hint="eastAsia"/>
          <w:szCs w:val="21"/>
        </w:rPr>
        <w:t>３</w:t>
      </w:r>
      <w:r w:rsidRPr="00D60F63">
        <w:rPr>
          <w:rFonts w:asciiTheme="majorEastAsia" w:eastAsiaTheme="majorEastAsia" w:hAnsiTheme="majorEastAsia" w:cs="ＭＳ ゴシック"/>
          <w:szCs w:val="21"/>
        </w:rPr>
        <w:t>便</w:t>
      </w:r>
      <w:r w:rsidRPr="00D60F63">
        <w:rPr>
          <w:rFonts w:asciiTheme="majorEastAsia" w:eastAsiaTheme="majorEastAsia" w:hAnsiTheme="majorEastAsia" w:cs="ＭＳ ゴシック"/>
          <w:szCs w:val="21"/>
        </w:rPr>
        <w:tab/>
      </w:r>
      <w:r w:rsidR="00642DE9" w:rsidRPr="00D60F63">
        <w:rPr>
          <w:rFonts w:asciiTheme="majorEastAsia" w:eastAsiaTheme="majorEastAsia" w:hAnsiTheme="majorEastAsia" w:cs="ＭＳ ゴシック" w:hint="eastAsia"/>
          <w:szCs w:val="21"/>
        </w:rPr>
        <w:t>２</w:t>
      </w:r>
      <w:r w:rsidRPr="00D60F63">
        <w:rPr>
          <w:rFonts w:asciiTheme="majorEastAsia" w:eastAsiaTheme="majorEastAsia" w:hAnsiTheme="majorEastAsia" w:cs="ＭＳ ゴシック"/>
          <w:szCs w:val="21"/>
        </w:rPr>
        <w:t>台</w:t>
      </w:r>
      <w:r w:rsidRPr="00D60F63">
        <w:rPr>
          <w:rFonts w:asciiTheme="majorEastAsia" w:eastAsiaTheme="majorEastAsia" w:hAnsiTheme="majorEastAsia" w:cs="ＭＳ ゴシック"/>
          <w:szCs w:val="21"/>
        </w:rPr>
        <w:tab/>
      </w:r>
      <w:r w:rsidR="00642DE9" w:rsidRPr="00D60F63">
        <w:rPr>
          <w:rFonts w:asciiTheme="majorEastAsia" w:eastAsiaTheme="majorEastAsia" w:hAnsiTheme="majorEastAsia" w:cs="ＭＳ ゴシック" w:hint="eastAsia"/>
          <w:szCs w:val="21"/>
        </w:rPr>
        <w:t>５５</w:t>
      </w:r>
      <w:r w:rsidRPr="00D60F63">
        <w:rPr>
          <w:rFonts w:asciiTheme="majorEastAsia" w:eastAsiaTheme="majorEastAsia" w:hAnsiTheme="majorEastAsia" w:cs="ＭＳ ゴシック"/>
          <w:szCs w:val="21"/>
        </w:rPr>
        <w:t>台</w:t>
      </w:r>
      <w:r w:rsidRPr="00D60F63">
        <w:rPr>
          <w:rFonts w:asciiTheme="majorEastAsia" w:eastAsiaTheme="majorEastAsia" w:hAnsiTheme="majorEastAsia" w:cs="ＭＳ ゴシック"/>
          <w:szCs w:val="21"/>
        </w:rPr>
        <w:tab/>
      </w:r>
      <w:r w:rsidRPr="00D60F63">
        <w:rPr>
          <w:rFonts w:asciiTheme="majorEastAsia" w:eastAsiaTheme="majorEastAsia" w:hAnsiTheme="majorEastAsia" w:cs="ＭＳ ゴシック"/>
          <w:szCs w:val="21"/>
        </w:rPr>
        <w:tab/>
        <w:t>8：50</w:t>
      </w:r>
      <w:r w:rsidRPr="00D60F63">
        <w:rPr>
          <w:rFonts w:asciiTheme="majorEastAsia" w:eastAsiaTheme="majorEastAsia" w:hAnsiTheme="majorEastAsia" w:cs="ＭＳ ゴシック"/>
          <w:szCs w:val="21"/>
        </w:rPr>
        <w:tab/>
        <w:t>9：00</w:t>
      </w:r>
      <w:r w:rsidRPr="00D60F63">
        <w:rPr>
          <w:rFonts w:asciiTheme="majorEastAsia" w:eastAsiaTheme="majorEastAsia" w:hAnsiTheme="majorEastAsia" w:cs="ＭＳ ゴシック"/>
          <w:szCs w:val="21"/>
        </w:rPr>
        <w:tab/>
        <w:t>9：10</w:t>
      </w:r>
    </w:p>
    <w:p w14:paraId="2307BC26" w14:textId="77777777" w:rsidR="001F201E" w:rsidRPr="00D60F63" w:rsidRDefault="001F201E">
      <w:pPr>
        <w:pBdr>
          <w:top w:val="nil"/>
          <w:left w:val="nil"/>
          <w:bottom w:val="nil"/>
          <w:right w:val="nil"/>
          <w:between w:val="nil"/>
        </w:pBdr>
        <w:ind w:left="945"/>
        <w:rPr>
          <w:rFonts w:asciiTheme="majorEastAsia" w:eastAsiaTheme="majorEastAsia" w:hAnsiTheme="majorEastAsia" w:cs="ＭＳ ゴシック"/>
          <w:szCs w:val="21"/>
        </w:rPr>
      </w:pPr>
    </w:p>
    <w:p w14:paraId="7AC9B8EB" w14:textId="77777777" w:rsidR="001F201E" w:rsidRPr="00D60F63" w:rsidRDefault="0085154C">
      <w:pPr>
        <w:pBdr>
          <w:top w:val="nil"/>
          <w:left w:val="nil"/>
          <w:bottom w:val="nil"/>
          <w:right w:val="nil"/>
          <w:between w:val="nil"/>
        </w:pBdr>
        <w:ind w:left="945"/>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懇親会</w:t>
      </w:r>
      <w:r w:rsidRPr="00D60F63">
        <w:rPr>
          <w:rFonts w:asciiTheme="majorEastAsia" w:eastAsiaTheme="majorEastAsia" w:hAnsiTheme="majorEastAsia" w:cs="ＭＳ ゴシック"/>
          <w:szCs w:val="21"/>
        </w:rPr>
        <w:tab/>
        <w:t>台数</w:t>
      </w:r>
      <w:r w:rsidRPr="00D60F63">
        <w:rPr>
          <w:rFonts w:asciiTheme="majorEastAsia" w:eastAsiaTheme="majorEastAsia" w:hAnsiTheme="majorEastAsia" w:cs="ＭＳ ゴシック"/>
          <w:szCs w:val="21"/>
        </w:rPr>
        <w:tab/>
        <w:t>乗車定員</w:t>
      </w:r>
      <w:r w:rsidRPr="00D60F63">
        <w:rPr>
          <w:rFonts w:asciiTheme="majorEastAsia" w:eastAsiaTheme="majorEastAsia" w:hAnsiTheme="majorEastAsia" w:cs="ＭＳ ゴシック"/>
          <w:szCs w:val="21"/>
        </w:rPr>
        <w:tab/>
        <w:t>発駅名</w:t>
      </w:r>
      <w:r w:rsidRPr="00D60F63">
        <w:rPr>
          <w:rFonts w:asciiTheme="majorEastAsia" w:eastAsiaTheme="majorEastAsia" w:hAnsiTheme="majorEastAsia" w:cs="ＭＳ ゴシック"/>
          <w:szCs w:val="21"/>
        </w:rPr>
        <w:tab/>
        <w:t>途中駅</w:t>
      </w:r>
      <w:r w:rsidRPr="00D60F63">
        <w:rPr>
          <w:rFonts w:asciiTheme="majorEastAsia" w:eastAsiaTheme="majorEastAsia" w:hAnsiTheme="majorEastAsia" w:cs="ＭＳ ゴシック"/>
          <w:szCs w:val="21"/>
        </w:rPr>
        <w:tab/>
        <w:t>最終駅</w:t>
      </w:r>
    </w:p>
    <w:p w14:paraId="27C81BA3" w14:textId="2359378B" w:rsidR="001F201E" w:rsidRPr="00D60F63" w:rsidRDefault="0085154C">
      <w:pPr>
        <w:pBdr>
          <w:top w:val="nil"/>
          <w:left w:val="nil"/>
          <w:bottom w:val="nil"/>
          <w:right w:val="nil"/>
          <w:between w:val="nil"/>
        </w:pBdr>
        <w:ind w:left="945"/>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第</w:t>
      </w:r>
      <w:r w:rsidR="00C472D4" w:rsidRPr="00D60F63">
        <w:rPr>
          <w:rFonts w:asciiTheme="majorEastAsia" w:eastAsiaTheme="majorEastAsia" w:hAnsiTheme="majorEastAsia" w:cs="ＭＳ ゴシック" w:hint="eastAsia"/>
          <w:szCs w:val="21"/>
        </w:rPr>
        <w:t>１</w:t>
      </w:r>
      <w:r w:rsidRPr="00D60F63">
        <w:rPr>
          <w:rFonts w:asciiTheme="majorEastAsia" w:eastAsiaTheme="majorEastAsia" w:hAnsiTheme="majorEastAsia" w:cs="ＭＳ ゴシック"/>
          <w:szCs w:val="21"/>
        </w:rPr>
        <w:t>便</w:t>
      </w:r>
    </w:p>
    <w:p w14:paraId="42D91741" w14:textId="75AEBA34" w:rsidR="001F201E" w:rsidRPr="00D60F63" w:rsidRDefault="0085154C">
      <w:pPr>
        <w:pBdr>
          <w:top w:val="nil"/>
          <w:left w:val="nil"/>
          <w:bottom w:val="nil"/>
          <w:right w:val="nil"/>
          <w:between w:val="nil"/>
        </w:pBdr>
        <w:ind w:left="945"/>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第</w:t>
      </w:r>
      <w:r w:rsidR="00C472D4" w:rsidRPr="00D60F63">
        <w:rPr>
          <w:rFonts w:asciiTheme="majorEastAsia" w:eastAsiaTheme="majorEastAsia" w:hAnsiTheme="majorEastAsia" w:cs="ＭＳ ゴシック" w:hint="eastAsia"/>
          <w:szCs w:val="21"/>
        </w:rPr>
        <w:t>２</w:t>
      </w:r>
      <w:r w:rsidRPr="00D60F63">
        <w:rPr>
          <w:rFonts w:asciiTheme="majorEastAsia" w:eastAsiaTheme="majorEastAsia" w:hAnsiTheme="majorEastAsia" w:cs="ＭＳ ゴシック"/>
          <w:szCs w:val="21"/>
        </w:rPr>
        <w:t>便</w:t>
      </w:r>
    </w:p>
    <w:p w14:paraId="1D5DE6B1" w14:textId="77777777" w:rsidR="001F201E" w:rsidRPr="00D60F63" w:rsidRDefault="0085154C">
      <w:pPr>
        <w:pBdr>
          <w:top w:val="nil"/>
          <w:left w:val="nil"/>
          <w:bottom w:val="nil"/>
          <w:right w:val="nil"/>
          <w:between w:val="nil"/>
        </w:pBdr>
        <w:ind w:firstLine="240"/>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・交通関係（時刻表）</w:t>
      </w:r>
    </w:p>
    <w:p w14:paraId="3667D21E"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主要到着地より会場までの経路、所要時間、料金</w:t>
      </w:r>
    </w:p>
    <w:p w14:paraId="47F49D1E"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鉄道、バス、タクシー、地下鉄、モノレール</w:t>
      </w:r>
    </w:p>
    <w:p w14:paraId="0E3C6809" w14:textId="77777777" w:rsidR="001F201E" w:rsidRPr="00D60F63" w:rsidRDefault="0085154C">
      <w:pPr>
        <w:pBdr>
          <w:top w:val="nil"/>
          <w:left w:val="nil"/>
          <w:bottom w:val="nil"/>
          <w:right w:val="nil"/>
          <w:between w:val="nil"/>
        </w:pBdr>
        <w:ind w:firstLine="240"/>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・宿泊について</w:t>
      </w:r>
    </w:p>
    <w:p w14:paraId="3E6FD678"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①宿泊依頼の取り扱いについての説明</w:t>
      </w:r>
    </w:p>
    <w:p w14:paraId="63839215" w14:textId="77777777" w:rsidR="001F201E" w:rsidRPr="00D60F63" w:rsidRDefault="0085154C">
      <w:pPr>
        <w:pBdr>
          <w:top w:val="nil"/>
          <w:left w:val="nil"/>
          <w:bottom w:val="nil"/>
          <w:right w:val="nil"/>
          <w:between w:val="nil"/>
        </w:pBdr>
        <w:ind w:left="838" w:hanging="414"/>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②指定宿泊ホテル一覧表</w:t>
      </w:r>
    </w:p>
    <w:p w14:paraId="49881D53" w14:textId="77777777" w:rsidR="001F201E" w:rsidRPr="00D60F63" w:rsidRDefault="0085154C">
      <w:pPr>
        <w:pBdr>
          <w:top w:val="nil"/>
          <w:left w:val="nil"/>
          <w:bottom w:val="nil"/>
          <w:right w:val="nil"/>
          <w:between w:val="nil"/>
        </w:pBdr>
        <w:ind w:left="945"/>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ホテル名、所在地、電話番号、定員、料金</w:t>
      </w:r>
    </w:p>
    <w:p w14:paraId="05D9D000" w14:textId="77777777" w:rsidR="001F201E" w:rsidRPr="00D60F63" w:rsidRDefault="0085154C">
      <w:pPr>
        <w:pBdr>
          <w:top w:val="nil"/>
          <w:left w:val="nil"/>
          <w:bottom w:val="nil"/>
          <w:right w:val="nil"/>
          <w:between w:val="nil"/>
        </w:pBdr>
        <w:ind w:firstLine="240"/>
        <w:rPr>
          <w:rFonts w:asciiTheme="majorEastAsia" w:eastAsiaTheme="majorEastAsia" w:hAnsiTheme="majorEastAsia" w:cs="ＭＳ ゴシック"/>
          <w:szCs w:val="21"/>
        </w:rPr>
      </w:pPr>
      <w:r w:rsidRPr="00D60F63">
        <w:rPr>
          <w:rFonts w:asciiTheme="majorEastAsia" w:eastAsiaTheme="majorEastAsia" w:hAnsiTheme="majorEastAsia" w:cs="ＭＳ ゴシック"/>
          <w:szCs w:val="21"/>
        </w:rPr>
        <w:t>・日本ＹＥＧ各委員会との連携事業について</w:t>
      </w:r>
    </w:p>
    <w:p w14:paraId="100D311F" w14:textId="77777777" w:rsidR="001F201E" w:rsidRPr="009638F0" w:rsidRDefault="0085154C">
      <w:pPr>
        <w:pBdr>
          <w:top w:val="nil"/>
          <w:left w:val="nil"/>
          <w:bottom w:val="nil"/>
          <w:right w:val="nil"/>
          <w:between w:val="nil"/>
        </w:pBdr>
        <w:ind w:left="838" w:hanging="414"/>
        <w:rPr>
          <w:rFonts w:asciiTheme="majorEastAsia" w:eastAsiaTheme="majorEastAsia" w:hAnsiTheme="majorEastAsia" w:cs="ＭＳ ゴシック"/>
          <w:color w:val="000000"/>
          <w:szCs w:val="21"/>
        </w:rPr>
      </w:pPr>
      <w:r w:rsidRPr="00D60F63">
        <w:rPr>
          <w:rFonts w:asciiTheme="majorEastAsia" w:eastAsiaTheme="majorEastAsia" w:hAnsiTheme="majorEastAsia" w:cs="ＭＳ ゴシック"/>
          <w:szCs w:val="21"/>
        </w:rPr>
        <w:t>日本ＹＥＧ各委員会との連携事業については、日本ＹＥＧ企画委員</w:t>
      </w:r>
      <w:r w:rsidRPr="009638F0">
        <w:rPr>
          <w:rFonts w:asciiTheme="majorEastAsia" w:eastAsiaTheme="majorEastAsia" w:hAnsiTheme="majorEastAsia" w:cs="ＭＳ ゴシック"/>
          <w:color w:val="000000"/>
          <w:szCs w:val="21"/>
        </w:rPr>
        <w:t>会および日本ＹＥＧ各委員会と事前に協議の上、運営を行ってください。規模、内容、会場の手配、経費等について打合せが必要です。</w:t>
      </w:r>
    </w:p>
    <w:p w14:paraId="652230AD" w14:textId="77777777" w:rsidR="001F201E" w:rsidRPr="009638F0" w:rsidRDefault="0085154C">
      <w:pPr>
        <w:pBdr>
          <w:top w:val="nil"/>
          <w:left w:val="nil"/>
          <w:bottom w:val="nil"/>
          <w:right w:val="nil"/>
          <w:between w:val="nil"/>
        </w:pBdr>
        <w:ind w:left="838" w:hanging="414"/>
        <w:rPr>
          <w:rFonts w:asciiTheme="majorEastAsia" w:eastAsiaTheme="majorEastAsia" w:hAnsiTheme="majorEastAsia" w:cs="ＭＳ ゴシック"/>
          <w:color w:val="000000"/>
          <w:szCs w:val="21"/>
        </w:rPr>
      </w:pPr>
      <w:r w:rsidRPr="009638F0">
        <w:rPr>
          <w:rFonts w:asciiTheme="majorEastAsia" w:eastAsiaTheme="majorEastAsia" w:hAnsiTheme="majorEastAsia" w:cs="ＭＳ ゴシック"/>
          <w:color w:val="000000"/>
          <w:szCs w:val="21"/>
        </w:rPr>
        <w:t>ＹＥＧビジネス交流プラザ</w:t>
      </w:r>
    </w:p>
    <w:p w14:paraId="6BB24273" w14:textId="77777777" w:rsidR="001F201E" w:rsidRPr="009638F0" w:rsidRDefault="0085154C">
      <w:pPr>
        <w:pBdr>
          <w:top w:val="nil"/>
          <w:left w:val="nil"/>
          <w:bottom w:val="nil"/>
          <w:right w:val="nil"/>
          <w:between w:val="nil"/>
        </w:pBdr>
        <w:ind w:left="945"/>
        <w:rPr>
          <w:rFonts w:asciiTheme="majorEastAsia" w:eastAsiaTheme="majorEastAsia" w:hAnsiTheme="majorEastAsia" w:cs="ＭＳ ゴシック"/>
          <w:color w:val="000000"/>
          <w:szCs w:val="21"/>
        </w:rPr>
        <w:sectPr w:rsidR="001F201E" w:rsidRPr="009638F0">
          <w:headerReference w:type="default" r:id="rId19"/>
          <w:type w:val="continuous"/>
          <w:pgSz w:w="11906" w:h="16838"/>
          <w:pgMar w:top="1418" w:right="1134" w:bottom="1418" w:left="1134" w:header="567" w:footer="567" w:gutter="0"/>
          <w:cols w:space="720"/>
        </w:sectPr>
      </w:pPr>
      <w:r w:rsidRPr="009638F0">
        <w:rPr>
          <w:rFonts w:asciiTheme="majorEastAsia" w:eastAsiaTheme="majorEastAsia" w:hAnsiTheme="majorEastAsia" w:cs="ＭＳ ゴシック"/>
          <w:color w:val="000000"/>
          <w:szCs w:val="21"/>
        </w:rPr>
        <w:t>基本的には、主管連合会が独自で開催について企画するものであるが、特別委員会から連携の要望がされることがあります。</w:t>
      </w:r>
    </w:p>
    <w:p w14:paraId="30AC1B4E" w14:textId="77777777" w:rsidR="001F201E" w:rsidRPr="00CC7ADA" w:rsidRDefault="001F201E">
      <w:pPr>
        <w:widowControl/>
        <w:jc w:val="left"/>
        <w:rPr>
          <w:rFonts w:asciiTheme="majorEastAsia" w:eastAsiaTheme="majorEastAsia" w:hAnsiTheme="majorEastAsia" w:cs="ＭＳ ゴシック"/>
          <w:b/>
          <w:szCs w:val="21"/>
        </w:rPr>
        <w:sectPr w:rsidR="001F201E" w:rsidRPr="00CC7ADA">
          <w:headerReference w:type="default" r:id="rId20"/>
          <w:type w:val="continuous"/>
          <w:pgSz w:w="11906" w:h="16838"/>
          <w:pgMar w:top="1418" w:right="1134" w:bottom="1418" w:left="1134" w:header="567" w:footer="567" w:gutter="0"/>
          <w:cols w:space="720"/>
        </w:sectPr>
      </w:pPr>
    </w:p>
    <w:p w14:paraId="55A05DF8" w14:textId="77777777" w:rsidR="001F201E" w:rsidRDefault="0085154C">
      <w:pPr>
        <w:spacing w:line="320" w:lineRule="auto"/>
        <w:rPr>
          <w:rFonts w:ascii="ＭＳ ゴシック" w:eastAsia="ＭＳ ゴシック" w:hAnsi="ＭＳ ゴシック" w:cs="ＭＳ ゴシック"/>
          <w:b/>
          <w:sz w:val="24"/>
        </w:rPr>
      </w:pPr>
      <w:r>
        <w:rPr>
          <w:rFonts w:ascii="ＭＳ ゴシック" w:eastAsia="ＭＳ ゴシック" w:hAnsi="ＭＳ ゴシック" w:cs="ＭＳ ゴシック"/>
          <w:b/>
          <w:sz w:val="24"/>
        </w:rPr>
        <w:t>４-３-２．開催日のフロー図モデル</w:t>
      </w:r>
    </w:p>
    <w:p w14:paraId="0441DCBF" w14:textId="77777777" w:rsidR="001F201E" w:rsidRDefault="0085154C">
      <w:pPr>
        <w:spacing w:line="320" w:lineRule="auto"/>
        <w:rPr>
          <w:rFonts w:ascii="ＭＳ ゴシック" w:eastAsia="ＭＳ ゴシック" w:hAnsi="ＭＳ ゴシック" w:cs="ＭＳ ゴシック"/>
          <w:b/>
          <w:sz w:val="24"/>
        </w:rPr>
      </w:pPr>
      <w:r>
        <w:rPr>
          <w:rFonts w:ascii="ＭＳ ゴシック" w:eastAsia="ＭＳ ゴシック" w:hAnsi="ＭＳ ゴシック" w:cs="ＭＳ ゴシック"/>
          <w:noProof/>
        </w:rPr>
        <w:drawing>
          <wp:anchor distT="0" distB="0" distL="114300" distR="114300" simplePos="0" relativeHeight="251665408" behindDoc="0" locked="0" layoutInCell="1" hidden="0" allowOverlap="1" wp14:anchorId="222F4C04" wp14:editId="0B83F333">
            <wp:simplePos x="0" y="0"/>
            <wp:positionH relativeFrom="margin">
              <wp:align>left</wp:align>
            </wp:positionH>
            <wp:positionV relativeFrom="margin">
              <wp:align>bottom</wp:align>
            </wp:positionV>
            <wp:extent cx="9103995" cy="5486258"/>
            <wp:effectExtent l="0" t="0" r="0" b="0"/>
            <wp:wrapNone/>
            <wp:docPr id="288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1"/>
                    <a:srcRect/>
                    <a:stretch>
                      <a:fillRect/>
                    </a:stretch>
                  </pic:blipFill>
                  <pic:spPr>
                    <a:xfrm>
                      <a:off x="0" y="0"/>
                      <a:ext cx="9103995" cy="5486258"/>
                    </a:xfrm>
                    <a:prstGeom prst="rect">
                      <a:avLst/>
                    </a:prstGeom>
                    <a:ln/>
                  </pic:spPr>
                </pic:pic>
              </a:graphicData>
            </a:graphic>
          </wp:anchor>
        </w:drawing>
      </w:r>
    </w:p>
    <w:p w14:paraId="6DBE4335" w14:textId="77777777" w:rsidR="001F201E" w:rsidRDefault="001F201E">
      <w:pPr>
        <w:pBdr>
          <w:top w:val="nil"/>
          <w:left w:val="nil"/>
          <w:bottom w:val="nil"/>
          <w:right w:val="nil"/>
          <w:between w:val="nil"/>
        </w:pBdr>
        <w:tabs>
          <w:tab w:val="center" w:pos="4252"/>
          <w:tab w:val="right" w:pos="8504"/>
        </w:tabs>
        <w:rPr>
          <w:rFonts w:ascii="ＭＳ ゴシック" w:eastAsia="ＭＳ ゴシック" w:hAnsi="ＭＳ ゴシック" w:cs="ＭＳ ゴシック"/>
          <w:color w:val="000000"/>
          <w:szCs w:val="21"/>
        </w:rPr>
        <w:sectPr w:rsidR="001F201E">
          <w:headerReference w:type="default" r:id="rId22"/>
          <w:pgSz w:w="16838" w:h="11906" w:orient="landscape"/>
          <w:pgMar w:top="1418" w:right="1134" w:bottom="1418" w:left="1134" w:header="340" w:footer="340" w:gutter="0"/>
          <w:cols w:space="720"/>
        </w:sectPr>
      </w:pPr>
    </w:p>
    <w:p w14:paraId="41F643E6" w14:textId="77777777" w:rsidR="00CC7ADA" w:rsidRPr="00CC7ADA" w:rsidRDefault="00CC7ADA" w:rsidP="00CC7ADA">
      <w:pPr>
        <w:spacing w:line="320" w:lineRule="exact"/>
        <w:outlineLvl w:val="0"/>
        <w:rPr>
          <w:rFonts w:ascii="ＭＳ ゴシック" w:eastAsia="ＭＳ ゴシック" w:hAnsi="ＭＳ ゴシック" w:cs="Times New Roman"/>
          <w:b/>
          <w:sz w:val="24"/>
        </w:rPr>
      </w:pPr>
      <w:r w:rsidRPr="00CC7ADA">
        <w:rPr>
          <w:rFonts w:ascii="ＭＳ ゴシック" w:eastAsia="ＭＳ ゴシック" w:hAnsi="ＭＳ ゴシック" w:cs="Times New Roman" w:hint="eastAsia"/>
          <w:b/>
          <w:sz w:val="24"/>
          <w:bdr w:val="single" w:sz="4" w:space="0" w:color="auto"/>
        </w:rPr>
        <w:t>４</w:t>
      </w:r>
      <w:r w:rsidRPr="00CC7ADA">
        <w:rPr>
          <w:rFonts w:ascii="ＭＳ ゴシック" w:eastAsia="ＭＳ ゴシック" w:hAnsi="ＭＳ ゴシック" w:cs="Times New Roman"/>
          <w:b/>
          <w:sz w:val="24"/>
          <w:bdr w:val="single" w:sz="4" w:space="0" w:color="auto"/>
        </w:rPr>
        <w:t>-</w:t>
      </w:r>
      <w:r w:rsidRPr="00CC7ADA">
        <w:rPr>
          <w:rFonts w:ascii="ＭＳ ゴシック" w:eastAsia="ＭＳ ゴシック" w:hAnsi="ＭＳ ゴシック" w:cs="Times New Roman" w:hint="eastAsia"/>
          <w:b/>
          <w:sz w:val="24"/>
          <w:bdr w:val="single" w:sz="4" w:space="0" w:color="auto"/>
        </w:rPr>
        <w:t>３</w:t>
      </w:r>
      <w:r w:rsidRPr="00CC7ADA">
        <w:rPr>
          <w:rFonts w:ascii="ＭＳ ゴシック" w:eastAsia="ＭＳ ゴシック" w:hAnsi="ＭＳ ゴシック" w:cs="Times New Roman"/>
          <w:b/>
          <w:sz w:val="24"/>
          <w:bdr w:val="single" w:sz="4" w:space="0" w:color="auto"/>
        </w:rPr>
        <w:t>-３．運営組織図モデル</w:t>
      </w:r>
      <w:r w:rsidRPr="00CC7ADA">
        <w:rPr>
          <w:rFonts w:ascii="ＭＳ ゴシック" w:eastAsia="ＭＳ ゴシック" w:hAnsi="ＭＳ ゴシック" w:cs="Times New Roman" w:hint="eastAsia"/>
          <w:b/>
          <w:sz w:val="24"/>
          <w:bdr w:val="single" w:sz="4" w:space="0" w:color="auto"/>
        </w:rPr>
        <w:t>（例）</w:t>
      </w:r>
    </w:p>
    <w:p w14:paraId="1F97978A" w14:textId="77777777" w:rsidR="00CC7ADA" w:rsidRPr="00CC7ADA" w:rsidRDefault="00CC7ADA" w:rsidP="00CC7ADA">
      <w:pPr>
        <w:rPr>
          <w:rFonts w:ascii="ＭＳ ゴシック" w:eastAsia="ＭＳ ゴシック" w:hAnsi="ＭＳ ゴシック" w:cs="Times New Roman"/>
        </w:rPr>
      </w:pPr>
    </w:p>
    <w:p w14:paraId="159D3977" w14:textId="2AED055E" w:rsidR="00CC7ADA" w:rsidRPr="00CC7ADA" w:rsidRDefault="00CC7ADA" w:rsidP="00CC7ADA">
      <w:pPr>
        <w:rPr>
          <w:rFonts w:ascii="ＭＳ ゴシック" w:eastAsia="ＭＳ ゴシック" w:hAnsi="ＭＳ ゴシック" w:cs="Times New Roman"/>
        </w:rPr>
      </w:pPr>
    </w:p>
    <w:p w14:paraId="4BB243C6" w14:textId="77777777" w:rsidR="00CC7ADA" w:rsidRPr="00CC7ADA" w:rsidRDefault="00CC7ADA" w:rsidP="00CC7ADA">
      <w:pPr>
        <w:rPr>
          <w:rFonts w:ascii="ＭＳ ゴシック" w:eastAsia="ＭＳ ゴシック" w:hAnsi="ＭＳ ゴシック" w:cs="Times New Roman"/>
        </w:rPr>
      </w:pPr>
    </w:p>
    <w:p w14:paraId="10DEEFF4" w14:textId="61F3A15E" w:rsidR="00CC7ADA" w:rsidRPr="00CC7ADA" w:rsidRDefault="0044774D" w:rsidP="00CC7ADA">
      <w:pPr>
        <w:rPr>
          <w:rFonts w:ascii="ＭＳ ゴシック" w:eastAsia="ＭＳ ゴシック" w:hAnsi="ＭＳ ゴシック" w:cs="Times New Roman"/>
        </w:rPr>
      </w:pPr>
      <w:r w:rsidRPr="00CC7ADA">
        <w:rPr>
          <w:rFonts w:ascii="ＭＳ ゴシック" w:eastAsia="ＭＳ ゴシック" w:hAnsi="ＭＳ ゴシック" w:cs="Times New Roman"/>
          <w:noProof/>
          <w:sz w:val="20"/>
        </w:rPr>
        <mc:AlternateContent>
          <mc:Choice Requires="wpg">
            <w:drawing>
              <wp:anchor distT="0" distB="0" distL="114300" distR="114300" simplePos="0" relativeHeight="251700224" behindDoc="0" locked="0" layoutInCell="1" allowOverlap="1" wp14:anchorId="57B16774" wp14:editId="270E15D8">
                <wp:simplePos x="0" y="0"/>
                <wp:positionH relativeFrom="column">
                  <wp:posOffset>22860</wp:posOffset>
                </wp:positionH>
                <wp:positionV relativeFrom="page">
                  <wp:posOffset>1695450</wp:posOffset>
                </wp:positionV>
                <wp:extent cx="6144260" cy="7429500"/>
                <wp:effectExtent l="0" t="0" r="27940" b="19050"/>
                <wp:wrapNone/>
                <wp:docPr id="8" name="Group 14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44260" cy="7429500"/>
                          <a:chOff x="1134" y="2394"/>
                          <a:chExt cx="9585" cy="11700"/>
                        </a:xfrm>
                      </wpg:grpSpPr>
                      <wps:wsp>
                        <wps:cNvPr id="9" name="Text Box 1500"/>
                        <wps:cNvSpPr txBox="1">
                          <a:spLocks noChangeArrowheads="1"/>
                        </wps:cNvSpPr>
                        <wps:spPr bwMode="auto">
                          <a:xfrm>
                            <a:off x="4014" y="2394"/>
                            <a:ext cx="3960" cy="720"/>
                          </a:xfrm>
                          <a:prstGeom prst="rect">
                            <a:avLst/>
                          </a:prstGeom>
                          <a:solidFill>
                            <a:srgbClr val="FFFFFF"/>
                          </a:solidFill>
                          <a:ln w="9525">
                            <a:solidFill>
                              <a:srgbClr val="000000"/>
                            </a:solidFill>
                            <a:miter lim="800000"/>
                            <a:headEnd/>
                            <a:tailEnd/>
                          </a:ln>
                        </wps:spPr>
                        <wps:txbx>
                          <w:txbxContent>
                            <w:p w14:paraId="780C3486" w14:textId="77777777" w:rsidR="00EE16AF" w:rsidRPr="00D05F23" w:rsidRDefault="00EE16AF" w:rsidP="00CC7ADA">
                              <w:pPr>
                                <w:spacing w:line="280" w:lineRule="exact"/>
                                <w:jc w:val="center"/>
                                <w:rPr>
                                  <w:rFonts w:ascii="HGMaruGothicMPRO" w:eastAsia="HGMaruGothicMPRO" w:hAnsi="HGMaruGothicMPRO"/>
                                  <w:sz w:val="24"/>
                                </w:rPr>
                              </w:pPr>
                              <w:r w:rsidRPr="00D05F23">
                                <w:rPr>
                                  <w:rFonts w:ascii="HGMaruGothicMPRO" w:eastAsia="HGMaruGothicMPRO" w:hAnsi="HGMaruGothicMPRO" w:hint="eastAsia"/>
                                  <w:sz w:val="24"/>
                                </w:rPr>
                                <w:t>日本</w:t>
                              </w:r>
                              <w:r w:rsidRPr="00D05F23">
                                <w:rPr>
                                  <w:rFonts w:ascii="HGMaruGothicMPRO" w:eastAsia="HGMaruGothicMPRO" w:hAnsi="HGMaruGothicMPRO" w:hint="eastAsia"/>
                                  <w:sz w:val="24"/>
                                  <w:lang w:eastAsia="zh-CN"/>
                                </w:rPr>
                                <w:t>商工会議所</w:t>
                              </w:r>
                              <w:r w:rsidRPr="00D05F23">
                                <w:rPr>
                                  <w:rFonts w:ascii="HGMaruGothicMPRO" w:eastAsia="HGMaruGothicMPRO" w:hAnsi="HGMaruGothicMPRO" w:hint="eastAsia"/>
                                  <w:sz w:val="24"/>
                                </w:rPr>
                                <w:t>青年部</w:t>
                              </w:r>
                            </w:p>
                          </w:txbxContent>
                        </wps:txbx>
                        <wps:bodyPr rot="0" vert="horz" wrap="square" lIns="91440" tIns="45720" rIns="91440" bIns="45720" anchor="t" anchorCtr="0" upright="1">
                          <a:noAutofit/>
                        </wps:bodyPr>
                      </wps:wsp>
                      <wps:wsp>
                        <wps:cNvPr id="10" name="Text Box 1501"/>
                        <wps:cNvSpPr txBox="1">
                          <a:spLocks noChangeArrowheads="1"/>
                        </wps:cNvSpPr>
                        <wps:spPr bwMode="auto">
                          <a:xfrm>
                            <a:off x="4014" y="3474"/>
                            <a:ext cx="3960" cy="540"/>
                          </a:xfrm>
                          <a:prstGeom prst="rect">
                            <a:avLst/>
                          </a:prstGeom>
                          <a:solidFill>
                            <a:srgbClr val="FFFFFF"/>
                          </a:solidFill>
                          <a:ln w="9525">
                            <a:solidFill>
                              <a:srgbClr val="000000"/>
                            </a:solidFill>
                            <a:miter lim="800000"/>
                            <a:headEnd/>
                            <a:tailEnd/>
                          </a:ln>
                        </wps:spPr>
                        <wps:txbx>
                          <w:txbxContent>
                            <w:p w14:paraId="0747EACD" w14:textId="77777777" w:rsidR="00EE16AF" w:rsidRPr="00D05F23" w:rsidRDefault="00EE16AF" w:rsidP="00CC7ADA">
                              <w:pPr>
                                <w:pStyle w:val="a5"/>
                                <w:rPr>
                                  <w:rFonts w:ascii="HGMaruGothicMPRO" w:eastAsia="HGMaruGothicMPRO" w:hAnsi="HGMaruGothicMPRO"/>
                                </w:rPr>
                              </w:pPr>
                              <w:r w:rsidRPr="00062928">
                                <w:rPr>
                                  <w:rFonts w:ascii="HGMaruGothicMPRO" w:eastAsia="HGMaruGothicMPRO" w:hAnsi="HGMaruGothicMPRO" w:hint="eastAsia"/>
                                </w:rPr>
                                <w:t>道府県</w:t>
                              </w:r>
                              <w:r w:rsidRPr="00D05F23">
                                <w:rPr>
                                  <w:rFonts w:ascii="HGMaruGothicMPRO" w:eastAsia="HGMaruGothicMPRO" w:hAnsi="HGMaruGothicMPRO" w:hint="eastAsia"/>
                                </w:rPr>
                                <w:t>商工会議所青年部連合会</w:t>
                              </w:r>
                            </w:p>
                          </w:txbxContent>
                        </wps:txbx>
                        <wps:bodyPr rot="0" vert="horz" wrap="square" lIns="91440" tIns="45720" rIns="91440" bIns="45720" anchor="t" anchorCtr="0" upright="1">
                          <a:noAutofit/>
                        </wps:bodyPr>
                      </wps:wsp>
                      <wps:wsp>
                        <wps:cNvPr id="11" name="Text Box 1502"/>
                        <wps:cNvSpPr txBox="1">
                          <a:spLocks noChangeArrowheads="1"/>
                        </wps:cNvSpPr>
                        <wps:spPr bwMode="auto">
                          <a:xfrm>
                            <a:off x="4014" y="4374"/>
                            <a:ext cx="3960" cy="900"/>
                          </a:xfrm>
                          <a:prstGeom prst="rect">
                            <a:avLst/>
                          </a:prstGeom>
                          <a:solidFill>
                            <a:srgbClr val="FFFFFF"/>
                          </a:solidFill>
                          <a:ln w="9525">
                            <a:solidFill>
                              <a:srgbClr val="000000"/>
                            </a:solidFill>
                            <a:miter lim="800000"/>
                            <a:headEnd/>
                            <a:tailEnd/>
                          </a:ln>
                        </wps:spPr>
                        <wps:txbx>
                          <w:txbxContent>
                            <w:p w14:paraId="6D076029" w14:textId="77777777" w:rsidR="00EE16AF" w:rsidRPr="00D05F23" w:rsidRDefault="00EE16AF" w:rsidP="00CC7ADA">
                              <w:pPr>
                                <w:pStyle w:val="af2"/>
                                <w:rPr>
                                  <w:rFonts w:ascii="HGMaruGothicMPRO" w:eastAsia="HGMaruGothicMPRO" w:hAnsi="HGMaruGothicMPRO"/>
                                  <w:lang w:eastAsia="zh-CN"/>
                                </w:rPr>
                              </w:pPr>
                              <w:r w:rsidRPr="00D05F23">
                                <w:rPr>
                                  <w:rFonts w:ascii="HGMaruGothicMPRO" w:eastAsia="HGMaruGothicMPRO" w:hAnsi="HGMaruGothicMPRO" w:hint="eastAsia"/>
                                  <w:lang w:eastAsia="zh-CN"/>
                                </w:rPr>
                                <w:t>大会会長</w:t>
                              </w:r>
                            </w:p>
                            <w:p w14:paraId="4F00ECBF" w14:textId="77777777" w:rsidR="00EE16AF" w:rsidRPr="00D05F23" w:rsidRDefault="00EE16AF" w:rsidP="00CC7ADA">
                              <w:pPr>
                                <w:spacing w:line="240" w:lineRule="exact"/>
                                <w:jc w:val="center"/>
                                <w:rPr>
                                  <w:rFonts w:ascii="HGMaruGothicMPRO" w:eastAsia="HGMaruGothicMPRO" w:hAnsi="HGMaruGothicMPRO"/>
                                  <w:sz w:val="22"/>
                                  <w:lang w:eastAsia="zh-TW"/>
                                </w:rPr>
                              </w:pPr>
                              <w:r w:rsidRPr="00D05F23">
                                <w:rPr>
                                  <w:rFonts w:ascii="HGMaruGothicMPRO" w:eastAsia="HGMaruGothicMPRO" w:hAnsi="HGMaruGothicMPRO" w:hint="eastAsia"/>
                                  <w:sz w:val="22"/>
                                  <w:lang w:eastAsia="zh-TW"/>
                                </w:rPr>
                                <w:t xml:space="preserve">　　氏　　　　名</w:t>
                              </w:r>
                            </w:p>
                          </w:txbxContent>
                        </wps:txbx>
                        <wps:bodyPr rot="0" vert="horz" wrap="square" lIns="91440" tIns="45720" rIns="91440" bIns="45720" anchor="t" anchorCtr="0" upright="1">
                          <a:noAutofit/>
                        </wps:bodyPr>
                      </wps:wsp>
                      <wps:wsp>
                        <wps:cNvPr id="12" name="Text Box 1503"/>
                        <wps:cNvSpPr txBox="1">
                          <a:spLocks noChangeArrowheads="1"/>
                        </wps:cNvSpPr>
                        <wps:spPr bwMode="auto">
                          <a:xfrm>
                            <a:off x="4014" y="5634"/>
                            <a:ext cx="3960" cy="2340"/>
                          </a:xfrm>
                          <a:prstGeom prst="rect">
                            <a:avLst/>
                          </a:prstGeom>
                          <a:solidFill>
                            <a:srgbClr val="FFFFFF"/>
                          </a:solidFill>
                          <a:ln w="9525">
                            <a:solidFill>
                              <a:srgbClr val="000000"/>
                            </a:solidFill>
                            <a:miter lim="800000"/>
                            <a:headEnd/>
                            <a:tailEnd/>
                          </a:ln>
                        </wps:spPr>
                        <wps:txbx>
                          <w:txbxContent>
                            <w:p w14:paraId="71872BEF" w14:textId="77777777" w:rsidR="00EE16AF" w:rsidRPr="00FB153B" w:rsidRDefault="00EE16AF" w:rsidP="00CC7ADA">
                              <w:pPr>
                                <w:spacing w:line="240" w:lineRule="exact"/>
                                <w:jc w:val="left"/>
                                <w:rPr>
                                  <w:rFonts w:ascii="HGMaruGothicMPRO" w:eastAsia="HGMaruGothicMPRO" w:hAnsi="HGMaruGothicMPRO"/>
                                  <w:lang w:eastAsia="zh-CN"/>
                                </w:rPr>
                              </w:pPr>
                              <w:r w:rsidRPr="00FB153B">
                                <w:rPr>
                                  <w:rFonts w:ascii="HGMaruGothicMPRO" w:eastAsia="HGMaruGothicMPRO" w:hAnsi="HGMaruGothicMPRO" w:hint="eastAsia"/>
                                  <w:lang w:eastAsia="zh-CN"/>
                                </w:rPr>
                                <w:t>大会副会長</w:t>
                              </w:r>
                            </w:p>
                            <w:p w14:paraId="69AD53C7" w14:textId="77777777" w:rsidR="00EE16AF" w:rsidRPr="00D05F23" w:rsidRDefault="00EE16AF" w:rsidP="00CC7ADA">
                              <w:pPr>
                                <w:pStyle w:val="af2"/>
                                <w:ind w:firstLineChars="150" w:firstLine="315"/>
                                <w:rPr>
                                  <w:rFonts w:ascii="HGMaruGothicMPRO" w:eastAsia="HGMaruGothicMPRO" w:hAnsi="HGMaruGothicMPRO"/>
                                  <w:lang w:eastAsia="zh-CN"/>
                                </w:rPr>
                              </w:pPr>
                              <w:r w:rsidRPr="00062928">
                                <w:rPr>
                                  <w:rFonts w:ascii="HGMaruGothicMPRO" w:eastAsia="HGMaruGothicMPRO" w:hAnsi="HGMaruGothicMPRO" w:hint="eastAsia"/>
                                  <w:lang w:eastAsia="zh-CN"/>
                                </w:rPr>
                                <w:t>道府県</w:t>
                              </w:r>
                              <w:r w:rsidRPr="00D05F23">
                                <w:rPr>
                                  <w:rFonts w:ascii="HGMaruGothicMPRO" w:eastAsia="HGMaruGothicMPRO" w:hAnsi="HGMaruGothicMPRO" w:hint="eastAsia"/>
                                  <w:lang w:eastAsia="zh-CN"/>
                                </w:rPr>
                                <w:t>商工会議所青年部連合会</w:t>
                              </w:r>
                            </w:p>
                            <w:p w14:paraId="3973DF1F" w14:textId="77777777" w:rsidR="00EE16AF" w:rsidRPr="00D05F23" w:rsidRDefault="00EE16AF" w:rsidP="00CC7ADA">
                              <w:pPr>
                                <w:spacing w:line="240" w:lineRule="exact"/>
                                <w:rPr>
                                  <w:rFonts w:ascii="HGMaruGothicMPRO" w:eastAsia="HGMaruGothicMPRO" w:hAnsi="HGMaruGothicMPRO"/>
                                  <w:lang w:eastAsia="zh-CN"/>
                                </w:rPr>
                              </w:pPr>
                              <w:r w:rsidRPr="00D05F23">
                                <w:rPr>
                                  <w:rFonts w:ascii="HGMaruGothicMPRO" w:eastAsia="HGMaruGothicMPRO" w:hAnsi="HGMaruGothicMPRO" w:hint="eastAsia"/>
                                  <w:lang w:eastAsia="zh-CN"/>
                                </w:rPr>
                                <w:t xml:space="preserve">　　　</w:t>
                              </w:r>
                              <w:r w:rsidRPr="00D05F23">
                                <w:rPr>
                                  <w:rFonts w:ascii="HGMaruGothicMPRO" w:eastAsia="HGMaruGothicMPRO" w:hAnsi="HGMaruGothicMPRO"/>
                                  <w:lang w:eastAsia="zh-CN"/>
                                </w:rPr>
                                <w:t>YEG会長</w:t>
                              </w:r>
                              <w:r w:rsidRPr="00D05F23">
                                <w:rPr>
                                  <w:rFonts w:ascii="HGMaruGothicMPRO" w:eastAsia="HGMaruGothicMPRO" w:hAnsi="HGMaruGothicMPRO"/>
                                  <w:lang w:eastAsia="zh-CN"/>
                                </w:rPr>
                                <w:tab/>
                              </w:r>
                              <w:r w:rsidRPr="00D05F23">
                                <w:rPr>
                                  <w:rFonts w:ascii="HGMaruGothicMPRO" w:eastAsia="HGMaruGothicMPRO" w:hAnsi="HGMaruGothicMPRO" w:hint="eastAsia"/>
                                  <w:lang w:eastAsia="zh-CN"/>
                                </w:rPr>
                                <w:t>氏　　　　名</w:t>
                              </w:r>
                            </w:p>
                            <w:p w14:paraId="2D437C55" w14:textId="77777777" w:rsidR="00EE16AF" w:rsidRPr="00D05F23" w:rsidRDefault="00EE16AF" w:rsidP="00CC7ADA">
                              <w:pPr>
                                <w:spacing w:line="240" w:lineRule="exact"/>
                                <w:rPr>
                                  <w:rFonts w:ascii="HGMaruGothicMPRO" w:eastAsia="HGMaruGothicMPRO" w:hAnsi="HGMaruGothicMPRO"/>
                                  <w:lang w:eastAsia="zh-CN"/>
                                </w:rPr>
                              </w:pPr>
                              <w:r w:rsidRPr="00D05F23">
                                <w:rPr>
                                  <w:rFonts w:ascii="HGMaruGothicMPRO" w:eastAsia="HGMaruGothicMPRO" w:hAnsi="HGMaruGothicMPRO" w:hint="eastAsia"/>
                                  <w:lang w:eastAsia="zh-CN"/>
                                </w:rPr>
                                <w:t xml:space="preserve">　　　</w:t>
                              </w:r>
                              <w:r w:rsidRPr="00D05F23">
                                <w:rPr>
                                  <w:rFonts w:ascii="HGMaruGothicMPRO" w:eastAsia="HGMaruGothicMPRO" w:hAnsi="HGMaruGothicMPRO"/>
                                  <w:lang w:eastAsia="zh-CN"/>
                                </w:rPr>
                                <w:t>YEG会長</w:t>
                              </w:r>
                              <w:r w:rsidRPr="00D05F23">
                                <w:rPr>
                                  <w:rFonts w:ascii="HGMaruGothicMPRO" w:eastAsia="HGMaruGothicMPRO" w:hAnsi="HGMaruGothicMPRO"/>
                                  <w:lang w:eastAsia="zh-CN"/>
                                </w:rPr>
                                <w:tab/>
                              </w:r>
                              <w:r w:rsidRPr="00D05F23">
                                <w:rPr>
                                  <w:rFonts w:ascii="HGMaruGothicMPRO" w:eastAsia="HGMaruGothicMPRO" w:hAnsi="HGMaruGothicMPRO" w:hint="eastAsia"/>
                                  <w:lang w:eastAsia="zh-CN"/>
                                </w:rPr>
                                <w:t>氏　　　　名</w:t>
                              </w:r>
                            </w:p>
                            <w:p w14:paraId="11059B14" w14:textId="77777777" w:rsidR="00EE16AF" w:rsidRPr="00D05F23" w:rsidRDefault="00EE16AF" w:rsidP="00CC7ADA">
                              <w:pPr>
                                <w:spacing w:line="240" w:lineRule="exact"/>
                                <w:rPr>
                                  <w:rFonts w:ascii="HGMaruGothicMPRO" w:eastAsia="HGMaruGothicMPRO" w:hAnsi="HGMaruGothicMPRO"/>
                                  <w:lang w:eastAsia="zh-CN"/>
                                </w:rPr>
                              </w:pPr>
                              <w:r w:rsidRPr="00D05F23">
                                <w:rPr>
                                  <w:rFonts w:ascii="HGMaruGothicMPRO" w:eastAsia="HGMaruGothicMPRO" w:hAnsi="HGMaruGothicMPRO" w:hint="eastAsia"/>
                                  <w:lang w:eastAsia="zh-CN"/>
                                </w:rPr>
                                <w:t xml:space="preserve">　　　</w:t>
                              </w:r>
                              <w:r w:rsidRPr="00D05F23">
                                <w:rPr>
                                  <w:rFonts w:ascii="HGMaruGothicMPRO" w:eastAsia="HGMaruGothicMPRO" w:hAnsi="HGMaruGothicMPRO"/>
                                  <w:lang w:eastAsia="zh-CN"/>
                                </w:rPr>
                                <w:t>YEG会長</w:t>
                              </w:r>
                              <w:r w:rsidRPr="00D05F23">
                                <w:rPr>
                                  <w:rFonts w:ascii="HGMaruGothicMPRO" w:eastAsia="HGMaruGothicMPRO" w:hAnsi="HGMaruGothicMPRO"/>
                                  <w:lang w:eastAsia="zh-CN"/>
                                </w:rPr>
                                <w:tab/>
                              </w:r>
                              <w:r w:rsidRPr="00D05F23">
                                <w:rPr>
                                  <w:rFonts w:ascii="HGMaruGothicMPRO" w:eastAsia="HGMaruGothicMPRO" w:hAnsi="HGMaruGothicMPRO" w:hint="eastAsia"/>
                                  <w:lang w:eastAsia="zh-CN"/>
                                </w:rPr>
                                <w:t>氏　　　　名</w:t>
                              </w:r>
                            </w:p>
                            <w:p w14:paraId="1F1B0BB6" w14:textId="77777777" w:rsidR="00EE16AF" w:rsidRPr="00D05F23" w:rsidRDefault="00EE16AF" w:rsidP="00CC7ADA">
                              <w:pPr>
                                <w:spacing w:line="240" w:lineRule="exact"/>
                                <w:rPr>
                                  <w:rFonts w:ascii="HGMaruGothicMPRO" w:eastAsia="HGMaruGothicMPRO" w:hAnsi="HGMaruGothicMPRO"/>
                                  <w:lang w:eastAsia="zh-CN"/>
                                </w:rPr>
                              </w:pPr>
                              <w:r w:rsidRPr="00D05F23">
                                <w:rPr>
                                  <w:rFonts w:ascii="HGMaruGothicMPRO" w:eastAsia="HGMaruGothicMPRO" w:hAnsi="HGMaruGothicMPRO" w:hint="eastAsia"/>
                                  <w:lang w:eastAsia="zh-CN"/>
                                </w:rPr>
                                <w:t xml:space="preserve">　　　</w:t>
                              </w:r>
                              <w:r w:rsidRPr="00D05F23">
                                <w:rPr>
                                  <w:rFonts w:ascii="HGMaruGothicMPRO" w:eastAsia="HGMaruGothicMPRO" w:hAnsi="HGMaruGothicMPRO"/>
                                  <w:lang w:eastAsia="zh-CN"/>
                                </w:rPr>
                                <w:t>YEG会長</w:t>
                              </w:r>
                              <w:r w:rsidRPr="00D05F23">
                                <w:rPr>
                                  <w:rFonts w:ascii="HGMaruGothicMPRO" w:eastAsia="HGMaruGothicMPRO" w:hAnsi="HGMaruGothicMPRO"/>
                                  <w:lang w:eastAsia="zh-CN"/>
                                </w:rPr>
                                <w:tab/>
                              </w:r>
                              <w:r w:rsidRPr="00D05F23">
                                <w:rPr>
                                  <w:rFonts w:ascii="HGMaruGothicMPRO" w:eastAsia="HGMaruGothicMPRO" w:hAnsi="HGMaruGothicMPRO" w:hint="eastAsia"/>
                                  <w:lang w:eastAsia="zh-CN"/>
                                </w:rPr>
                                <w:t>氏　　　　名</w:t>
                              </w:r>
                            </w:p>
                            <w:p w14:paraId="6B9CF67E" w14:textId="77777777" w:rsidR="00EE16AF" w:rsidRPr="00D05F23" w:rsidRDefault="00EE16AF" w:rsidP="00CC7ADA">
                              <w:pPr>
                                <w:spacing w:line="240" w:lineRule="exact"/>
                                <w:rPr>
                                  <w:rFonts w:ascii="HGMaruGothicMPRO" w:eastAsia="HGMaruGothicMPRO" w:hAnsi="HGMaruGothicMPRO"/>
                                  <w:lang w:eastAsia="zh-CN"/>
                                </w:rPr>
                              </w:pPr>
                              <w:r w:rsidRPr="00D05F23">
                                <w:rPr>
                                  <w:rFonts w:ascii="HGMaruGothicMPRO" w:eastAsia="HGMaruGothicMPRO" w:hAnsi="HGMaruGothicMPRO" w:hint="eastAsia"/>
                                  <w:lang w:eastAsia="zh-CN"/>
                                </w:rPr>
                                <w:t xml:space="preserve">　　　</w:t>
                              </w:r>
                              <w:r w:rsidRPr="00D05F23">
                                <w:rPr>
                                  <w:rFonts w:ascii="HGMaruGothicMPRO" w:eastAsia="HGMaruGothicMPRO" w:hAnsi="HGMaruGothicMPRO"/>
                                  <w:lang w:eastAsia="zh-CN"/>
                                </w:rPr>
                                <w:t>YEG会長</w:t>
                              </w:r>
                              <w:r w:rsidRPr="00D05F23">
                                <w:rPr>
                                  <w:rFonts w:ascii="HGMaruGothicMPRO" w:eastAsia="HGMaruGothicMPRO" w:hAnsi="HGMaruGothicMPRO"/>
                                  <w:lang w:eastAsia="zh-CN"/>
                                </w:rPr>
                                <w:tab/>
                              </w:r>
                              <w:r w:rsidRPr="00D05F23">
                                <w:rPr>
                                  <w:rFonts w:ascii="HGMaruGothicMPRO" w:eastAsia="HGMaruGothicMPRO" w:hAnsi="HGMaruGothicMPRO" w:hint="eastAsia"/>
                                  <w:lang w:eastAsia="zh-CN"/>
                                </w:rPr>
                                <w:t>氏　　　　名</w:t>
                              </w:r>
                            </w:p>
                            <w:p w14:paraId="7FA93482" w14:textId="77777777" w:rsidR="00EE16AF" w:rsidRPr="00D05F23" w:rsidRDefault="00EE16AF" w:rsidP="00CC7ADA">
                              <w:pPr>
                                <w:spacing w:line="240" w:lineRule="exact"/>
                                <w:rPr>
                                  <w:rFonts w:ascii="HGMaruGothicMPRO" w:eastAsia="HGMaruGothicMPRO" w:hAnsi="HGMaruGothicMPRO"/>
                                  <w:lang w:eastAsia="zh-CN"/>
                                </w:rPr>
                              </w:pPr>
                              <w:r w:rsidRPr="00D05F23">
                                <w:rPr>
                                  <w:rFonts w:ascii="HGMaruGothicMPRO" w:eastAsia="HGMaruGothicMPRO" w:hAnsi="HGMaruGothicMPRO" w:hint="eastAsia"/>
                                  <w:lang w:eastAsia="zh-CN"/>
                                </w:rPr>
                                <w:t xml:space="preserve">　　　</w:t>
                              </w:r>
                              <w:r w:rsidRPr="00D05F23">
                                <w:rPr>
                                  <w:rFonts w:ascii="HGMaruGothicMPRO" w:eastAsia="HGMaruGothicMPRO" w:hAnsi="HGMaruGothicMPRO"/>
                                  <w:lang w:eastAsia="zh-CN"/>
                                </w:rPr>
                                <w:t>YEG会長</w:t>
                              </w:r>
                              <w:r w:rsidRPr="00D05F23">
                                <w:rPr>
                                  <w:rFonts w:ascii="HGMaruGothicMPRO" w:eastAsia="HGMaruGothicMPRO" w:hAnsi="HGMaruGothicMPRO"/>
                                  <w:lang w:eastAsia="zh-CN"/>
                                </w:rPr>
                                <w:tab/>
                              </w:r>
                              <w:r w:rsidRPr="00D05F23">
                                <w:rPr>
                                  <w:rFonts w:ascii="HGMaruGothicMPRO" w:eastAsia="HGMaruGothicMPRO" w:hAnsi="HGMaruGothicMPRO" w:hint="eastAsia"/>
                                  <w:lang w:eastAsia="zh-CN"/>
                                </w:rPr>
                                <w:t>氏　　　　名</w:t>
                              </w:r>
                            </w:p>
                            <w:p w14:paraId="19505F6E" w14:textId="77777777" w:rsidR="00EE16AF" w:rsidRPr="00D05F23" w:rsidRDefault="00EE16AF" w:rsidP="00CC7ADA">
                              <w:pPr>
                                <w:spacing w:line="240" w:lineRule="exact"/>
                                <w:rPr>
                                  <w:rFonts w:ascii="HGMaruGothicMPRO" w:eastAsia="HGMaruGothicMPRO" w:hAnsi="HGMaruGothicMPRO"/>
                                  <w:lang w:eastAsia="zh-CN"/>
                                </w:rPr>
                              </w:pPr>
                              <w:r w:rsidRPr="00D05F23">
                                <w:rPr>
                                  <w:rFonts w:ascii="HGMaruGothicMPRO" w:eastAsia="HGMaruGothicMPRO" w:hAnsi="HGMaruGothicMPRO" w:hint="eastAsia"/>
                                  <w:lang w:eastAsia="zh-CN"/>
                                </w:rPr>
                                <w:t xml:space="preserve">　　　</w:t>
                              </w:r>
                              <w:r w:rsidRPr="00D05F23">
                                <w:rPr>
                                  <w:rFonts w:ascii="HGMaruGothicMPRO" w:eastAsia="HGMaruGothicMPRO" w:hAnsi="HGMaruGothicMPRO"/>
                                  <w:lang w:eastAsia="zh-CN"/>
                                </w:rPr>
                                <w:t>YEG会長</w:t>
                              </w:r>
                              <w:r w:rsidRPr="00D05F23">
                                <w:rPr>
                                  <w:rFonts w:ascii="HGMaruGothicMPRO" w:eastAsia="HGMaruGothicMPRO" w:hAnsi="HGMaruGothicMPRO"/>
                                  <w:lang w:eastAsia="zh-CN"/>
                                </w:rPr>
                                <w:tab/>
                              </w:r>
                              <w:r w:rsidRPr="00D05F23">
                                <w:rPr>
                                  <w:rFonts w:ascii="HGMaruGothicMPRO" w:eastAsia="HGMaruGothicMPRO" w:hAnsi="HGMaruGothicMPRO" w:hint="eastAsia"/>
                                  <w:lang w:eastAsia="zh-CN"/>
                                </w:rPr>
                                <w:t>氏　　　　名</w:t>
                              </w:r>
                            </w:p>
                          </w:txbxContent>
                        </wps:txbx>
                        <wps:bodyPr rot="0" vert="horz" wrap="square" lIns="91440" tIns="45720" rIns="91440" bIns="45720" anchor="t" anchorCtr="0" upright="1">
                          <a:noAutofit/>
                        </wps:bodyPr>
                      </wps:wsp>
                      <wps:wsp>
                        <wps:cNvPr id="13" name="Text Box 1504"/>
                        <wps:cNvSpPr txBox="1">
                          <a:spLocks noChangeArrowheads="1"/>
                        </wps:cNvSpPr>
                        <wps:spPr bwMode="auto">
                          <a:xfrm>
                            <a:off x="4014" y="8334"/>
                            <a:ext cx="3960" cy="720"/>
                          </a:xfrm>
                          <a:prstGeom prst="rect">
                            <a:avLst/>
                          </a:prstGeom>
                          <a:solidFill>
                            <a:srgbClr val="FFFFFF"/>
                          </a:solidFill>
                          <a:ln w="9525">
                            <a:solidFill>
                              <a:srgbClr val="000000"/>
                            </a:solidFill>
                            <a:miter lim="800000"/>
                            <a:headEnd/>
                            <a:tailEnd/>
                          </a:ln>
                        </wps:spPr>
                        <wps:txbx>
                          <w:txbxContent>
                            <w:p w14:paraId="3B69D0B5" w14:textId="77777777" w:rsidR="00EE16AF" w:rsidRPr="00D05F23" w:rsidRDefault="00EE16AF" w:rsidP="00CC7ADA">
                              <w:pPr>
                                <w:pStyle w:val="af2"/>
                                <w:rPr>
                                  <w:rFonts w:ascii="HGMaruGothicMPRO" w:eastAsia="HGMaruGothicMPRO" w:hAnsi="HGMaruGothicMPRO"/>
                                </w:rPr>
                              </w:pPr>
                              <w:r w:rsidRPr="00D05F23">
                                <w:rPr>
                                  <w:rFonts w:ascii="HGMaruGothicMPRO" w:eastAsia="HGMaruGothicMPRO" w:hAnsi="HGMaruGothicMPRO" w:hint="eastAsia"/>
                                </w:rPr>
                                <w:t>大会実行委員長</w:t>
                              </w:r>
                            </w:p>
                            <w:p w14:paraId="6578901C" w14:textId="77777777" w:rsidR="00EE16AF" w:rsidRPr="00D05F23" w:rsidRDefault="00EE16AF" w:rsidP="00CC7ADA">
                              <w:pPr>
                                <w:spacing w:line="240" w:lineRule="exact"/>
                                <w:rPr>
                                  <w:rFonts w:ascii="HGMaruGothicMPRO" w:eastAsia="HGMaruGothicMPRO" w:hAnsi="HGMaruGothicMPRO"/>
                                  <w:sz w:val="22"/>
                                </w:rPr>
                              </w:pPr>
                              <w:r w:rsidRPr="00D05F23">
                                <w:rPr>
                                  <w:rFonts w:ascii="HGMaruGothicMPRO" w:eastAsia="HGMaruGothicMPRO" w:hAnsi="HGMaruGothicMPRO" w:hint="eastAsia"/>
                                  <w:sz w:val="22"/>
                                </w:rPr>
                                <w:t xml:space="preserve">　　氏　　　　名（　　　</w:t>
                              </w:r>
                              <w:r w:rsidRPr="00D05F23">
                                <w:rPr>
                                  <w:rFonts w:ascii="HGMaruGothicMPRO" w:eastAsia="HGMaruGothicMPRO" w:hAnsi="HGMaruGothicMPRO"/>
                                  <w:sz w:val="22"/>
                                </w:rPr>
                                <w:t>YEG）</w:t>
                              </w:r>
                            </w:p>
                          </w:txbxContent>
                        </wps:txbx>
                        <wps:bodyPr rot="0" vert="horz" wrap="square" lIns="91440" tIns="45720" rIns="91440" bIns="45720" anchor="t" anchorCtr="0" upright="1">
                          <a:noAutofit/>
                        </wps:bodyPr>
                      </wps:wsp>
                      <wps:wsp>
                        <wps:cNvPr id="14" name="Text Box 1505"/>
                        <wps:cNvSpPr txBox="1">
                          <a:spLocks noChangeArrowheads="1"/>
                        </wps:cNvSpPr>
                        <wps:spPr bwMode="auto">
                          <a:xfrm>
                            <a:off x="1134" y="10134"/>
                            <a:ext cx="1620" cy="900"/>
                          </a:xfrm>
                          <a:prstGeom prst="rect">
                            <a:avLst/>
                          </a:prstGeom>
                          <a:solidFill>
                            <a:srgbClr val="FFFFFF"/>
                          </a:solidFill>
                          <a:ln w="9525">
                            <a:solidFill>
                              <a:srgbClr val="000000"/>
                            </a:solidFill>
                            <a:miter lim="800000"/>
                            <a:headEnd/>
                            <a:tailEnd/>
                          </a:ln>
                        </wps:spPr>
                        <wps:txbx>
                          <w:txbxContent>
                            <w:p w14:paraId="5D3D72A3" w14:textId="77777777" w:rsidR="00EE16AF" w:rsidRPr="00D05F23" w:rsidRDefault="00EE16AF" w:rsidP="00CC7ADA">
                              <w:pPr>
                                <w:pStyle w:val="af2"/>
                                <w:rPr>
                                  <w:rFonts w:ascii="HGMaruGothicMPRO" w:eastAsia="HGMaruGothicMPRO" w:hAnsi="HGMaruGothicMPRO"/>
                                  <w:lang w:eastAsia="zh-TW"/>
                                </w:rPr>
                              </w:pPr>
                              <w:r w:rsidRPr="00D05F23">
                                <w:rPr>
                                  <w:rFonts w:ascii="HGMaruGothicMPRO" w:eastAsia="HGMaruGothicMPRO" w:hAnsi="HGMaruGothicMPRO" w:hint="eastAsia"/>
                                  <w:lang w:eastAsia="zh-TW"/>
                                </w:rPr>
                                <w:t>副実行委員長</w:t>
                              </w:r>
                            </w:p>
                            <w:p w14:paraId="1963C9B5" w14:textId="77777777" w:rsidR="00EE16AF" w:rsidRPr="00D05F23" w:rsidRDefault="00EE16AF" w:rsidP="00CC7ADA">
                              <w:pPr>
                                <w:spacing w:line="240" w:lineRule="exact"/>
                                <w:jc w:val="center"/>
                                <w:rPr>
                                  <w:rFonts w:ascii="HGMaruGothicMPRO" w:eastAsia="HGMaruGothicMPRO" w:hAnsi="HGMaruGothicMPRO"/>
                                </w:rPr>
                              </w:pPr>
                              <w:r w:rsidRPr="00D05F23">
                                <w:rPr>
                                  <w:rFonts w:ascii="HGMaruGothicMPRO" w:eastAsia="HGMaruGothicMPRO" w:hAnsi="HGMaruGothicMPRO" w:hint="eastAsia"/>
                                </w:rPr>
                                <w:t>氏　　名</w:t>
                              </w:r>
                            </w:p>
                            <w:p w14:paraId="243DED36" w14:textId="77777777" w:rsidR="00EE16AF" w:rsidRPr="00D05F23" w:rsidRDefault="00EE16AF" w:rsidP="00CC7ADA">
                              <w:pPr>
                                <w:spacing w:line="240" w:lineRule="exact"/>
                                <w:rPr>
                                  <w:rFonts w:ascii="HGMaruGothicMPRO" w:eastAsia="HGMaruGothicMPRO" w:hAnsi="HGMaruGothicMPRO"/>
                                  <w:sz w:val="22"/>
                                </w:rPr>
                              </w:pPr>
                              <w:r>
                                <w:rPr>
                                  <w:rFonts w:ascii="HGMaruGothicMPRO" w:eastAsia="HGMaruGothicMPRO" w:hAnsi="HGMaruGothicMPRO" w:hint="eastAsia"/>
                                </w:rPr>
                                <w:t>(</w:t>
                              </w:r>
                              <w:r w:rsidRPr="00D05F23">
                                <w:rPr>
                                  <w:rFonts w:ascii="HGMaruGothicMPRO" w:eastAsia="HGMaruGothicMPRO" w:hAnsi="HGMaruGothicMPRO" w:hint="eastAsia"/>
                                </w:rPr>
                                <w:t xml:space="preserve">　　　</w:t>
                              </w:r>
                              <w:r w:rsidRPr="00D05F23">
                                <w:rPr>
                                  <w:rFonts w:ascii="HGMaruGothicMPRO" w:eastAsia="HGMaruGothicMPRO" w:hAnsi="HGMaruGothicMPRO"/>
                                </w:rPr>
                                <w:t>YEG</w:t>
                              </w:r>
                              <w:r>
                                <w:rPr>
                                  <w:rFonts w:ascii="HGMaruGothicMPRO" w:eastAsia="HGMaruGothicMPRO" w:hAnsi="HGMaruGothicMPRO" w:hint="eastAsia"/>
                                </w:rPr>
                                <w:t>）</w:t>
                              </w:r>
                              <w:r>
                                <w:rPr>
                                  <w:rFonts w:ascii="HGMaruGothicMPRO" w:eastAsia="HGMaruGothicMPRO" w:hAnsi="HGMaruGothicMPRO"/>
                                </w:rPr>
                                <w:t>）</w:t>
                              </w:r>
                              <w:r>
                                <w:rPr>
                                  <w:rFonts w:ascii="HGMaruGothicMPRO" w:eastAsia="HGMaruGothicMPRO" w:hAnsi="HGMaruGothicMPRO" w:hint="eastAsia"/>
                                </w:rPr>
                                <w:t>）</w:t>
                              </w:r>
                              <w:r>
                                <w:rPr>
                                  <w:rFonts w:ascii="HGMaruGothicMPRO" w:eastAsia="HGMaruGothicMPRO" w:hAnsi="HGMaruGothicMPRO"/>
                                </w:rPr>
                                <w:t>）</w:t>
                              </w:r>
                              <w:r w:rsidRPr="00D05F23">
                                <w:rPr>
                                  <w:rFonts w:ascii="HGMaruGothicMPRO" w:eastAsia="HGMaruGothicMPRO" w:hAnsi="HGMaruGothicMPRO"/>
                                </w:rPr>
                                <w:t>）</w:t>
                              </w:r>
                            </w:p>
                          </w:txbxContent>
                        </wps:txbx>
                        <wps:bodyPr rot="0" vert="horz" wrap="square" lIns="91440" tIns="45720" rIns="91440" bIns="45720" anchor="t" anchorCtr="0" upright="1">
                          <a:noAutofit/>
                        </wps:bodyPr>
                      </wps:wsp>
                      <wps:wsp>
                        <wps:cNvPr id="15" name="Text Box 1506"/>
                        <wps:cNvSpPr txBox="1">
                          <a:spLocks noChangeArrowheads="1"/>
                        </wps:cNvSpPr>
                        <wps:spPr bwMode="auto">
                          <a:xfrm>
                            <a:off x="3114" y="10134"/>
                            <a:ext cx="1620" cy="900"/>
                          </a:xfrm>
                          <a:prstGeom prst="rect">
                            <a:avLst/>
                          </a:prstGeom>
                          <a:solidFill>
                            <a:srgbClr val="FFFFFF"/>
                          </a:solidFill>
                          <a:ln w="9525">
                            <a:solidFill>
                              <a:srgbClr val="000000"/>
                            </a:solidFill>
                            <a:miter lim="800000"/>
                            <a:headEnd/>
                            <a:tailEnd/>
                          </a:ln>
                        </wps:spPr>
                        <wps:txbx>
                          <w:txbxContent>
                            <w:p w14:paraId="76C1FCE4" w14:textId="77777777" w:rsidR="00EE16AF" w:rsidRPr="00D05F23" w:rsidRDefault="00EE16AF" w:rsidP="00CC7ADA">
                              <w:pPr>
                                <w:pStyle w:val="af2"/>
                                <w:rPr>
                                  <w:rFonts w:ascii="HGMaruGothicMPRO" w:eastAsia="HGMaruGothicMPRO" w:hAnsi="HGMaruGothicMPRO"/>
                                  <w:lang w:eastAsia="zh-TW"/>
                                </w:rPr>
                              </w:pPr>
                              <w:r w:rsidRPr="00D05F23">
                                <w:rPr>
                                  <w:rFonts w:ascii="HGMaruGothicMPRO" w:eastAsia="HGMaruGothicMPRO" w:hAnsi="HGMaruGothicMPRO" w:hint="eastAsia"/>
                                  <w:lang w:eastAsia="zh-TW"/>
                                </w:rPr>
                                <w:t>副実行委員長</w:t>
                              </w:r>
                            </w:p>
                            <w:p w14:paraId="0B0FB396" w14:textId="77777777" w:rsidR="00EE16AF" w:rsidRPr="00D05F23" w:rsidRDefault="00EE16AF" w:rsidP="00CC7ADA">
                              <w:pPr>
                                <w:spacing w:line="240" w:lineRule="exact"/>
                                <w:jc w:val="center"/>
                                <w:rPr>
                                  <w:rFonts w:ascii="HGMaruGothicMPRO" w:eastAsia="HGMaruGothicMPRO" w:hAnsi="HGMaruGothicMPRO"/>
                                </w:rPr>
                              </w:pPr>
                              <w:r w:rsidRPr="00D05F23">
                                <w:rPr>
                                  <w:rFonts w:ascii="HGMaruGothicMPRO" w:eastAsia="HGMaruGothicMPRO" w:hAnsi="HGMaruGothicMPRO" w:hint="eastAsia"/>
                                </w:rPr>
                                <w:t>氏　　名</w:t>
                              </w:r>
                            </w:p>
                            <w:p w14:paraId="74694599" w14:textId="77777777" w:rsidR="00EE16AF" w:rsidRDefault="00EE16AF" w:rsidP="00CC7ADA">
                              <w:pPr>
                                <w:spacing w:line="240" w:lineRule="exact"/>
                                <w:jc w:val="center"/>
                                <w:rPr>
                                  <w:rFonts w:eastAsia="ＭＳ ゴシック"/>
                                  <w:sz w:val="22"/>
                                </w:rPr>
                              </w:pPr>
                              <w:r>
                                <w:rPr>
                                  <w:rFonts w:ascii="HGMaruGothicMPRO" w:eastAsia="HGMaruGothicMPRO" w:hAnsi="HGMaruGothicMPRO" w:hint="eastAsia"/>
                                </w:rPr>
                                <w:t>(</w:t>
                              </w:r>
                              <w:r w:rsidRPr="00D05F23">
                                <w:rPr>
                                  <w:rFonts w:ascii="HGMaruGothicMPRO" w:eastAsia="HGMaruGothicMPRO" w:hAnsi="HGMaruGothicMPRO" w:hint="eastAsia"/>
                                </w:rPr>
                                <w:t xml:space="preserve">　　　</w:t>
                              </w:r>
                              <w:r w:rsidRPr="00D05F23">
                                <w:rPr>
                                  <w:rFonts w:ascii="HGMaruGothicMPRO" w:eastAsia="HGMaruGothicMPRO" w:hAnsi="HGMaruGothicMPRO"/>
                                </w:rPr>
                                <w:t>YEG）</w:t>
                              </w:r>
                            </w:p>
                          </w:txbxContent>
                        </wps:txbx>
                        <wps:bodyPr rot="0" vert="horz" wrap="square" lIns="91440" tIns="45720" rIns="91440" bIns="45720" anchor="t" anchorCtr="0" upright="1">
                          <a:noAutofit/>
                        </wps:bodyPr>
                      </wps:wsp>
                      <wps:wsp>
                        <wps:cNvPr id="16" name="Text Box 1507"/>
                        <wps:cNvSpPr txBox="1">
                          <a:spLocks noChangeArrowheads="1"/>
                        </wps:cNvSpPr>
                        <wps:spPr bwMode="auto">
                          <a:xfrm>
                            <a:off x="5094" y="10134"/>
                            <a:ext cx="1620" cy="900"/>
                          </a:xfrm>
                          <a:prstGeom prst="rect">
                            <a:avLst/>
                          </a:prstGeom>
                          <a:solidFill>
                            <a:srgbClr val="FFFFFF"/>
                          </a:solidFill>
                          <a:ln w="9525">
                            <a:solidFill>
                              <a:srgbClr val="000000"/>
                            </a:solidFill>
                            <a:miter lim="800000"/>
                            <a:headEnd/>
                            <a:tailEnd/>
                          </a:ln>
                        </wps:spPr>
                        <wps:txbx>
                          <w:txbxContent>
                            <w:p w14:paraId="05A0030F" w14:textId="77777777" w:rsidR="00EE16AF" w:rsidRPr="00D05F23" w:rsidRDefault="00EE16AF" w:rsidP="00CC7ADA">
                              <w:pPr>
                                <w:pStyle w:val="af2"/>
                                <w:rPr>
                                  <w:rFonts w:ascii="HGMaruGothicMPRO" w:eastAsia="HGMaruGothicMPRO" w:hAnsi="HGMaruGothicMPRO"/>
                                  <w:lang w:eastAsia="zh-TW"/>
                                </w:rPr>
                              </w:pPr>
                              <w:r w:rsidRPr="00D05F23">
                                <w:rPr>
                                  <w:rFonts w:ascii="HGMaruGothicMPRO" w:eastAsia="HGMaruGothicMPRO" w:hAnsi="HGMaruGothicMPRO" w:hint="eastAsia"/>
                                  <w:lang w:eastAsia="zh-TW"/>
                                </w:rPr>
                                <w:t>副実行委員長</w:t>
                              </w:r>
                            </w:p>
                            <w:p w14:paraId="66A20F51" w14:textId="77777777" w:rsidR="00EE16AF" w:rsidRPr="00D05F23" w:rsidRDefault="00EE16AF" w:rsidP="00CC7ADA">
                              <w:pPr>
                                <w:spacing w:line="240" w:lineRule="exact"/>
                                <w:jc w:val="center"/>
                                <w:rPr>
                                  <w:rFonts w:ascii="HGMaruGothicMPRO" w:eastAsia="HGMaruGothicMPRO" w:hAnsi="HGMaruGothicMPRO"/>
                                </w:rPr>
                              </w:pPr>
                              <w:r w:rsidRPr="00D05F23">
                                <w:rPr>
                                  <w:rFonts w:ascii="HGMaruGothicMPRO" w:eastAsia="HGMaruGothicMPRO" w:hAnsi="HGMaruGothicMPRO" w:hint="eastAsia"/>
                                </w:rPr>
                                <w:t>氏　　名</w:t>
                              </w:r>
                            </w:p>
                            <w:p w14:paraId="72329175" w14:textId="77777777" w:rsidR="00EE16AF" w:rsidRDefault="00EE16AF" w:rsidP="00CC7ADA">
                              <w:pPr>
                                <w:spacing w:line="240" w:lineRule="exact"/>
                                <w:jc w:val="center"/>
                                <w:rPr>
                                  <w:rFonts w:eastAsia="ＭＳ ゴシック"/>
                                  <w:sz w:val="22"/>
                                </w:rPr>
                              </w:pPr>
                              <w:r>
                                <w:rPr>
                                  <w:rFonts w:ascii="HGMaruGothicMPRO" w:eastAsia="HGMaruGothicMPRO" w:hAnsi="HGMaruGothicMPRO" w:hint="eastAsia"/>
                                </w:rPr>
                                <w:t>(</w:t>
                              </w:r>
                              <w:r w:rsidRPr="00D05F23">
                                <w:rPr>
                                  <w:rFonts w:ascii="HGMaruGothicMPRO" w:eastAsia="HGMaruGothicMPRO" w:hAnsi="HGMaruGothicMPRO" w:hint="eastAsia"/>
                                </w:rPr>
                                <w:t xml:space="preserve">　　　</w:t>
                              </w:r>
                              <w:r w:rsidRPr="00D05F23">
                                <w:rPr>
                                  <w:rFonts w:ascii="HGMaruGothicMPRO" w:eastAsia="HGMaruGothicMPRO" w:hAnsi="HGMaruGothicMPRO"/>
                                </w:rPr>
                                <w:t>YEG）</w:t>
                              </w:r>
                            </w:p>
                          </w:txbxContent>
                        </wps:txbx>
                        <wps:bodyPr rot="0" vert="horz" wrap="square" lIns="91440" tIns="45720" rIns="91440" bIns="45720" anchor="t" anchorCtr="0" upright="1">
                          <a:noAutofit/>
                        </wps:bodyPr>
                      </wps:wsp>
                      <wps:wsp>
                        <wps:cNvPr id="17" name="Text Box 1508"/>
                        <wps:cNvSpPr txBox="1">
                          <a:spLocks noChangeArrowheads="1"/>
                        </wps:cNvSpPr>
                        <wps:spPr bwMode="auto">
                          <a:xfrm>
                            <a:off x="7074" y="10134"/>
                            <a:ext cx="1620" cy="900"/>
                          </a:xfrm>
                          <a:prstGeom prst="rect">
                            <a:avLst/>
                          </a:prstGeom>
                          <a:solidFill>
                            <a:srgbClr val="FFFFFF"/>
                          </a:solidFill>
                          <a:ln w="9525">
                            <a:solidFill>
                              <a:srgbClr val="000000"/>
                            </a:solidFill>
                            <a:miter lim="800000"/>
                            <a:headEnd/>
                            <a:tailEnd/>
                          </a:ln>
                        </wps:spPr>
                        <wps:txbx>
                          <w:txbxContent>
                            <w:p w14:paraId="19031916" w14:textId="77777777" w:rsidR="00EE16AF" w:rsidRPr="00D05F23" w:rsidRDefault="00EE16AF" w:rsidP="00CC7ADA">
                              <w:pPr>
                                <w:pStyle w:val="af2"/>
                                <w:rPr>
                                  <w:rFonts w:ascii="HGMaruGothicMPRO" w:eastAsia="HGMaruGothicMPRO" w:hAnsi="HGMaruGothicMPRO"/>
                                  <w:lang w:eastAsia="zh-TW"/>
                                </w:rPr>
                              </w:pPr>
                              <w:r w:rsidRPr="00D05F23">
                                <w:rPr>
                                  <w:rFonts w:ascii="HGMaruGothicMPRO" w:eastAsia="HGMaruGothicMPRO" w:hAnsi="HGMaruGothicMPRO" w:hint="eastAsia"/>
                                  <w:lang w:eastAsia="zh-TW"/>
                                </w:rPr>
                                <w:t>副実行委員長</w:t>
                              </w:r>
                            </w:p>
                            <w:p w14:paraId="26E623E8" w14:textId="77777777" w:rsidR="00EE16AF" w:rsidRPr="00D05F23" w:rsidRDefault="00EE16AF" w:rsidP="00CC7ADA">
                              <w:pPr>
                                <w:spacing w:line="240" w:lineRule="exact"/>
                                <w:jc w:val="center"/>
                                <w:rPr>
                                  <w:rFonts w:ascii="HGMaruGothicMPRO" w:eastAsia="HGMaruGothicMPRO" w:hAnsi="HGMaruGothicMPRO"/>
                                </w:rPr>
                              </w:pPr>
                              <w:r w:rsidRPr="00D05F23">
                                <w:rPr>
                                  <w:rFonts w:ascii="HGMaruGothicMPRO" w:eastAsia="HGMaruGothicMPRO" w:hAnsi="HGMaruGothicMPRO" w:hint="eastAsia"/>
                                </w:rPr>
                                <w:t>氏　　名</w:t>
                              </w:r>
                            </w:p>
                            <w:p w14:paraId="65FC369F" w14:textId="77777777" w:rsidR="00EE16AF" w:rsidRPr="00D05F23" w:rsidRDefault="00EE16AF" w:rsidP="00CC7ADA">
                              <w:pPr>
                                <w:spacing w:line="240" w:lineRule="exact"/>
                                <w:jc w:val="center"/>
                                <w:rPr>
                                  <w:rFonts w:ascii="HGMaruGothicMPRO" w:eastAsia="HGMaruGothicMPRO" w:hAnsi="HGMaruGothicMPRO"/>
                                  <w:sz w:val="22"/>
                                </w:rPr>
                              </w:pPr>
                              <w:r>
                                <w:rPr>
                                  <w:rFonts w:ascii="HGMaruGothicMPRO" w:eastAsia="HGMaruGothicMPRO" w:hAnsi="HGMaruGothicMPRO" w:hint="eastAsia"/>
                                </w:rPr>
                                <w:t>(</w:t>
                              </w:r>
                              <w:r w:rsidRPr="00D05F23">
                                <w:rPr>
                                  <w:rFonts w:ascii="HGMaruGothicMPRO" w:eastAsia="HGMaruGothicMPRO" w:hAnsi="HGMaruGothicMPRO" w:hint="eastAsia"/>
                                </w:rPr>
                                <w:t xml:space="preserve">　　　</w:t>
                              </w:r>
                              <w:r w:rsidRPr="00D05F23">
                                <w:rPr>
                                  <w:rFonts w:ascii="HGMaruGothicMPRO" w:eastAsia="HGMaruGothicMPRO" w:hAnsi="HGMaruGothicMPRO"/>
                                </w:rPr>
                                <w:t>YEG）</w:t>
                              </w:r>
                            </w:p>
                          </w:txbxContent>
                        </wps:txbx>
                        <wps:bodyPr rot="0" vert="horz" wrap="square" lIns="91440" tIns="45720" rIns="91440" bIns="45720" anchor="t" anchorCtr="0" upright="1">
                          <a:noAutofit/>
                        </wps:bodyPr>
                      </wps:wsp>
                      <wps:wsp>
                        <wps:cNvPr id="18" name="Text Box 1509"/>
                        <wps:cNvSpPr txBox="1">
                          <a:spLocks noChangeArrowheads="1"/>
                        </wps:cNvSpPr>
                        <wps:spPr bwMode="auto">
                          <a:xfrm>
                            <a:off x="9054" y="10134"/>
                            <a:ext cx="1620" cy="900"/>
                          </a:xfrm>
                          <a:prstGeom prst="rect">
                            <a:avLst/>
                          </a:prstGeom>
                          <a:solidFill>
                            <a:srgbClr val="FFFFFF"/>
                          </a:solidFill>
                          <a:ln w="9525">
                            <a:solidFill>
                              <a:srgbClr val="000000"/>
                            </a:solidFill>
                            <a:miter lim="800000"/>
                            <a:headEnd/>
                            <a:tailEnd/>
                          </a:ln>
                        </wps:spPr>
                        <wps:txbx>
                          <w:txbxContent>
                            <w:p w14:paraId="17C86C92" w14:textId="77777777" w:rsidR="00EE16AF" w:rsidRPr="00D05F23" w:rsidRDefault="00EE16AF" w:rsidP="00CC7ADA">
                              <w:pPr>
                                <w:pStyle w:val="af2"/>
                                <w:rPr>
                                  <w:rFonts w:ascii="HGMaruGothicMPRO" w:eastAsia="HGMaruGothicMPRO" w:hAnsi="HGMaruGothicMPRO"/>
                                  <w:lang w:eastAsia="zh-TW"/>
                                </w:rPr>
                              </w:pPr>
                              <w:r w:rsidRPr="00D05F23">
                                <w:rPr>
                                  <w:rFonts w:ascii="HGMaruGothicMPRO" w:eastAsia="HGMaruGothicMPRO" w:hAnsi="HGMaruGothicMPRO" w:hint="eastAsia"/>
                                  <w:lang w:eastAsia="zh-TW"/>
                                </w:rPr>
                                <w:t>副実行委員長</w:t>
                              </w:r>
                            </w:p>
                            <w:p w14:paraId="7EF9EBB6" w14:textId="77777777" w:rsidR="00EE16AF" w:rsidRPr="00D05F23" w:rsidRDefault="00EE16AF" w:rsidP="00CC7ADA">
                              <w:pPr>
                                <w:spacing w:line="240" w:lineRule="exact"/>
                                <w:jc w:val="center"/>
                                <w:rPr>
                                  <w:rFonts w:ascii="HGMaruGothicMPRO" w:eastAsia="HGMaruGothicMPRO" w:hAnsi="HGMaruGothicMPRO"/>
                                </w:rPr>
                              </w:pPr>
                              <w:r w:rsidRPr="00D05F23">
                                <w:rPr>
                                  <w:rFonts w:ascii="HGMaruGothicMPRO" w:eastAsia="HGMaruGothicMPRO" w:hAnsi="HGMaruGothicMPRO" w:hint="eastAsia"/>
                                </w:rPr>
                                <w:t>氏　　名</w:t>
                              </w:r>
                            </w:p>
                            <w:p w14:paraId="54D49AAE" w14:textId="77777777" w:rsidR="00EE16AF" w:rsidRPr="00D05F23" w:rsidRDefault="00EE16AF" w:rsidP="00CC7ADA">
                              <w:pPr>
                                <w:spacing w:line="240" w:lineRule="exact"/>
                                <w:jc w:val="center"/>
                                <w:rPr>
                                  <w:rFonts w:ascii="HGMaruGothicMPRO" w:eastAsia="HGMaruGothicMPRO" w:hAnsi="HGMaruGothicMPRO"/>
                                  <w:sz w:val="22"/>
                                </w:rPr>
                              </w:pPr>
                              <w:r>
                                <w:rPr>
                                  <w:rFonts w:ascii="HGMaruGothicMPRO" w:eastAsia="HGMaruGothicMPRO" w:hAnsi="HGMaruGothicMPRO" w:hint="eastAsia"/>
                                </w:rPr>
                                <w:t>(</w:t>
                              </w:r>
                              <w:r w:rsidRPr="00D05F23">
                                <w:rPr>
                                  <w:rFonts w:ascii="HGMaruGothicMPRO" w:eastAsia="HGMaruGothicMPRO" w:hAnsi="HGMaruGothicMPRO" w:hint="eastAsia"/>
                                </w:rPr>
                                <w:t xml:space="preserve">　　　</w:t>
                              </w:r>
                              <w:r w:rsidRPr="00D05F23">
                                <w:rPr>
                                  <w:rFonts w:ascii="HGMaruGothicMPRO" w:eastAsia="HGMaruGothicMPRO" w:hAnsi="HGMaruGothicMPRO"/>
                                </w:rPr>
                                <w:t>YEG）</w:t>
                              </w:r>
                            </w:p>
                          </w:txbxContent>
                        </wps:txbx>
                        <wps:bodyPr rot="0" vert="horz" wrap="square" lIns="91440" tIns="45720" rIns="91440" bIns="45720" anchor="t" anchorCtr="0" upright="1">
                          <a:noAutofit/>
                        </wps:bodyPr>
                      </wps:wsp>
                      <wps:wsp>
                        <wps:cNvPr id="19" name="Text Box 1510"/>
                        <wps:cNvSpPr txBox="1">
                          <a:spLocks noChangeArrowheads="1"/>
                        </wps:cNvSpPr>
                        <wps:spPr bwMode="auto">
                          <a:xfrm>
                            <a:off x="1134" y="11754"/>
                            <a:ext cx="812" cy="2340"/>
                          </a:xfrm>
                          <a:prstGeom prst="rect">
                            <a:avLst/>
                          </a:prstGeom>
                          <a:solidFill>
                            <a:srgbClr val="FFFFFF"/>
                          </a:solidFill>
                          <a:ln w="9525">
                            <a:solidFill>
                              <a:srgbClr val="000000"/>
                            </a:solidFill>
                            <a:miter lim="800000"/>
                            <a:headEnd/>
                            <a:tailEnd/>
                          </a:ln>
                        </wps:spPr>
                        <wps:txbx>
                          <w:txbxContent>
                            <w:p w14:paraId="7B3EDEE6" w14:textId="77777777" w:rsidR="00EE16AF" w:rsidRDefault="00EE16AF" w:rsidP="00CC7ADA">
                              <w:pPr>
                                <w:spacing w:line="240" w:lineRule="exact"/>
                                <w:rPr>
                                  <w:rFonts w:ascii="HGMaruGothicMPRO" w:eastAsia="HGMaruGothicMPRO" w:hAnsi="HGMaruGothicMPRO"/>
                                </w:rPr>
                              </w:pPr>
                              <w:r w:rsidRPr="00D05F23">
                                <w:rPr>
                                  <w:rFonts w:ascii="HGMaruGothicMPRO" w:eastAsia="HGMaruGothicMPRO" w:hAnsi="HGMaruGothicMPRO" w:hint="eastAsia"/>
                                </w:rPr>
                                <w:t>総務部会</w:t>
                              </w:r>
                              <w:r>
                                <w:rPr>
                                  <w:rFonts w:ascii="HGMaruGothicMPRO" w:eastAsia="HGMaruGothicMPRO" w:hAnsi="HGMaruGothicMPRO" w:hint="eastAsia"/>
                                </w:rPr>
                                <w:t xml:space="preserve">　　　　</w:t>
                              </w:r>
                            </w:p>
                            <w:p w14:paraId="35FA07A7" w14:textId="77777777" w:rsidR="00EE16AF" w:rsidRDefault="00EE16AF" w:rsidP="00CC7ADA">
                              <w:pPr>
                                <w:spacing w:line="240" w:lineRule="exact"/>
                                <w:rPr>
                                  <w:rFonts w:ascii="HGMaruGothicMPRO" w:eastAsia="HGMaruGothicMPRO" w:hAnsi="HGMaruGothicMPRO"/>
                                </w:rPr>
                              </w:pPr>
                              <w:r w:rsidRPr="00D05F23">
                                <w:rPr>
                                  <w:rFonts w:ascii="HGMaruGothicMPRO" w:eastAsia="HGMaruGothicMPRO" w:hAnsi="HGMaruGothicMPRO" w:hint="eastAsia"/>
                                </w:rPr>
                                <w:t>会長</w:t>
                              </w:r>
                              <w:r>
                                <w:rPr>
                                  <w:rFonts w:ascii="HGMaruGothicMPRO" w:eastAsia="HGMaruGothicMPRO" w:hAnsi="HGMaruGothicMPRO" w:hint="eastAsia"/>
                                </w:rPr>
                                <w:t xml:space="preserve">　　氏　　名</w:t>
                              </w:r>
                            </w:p>
                            <w:p w14:paraId="5404734C" w14:textId="77777777" w:rsidR="00EE16AF" w:rsidRPr="00D05F23" w:rsidRDefault="00EE16AF" w:rsidP="00CC7ADA">
                              <w:pPr>
                                <w:spacing w:line="240" w:lineRule="exact"/>
                                <w:ind w:firstLineChars="100" w:firstLine="210"/>
                                <w:rPr>
                                  <w:rFonts w:ascii="HGMaruGothicMPRO" w:eastAsia="HGMaruGothicMPRO" w:hAnsi="HGMaruGothicMPRO"/>
                                </w:rPr>
                              </w:pPr>
                              <w:r>
                                <w:rPr>
                                  <w:rFonts w:ascii="HGMaruGothicMPRO" w:eastAsia="HGMaruGothicMPRO" w:hAnsi="HGMaruGothicMPRO" w:hint="eastAsia"/>
                                </w:rPr>
                                <w:t xml:space="preserve">　</w:t>
                              </w:r>
                              <w:r w:rsidRPr="00D05F23">
                                <w:rPr>
                                  <w:rFonts w:ascii="HGMaruGothicMPRO" w:eastAsia="HGMaruGothicMPRO" w:hAnsi="HGMaruGothicMPRO" w:hint="eastAsia"/>
                                </w:rPr>
                                <w:t>氏　　名</w:t>
                              </w:r>
                            </w:p>
                          </w:txbxContent>
                        </wps:txbx>
                        <wps:bodyPr rot="0" vert="eaVert" wrap="square" lIns="91440" tIns="45720" rIns="91440" bIns="45720" anchor="t" anchorCtr="0" upright="1">
                          <a:noAutofit/>
                        </wps:bodyPr>
                      </wps:wsp>
                      <wps:wsp>
                        <wps:cNvPr id="20" name="Text Box 1511"/>
                        <wps:cNvSpPr txBox="1">
                          <a:spLocks noChangeArrowheads="1"/>
                        </wps:cNvSpPr>
                        <wps:spPr bwMode="auto">
                          <a:xfrm>
                            <a:off x="2034" y="11754"/>
                            <a:ext cx="765" cy="2340"/>
                          </a:xfrm>
                          <a:prstGeom prst="rect">
                            <a:avLst/>
                          </a:prstGeom>
                          <a:solidFill>
                            <a:srgbClr val="FFFFFF"/>
                          </a:solidFill>
                          <a:ln w="9525">
                            <a:solidFill>
                              <a:srgbClr val="000000"/>
                            </a:solidFill>
                            <a:miter lim="800000"/>
                            <a:headEnd/>
                            <a:tailEnd/>
                          </a:ln>
                        </wps:spPr>
                        <wps:txbx>
                          <w:txbxContent>
                            <w:p w14:paraId="49C81E73" w14:textId="77777777" w:rsidR="00EE16AF" w:rsidRPr="00D05F23" w:rsidRDefault="00EE16AF" w:rsidP="00CC7ADA">
                              <w:pPr>
                                <w:spacing w:line="240" w:lineRule="exact"/>
                                <w:rPr>
                                  <w:rFonts w:ascii="HGMaruGothicMPRO" w:eastAsia="HGMaruGothicMPRO" w:hAnsi="HGMaruGothicMPRO"/>
                                </w:rPr>
                              </w:pPr>
                              <w:r w:rsidRPr="00D05F23">
                                <w:rPr>
                                  <w:rFonts w:ascii="HGMaruGothicMPRO" w:eastAsia="HGMaruGothicMPRO" w:hAnsi="HGMaruGothicMPRO" w:hint="eastAsia"/>
                                </w:rPr>
                                <w:t>広報部会</w:t>
                              </w:r>
                            </w:p>
                            <w:p w14:paraId="1D44F493" w14:textId="77777777" w:rsidR="00EE16AF" w:rsidRPr="00D05F23" w:rsidRDefault="00EE16AF" w:rsidP="00CC7ADA">
                              <w:pPr>
                                <w:pStyle w:val="af2"/>
                                <w:rPr>
                                  <w:rFonts w:ascii="HGMaruGothicMPRO" w:eastAsia="HGMaruGothicMPRO" w:hAnsi="HGMaruGothicMPRO"/>
                                </w:rPr>
                              </w:pPr>
                              <w:r w:rsidRPr="00D05F23">
                                <w:rPr>
                                  <w:rFonts w:ascii="HGMaruGothicMPRO" w:eastAsia="HGMaruGothicMPRO" w:hAnsi="HGMaruGothicMPRO" w:hint="eastAsia"/>
                                </w:rPr>
                                <w:t>部会長　氏　　名</w:t>
                              </w:r>
                            </w:p>
                          </w:txbxContent>
                        </wps:txbx>
                        <wps:bodyPr rot="0" vert="eaVert" wrap="square" lIns="91440" tIns="45720" rIns="91440" bIns="45720" anchor="t" anchorCtr="0" upright="1">
                          <a:noAutofit/>
                        </wps:bodyPr>
                      </wps:wsp>
                      <wps:wsp>
                        <wps:cNvPr id="21" name="Text Box 1512"/>
                        <wps:cNvSpPr txBox="1">
                          <a:spLocks noChangeArrowheads="1"/>
                        </wps:cNvSpPr>
                        <wps:spPr bwMode="auto">
                          <a:xfrm>
                            <a:off x="3114" y="11754"/>
                            <a:ext cx="765" cy="2340"/>
                          </a:xfrm>
                          <a:prstGeom prst="rect">
                            <a:avLst/>
                          </a:prstGeom>
                          <a:solidFill>
                            <a:srgbClr val="FFFFFF"/>
                          </a:solidFill>
                          <a:ln w="9525">
                            <a:solidFill>
                              <a:srgbClr val="000000"/>
                            </a:solidFill>
                            <a:miter lim="800000"/>
                            <a:headEnd/>
                            <a:tailEnd/>
                          </a:ln>
                        </wps:spPr>
                        <wps:txbx>
                          <w:txbxContent>
                            <w:p w14:paraId="79677A39" w14:textId="77777777" w:rsidR="00EE16AF" w:rsidRPr="00D05F23" w:rsidRDefault="00EE16AF" w:rsidP="00CC7ADA">
                              <w:pPr>
                                <w:spacing w:line="240" w:lineRule="exact"/>
                                <w:rPr>
                                  <w:rFonts w:ascii="HGMaruGothicMPRO" w:eastAsia="HGMaruGothicMPRO" w:hAnsi="HGMaruGothicMPRO"/>
                                  <w:lang w:eastAsia="zh-CN"/>
                                </w:rPr>
                              </w:pPr>
                              <w:r w:rsidRPr="00D05F23">
                                <w:rPr>
                                  <w:rFonts w:ascii="HGMaruGothicMPRO" w:eastAsia="HGMaruGothicMPRO" w:hAnsi="HGMaruGothicMPRO" w:hint="eastAsia"/>
                                  <w:lang w:eastAsia="zh-CN"/>
                                </w:rPr>
                                <w:t>登録宿泊部会</w:t>
                              </w:r>
                            </w:p>
                            <w:p w14:paraId="11C8E036" w14:textId="77777777" w:rsidR="00EE16AF" w:rsidRPr="00D05F23" w:rsidRDefault="00EE16AF" w:rsidP="00CC7ADA">
                              <w:pPr>
                                <w:pStyle w:val="af2"/>
                                <w:rPr>
                                  <w:rFonts w:ascii="HGMaruGothicMPRO" w:eastAsia="HGMaruGothicMPRO" w:hAnsi="HGMaruGothicMPRO"/>
                                  <w:lang w:eastAsia="zh-CN"/>
                                </w:rPr>
                              </w:pPr>
                              <w:r w:rsidRPr="00D05F23">
                                <w:rPr>
                                  <w:rFonts w:ascii="HGMaruGothicMPRO" w:eastAsia="HGMaruGothicMPRO" w:hAnsi="HGMaruGothicMPRO" w:hint="eastAsia"/>
                                  <w:lang w:eastAsia="zh-CN"/>
                                </w:rPr>
                                <w:t>部会長　氏　　名</w:t>
                              </w:r>
                            </w:p>
                          </w:txbxContent>
                        </wps:txbx>
                        <wps:bodyPr rot="0" vert="eaVert" wrap="square" lIns="91440" tIns="45720" rIns="91440" bIns="45720" anchor="t" anchorCtr="0" upright="1">
                          <a:noAutofit/>
                        </wps:bodyPr>
                      </wps:wsp>
                      <wps:wsp>
                        <wps:cNvPr id="22" name="Text Box 1513"/>
                        <wps:cNvSpPr txBox="1">
                          <a:spLocks noChangeArrowheads="1"/>
                        </wps:cNvSpPr>
                        <wps:spPr bwMode="auto">
                          <a:xfrm>
                            <a:off x="4014" y="11754"/>
                            <a:ext cx="765" cy="2340"/>
                          </a:xfrm>
                          <a:prstGeom prst="rect">
                            <a:avLst/>
                          </a:prstGeom>
                          <a:solidFill>
                            <a:srgbClr val="FFFFFF"/>
                          </a:solidFill>
                          <a:ln w="9525">
                            <a:solidFill>
                              <a:srgbClr val="000000"/>
                            </a:solidFill>
                            <a:miter lim="800000"/>
                            <a:headEnd/>
                            <a:tailEnd/>
                          </a:ln>
                        </wps:spPr>
                        <wps:txbx>
                          <w:txbxContent>
                            <w:p w14:paraId="624E22B3" w14:textId="77777777" w:rsidR="00EE16AF" w:rsidRPr="00D05F23" w:rsidRDefault="00EE16AF" w:rsidP="00CC7ADA">
                              <w:pPr>
                                <w:spacing w:line="240" w:lineRule="exact"/>
                                <w:rPr>
                                  <w:rFonts w:ascii="HGMaruGothicMPRO" w:eastAsia="HGMaruGothicMPRO" w:hAnsi="HGMaruGothicMPRO"/>
                                  <w:lang w:eastAsia="zh-CN"/>
                                </w:rPr>
                              </w:pPr>
                              <w:r w:rsidRPr="00D05F23">
                                <w:rPr>
                                  <w:rFonts w:ascii="HGMaruGothicMPRO" w:eastAsia="HGMaruGothicMPRO" w:hAnsi="HGMaruGothicMPRO" w:hint="eastAsia"/>
                                  <w:lang w:eastAsia="zh-CN"/>
                                </w:rPr>
                                <w:t>交通部会</w:t>
                              </w:r>
                            </w:p>
                            <w:p w14:paraId="6A9617DF" w14:textId="77777777" w:rsidR="00EE16AF" w:rsidRPr="00D05F23" w:rsidRDefault="00EE16AF" w:rsidP="00CC7ADA">
                              <w:pPr>
                                <w:pStyle w:val="af2"/>
                                <w:rPr>
                                  <w:rFonts w:ascii="HGMaruGothicMPRO" w:eastAsia="HGMaruGothicMPRO" w:hAnsi="HGMaruGothicMPRO"/>
                                  <w:lang w:eastAsia="zh-CN"/>
                                </w:rPr>
                              </w:pPr>
                              <w:r w:rsidRPr="00D05F23">
                                <w:rPr>
                                  <w:rFonts w:ascii="HGMaruGothicMPRO" w:eastAsia="HGMaruGothicMPRO" w:hAnsi="HGMaruGothicMPRO" w:hint="eastAsia"/>
                                  <w:lang w:eastAsia="zh-CN"/>
                                </w:rPr>
                                <w:t>部会長　氏　　名</w:t>
                              </w:r>
                            </w:p>
                          </w:txbxContent>
                        </wps:txbx>
                        <wps:bodyPr rot="0" vert="eaVert" wrap="square" lIns="91440" tIns="45720" rIns="91440" bIns="45720" anchor="t" anchorCtr="0" upright="1">
                          <a:noAutofit/>
                        </wps:bodyPr>
                      </wps:wsp>
                      <wps:wsp>
                        <wps:cNvPr id="23" name="Text Box 1514"/>
                        <wps:cNvSpPr txBox="1">
                          <a:spLocks noChangeArrowheads="1"/>
                        </wps:cNvSpPr>
                        <wps:spPr bwMode="auto">
                          <a:xfrm>
                            <a:off x="2754" y="2394"/>
                            <a:ext cx="1080" cy="7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1EC6F7" w14:textId="77777777" w:rsidR="00EE16AF" w:rsidRPr="00D60F63" w:rsidRDefault="00EE16AF" w:rsidP="00CC7ADA">
                              <w:pPr>
                                <w:spacing w:line="360" w:lineRule="auto"/>
                                <w:rPr>
                                  <w:rFonts w:ascii="HGMaruGothicMPRO" w:eastAsia="HGMaruGothicMPRO" w:hAnsi="HGMaruGothicMPRO"/>
                                </w:rPr>
                              </w:pPr>
                              <w:r w:rsidRPr="00D05F23">
                                <w:rPr>
                                  <w:rFonts w:ascii="HGMaruGothicMPRO" w:eastAsia="HGMaruGothicMPRO" w:hAnsi="HGMaruGothicMPRO" w:hint="eastAsia"/>
                                  <w:sz w:val="24"/>
                                </w:rPr>
                                <w:t>主</w:t>
                              </w:r>
                              <w:r w:rsidRPr="00D60F63">
                                <w:rPr>
                                  <w:rFonts w:ascii="HGMaruGothicMPRO" w:eastAsia="HGMaruGothicMPRO" w:hAnsi="HGMaruGothicMPRO" w:hint="eastAsia"/>
                                  <w:sz w:val="24"/>
                                </w:rPr>
                                <w:t>催</w:t>
                              </w:r>
                            </w:p>
                          </w:txbxContent>
                        </wps:txbx>
                        <wps:bodyPr rot="0" vert="horz" wrap="square" lIns="91440" tIns="45720" rIns="91440" bIns="45720" anchor="t" anchorCtr="0" upright="1">
                          <a:noAutofit/>
                        </wps:bodyPr>
                      </wps:wsp>
                      <wps:wsp>
                        <wps:cNvPr id="24" name="Text Box 1515"/>
                        <wps:cNvSpPr txBox="1">
                          <a:spLocks noChangeArrowheads="1"/>
                        </wps:cNvSpPr>
                        <wps:spPr bwMode="auto">
                          <a:xfrm>
                            <a:off x="2754" y="3474"/>
                            <a:ext cx="1080" cy="5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C3BC5D" w14:textId="77777777" w:rsidR="00EE16AF" w:rsidRPr="00D05F23" w:rsidRDefault="00EE16AF" w:rsidP="00CC7ADA">
                              <w:pPr>
                                <w:rPr>
                                  <w:rFonts w:ascii="HGMaruGothicMPRO" w:eastAsia="HGMaruGothicMPRO" w:hAnsi="HGMaruGothicMPRO"/>
                                </w:rPr>
                              </w:pPr>
                              <w:r w:rsidRPr="00D05F23">
                                <w:rPr>
                                  <w:rFonts w:ascii="HGMaruGothicMPRO" w:eastAsia="HGMaruGothicMPRO" w:hAnsi="HGMaruGothicMPRO" w:hint="eastAsia"/>
                                  <w:sz w:val="24"/>
                                </w:rPr>
                                <w:t>主管</w:t>
                              </w:r>
                            </w:p>
                          </w:txbxContent>
                        </wps:txbx>
                        <wps:bodyPr rot="0" vert="horz" wrap="square" lIns="91440" tIns="45720" rIns="91440" bIns="45720" anchor="t" anchorCtr="0" upright="1">
                          <a:noAutofit/>
                        </wps:bodyPr>
                      </wps:wsp>
                      <wps:wsp>
                        <wps:cNvPr id="25" name="Text Box 1516"/>
                        <wps:cNvSpPr txBox="1">
                          <a:spLocks noChangeArrowheads="1"/>
                        </wps:cNvSpPr>
                        <wps:spPr bwMode="auto">
                          <a:xfrm>
                            <a:off x="5094" y="11754"/>
                            <a:ext cx="765" cy="2340"/>
                          </a:xfrm>
                          <a:prstGeom prst="rect">
                            <a:avLst/>
                          </a:prstGeom>
                          <a:solidFill>
                            <a:srgbClr val="FFFFFF"/>
                          </a:solidFill>
                          <a:ln w="9525">
                            <a:solidFill>
                              <a:srgbClr val="000000"/>
                            </a:solidFill>
                            <a:miter lim="800000"/>
                            <a:headEnd/>
                            <a:tailEnd/>
                          </a:ln>
                        </wps:spPr>
                        <wps:txbx>
                          <w:txbxContent>
                            <w:p w14:paraId="1E1DEBF7" w14:textId="77777777" w:rsidR="00EE16AF" w:rsidRPr="00D05F23" w:rsidRDefault="00EE16AF" w:rsidP="00CC7ADA">
                              <w:pPr>
                                <w:spacing w:line="240" w:lineRule="exact"/>
                                <w:rPr>
                                  <w:rFonts w:ascii="HGMaruGothicMPRO" w:eastAsia="HGMaruGothicMPRO" w:hAnsi="HGMaruGothicMPRO"/>
                                  <w:lang w:eastAsia="zh-CN"/>
                                </w:rPr>
                              </w:pPr>
                              <w:r w:rsidRPr="00D05F23">
                                <w:rPr>
                                  <w:rFonts w:ascii="HGMaruGothicMPRO" w:eastAsia="HGMaruGothicMPRO" w:hAnsi="HGMaruGothicMPRO" w:hint="eastAsia"/>
                                  <w:lang w:eastAsia="zh-CN"/>
                                </w:rPr>
                                <w:t>式典部会</w:t>
                              </w:r>
                            </w:p>
                            <w:p w14:paraId="7CF234B3" w14:textId="77777777" w:rsidR="00EE16AF" w:rsidRDefault="00EE16AF" w:rsidP="00CC7ADA">
                              <w:pPr>
                                <w:pStyle w:val="af2"/>
                                <w:rPr>
                                  <w:lang w:eastAsia="zh-CN"/>
                                </w:rPr>
                              </w:pPr>
                              <w:r w:rsidRPr="00D05F23">
                                <w:rPr>
                                  <w:rFonts w:ascii="HGMaruGothicMPRO" w:eastAsia="HGMaruGothicMPRO" w:hAnsi="HGMaruGothicMPRO" w:hint="eastAsia"/>
                                  <w:lang w:eastAsia="zh-CN"/>
                                </w:rPr>
                                <w:t>部会長　氏　　名</w:t>
                              </w:r>
                            </w:p>
                          </w:txbxContent>
                        </wps:txbx>
                        <wps:bodyPr rot="0" vert="eaVert" wrap="square" lIns="91440" tIns="45720" rIns="91440" bIns="45720" anchor="t" anchorCtr="0" upright="1">
                          <a:noAutofit/>
                        </wps:bodyPr>
                      </wps:wsp>
                      <wps:wsp>
                        <wps:cNvPr id="26" name="Text Box 1517"/>
                        <wps:cNvSpPr txBox="1">
                          <a:spLocks noChangeArrowheads="1"/>
                        </wps:cNvSpPr>
                        <wps:spPr bwMode="auto">
                          <a:xfrm>
                            <a:off x="5994" y="11754"/>
                            <a:ext cx="765" cy="2340"/>
                          </a:xfrm>
                          <a:prstGeom prst="rect">
                            <a:avLst/>
                          </a:prstGeom>
                          <a:solidFill>
                            <a:srgbClr val="FFFFFF"/>
                          </a:solidFill>
                          <a:ln w="9525">
                            <a:solidFill>
                              <a:srgbClr val="000000"/>
                            </a:solidFill>
                            <a:miter lim="800000"/>
                            <a:headEnd/>
                            <a:tailEnd/>
                          </a:ln>
                        </wps:spPr>
                        <wps:txbx>
                          <w:txbxContent>
                            <w:p w14:paraId="72DCAC4A" w14:textId="77777777" w:rsidR="00EE16AF" w:rsidRPr="00D05F23" w:rsidRDefault="00EE16AF" w:rsidP="00CC7ADA">
                              <w:pPr>
                                <w:spacing w:line="240" w:lineRule="exact"/>
                                <w:rPr>
                                  <w:rFonts w:ascii="HGMaruGothicMPRO" w:eastAsia="HGMaruGothicMPRO" w:hAnsi="HGMaruGothicMPRO"/>
                                  <w:lang w:eastAsia="zh-CN"/>
                                </w:rPr>
                              </w:pPr>
                              <w:r w:rsidRPr="00D05F23">
                                <w:rPr>
                                  <w:rFonts w:ascii="HGMaruGothicMPRO" w:eastAsia="HGMaruGothicMPRO" w:hAnsi="HGMaruGothicMPRO" w:hint="eastAsia"/>
                                  <w:lang w:eastAsia="zh-CN"/>
                                </w:rPr>
                                <w:t>分科会部会</w:t>
                              </w:r>
                            </w:p>
                            <w:p w14:paraId="16CA7711" w14:textId="77777777" w:rsidR="00EE16AF" w:rsidRDefault="00EE16AF" w:rsidP="00CC7ADA">
                              <w:pPr>
                                <w:pStyle w:val="af2"/>
                                <w:rPr>
                                  <w:lang w:eastAsia="zh-CN"/>
                                </w:rPr>
                              </w:pPr>
                              <w:r w:rsidRPr="00D05F23">
                                <w:rPr>
                                  <w:rFonts w:ascii="HGMaruGothicMPRO" w:eastAsia="HGMaruGothicMPRO" w:hAnsi="HGMaruGothicMPRO" w:hint="eastAsia"/>
                                  <w:lang w:eastAsia="zh-CN"/>
                                </w:rPr>
                                <w:t>部会長　氏　　名</w:t>
                              </w:r>
                            </w:p>
                          </w:txbxContent>
                        </wps:txbx>
                        <wps:bodyPr rot="0" vert="eaVert" wrap="square" lIns="91440" tIns="45720" rIns="91440" bIns="45720" anchor="t" anchorCtr="0" upright="1">
                          <a:noAutofit/>
                        </wps:bodyPr>
                      </wps:wsp>
                      <wps:wsp>
                        <wps:cNvPr id="27" name="Text Box 1518"/>
                        <wps:cNvSpPr txBox="1">
                          <a:spLocks noChangeArrowheads="1"/>
                        </wps:cNvSpPr>
                        <wps:spPr bwMode="auto">
                          <a:xfrm>
                            <a:off x="7074" y="11754"/>
                            <a:ext cx="765" cy="2340"/>
                          </a:xfrm>
                          <a:prstGeom prst="rect">
                            <a:avLst/>
                          </a:prstGeom>
                          <a:solidFill>
                            <a:srgbClr val="FFFFFF"/>
                          </a:solidFill>
                          <a:ln w="9525">
                            <a:solidFill>
                              <a:srgbClr val="000000"/>
                            </a:solidFill>
                            <a:miter lim="800000"/>
                            <a:headEnd/>
                            <a:tailEnd/>
                          </a:ln>
                        </wps:spPr>
                        <wps:txbx>
                          <w:txbxContent>
                            <w:p w14:paraId="7046751B" w14:textId="77777777" w:rsidR="00EE16AF" w:rsidRPr="00D05F23" w:rsidRDefault="00EE16AF" w:rsidP="00CC7ADA">
                              <w:pPr>
                                <w:spacing w:line="240" w:lineRule="exact"/>
                                <w:rPr>
                                  <w:rFonts w:ascii="HGMaruGothicMPRO" w:eastAsia="HGMaruGothicMPRO" w:hAnsi="HGMaruGothicMPRO"/>
                                </w:rPr>
                              </w:pPr>
                              <w:r w:rsidRPr="00D05F23">
                                <w:rPr>
                                  <w:rFonts w:ascii="HGMaruGothicMPRO" w:eastAsia="HGMaruGothicMPRO" w:hAnsi="HGMaruGothicMPRO" w:hint="eastAsia"/>
                                </w:rPr>
                                <w:t>懇親会</w:t>
                              </w:r>
                              <w:r w:rsidRPr="00B537CD">
                                <w:rPr>
                                  <w:rFonts w:ascii="HGMaruGothicMPRO" w:eastAsia="HGMaruGothicMPRO" w:hAnsi="HGMaruGothicMPRO" w:hint="eastAsia"/>
                                </w:rPr>
                                <w:t>部</w:t>
                              </w:r>
                              <w:r w:rsidRPr="00D05F23">
                                <w:rPr>
                                  <w:rFonts w:ascii="HGMaruGothicMPRO" w:eastAsia="HGMaruGothicMPRO" w:hAnsi="HGMaruGothicMPRO" w:hint="eastAsia"/>
                                </w:rPr>
                                <w:t>会</w:t>
                              </w:r>
                            </w:p>
                            <w:p w14:paraId="5A0773E9" w14:textId="77777777" w:rsidR="00EE16AF" w:rsidRPr="00D05F23" w:rsidRDefault="00EE16AF" w:rsidP="00CC7ADA">
                              <w:pPr>
                                <w:pStyle w:val="af2"/>
                                <w:rPr>
                                  <w:rFonts w:ascii="HGMaruGothicMPRO" w:eastAsia="HGMaruGothicMPRO" w:hAnsi="HGMaruGothicMPRO"/>
                                </w:rPr>
                              </w:pPr>
                              <w:r w:rsidRPr="00D05F23">
                                <w:rPr>
                                  <w:rFonts w:ascii="HGMaruGothicMPRO" w:eastAsia="HGMaruGothicMPRO" w:hAnsi="HGMaruGothicMPRO" w:hint="eastAsia"/>
                                </w:rPr>
                                <w:t>部会長　氏　　名</w:t>
                              </w:r>
                            </w:p>
                          </w:txbxContent>
                        </wps:txbx>
                        <wps:bodyPr rot="0" vert="eaVert" wrap="square" lIns="91440" tIns="45720" rIns="91440" bIns="45720" anchor="t" anchorCtr="0" upright="1">
                          <a:noAutofit/>
                        </wps:bodyPr>
                      </wps:wsp>
                      <wps:wsp>
                        <wps:cNvPr id="28" name="Text Box 1519"/>
                        <wps:cNvSpPr txBox="1">
                          <a:spLocks noChangeArrowheads="1"/>
                        </wps:cNvSpPr>
                        <wps:spPr bwMode="auto">
                          <a:xfrm>
                            <a:off x="7974" y="11754"/>
                            <a:ext cx="765" cy="2340"/>
                          </a:xfrm>
                          <a:prstGeom prst="rect">
                            <a:avLst/>
                          </a:prstGeom>
                          <a:solidFill>
                            <a:srgbClr val="FFFFFF"/>
                          </a:solidFill>
                          <a:ln w="9525">
                            <a:solidFill>
                              <a:srgbClr val="000000"/>
                            </a:solidFill>
                            <a:miter lim="800000"/>
                            <a:headEnd/>
                            <a:tailEnd/>
                          </a:ln>
                        </wps:spPr>
                        <wps:txbx>
                          <w:txbxContent>
                            <w:p w14:paraId="6AF68915" w14:textId="77777777" w:rsidR="00EE16AF" w:rsidRPr="00D05F23" w:rsidRDefault="00EE16AF" w:rsidP="00CC7ADA">
                              <w:pPr>
                                <w:spacing w:line="240" w:lineRule="exact"/>
                                <w:rPr>
                                  <w:rFonts w:ascii="HGMaruGothicMPRO" w:eastAsia="HGMaruGothicMPRO" w:hAnsi="HGMaruGothicMPRO"/>
                                </w:rPr>
                              </w:pPr>
                              <w:r w:rsidRPr="00D05F23">
                                <w:rPr>
                                  <w:rFonts w:ascii="HGMaruGothicMPRO" w:eastAsia="HGMaruGothicMPRO" w:hAnsi="HGMaruGothicMPRO" w:hint="eastAsia"/>
                                </w:rPr>
                                <w:t>事業交流部会</w:t>
                              </w:r>
                            </w:p>
                            <w:p w14:paraId="0EF5E9DC" w14:textId="77777777" w:rsidR="00EE16AF" w:rsidRDefault="00EE16AF" w:rsidP="00CC7ADA">
                              <w:pPr>
                                <w:pStyle w:val="af2"/>
                              </w:pPr>
                              <w:r w:rsidRPr="00D05F23">
                                <w:rPr>
                                  <w:rFonts w:ascii="HGMaruGothicMPRO" w:eastAsia="HGMaruGothicMPRO" w:hAnsi="HGMaruGothicMPRO" w:hint="eastAsia"/>
                                </w:rPr>
                                <w:t xml:space="preserve">部会長　氏　</w:t>
                              </w:r>
                              <w:r>
                                <w:rPr>
                                  <w:rFonts w:hint="eastAsia"/>
                                </w:rPr>
                                <w:t xml:space="preserve">　名</w:t>
                              </w:r>
                            </w:p>
                          </w:txbxContent>
                        </wps:txbx>
                        <wps:bodyPr rot="0" vert="eaVert" wrap="square" lIns="91440" tIns="45720" rIns="91440" bIns="45720" anchor="t" anchorCtr="0" upright="1">
                          <a:noAutofit/>
                        </wps:bodyPr>
                      </wps:wsp>
                      <wps:wsp>
                        <wps:cNvPr id="29" name="Text Box 1520"/>
                        <wps:cNvSpPr txBox="1">
                          <a:spLocks noChangeArrowheads="1"/>
                        </wps:cNvSpPr>
                        <wps:spPr bwMode="auto">
                          <a:xfrm>
                            <a:off x="9054" y="11754"/>
                            <a:ext cx="765" cy="2340"/>
                          </a:xfrm>
                          <a:prstGeom prst="rect">
                            <a:avLst/>
                          </a:prstGeom>
                          <a:solidFill>
                            <a:srgbClr val="FFFFFF"/>
                          </a:solidFill>
                          <a:ln w="9525">
                            <a:solidFill>
                              <a:srgbClr val="000000"/>
                            </a:solidFill>
                            <a:miter lim="800000"/>
                            <a:headEnd/>
                            <a:tailEnd/>
                          </a:ln>
                        </wps:spPr>
                        <wps:txbx>
                          <w:txbxContent>
                            <w:p w14:paraId="0B1960E3" w14:textId="77777777" w:rsidR="00EE16AF" w:rsidRPr="00D05F23" w:rsidRDefault="00EE16AF" w:rsidP="00CC7ADA">
                              <w:pPr>
                                <w:spacing w:line="240" w:lineRule="exact"/>
                                <w:rPr>
                                  <w:rFonts w:ascii="HGMaruGothicMPRO" w:eastAsia="HGMaruGothicMPRO" w:hAnsi="HGMaruGothicMPRO"/>
                                </w:rPr>
                              </w:pPr>
                              <w:r w:rsidRPr="00D05F23">
                                <w:rPr>
                                  <w:rFonts w:ascii="HGMaruGothicMPRO" w:eastAsia="HGMaruGothicMPRO" w:hAnsi="HGMaruGothicMPRO" w:hint="eastAsia"/>
                                </w:rPr>
                                <w:t>サービス部会</w:t>
                              </w:r>
                            </w:p>
                            <w:p w14:paraId="67A68E46" w14:textId="77777777" w:rsidR="00EE16AF" w:rsidRPr="00D05F23" w:rsidRDefault="00EE16AF" w:rsidP="00CC7ADA">
                              <w:pPr>
                                <w:pStyle w:val="af2"/>
                                <w:rPr>
                                  <w:rFonts w:ascii="HGMaruGothicMPRO" w:eastAsia="HGMaruGothicMPRO" w:hAnsi="HGMaruGothicMPRO"/>
                                </w:rPr>
                              </w:pPr>
                              <w:r w:rsidRPr="00D05F23">
                                <w:rPr>
                                  <w:rFonts w:ascii="HGMaruGothicMPRO" w:eastAsia="HGMaruGothicMPRO" w:hAnsi="HGMaruGothicMPRO" w:hint="eastAsia"/>
                                </w:rPr>
                                <w:t>部会長　氏　　名</w:t>
                              </w:r>
                            </w:p>
                          </w:txbxContent>
                        </wps:txbx>
                        <wps:bodyPr rot="0" vert="eaVert" wrap="square" lIns="91440" tIns="45720" rIns="91440" bIns="45720" anchor="t" anchorCtr="0" upright="1">
                          <a:noAutofit/>
                        </wps:bodyPr>
                      </wps:wsp>
                      <wps:wsp>
                        <wps:cNvPr id="30" name="Text Box 1521"/>
                        <wps:cNvSpPr txBox="1">
                          <a:spLocks noChangeArrowheads="1"/>
                        </wps:cNvSpPr>
                        <wps:spPr bwMode="auto">
                          <a:xfrm>
                            <a:off x="9954" y="11754"/>
                            <a:ext cx="765" cy="2340"/>
                          </a:xfrm>
                          <a:prstGeom prst="rect">
                            <a:avLst/>
                          </a:prstGeom>
                          <a:solidFill>
                            <a:srgbClr val="FFFFFF"/>
                          </a:solidFill>
                          <a:ln w="9525">
                            <a:solidFill>
                              <a:srgbClr val="000000"/>
                            </a:solidFill>
                            <a:miter lim="800000"/>
                            <a:headEnd/>
                            <a:tailEnd/>
                          </a:ln>
                        </wps:spPr>
                        <wps:txbx>
                          <w:txbxContent>
                            <w:p w14:paraId="7BACFAE7" w14:textId="77777777" w:rsidR="00EE16AF" w:rsidRPr="00D05F23" w:rsidRDefault="00EE16AF" w:rsidP="00CC7ADA">
                              <w:pPr>
                                <w:spacing w:line="240" w:lineRule="exact"/>
                                <w:rPr>
                                  <w:rFonts w:ascii="HGMaruGothicMPRO" w:eastAsia="HGMaruGothicMPRO" w:hAnsi="HGMaruGothicMPRO"/>
                                </w:rPr>
                              </w:pPr>
                              <w:r w:rsidRPr="00D05F23">
                                <w:rPr>
                                  <w:rFonts w:ascii="HGMaruGothicMPRO" w:eastAsia="HGMaruGothicMPRO" w:hAnsi="HGMaruGothicMPRO" w:hint="eastAsia"/>
                                </w:rPr>
                                <w:t>エクスカーション部会</w:t>
                              </w:r>
                            </w:p>
                            <w:p w14:paraId="36226A34" w14:textId="77777777" w:rsidR="00EE16AF" w:rsidRPr="00D05F23" w:rsidRDefault="00EE16AF" w:rsidP="00CC7ADA">
                              <w:pPr>
                                <w:pStyle w:val="af2"/>
                                <w:rPr>
                                  <w:rFonts w:ascii="HGMaruGothicMPRO" w:eastAsia="HGMaruGothicMPRO" w:hAnsi="HGMaruGothicMPRO"/>
                                </w:rPr>
                              </w:pPr>
                              <w:r w:rsidRPr="00D05F23">
                                <w:rPr>
                                  <w:rFonts w:ascii="HGMaruGothicMPRO" w:eastAsia="HGMaruGothicMPRO" w:hAnsi="HGMaruGothicMPRO" w:hint="eastAsia"/>
                                </w:rPr>
                                <w:t>部会長　氏　　名</w:t>
                              </w:r>
                            </w:p>
                          </w:txbxContent>
                        </wps:txbx>
                        <wps:bodyPr rot="0" vert="eaVert" wrap="square" lIns="91440" tIns="45720" rIns="91440" bIns="45720" anchor="t" anchorCtr="0" upright="1">
                          <a:noAutofit/>
                        </wps:bodyPr>
                      </wps:wsp>
                      <wpg:grpSp>
                        <wpg:cNvPr id="31" name="Group 1522"/>
                        <wpg:cNvGrpSpPr>
                          <a:grpSpLocks/>
                        </wpg:cNvGrpSpPr>
                        <wpg:grpSpPr bwMode="auto">
                          <a:xfrm>
                            <a:off x="1491" y="11034"/>
                            <a:ext cx="900" cy="720"/>
                            <a:chOff x="1494" y="11034"/>
                            <a:chExt cx="900" cy="720"/>
                          </a:xfrm>
                        </wpg:grpSpPr>
                        <wps:wsp>
                          <wps:cNvPr id="32" name="Line 1523"/>
                          <wps:cNvCnPr>
                            <a:cxnSpLocks noChangeShapeType="1"/>
                          </wps:cNvCnPr>
                          <wps:spPr bwMode="auto">
                            <a:xfrm>
                              <a:off x="1494" y="11394"/>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1524"/>
                          <wps:cNvCnPr>
                            <a:cxnSpLocks noChangeShapeType="1"/>
                          </wps:cNvCnPr>
                          <wps:spPr bwMode="auto">
                            <a:xfrm>
                              <a:off x="2394" y="1139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1525"/>
                          <wps:cNvCnPr>
                            <a:cxnSpLocks noChangeShapeType="1"/>
                          </wps:cNvCnPr>
                          <wps:spPr bwMode="auto">
                            <a:xfrm>
                              <a:off x="1494" y="1139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1526"/>
                          <wps:cNvCnPr>
                            <a:cxnSpLocks noChangeShapeType="1"/>
                          </wps:cNvCnPr>
                          <wps:spPr bwMode="auto">
                            <a:xfrm>
                              <a:off x="1985" y="1103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6" name="Group 1527"/>
                        <wpg:cNvGrpSpPr>
                          <a:grpSpLocks/>
                        </wpg:cNvGrpSpPr>
                        <wpg:grpSpPr bwMode="auto">
                          <a:xfrm>
                            <a:off x="3474" y="11034"/>
                            <a:ext cx="900" cy="720"/>
                            <a:chOff x="1494" y="11034"/>
                            <a:chExt cx="900" cy="720"/>
                          </a:xfrm>
                        </wpg:grpSpPr>
                        <wps:wsp>
                          <wps:cNvPr id="37" name="Line 1528"/>
                          <wps:cNvCnPr>
                            <a:cxnSpLocks noChangeShapeType="1"/>
                          </wps:cNvCnPr>
                          <wps:spPr bwMode="auto">
                            <a:xfrm>
                              <a:off x="1494" y="11394"/>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8" name="Line 1529"/>
                          <wps:cNvCnPr>
                            <a:cxnSpLocks noChangeShapeType="1"/>
                          </wps:cNvCnPr>
                          <wps:spPr bwMode="auto">
                            <a:xfrm>
                              <a:off x="2394" y="1139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9" name="Line 1530"/>
                          <wps:cNvCnPr>
                            <a:cxnSpLocks noChangeShapeType="1"/>
                          </wps:cNvCnPr>
                          <wps:spPr bwMode="auto">
                            <a:xfrm>
                              <a:off x="1494" y="1139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1531"/>
                          <wps:cNvCnPr>
                            <a:cxnSpLocks noChangeShapeType="1"/>
                          </wps:cNvCnPr>
                          <wps:spPr bwMode="auto">
                            <a:xfrm>
                              <a:off x="1985" y="1103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1" name="Group 1532"/>
                        <wpg:cNvGrpSpPr>
                          <a:grpSpLocks/>
                        </wpg:cNvGrpSpPr>
                        <wpg:grpSpPr bwMode="auto">
                          <a:xfrm>
                            <a:off x="5454" y="11034"/>
                            <a:ext cx="900" cy="720"/>
                            <a:chOff x="1494" y="11034"/>
                            <a:chExt cx="900" cy="720"/>
                          </a:xfrm>
                        </wpg:grpSpPr>
                        <wps:wsp>
                          <wps:cNvPr id="42" name="Line 1533"/>
                          <wps:cNvCnPr>
                            <a:cxnSpLocks noChangeShapeType="1"/>
                          </wps:cNvCnPr>
                          <wps:spPr bwMode="auto">
                            <a:xfrm>
                              <a:off x="1494" y="11394"/>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1534"/>
                          <wps:cNvCnPr>
                            <a:cxnSpLocks noChangeShapeType="1"/>
                          </wps:cNvCnPr>
                          <wps:spPr bwMode="auto">
                            <a:xfrm>
                              <a:off x="2394" y="1139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1535"/>
                          <wps:cNvCnPr>
                            <a:cxnSpLocks noChangeShapeType="1"/>
                          </wps:cNvCnPr>
                          <wps:spPr bwMode="auto">
                            <a:xfrm>
                              <a:off x="1494" y="1139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1536"/>
                          <wps:cNvCnPr>
                            <a:cxnSpLocks noChangeShapeType="1"/>
                          </wps:cNvCnPr>
                          <wps:spPr bwMode="auto">
                            <a:xfrm>
                              <a:off x="1985" y="1103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6" name="Group 1537"/>
                        <wpg:cNvGrpSpPr>
                          <a:grpSpLocks/>
                        </wpg:cNvGrpSpPr>
                        <wpg:grpSpPr bwMode="auto">
                          <a:xfrm>
                            <a:off x="7434" y="11034"/>
                            <a:ext cx="900" cy="720"/>
                            <a:chOff x="1494" y="11034"/>
                            <a:chExt cx="900" cy="720"/>
                          </a:xfrm>
                        </wpg:grpSpPr>
                        <wps:wsp>
                          <wps:cNvPr id="47" name="Line 1538"/>
                          <wps:cNvCnPr>
                            <a:cxnSpLocks noChangeShapeType="1"/>
                          </wps:cNvCnPr>
                          <wps:spPr bwMode="auto">
                            <a:xfrm>
                              <a:off x="1494" y="11394"/>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Line 1539"/>
                          <wps:cNvCnPr>
                            <a:cxnSpLocks noChangeShapeType="1"/>
                          </wps:cNvCnPr>
                          <wps:spPr bwMode="auto">
                            <a:xfrm>
                              <a:off x="2394" y="1139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Line 1540"/>
                          <wps:cNvCnPr>
                            <a:cxnSpLocks noChangeShapeType="1"/>
                          </wps:cNvCnPr>
                          <wps:spPr bwMode="auto">
                            <a:xfrm>
                              <a:off x="1494" y="1139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Line 1541"/>
                          <wps:cNvCnPr>
                            <a:cxnSpLocks noChangeShapeType="1"/>
                          </wps:cNvCnPr>
                          <wps:spPr bwMode="auto">
                            <a:xfrm>
                              <a:off x="1985" y="1103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51" name="Group 1542"/>
                        <wpg:cNvGrpSpPr>
                          <a:grpSpLocks/>
                        </wpg:cNvGrpSpPr>
                        <wpg:grpSpPr bwMode="auto">
                          <a:xfrm>
                            <a:off x="9414" y="11034"/>
                            <a:ext cx="900" cy="720"/>
                            <a:chOff x="1494" y="11034"/>
                            <a:chExt cx="900" cy="720"/>
                          </a:xfrm>
                        </wpg:grpSpPr>
                        <wps:wsp>
                          <wps:cNvPr id="52" name="Line 1543"/>
                          <wps:cNvCnPr>
                            <a:cxnSpLocks noChangeShapeType="1"/>
                          </wps:cNvCnPr>
                          <wps:spPr bwMode="auto">
                            <a:xfrm>
                              <a:off x="1494" y="11394"/>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Line 1544"/>
                          <wps:cNvCnPr>
                            <a:cxnSpLocks noChangeShapeType="1"/>
                          </wps:cNvCnPr>
                          <wps:spPr bwMode="auto">
                            <a:xfrm>
                              <a:off x="2394" y="1139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1545"/>
                          <wps:cNvCnPr>
                            <a:cxnSpLocks noChangeShapeType="1"/>
                          </wps:cNvCnPr>
                          <wps:spPr bwMode="auto">
                            <a:xfrm>
                              <a:off x="1494" y="1139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1546"/>
                          <wps:cNvCnPr>
                            <a:cxnSpLocks noChangeShapeType="1"/>
                          </wps:cNvCnPr>
                          <wps:spPr bwMode="auto">
                            <a:xfrm>
                              <a:off x="1985" y="1103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56" name="Line 1547"/>
                        <wps:cNvCnPr>
                          <a:cxnSpLocks noChangeShapeType="1"/>
                        </wps:cNvCnPr>
                        <wps:spPr bwMode="auto">
                          <a:xfrm>
                            <a:off x="2039" y="977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Line 1548"/>
                        <wps:cNvCnPr>
                          <a:cxnSpLocks noChangeShapeType="1"/>
                        </wps:cNvCnPr>
                        <wps:spPr bwMode="auto">
                          <a:xfrm>
                            <a:off x="3974" y="977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8" name="Line 1549"/>
                        <wps:cNvCnPr>
                          <a:cxnSpLocks noChangeShapeType="1"/>
                        </wps:cNvCnPr>
                        <wps:spPr bwMode="auto">
                          <a:xfrm>
                            <a:off x="5959" y="977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Line 1550"/>
                        <wps:cNvCnPr>
                          <a:cxnSpLocks noChangeShapeType="1"/>
                        </wps:cNvCnPr>
                        <wps:spPr bwMode="auto">
                          <a:xfrm>
                            <a:off x="7943" y="977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Line 1551"/>
                        <wps:cNvCnPr>
                          <a:cxnSpLocks noChangeShapeType="1"/>
                        </wps:cNvCnPr>
                        <wps:spPr bwMode="auto">
                          <a:xfrm>
                            <a:off x="9928" y="977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1" name="Line 1552"/>
                        <wps:cNvCnPr>
                          <a:cxnSpLocks noChangeShapeType="1"/>
                        </wps:cNvCnPr>
                        <wps:spPr bwMode="auto">
                          <a:xfrm>
                            <a:off x="2039" y="9774"/>
                            <a:ext cx="79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2" name="Line 1553"/>
                        <wps:cNvCnPr>
                          <a:cxnSpLocks noChangeShapeType="1"/>
                        </wps:cNvCnPr>
                        <wps:spPr bwMode="auto">
                          <a:xfrm>
                            <a:off x="5954" y="9064"/>
                            <a:ext cx="0" cy="7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Line 1554"/>
                        <wps:cNvCnPr>
                          <a:cxnSpLocks noChangeShapeType="1"/>
                        </wps:cNvCnPr>
                        <wps:spPr bwMode="auto">
                          <a:xfrm>
                            <a:off x="5954" y="7972"/>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Line 1555"/>
                        <wps:cNvCnPr>
                          <a:cxnSpLocks noChangeShapeType="1"/>
                        </wps:cNvCnPr>
                        <wps:spPr bwMode="auto">
                          <a:xfrm>
                            <a:off x="5954" y="5273"/>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 name="Line 1556"/>
                        <wps:cNvCnPr>
                          <a:cxnSpLocks noChangeShapeType="1"/>
                        </wps:cNvCnPr>
                        <wps:spPr bwMode="auto">
                          <a:xfrm>
                            <a:off x="5954" y="401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Line 1557"/>
                        <wps:cNvCnPr>
                          <a:cxnSpLocks noChangeShapeType="1"/>
                        </wps:cNvCnPr>
                        <wps:spPr bwMode="auto">
                          <a:xfrm>
                            <a:off x="5954" y="3136"/>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7B16774" id="Group 1499" o:spid="_x0000_s1666" style="position:absolute;left:0;text-align:left;margin-left:1.8pt;margin-top:133.5pt;width:483.8pt;height:585pt;z-index:251700224;mso-position-vertical-relative:page" coordorigin="1134,2394" coordsize="9585,11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">
                <v:shape id="Text Box 1500" o:spid="_x0000_s1667" type="#_x0000_t202" style="position:absolute;left:4014;top:2394;width:396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">
                  <v:textbox>
                    <w:txbxContent>
                      <w:p w14:paraId="780C3486" w14:textId="77777777" w:rsidR="00EE16AF" w:rsidRPr="00D05F23" w:rsidRDefault="00EE16AF" w:rsidP="00CC7ADA">
                        <w:pPr>
                          <w:spacing w:line="280" w:lineRule="exact"/>
                          <w:jc w:val="center"/>
                          <w:rPr>
                            <w:rFonts w:ascii="HG丸ｺﾞｼｯｸM-PRO" w:eastAsia="HG丸ｺﾞｼｯｸM-PRO" w:hAnsi="HG丸ｺﾞｼｯｸM-PRO"/>
                            <w:sz w:val="24"/>
                          </w:rPr>
                        </w:pPr>
                        <w:r w:rsidRPr="00D05F23">
                          <w:rPr>
                            <w:rFonts w:ascii="HG丸ｺﾞｼｯｸM-PRO" w:eastAsia="HG丸ｺﾞｼｯｸM-PRO" w:hAnsi="HG丸ｺﾞｼｯｸM-PRO" w:hint="eastAsia"/>
                            <w:sz w:val="24"/>
                          </w:rPr>
                          <w:t>日本</w:t>
                        </w:r>
                        <w:r w:rsidRPr="00D05F23">
                          <w:rPr>
                            <w:rFonts w:ascii="HG丸ｺﾞｼｯｸM-PRO" w:eastAsia="HG丸ｺﾞｼｯｸM-PRO" w:hAnsi="HG丸ｺﾞｼｯｸM-PRO" w:hint="eastAsia"/>
                            <w:sz w:val="24"/>
                            <w:lang w:eastAsia="zh-CN"/>
                          </w:rPr>
                          <w:t>商工会議所</w:t>
                        </w:r>
                        <w:r w:rsidRPr="00D05F23">
                          <w:rPr>
                            <w:rFonts w:ascii="HG丸ｺﾞｼｯｸM-PRO" w:eastAsia="HG丸ｺﾞｼｯｸM-PRO" w:hAnsi="HG丸ｺﾞｼｯｸM-PRO" w:hint="eastAsia"/>
                            <w:sz w:val="24"/>
                          </w:rPr>
                          <w:t>青年部</w:t>
                        </w:r>
                      </w:p>
                    </w:txbxContent>
                  </v:textbox>
                </v:shape>
                <v:shape id="Text Box 1501" o:spid="_x0000_s1668" type="#_x0000_t202" style="position:absolute;left:4014;top:3474;width:396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">
                  <v:textbox>
                    <w:txbxContent>
                      <w:p w14:paraId="0747EACD" w14:textId="77777777" w:rsidR="00EE16AF" w:rsidRPr="00D05F23" w:rsidRDefault="00EE16AF" w:rsidP="00CC7ADA">
                        <w:pPr>
                          <w:pStyle w:val="a5"/>
                          <w:rPr>
                            <w:rFonts w:ascii="HG丸ｺﾞｼｯｸM-PRO" w:eastAsia="HG丸ｺﾞｼｯｸM-PRO" w:hAnsi="HG丸ｺﾞｼｯｸM-PRO"/>
                          </w:rPr>
                        </w:pPr>
                        <w:r w:rsidRPr="00062928">
                          <w:rPr>
                            <w:rFonts w:ascii="HG丸ｺﾞｼｯｸM-PRO" w:eastAsia="HG丸ｺﾞｼｯｸM-PRO" w:hAnsi="HG丸ｺﾞｼｯｸM-PRO" w:hint="eastAsia"/>
                          </w:rPr>
                          <w:t>道府県</w:t>
                        </w:r>
                        <w:r w:rsidRPr="00D05F23">
                          <w:rPr>
                            <w:rFonts w:ascii="HG丸ｺﾞｼｯｸM-PRO" w:eastAsia="HG丸ｺﾞｼｯｸM-PRO" w:hAnsi="HG丸ｺﾞｼｯｸM-PRO" w:hint="eastAsia"/>
                          </w:rPr>
                          <w:t>商工会議所青年部連合会</w:t>
                        </w:r>
                      </w:p>
                    </w:txbxContent>
                  </v:textbox>
                </v:shape>
                <v:shape id="Text Box 1502" o:spid="_x0000_s1669" type="#_x0000_t202" style="position:absolute;left:4014;top:4374;width:396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">
                  <v:textbox>
                    <w:txbxContent>
                      <w:p w14:paraId="6D076029" w14:textId="77777777" w:rsidR="00EE16AF" w:rsidRPr="00D05F23" w:rsidRDefault="00EE16AF" w:rsidP="00CC7ADA">
                        <w:pPr>
                          <w:pStyle w:val="af2"/>
                          <w:rPr>
                            <w:rFonts w:ascii="HG丸ｺﾞｼｯｸM-PRO" w:eastAsia="HG丸ｺﾞｼｯｸM-PRO" w:hAnsi="HG丸ｺﾞｼｯｸM-PRO"/>
                            <w:lang w:eastAsia="zh-CN"/>
                          </w:rPr>
                        </w:pPr>
                        <w:r w:rsidRPr="00D05F23">
                          <w:rPr>
                            <w:rFonts w:ascii="HG丸ｺﾞｼｯｸM-PRO" w:eastAsia="HG丸ｺﾞｼｯｸM-PRO" w:hAnsi="HG丸ｺﾞｼｯｸM-PRO" w:hint="eastAsia"/>
                            <w:lang w:eastAsia="zh-CN"/>
                          </w:rPr>
                          <w:t>大会会長</w:t>
                        </w:r>
                      </w:p>
                      <w:p w14:paraId="4F00ECBF" w14:textId="77777777" w:rsidR="00EE16AF" w:rsidRPr="00D05F23" w:rsidRDefault="00EE16AF" w:rsidP="00CC7ADA">
                        <w:pPr>
                          <w:spacing w:line="240" w:lineRule="exact"/>
                          <w:jc w:val="center"/>
                          <w:rPr>
                            <w:rFonts w:ascii="HG丸ｺﾞｼｯｸM-PRO" w:eastAsia="HG丸ｺﾞｼｯｸM-PRO" w:hAnsi="HG丸ｺﾞｼｯｸM-PRO"/>
                            <w:sz w:val="22"/>
                            <w:lang w:eastAsia="zh-TW"/>
                          </w:rPr>
                        </w:pPr>
                        <w:r w:rsidRPr="00D05F23">
                          <w:rPr>
                            <w:rFonts w:ascii="HG丸ｺﾞｼｯｸM-PRO" w:eastAsia="HG丸ｺﾞｼｯｸM-PRO" w:hAnsi="HG丸ｺﾞｼｯｸM-PRO" w:hint="eastAsia"/>
                            <w:sz w:val="22"/>
                            <w:lang w:eastAsia="zh-TW"/>
                          </w:rPr>
                          <w:t xml:space="preserve">　　氏　　　　名</w:t>
                        </w:r>
                      </w:p>
                    </w:txbxContent>
                  </v:textbox>
                </v:shape>
                <v:shape id="Text Box 1503" o:spid="_x0000_s1670" type="#_x0000_t202" style="position:absolute;left:4014;top:5634;width:3960;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">
                  <v:textbox>
                    <w:txbxContent>
                      <w:p w14:paraId="71872BEF" w14:textId="77777777" w:rsidR="00EE16AF" w:rsidRPr="00FB153B" w:rsidRDefault="00EE16AF" w:rsidP="00CC7ADA">
                        <w:pPr>
                          <w:spacing w:line="240" w:lineRule="exact"/>
                          <w:jc w:val="left"/>
                          <w:rPr>
                            <w:rFonts w:ascii="HG丸ｺﾞｼｯｸM-PRO" w:eastAsia="HG丸ｺﾞｼｯｸM-PRO" w:hAnsi="HG丸ｺﾞｼｯｸM-PRO"/>
                            <w:lang w:eastAsia="zh-CN"/>
                          </w:rPr>
                        </w:pPr>
                        <w:r w:rsidRPr="00FB153B">
                          <w:rPr>
                            <w:rFonts w:ascii="HG丸ｺﾞｼｯｸM-PRO" w:eastAsia="HG丸ｺﾞｼｯｸM-PRO" w:hAnsi="HG丸ｺﾞｼｯｸM-PRO" w:hint="eastAsia"/>
                            <w:lang w:eastAsia="zh-CN"/>
                          </w:rPr>
                          <w:t>大会副会長</w:t>
                        </w:r>
                      </w:p>
                      <w:p w14:paraId="69AD53C7" w14:textId="77777777" w:rsidR="00EE16AF" w:rsidRPr="00D05F23" w:rsidRDefault="00EE16AF" w:rsidP="00CC7ADA">
                        <w:pPr>
                          <w:pStyle w:val="af2"/>
                          <w:ind w:firstLineChars="150" w:firstLine="315"/>
                          <w:rPr>
                            <w:rFonts w:ascii="HG丸ｺﾞｼｯｸM-PRO" w:eastAsia="HG丸ｺﾞｼｯｸM-PRO" w:hAnsi="HG丸ｺﾞｼｯｸM-PRO"/>
                            <w:lang w:eastAsia="zh-CN"/>
                          </w:rPr>
                        </w:pPr>
                        <w:r w:rsidRPr="00062928">
                          <w:rPr>
                            <w:rFonts w:ascii="HG丸ｺﾞｼｯｸM-PRO" w:eastAsia="HG丸ｺﾞｼｯｸM-PRO" w:hAnsi="HG丸ｺﾞｼｯｸM-PRO" w:hint="eastAsia"/>
                            <w:lang w:eastAsia="zh-CN"/>
                          </w:rPr>
                          <w:t>道府県</w:t>
                        </w:r>
                        <w:r w:rsidRPr="00D05F23">
                          <w:rPr>
                            <w:rFonts w:ascii="HG丸ｺﾞｼｯｸM-PRO" w:eastAsia="HG丸ｺﾞｼｯｸM-PRO" w:hAnsi="HG丸ｺﾞｼｯｸM-PRO" w:hint="eastAsia"/>
                            <w:lang w:eastAsia="zh-CN"/>
                          </w:rPr>
                          <w:t>商工会議所青年部連合会</w:t>
                        </w:r>
                      </w:p>
                      <w:p w14:paraId="3973DF1F" w14:textId="77777777" w:rsidR="00EE16AF" w:rsidRPr="00D05F23" w:rsidRDefault="00EE16AF" w:rsidP="00CC7ADA">
                        <w:pPr>
                          <w:spacing w:line="240" w:lineRule="exact"/>
                          <w:rPr>
                            <w:rFonts w:ascii="HG丸ｺﾞｼｯｸM-PRO" w:eastAsia="HG丸ｺﾞｼｯｸM-PRO" w:hAnsi="HG丸ｺﾞｼｯｸM-PRO"/>
                            <w:lang w:eastAsia="zh-CN"/>
                          </w:rPr>
                        </w:pPr>
                        <w:r w:rsidRPr="00D05F23">
                          <w:rPr>
                            <w:rFonts w:ascii="HG丸ｺﾞｼｯｸM-PRO" w:eastAsia="HG丸ｺﾞｼｯｸM-PRO" w:hAnsi="HG丸ｺﾞｼｯｸM-PRO" w:hint="eastAsia"/>
                            <w:lang w:eastAsia="zh-CN"/>
                          </w:rPr>
                          <w:t xml:space="preserve">　　　</w:t>
                        </w:r>
                        <w:r w:rsidRPr="00D05F23">
                          <w:rPr>
                            <w:rFonts w:ascii="HG丸ｺﾞｼｯｸM-PRO" w:eastAsia="HG丸ｺﾞｼｯｸM-PRO" w:hAnsi="HG丸ｺﾞｼｯｸM-PRO"/>
                            <w:lang w:eastAsia="zh-CN"/>
                          </w:rPr>
                          <w:t>YEG会長</w:t>
                        </w:r>
                        <w:r w:rsidRPr="00D05F23">
                          <w:rPr>
                            <w:rFonts w:ascii="HG丸ｺﾞｼｯｸM-PRO" w:eastAsia="HG丸ｺﾞｼｯｸM-PRO" w:hAnsi="HG丸ｺﾞｼｯｸM-PRO"/>
                            <w:lang w:eastAsia="zh-CN"/>
                          </w:rPr>
                          <w:tab/>
                        </w:r>
                        <w:r w:rsidRPr="00D05F23">
                          <w:rPr>
                            <w:rFonts w:ascii="HG丸ｺﾞｼｯｸM-PRO" w:eastAsia="HG丸ｺﾞｼｯｸM-PRO" w:hAnsi="HG丸ｺﾞｼｯｸM-PRO" w:hint="eastAsia"/>
                            <w:lang w:eastAsia="zh-CN"/>
                          </w:rPr>
                          <w:t>氏　　　　名</w:t>
                        </w:r>
                      </w:p>
                      <w:p w14:paraId="2D437C55" w14:textId="77777777" w:rsidR="00EE16AF" w:rsidRPr="00D05F23" w:rsidRDefault="00EE16AF" w:rsidP="00CC7ADA">
                        <w:pPr>
                          <w:spacing w:line="240" w:lineRule="exact"/>
                          <w:rPr>
                            <w:rFonts w:ascii="HG丸ｺﾞｼｯｸM-PRO" w:eastAsia="HG丸ｺﾞｼｯｸM-PRO" w:hAnsi="HG丸ｺﾞｼｯｸM-PRO"/>
                            <w:lang w:eastAsia="zh-CN"/>
                          </w:rPr>
                        </w:pPr>
                        <w:r w:rsidRPr="00D05F23">
                          <w:rPr>
                            <w:rFonts w:ascii="HG丸ｺﾞｼｯｸM-PRO" w:eastAsia="HG丸ｺﾞｼｯｸM-PRO" w:hAnsi="HG丸ｺﾞｼｯｸM-PRO" w:hint="eastAsia"/>
                            <w:lang w:eastAsia="zh-CN"/>
                          </w:rPr>
                          <w:t xml:space="preserve">　　　</w:t>
                        </w:r>
                        <w:r w:rsidRPr="00D05F23">
                          <w:rPr>
                            <w:rFonts w:ascii="HG丸ｺﾞｼｯｸM-PRO" w:eastAsia="HG丸ｺﾞｼｯｸM-PRO" w:hAnsi="HG丸ｺﾞｼｯｸM-PRO"/>
                            <w:lang w:eastAsia="zh-CN"/>
                          </w:rPr>
                          <w:t>YEG会長</w:t>
                        </w:r>
                        <w:r w:rsidRPr="00D05F23">
                          <w:rPr>
                            <w:rFonts w:ascii="HG丸ｺﾞｼｯｸM-PRO" w:eastAsia="HG丸ｺﾞｼｯｸM-PRO" w:hAnsi="HG丸ｺﾞｼｯｸM-PRO"/>
                            <w:lang w:eastAsia="zh-CN"/>
                          </w:rPr>
                          <w:tab/>
                        </w:r>
                        <w:r w:rsidRPr="00D05F23">
                          <w:rPr>
                            <w:rFonts w:ascii="HG丸ｺﾞｼｯｸM-PRO" w:eastAsia="HG丸ｺﾞｼｯｸM-PRO" w:hAnsi="HG丸ｺﾞｼｯｸM-PRO" w:hint="eastAsia"/>
                            <w:lang w:eastAsia="zh-CN"/>
                          </w:rPr>
                          <w:t>氏　　　　名</w:t>
                        </w:r>
                      </w:p>
                      <w:p w14:paraId="11059B14" w14:textId="77777777" w:rsidR="00EE16AF" w:rsidRPr="00D05F23" w:rsidRDefault="00EE16AF" w:rsidP="00CC7ADA">
                        <w:pPr>
                          <w:spacing w:line="240" w:lineRule="exact"/>
                          <w:rPr>
                            <w:rFonts w:ascii="HG丸ｺﾞｼｯｸM-PRO" w:eastAsia="HG丸ｺﾞｼｯｸM-PRO" w:hAnsi="HG丸ｺﾞｼｯｸM-PRO"/>
                            <w:lang w:eastAsia="zh-CN"/>
                          </w:rPr>
                        </w:pPr>
                        <w:r w:rsidRPr="00D05F23">
                          <w:rPr>
                            <w:rFonts w:ascii="HG丸ｺﾞｼｯｸM-PRO" w:eastAsia="HG丸ｺﾞｼｯｸM-PRO" w:hAnsi="HG丸ｺﾞｼｯｸM-PRO" w:hint="eastAsia"/>
                            <w:lang w:eastAsia="zh-CN"/>
                          </w:rPr>
                          <w:t xml:space="preserve">　　　</w:t>
                        </w:r>
                        <w:r w:rsidRPr="00D05F23">
                          <w:rPr>
                            <w:rFonts w:ascii="HG丸ｺﾞｼｯｸM-PRO" w:eastAsia="HG丸ｺﾞｼｯｸM-PRO" w:hAnsi="HG丸ｺﾞｼｯｸM-PRO"/>
                            <w:lang w:eastAsia="zh-CN"/>
                          </w:rPr>
                          <w:t>YEG会長</w:t>
                        </w:r>
                        <w:r w:rsidRPr="00D05F23">
                          <w:rPr>
                            <w:rFonts w:ascii="HG丸ｺﾞｼｯｸM-PRO" w:eastAsia="HG丸ｺﾞｼｯｸM-PRO" w:hAnsi="HG丸ｺﾞｼｯｸM-PRO"/>
                            <w:lang w:eastAsia="zh-CN"/>
                          </w:rPr>
                          <w:tab/>
                        </w:r>
                        <w:r w:rsidRPr="00D05F23">
                          <w:rPr>
                            <w:rFonts w:ascii="HG丸ｺﾞｼｯｸM-PRO" w:eastAsia="HG丸ｺﾞｼｯｸM-PRO" w:hAnsi="HG丸ｺﾞｼｯｸM-PRO" w:hint="eastAsia"/>
                            <w:lang w:eastAsia="zh-CN"/>
                          </w:rPr>
                          <w:t>氏　　　　名</w:t>
                        </w:r>
                      </w:p>
                      <w:p w14:paraId="1F1B0BB6" w14:textId="77777777" w:rsidR="00EE16AF" w:rsidRPr="00D05F23" w:rsidRDefault="00EE16AF" w:rsidP="00CC7ADA">
                        <w:pPr>
                          <w:spacing w:line="240" w:lineRule="exact"/>
                          <w:rPr>
                            <w:rFonts w:ascii="HG丸ｺﾞｼｯｸM-PRO" w:eastAsia="HG丸ｺﾞｼｯｸM-PRO" w:hAnsi="HG丸ｺﾞｼｯｸM-PRO"/>
                            <w:lang w:eastAsia="zh-CN"/>
                          </w:rPr>
                        </w:pPr>
                        <w:r w:rsidRPr="00D05F23">
                          <w:rPr>
                            <w:rFonts w:ascii="HG丸ｺﾞｼｯｸM-PRO" w:eastAsia="HG丸ｺﾞｼｯｸM-PRO" w:hAnsi="HG丸ｺﾞｼｯｸM-PRO" w:hint="eastAsia"/>
                            <w:lang w:eastAsia="zh-CN"/>
                          </w:rPr>
                          <w:t xml:space="preserve">　　　</w:t>
                        </w:r>
                        <w:r w:rsidRPr="00D05F23">
                          <w:rPr>
                            <w:rFonts w:ascii="HG丸ｺﾞｼｯｸM-PRO" w:eastAsia="HG丸ｺﾞｼｯｸM-PRO" w:hAnsi="HG丸ｺﾞｼｯｸM-PRO"/>
                            <w:lang w:eastAsia="zh-CN"/>
                          </w:rPr>
                          <w:t>YEG会長</w:t>
                        </w:r>
                        <w:r w:rsidRPr="00D05F23">
                          <w:rPr>
                            <w:rFonts w:ascii="HG丸ｺﾞｼｯｸM-PRO" w:eastAsia="HG丸ｺﾞｼｯｸM-PRO" w:hAnsi="HG丸ｺﾞｼｯｸM-PRO"/>
                            <w:lang w:eastAsia="zh-CN"/>
                          </w:rPr>
                          <w:tab/>
                        </w:r>
                        <w:r w:rsidRPr="00D05F23">
                          <w:rPr>
                            <w:rFonts w:ascii="HG丸ｺﾞｼｯｸM-PRO" w:eastAsia="HG丸ｺﾞｼｯｸM-PRO" w:hAnsi="HG丸ｺﾞｼｯｸM-PRO" w:hint="eastAsia"/>
                            <w:lang w:eastAsia="zh-CN"/>
                          </w:rPr>
                          <w:t>氏　　　　名</w:t>
                        </w:r>
                      </w:p>
                      <w:p w14:paraId="6B9CF67E" w14:textId="77777777" w:rsidR="00EE16AF" w:rsidRPr="00D05F23" w:rsidRDefault="00EE16AF" w:rsidP="00CC7ADA">
                        <w:pPr>
                          <w:spacing w:line="240" w:lineRule="exact"/>
                          <w:rPr>
                            <w:rFonts w:ascii="HG丸ｺﾞｼｯｸM-PRO" w:eastAsia="HG丸ｺﾞｼｯｸM-PRO" w:hAnsi="HG丸ｺﾞｼｯｸM-PRO"/>
                            <w:lang w:eastAsia="zh-CN"/>
                          </w:rPr>
                        </w:pPr>
                        <w:r w:rsidRPr="00D05F23">
                          <w:rPr>
                            <w:rFonts w:ascii="HG丸ｺﾞｼｯｸM-PRO" w:eastAsia="HG丸ｺﾞｼｯｸM-PRO" w:hAnsi="HG丸ｺﾞｼｯｸM-PRO" w:hint="eastAsia"/>
                            <w:lang w:eastAsia="zh-CN"/>
                          </w:rPr>
                          <w:t xml:space="preserve">　　　</w:t>
                        </w:r>
                        <w:r w:rsidRPr="00D05F23">
                          <w:rPr>
                            <w:rFonts w:ascii="HG丸ｺﾞｼｯｸM-PRO" w:eastAsia="HG丸ｺﾞｼｯｸM-PRO" w:hAnsi="HG丸ｺﾞｼｯｸM-PRO"/>
                            <w:lang w:eastAsia="zh-CN"/>
                          </w:rPr>
                          <w:t>YEG会長</w:t>
                        </w:r>
                        <w:r w:rsidRPr="00D05F23">
                          <w:rPr>
                            <w:rFonts w:ascii="HG丸ｺﾞｼｯｸM-PRO" w:eastAsia="HG丸ｺﾞｼｯｸM-PRO" w:hAnsi="HG丸ｺﾞｼｯｸM-PRO"/>
                            <w:lang w:eastAsia="zh-CN"/>
                          </w:rPr>
                          <w:tab/>
                        </w:r>
                        <w:r w:rsidRPr="00D05F23">
                          <w:rPr>
                            <w:rFonts w:ascii="HG丸ｺﾞｼｯｸM-PRO" w:eastAsia="HG丸ｺﾞｼｯｸM-PRO" w:hAnsi="HG丸ｺﾞｼｯｸM-PRO" w:hint="eastAsia"/>
                            <w:lang w:eastAsia="zh-CN"/>
                          </w:rPr>
                          <w:t>氏　　　　名</w:t>
                        </w:r>
                      </w:p>
                      <w:p w14:paraId="7FA93482" w14:textId="77777777" w:rsidR="00EE16AF" w:rsidRPr="00D05F23" w:rsidRDefault="00EE16AF" w:rsidP="00CC7ADA">
                        <w:pPr>
                          <w:spacing w:line="240" w:lineRule="exact"/>
                          <w:rPr>
                            <w:rFonts w:ascii="HG丸ｺﾞｼｯｸM-PRO" w:eastAsia="HG丸ｺﾞｼｯｸM-PRO" w:hAnsi="HG丸ｺﾞｼｯｸM-PRO"/>
                            <w:lang w:eastAsia="zh-CN"/>
                          </w:rPr>
                        </w:pPr>
                        <w:r w:rsidRPr="00D05F23">
                          <w:rPr>
                            <w:rFonts w:ascii="HG丸ｺﾞｼｯｸM-PRO" w:eastAsia="HG丸ｺﾞｼｯｸM-PRO" w:hAnsi="HG丸ｺﾞｼｯｸM-PRO" w:hint="eastAsia"/>
                            <w:lang w:eastAsia="zh-CN"/>
                          </w:rPr>
                          <w:t xml:space="preserve">　　　</w:t>
                        </w:r>
                        <w:r w:rsidRPr="00D05F23">
                          <w:rPr>
                            <w:rFonts w:ascii="HG丸ｺﾞｼｯｸM-PRO" w:eastAsia="HG丸ｺﾞｼｯｸM-PRO" w:hAnsi="HG丸ｺﾞｼｯｸM-PRO"/>
                            <w:lang w:eastAsia="zh-CN"/>
                          </w:rPr>
                          <w:t>YEG会長</w:t>
                        </w:r>
                        <w:r w:rsidRPr="00D05F23">
                          <w:rPr>
                            <w:rFonts w:ascii="HG丸ｺﾞｼｯｸM-PRO" w:eastAsia="HG丸ｺﾞｼｯｸM-PRO" w:hAnsi="HG丸ｺﾞｼｯｸM-PRO"/>
                            <w:lang w:eastAsia="zh-CN"/>
                          </w:rPr>
                          <w:tab/>
                        </w:r>
                        <w:r w:rsidRPr="00D05F23">
                          <w:rPr>
                            <w:rFonts w:ascii="HG丸ｺﾞｼｯｸM-PRO" w:eastAsia="HG丸ｺﾞｼｯｸM-PRO" w:hAnsi="HG丸ｺﾞｼｯｸM-PRO" w:hint="eastAsia"/>
                            <w:lang w:eastAsia="zh-CN"/>
                          </w:rPr>
                          <w:t>氏　　　　名</w:t>
                        </w:r>
                      </w:p>
                      <w:p w14:paraId="19505F6E" w14:textId="77777777" w:rsidR="00EE16AF" w:rsidRPr="00D05F23" w:rsidRDefault="00EE16AF" w:rsidP="00CC7ADA">
                        <w:pPr>
                          <w:spacing w:line="240" w:lineRule="exact"/>
                          <w:rPr>
                            <w:rFonts w:ascii="HG丸ｺﾞｼｯｸM-PRO" w:eastAsia="HG丸ｺﾞｼｯｸM-PRO" w:hAnsi="HG丸ｺﾞｼｯｸM-PRO"/>
                            <w:lang w:eastAsia="zh-CN"/>
                          </w:rPr>
                        </w:pPr>
                        <w:r w:rsidRPr="00D05F23">
                          <w:rPr>
                            <w:rFonts w:ascii="HG丸ｺﾞｼｯｸM-PRO" w:eastAsia="HG丸ｺﾞｼｯｸM-PRO" w:hAnsi="HG丸ｺﾞｼｯｸM-PRO" w:hint="eastAsia"/>
                            <w:lang w:eastAsia="zh-CN"/>
                          </w:rPr>
                          <w:t xml:space="preserve">　　　</w:t>
                        </w:r>
                        <w:r w:rsidRPr="00D05F23">
                          <w:rPr>
                            <w:rFonts w:ascii="HG丸ｺﾞｼｯｸM-PRO" w:eastAsia="HG丸ｺﾞｼｯｸM-PRO" w:hAnsi="HG丸ｺﾞｼｯｸM-PRO"/>
                            <w:lang w:eastAsia="zh-CN"/>
                          </w:rPr>
                          <w:t>YEG会長</w:t>
                        </w:r>
                        <w:r w:rsidRPr="00D05F23">
                          <w:rPr>
                            <w:rFonts w:ascii="HG丸ｺﾞｼｯｸM-PRO" w:eastAsia="HG丸ｺﾞｼｯｸM-PRO" w:hAnsi="HG丸ｺﾞｼｯｸM-PRO"/>
                            <w:lang w:eastAsia="zh-CN"/>
                          </w:rPr>
                          <w:tab/>
                        </w:r>
                        <w:r w:rsidRPr="00D05F23">
                          <w:rPr>
                            <w:rFonts w:ascii="HG丸ｺﾞｼｯｸM-PRO" w:eastAsia="HG丸ｺﾞｼｯｸM-PRO" w:hAnsi="HG丸ｺﾞｼｯｸM-PRO" w:hint="eastAsia"/>
                            <w:lang w:eastAsia="zh-CN"/>
                          </w:rPr>
                          <w:t>氏　　　　名</w:t>
                        </w:r>
                      </w:p>
                    </w:txbxContent>
                  </v:textbox>
                </v:shape>
                <v:shape id="Text Box 1504" o:spid="_x0000_s1671" type="#_x0000_t202" style="position:absolute;left:4014;top:8334;width:396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">
                  <v:textbox>
                    <w:txbxContent>
                      <w:p w14:paraId="3B69D0B5" w14:textId="77777777" w:rsidR="00EE16AF" w:rsidRPr="00D05F23" w:rsidRDefault="00EE16AF" w:rsidP="00CC7ADA">
                        <w:pPr>
                          <w:pStyle w:val="af2"/>
                          <w:rPr>
                            <w:rFonts w:ascii="HG丸ｺﾞｼｯｸM-PRO" w:eastAsia="HG丸ｺﾞｼｯｸM-PRO" w:hAnsi="HG丸ｺﾞｼｯｸM-PRO"/>
                          </w:rPr>
                        </w:pPr>
                        <w:r w:rsidRPr="00D05F23">
                          <w:rPr>
                            <w:rFonts w:ascii="HG丸ｺﾞｼｯｸM-PRO" w:eastAsia="HG丸ｺﾞｼｯｸM-PRO" w:hAnsi="HG丸ｺﾞｼｯｸM-PRO" w:hint="eastAsia"/>
                          </w:rPr>
                          <w:t>大会実行委員長</w:t>
                        </w:r>
                      </w:p>
                      <w:p w14:paraId="6578901C" w14:textId="77777777" w:rsidR="00EE16AF" w:rsidRPr="00D05F23" w:rsidRDefault="00EE16AF" w:rsidP="00CC7ADA">
                        <w:pPr>
                          <w:spacing w:line="240" w:lineRule="exact"/>
                          <w:rPr>
                            <w:rFonts w:ascii="HG丸ｺﾞｼｯｸM-PRO" w:eastAsia="HG丸ｺﾞｼｯｸM-PRO" w:hAnsi="HG丸ｺﾞｼｯｸM-PRO"/>
                            <w:sz w:val="22"/>
                          </w:rPr>
                        </w:pPr>
                        <w:r w:rsidRPr="00D05F23">
                          <w:rPr>
                            <w:rFonts w:ascii="HG丸ｺﾞｼｯｸM-PRO" w:eastAsia="HG丸ｺﾞｼｯｸM-PRO" w:hAnsi="HG丸ｺﾞｼｯｸM-PRO" w:hint="eastAsia"/>
                            <w:sz w:val="22"/>
                          </w:rPr>
                          <w:t xml:space="preserve">　　氏　　　　名（　　　</w:t>
                        </w:r>
                        <w:r w:rsidRPr="00D05F23">
                          <w:rPr>
                            <w:rFonts w:ascii="HG丸ｺﾞｼｯｸM-PRO" w:eastAsia="HG丸ｺﾞｼｯｸM-PRO" w:hAnsi="HG丸ｺﾞｼｯｸM-PRO"/>
                            <w:sz w:val="22"/>
                          </w:rPr>
                          <w:t>YEG）</w:t>
                        </w:r>
                      </w:p>
                    </w:txbxContent>
                  </v:textbox>
                </v:shape>
                <v:shape id="Text Box 1505" o:spid="_x0000_s1672" type="#_x0000_t202" style="position:absolute;left:1134;top:10134;width:162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">
                  <v:textbox>
                    <w:txbxContent>
                      <w:p w14:paraId="5D3D72A3" w14:textId="77777777" w:rsidR="00EE16AF" w:rsidRPr="00D05F23" w:rsidRDefault="00EE16AF" w:rsidP="00CC7ADA">
                        <w:pPr>
                          <w:pStyle w:val="af2"/>
                          <w:rPr>
                            <w:rFonts w:ascii="HG丸ｺﾞｼｯｸM-PRO" w:eastAsia="HG丸ｺﾞｼｯｸM-PRO" w:hAnsi="HG丸ｺﾞｼｯｸM-PRO"/>
                            <w:lang w:eastAsia="zh-TW"/>
                          </w:rPr>
                        </w:pPr>
                        <w:r w:rsidRPr="00D05F23">
                          <w:rPr>
                            <w:rFonts w:ascii="HG丸ｺﾞｼｯｸM-PRO" w:eastAsia="HG丸ｺﾞｼｯｸM-PRO" w:hAnsi="HG丸ｺﾞｼｯｸM-PRO" w:hint="eastAsia"/>
                            <w:lang w:eastAsia="zh-TW"/>
                          </w:rPr>
                          <w:t>副実行委員長</w:t>
                        </w:r>
                      </w:p>
                      <w:p w14:paraId="1963C9B5" w14:textId="77777777" w:rsidR="00EE16AF" w:rsidRPr="00D05F23" w:rsidRDefault="00EE16AF" w:rsidP="00CC7ADA">
                        <w:pPr>
                          <w:spacing w:line="240" w:lineRule="exact"/>
                          <w:jc w:val="center"/>
                          <w:rPr>
                            <w:rFonts w:ascii="HG丸ｺﾞｼｯｸM-PRO" w:eastAsia="HG丸ｺﾞｼｯｸM-PRO" w:hAnsi="HG丸ｺﾞｼｯｸM-PRO"/>
                          </w:rPr>
                        </w:pPr>
                        <w:r w:rsidRPr="00D05F23">
                          <w:rPr>
                            <w:rFonts w:ascii="HG丸ｺﾞｼｯｸM-PRO" w:eastAsia="HG丸ｺﾞｼｯｸM-PRO" w:hAnsi="HG丸ｺﾞｼｯｸM-PRO" w:hint="eastAsia"/>
                          </w:rPr>
                          <w:t>氏　　名</w:t>
                        </w:r>
                      </w:p>
                      <w:p w14:paraId="243DED36" w14:textId="77777777" w:rsidR="00EE16AF" w:rsidRPr="00D05F23" w:rsidRDefault="00EE16AF" w:rsidP="00CC7ADA">
                        <w:pPr>
                          <w:spacing w:line="240" w:lineRule="exact"/>
                          <w:rPr>
                            <w:rFonts w:ascii="HG丸ｺﾞｼｯｸM-PRO" w:eastAsia="HG丸ｺﾞｼｯｸM-PRO" w:hAnsi="HG丸ｺﾞｼｯｸM-PRO"/>
                            <w:sz w:val="22"/>
                          </w:rPr>
                        </w:pPr>
                        <w:r>
                          <w:rPr>
                            <w:rFonts w:ascii="HG丸ｺﾞｼｯｸM-PRO" w:eastAsia="HG丸ｺﾞｼｯｸM-PRO" w:hAnsi="HG丸ｺﾞｼｯｸM-PRO" w:hint="eastAsia"/>
                          </w:rPr>
                          <w:t>(</w:t>
                        </w:r>
                        <w:r w:rsidRPr="00D05F23">
                          <w:rPr>
                            <w:rFonts w:ascii="HG丸ｺﾞｼｯｸM-PRO" w:eastAsia="HG丸ｺﾞｼｯｸM-PRO" w:hAnsi="HG丸ｺﾞｼｯｸM-PRO" w:hint="eastAsia"/>
                          </w:rPr>
                          <w:t xml:space="preserve">　　　</w:t>
                        </w:r>
                        <w:r w:rsidRPr="00D05F23">
                          <w:rPr>
                            <w:rFonts w:ascii="HG丸ｺﾞｼｯｸM-PRO" w:eastAsia="HG丸ｺﾞｼｯｸM-PRO" w:hAnsi="HG丸ｺﾞｼｯｸM-PRO"/>
                          </w:rPr>
                          <w:t>YEG</w:t>
                        </w:r>
                        <w:r>
                          <w:rPr>
                            <w:rFonts w:ascii="HG丸ｺﾞｼｯｸM-PRO" w:eastAsia="HG丸ｺﾞｼｯｸM-PRO" w:hAnsi="HG丸ｺﾞｼｯｸM-PRO" w:hint="eastAsia"/>
                          </w:rPr>
                          <w:t>）</w:t>
                        </w:r>
                        <w:r>
                          <w:rPr>
                            <w:rFonts w:ascii="HG丸ｺﾞｼｯｸM-PRO" w:eastAsia="HG丸ｺﾞｼｯｸM-PRO" w:hAnsi="HG丸ｺﾞｼｯｸM-PRO"/>
                          </w:rPr>
                          <w:t>）</w:t>
                        </w:r>
                        <w:r>
                          <w:rPr>
                            <w:rFonts w:ascii="HG丸ｺﾞｼｯｸM-PRO" w:eastAsia="HG丸ｺﾞｼｯｸM-PRO" w:hAnsi="HG丸ｺﾞｼｯｸM-PRO" w:hint="eastAsia"/>
                          </w:rPr>
                          <w:t>）</w:t>
                        </w:r>
                        <w:r>
                          <w:rPr>
                            <w:rFonts w:ascii="HG丸ｺﾞｼｯｸM-PRO" w:eastAsia="HG丸ｺﾞｼｯｸM-PRO" w:hAnsi="HG丸ｺﾞｼｯｸM-PRO"/>
                          </w:rPr>
                          <w:t>）</w:t>
                        </w:r>
                        <w:r w:rsidRPr="00D05F23">
                          <w:rPr>
                            <w:rFonts w:ascii="HG丸ｺﾞｼｯｸM-PRO" w:eastAsia="HG丸ｺﾞｼｯｸM-PRO" w:hAnsi="HG丸ｺﾞｼｯｸM-PRO"/>
                          </w:rPr>
                          <w:t>）</w:t>
                        </w:r>
                      </w:p>
                    </w:txbxContent>
                  </v:textbox>
                </v:shape>
                <v:shape id="Text Box 1506" o:spid="_x0000_s1673" type="#_x0000_t202" style="position:absolute;left:3114;top:10134;width:162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">
                  <v:textbox>
                    <w:txbxContent>
                      <w:p w14:paraId="76C1FCE4" w14:textId="77777777" w:rsidR="00EE16AF" w:rsidRPr="00D05F23" w:rsidRDefault="00EE16AF" w:rsidP="00CC7ADA">
                        <w:pPr>
                          <w:pStyle w:val="af2"/>
                          <w:rPr>
                            <w:rFonts w:ascii="HG丸ｺﾞｼｯｸM-PRO" w:eastAsia="HG丸ｺﾞｼｯｸM-PRO" w:hAnsi="HG丸ｺﾞｼｯｸM-PRO"/>
                            <w:lang w:eastAsia="zh-TW"/>
                          </w:rPr>
                        </w:pPr>
                        <w:r w:rsidRPr="00D05F23">
                          <w:rPr>
                            <w:rFonts w:ascii="HG丸ｺﾞｼｯｸM-PRO" w:eastAsia="HG丸ｺﾞｼｯｸM-PRO" w:hAnsi="HG丸ｺﾞｼｯｸM-PRO" w:hint="eastAsia"/>
                            <w:lang w:eastAsia="zh-TW"/>
                          </w:rPr>
                          <w:t>副実行委員長</w:t>
                        </w:r>
                      </w:p>
                      <w:p w14:paraId="0B0FB396" w14:textId="77777777" w:rsidR="00EE16AF" w:rsidRPr="00D05F23" w:rsidRDefault="00EE16AF" w:rsidP="00CC7ADA">
                        <w:pPr>
                          <w:spacing w:line="240" w:lineRule="exact"/>
                          <w:jc w:val="center"/>
                          <w:rPr>
                            <w:rFonts w:ascii="HG丸ｺﾞｼｯｸM-PRO" w:eastAsia="HG丸ｺﾞｼｯｸM-PRO" w:hAnsi="HG丸ｺﾞｼｯｸM-PRO"/>
                          </w:rPr>
                        </w:pPr>
                        <w:r w:rsidRPr="00D05F23">
                          <w:rPr>
                            <w:rFonts w:ascii="HG丸ｺﾞｼｯｸM-PRO" w:eastAsia="HG丸ｺﾞｼｯｸM-PRO" w:hAnsi="HG丸ｺﾞｼｯｸM-PRO" w:hint="eastAsia"/>
                          </w:rPr>
                          <w:t>氏　　名</w:t>
                        </w:r>
                      </w:p>
                      <w:p w14:paraId="74694599" w14:textId="77777777" w:rsidR="00EE16AF" w:rsidRDefault="00EE16AF" w:rsidP="00CC7ADA">
                        <w:pPr>
                          <w:spacing w:line="240" w:lineRule="exact"/>
                          <w:jc w:val="center"/>
                          <w:rPr>
                            <w:rFonts w:eastAsia="ＭＳ ゴシック"/>
                            <w:sz w:val="22"/>
                          </w:rPr>
                        </w:pPr>
                        <w:r>
                          <w:rPr>
                            <w:rFonts w:ascii="HG丸ｺﾞｼｯｸM-PRO" w:eastAsia="HG丸ｺﾞｼｯｸM-PRO" w:hAnsi="HG丸ｺﾞｼｯｸM-PRO" w:hint="eastAsia"/>
                          </w:rPr>
                          <w:t>(</w:t>
                        </w:r>
                        <w:r w:rsidRPr="00D05F23">
                          <w:rPr>
                            <w:rFonts w:ascii="HG丸ｺﾞｼｯｸM-PRO" w:eastAsia="HG丸ｺﾞｼｯｸM-PRO" w:hAnsi="HG丸ｺﾞｼｯｸM-PRO" w:hint="eastAsia"/>
                          </w:rPr>
                          <w:t xml:space="preserve">　　　</w:t>
                        </w:r>
                        <w:r w:rsidRPr="00D05F23">
                          <w:rPr>
                            <w:rFonts w:ascii="HG丸ｺﾞｼｯｸM-PRO" w:eastAsia="HG丸ｺﾞｼｯｸM-PRO" w:hAnsi="HG丸ｺﾞｼｯｸM-PRO"/>
                          </w:rPr>
                          <w:t>YEG）</w:t>
                        </w:r>
                      </w:p>
                    </w:txbxContent>
                  </v:textbox>
                </v:shape>
                <v:shape id="Text Box 1507" o:spid="_x0000_s1674" type="#_x0000_t202" style="position:absolute;left:5094;top:10134;width:162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">
                  <v:textbox>
                    <w:txbxContent>
                      <w:p w14:paraId="05A0030F" w14:textId="77777777" w:rsidR="00EE16AF" w:rsidRPr="00D05F23" w:rsidRDefault="00EE16AF" w:rsidP="00CC7ADA">
                        <w:pPr>
                          <w:pStyle w:val="af2"/>
                          <w:rPr>
                            <w:rFonts w:ascii="HG丸ｺﾞｼｯｸM-PRO" w:eastAsia="HG丸ｺﾞｼｯｸM-PRO" w:hAnsi="HG丸ｺﾞｼｯｸM-PRO"/>
                            <w:lang w:eastAsia="zh-TW"/>
                          </w:rPr>
                        </w:pPr>
                        <w:r w:rsidRPr="00D05F23">
                          <w:rPr>
                            <w:rFonts w:ascii="HG丸ｺﾞｼｯｸM-PRO" w:eastAsia="HG丸ｺﾞｼｯｸM-PRO" w:hAnsi="HG丸ｺﾞｼｯｸM-PRO" w:hint="eastAsia"/>
                            <w:lang w:eastAsia="zh-TW"/>
                          </w:rPr>
                          <w:t>副実行委員長</w:t>
                        </w:r>
                      </w:p>
                      <w:p w14:paraId="66A20F51" w14:textId="77777777" w:rsidR="00EE16AF" w:rsidRPr="00D05F23" w:rsidRDefault="00EE16AF" w:rsidP="00CC7ADA">
                        <w:pPr>
                          <w:spacing w:line="240" w:lineRule="exact"/>
                          <w:jc w:val="center"/>
                          <w:rPr>
                            <w:rFonts w:ascii="HG丸ｺﾞｼｯｸM-PRO" w:eastAsia="HG丸ｺﾞｼｯｸM-PRO" w:hAnsi="HG丸ｺﾞｼｯｸM-PRO"/>
                          </w:rPr>
                        </w:pPr>
                        <w:r w:rsidRPr="00D05F23">
                          <w:rPr>
                            <w:rFonts w:ascii="HG丸ｺﾞｼｯｸM-PRO" w:eastAsia="HG丸ｺﾞｼｯｸM-PRO" w:hAnsi="HG丸ｺﾞｼｯｸM-PRO" w:hint="eastAsia"/>
                          </w:rPr>
                          <w:t>氏　　名</w:t>
                        </w:r>
                      </w:p>
                      <w:p w14:paraId="72329175" w14:textId="77777777" w:rsidR="00EE16AF" w:rsidRDefault="00EE16AF" w:rsidP="00CC7ADA">
                        <w:pPr>
                          <w:spacing w:line="240" w:lineRule="exact"/>
                          <w:jc w:val="center"/>
                          <w:rPr>
                            <w:rFonts w:eastAsia="ＭＳ ゴシック"/>
                            <w:sz w:val="22"/>
                          </w:rPr>
                        </w:pPr>
                        <w:r>
                          <w:rPr>
                            <w:rFonts w:ascii="HG丸ｺﾞｼｯｸM-PRO" w:eastAsia="HG丸ｺﾞｼｯｸM-PRO" w:hAnsi="HG丸ｺﾞｼｯｸM-PRO" w:hint="eastAsia"/>
                          </w:rPr>
                          <w:t>(</w:t>
                        </w:r>
                        <w:r w:rsidRPr="00D05F23">
                          <w:rPr>
                            <w:rFonts w:ascii="HG丸ｺﾞｼｯｸM-PRO" w:eastAsia="HG丸ｺﾞｼｯｸM-PRO" w:hAnsi="HG丸ｺﾞｼｯｸM-PRO" w:hint="eastAsia"/>
                          </w:rPr>
                          <w:t xml:space="preserve">　　　</w:t>
                        </w:r>
                        <w:r w:rsidRPr="00D05F23">
                          <w:rPr>
                            <w:rFonts w:ascii="HG丸ｺﾞｼｯｸM-PRO" w:eastAsia="HG丸ｺﾞｼｯｸM-PRO" w:hAnsi="HG丸ｺﾞｼｯｸM-PRO"/>
                          </w:rPr>
                          <w:t>YEG）</w:t>
                        </w:r>
                      </w:p>
                    </w:txbxContent>
                  </v:textbox>
                </v:shape>
                <v:shape id="Text Box 1508" o:spid="_x0000_s1675" type="#_x0000_t202" style="position:absolute;left:7074;top:10134;width:162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">
                  <v:textbox>
                    <w:txbxContent>
                      <w:p w14:paraId="19031916" w14:textId="77777777" w:rsidR="00EE16AF" w:rsidRPr="00D05F23" w:rsidRDefault="00EE16AF" w:rsidP="00CC7ADA">
                        <w:pPr>
                          <w:pStyle w:val="af2"/>
                          <w:rPr>
                            <w:rFonts w:ascii="HG丸ｺﾞｼｯｸM-PRO" w:eastAsia="HG丸ｺﾞｼｯｸM-PRO" w:hAnsi="HG丸ｺﾞｼｯｸM-PRO"/>
                            <w:lang w:eastAsia="zh-TW"/>
                          </w:rPr>
                        </w:pPr>
                        <w:r w:rsidRPr="00D05F23">
                          <w:rPr>
                            <w:rFonts w:ascii="HG丸ｺﾞｼｯｸM-PRO" w:eastAsia="HG丸ｺﾞｼｯｸM-PRO" w:hAnsi="HG丸ｺﾞｼｯｸM-PRO" w:hint="eastAsia"/>
                            <w:lang w:eastAsia="zh-TW"/>
                          </w:rPr>
                          <w:t>副実行委員長</w:t>
                        </w:r>
                      </w:p>
                      <w:p w14:paraId="26E623E8" w14:textId="77777777" w:rsidR="00EE16AF" w:rsidRPr="00D05F23" w:rsidRDefault="00EE16AF" w:rsidP="00CC7ADA">
                        <w:pPr>
                          <w:spacing w:line="240" w:lineRule="exact"/>
                          <w:jc w:val="center"/>
                          <w:rPr>
                            <w:rFonts w:ascii="HG丸ｺﾞｼｯｸM-PRO" w:eastAsia="HG丸ｺﾞｼｯｸM-PRO" w:hAnsi="HG丸ｺﾞｼｯｸM-PRO"/>
                          </w:rPr>
                        </w:pPr>
                        <w:r w:rsidRPr="00D05F23">
                          <w:rPr>
                            <w:rFonts w:ascii="HG丸ｺﾞｼｯｸM-PRO" w:eastAsia="HG丸ｺﾞｼｯｸM-PRO" w:hAnsi="HG丸ｺﾞｼｯｸM-PRO" w:hint="eastAsia"/>
                          </w:rPr>
                          <w:t>氏　　名</w:t>
                        </w:r>
                      </w:p>
                      <w:p w14:paraId="65FC369F" w14:textId="77777777" w:rsidR="00EE16AF" w:rsidRPr="00D05F23" w:rsidRDefault="00EE16AF" w:rsidP="00CC7ADA">
                        <w:pPr>
                          <w:spacing w:line="240" w:lineRule="exact"/>
                          <w:jc w:val="center"/>
                          <w:rPr>
                            <w:rFonts w:ascii="HG丸ｺﾞｼｯｸM-PRO" w:eastAsia="HG丸ｺﾞｼｯｸM-PRO" w:hAnsi="HG丸ｺﾞｼｯｸM-PRO"/>
                            <w:sz w:val="22"/>
                          </w:rPr>
                        </w:pPr>
                        <w:r>
                          <w:rPr>
                            <w:rFonts w:ascii="HG丸ｺﾞｼｯｸM-PRO" w:eastAsia="HG丸ｺﾞｼｯｸM-PRO" w:hAnsi="HG丸ｺﾞｼｯｸM-PRO" w:hint="eastAsia"/>
                          </w:rPr>
                          <w:t>(</w:t>
                        </w:r>
                        <w:r w:rsidRPr="00D05F23">
                          <w:rPr>
                            <w:rFonts w:ascii="HG丸ｺﾞｼｯｸM-PRO" w:eastAsia="HG丸ｺﾞｼｯｸM-PRO" w:hAnsi="HG丸ｺﾞｼｯｸM-PRO" w:hint="eastAsia"/>
                          </w:rPr>
                          <w:t xml:space="preserve">　　　</w:t>
                        </w:r>
                        <w:r w:rsidRPr="00D05F23">
                          <w:rPr>
                            <w:rFonts w:ascii="HG丸ｺﾞｼｯｸM-PRO" w:eastAsia="HG丸ｺﾞｼｯｸM-PRO" w:hAnsi="HG丸ｺﾞｼｯｸM-PRO"/>
                          </w:rPr>
                          <w:t>YEG）</w:t>
                        </w:r>
                      </w:p>
                    </w:txbxContent>
                  </v:textbox>
                </v:shape>
                <v:shape id="Text Box 1509" o:spid="_x0000_s1676" type="#_x0000_t202" style="position:absolute;left:9054;top:10134;width:162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">
                  <v:textbox>
                    <w:txbxContent>
                      <w:p w14:paraId="17C86C92" w14:textId="77777777" w:rsidR="00EE16AF" w:rsidRPr="00D05F23" w:rsidRDefault="00EE16AF" w:rsidP="00CC7ADA">
                        <w:pPr>
                          <w:pStyle w:val="af2"/>
                          <w:rPr>
                            <w:rFonts w:ascii="HG丸ｺﾞｼｯｸM-PRO" w:eastAsia="HG丸ｺﾞｼｯｸM-PRO" w:hAnsi="HG丸ｺﾞｼｯｸM-PRO"/>
                            <w:lang w:eastAsia="zh-TW"/>
                          </w:rPr>
                        </w:pPr>
                        <w:r w:rsidRPr="00D05F23">
                          <w:rPr>
                            <w:rFonts w:ascii="HG丸ｺﾞｼｯｸM-PRO" w:eastAsia="HG丸ｺﾞｼｯｸM-PRO" w:hAnsi="HG丸ｺﾞｼｯｸM-PRO" w:hint="eastAsia"/>
                            <w:lang w:eastAsia="zh-TW"/>
                          </w:rPr>
                          <w:t>副実行委員長</w:t>
                        </w:r>
                      </w:p>
                      <w:p w14:paraId="7EF9EBB6" w14:textId="77777777" w:rsidR="00EE16AF" w:rsidRPr="00D05F23" w:rsidRDefault="00EE16AF" w:rsidP="00CC7ADA">
                        <w:pPr>
                          <w:spacing w:line="240" w:lineRule="exact"/>
                          <w:jc w:val="center"/>
                          <w:rPr>
                            <w:rFonts w:ascii="HG丸ｺﾞｼｯｸM-PRO" w:eastAsia="HG丸ｺﾞｼｯｸM-PRO" w:hAnsi="HG丸ｺﾞｼｯｸM-PRO"/>
                          </w:rPr>
                        </w:pPr>
                        <w:r w:rsidRPr="00D05F23">
                          <w:rPr>
                            <w:rFonts w:ascii="HG丸ｺﾞｼｯｸM-PRO" w:eastAsia="HG丸ｺﾞｼｯｸM-PRO" w:hAnsi="HG丸ｺﾞｼｯｸM-PRO" w:hint="eastAsia"/>
                          </w:rPr>
                          <w:t>氏　　名</w:t>
                        </w:r>
                      </w:p>
                      <w:p w14:paraId="54D49AAE" w14:textId="77777777" w:rsidR="00EE16AF" w:rsidRPr="00D05F23" w:rsidRDefault="00EE16AF" w:rsidP="00CC7ADA">
                        <w:pPr>
                          <w:spacing w:line="240" w:lineRule="exact"/>
                          <w:jc w:val="center"/>
                          <w:rPr>
                            <w:rFonts w:ascii="HG丸ｺﾞｼｯｸM-PRO" w:eastAsia="HG丸ｺﾞｼｯｸM-PRO" w:hAnsi="HG丸ｺﾞｼｯｸM-PRO"/>
                            <w:sz w:val="22"/>
                          </w:rPr>
                        </w:pPr>
                        <w:r>
                          <w:rPr>
                            <w:rFonts w:ascii="HG丸ｺﾞｼｯｸM-PRO" w:eastAsia="HG丸ｺﾞｼｯｸM-PRO" w:hAnsi="HG丸ｺﾞｼｯｸM-PRO" w:hint="eastAsia"/>
                          </w:rPr>
                          <w:t>(</w:t>
                        </w:r>
                        <w:r w:rsidRPr="00D05F23">
                          <w:rPr>
                            <w:rFonts w:ascii="HG丸ｺﾞｼｯｸM-PRO" w:eastAsia="HG丸ｺﾞｼｯｸM-PRO" w:hAnsi="HG丸ｺﾞｼｯｸM-PRO" w:hint="eastAsia"/>
                          </w:rPr>
                          <w:t xml:space="preserve">　　　</w:t>
                        </w:r>
                        <w:r w:rsidRPr="00D05F23">
                          <w:rPr>
                            <w:rFonts w:ascii="HG丸ｺﾞｼｯｸM-PRO" w:eastAsia="HG丸ｺﾞｼｯｸM-PRO" w:hAnsi="HG丸ｺﾞｼｯｸM-PRO"/>
                          </w:rPr>
                          <w:t>YEG）</w:t>
                        </w:r>
                      </w:p>
                    </w:txbxContent>
                  </v:textbox>
                </v:shape>
                <v:shape id="Text Box 1510" o:spid="_x0000_s1677" type="#_x0000_t202" style="position:absolute;left:1134;top:11754;width:812;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">
                  <v:textbox style="layout-flow:vertical-ideographic">
                    <w:txbxContent>
                      <w:p w14:paraId="7B3EDEE6" w14:textId="77777777" w:rsidR="00EE16AF" w:rsidRDefault="00EE16AF" w:rsidP="00CC7ADA">
                        <w:pPr>
                          <w:spacing w:line="240" w:lineRule="exact"/>
                          <w:rPr>
                            <w:rFonts w:ascii="HG丸ｺﾞｼｯｸM-PRO" w:eastAsia="HG丸ｺﾞｼｯｸM-PRO" w:hAnsi="HG丸ｺﾞｼｯｸM-PRO"/>
                          </w:rPr>
                        </w:pPr>
                        <w:r w:rsidRPr="00D05F23">
                          <w:rPr>
                            <w:rFonts w:ascii="HG丸ｺﾞｼｯｸM-PRO" w:eastAsia="HG丸ｺﾞｼｯｸM-PRO" w:hAnsi="HG丸ｺﾞｼｯｸM-PRO" w:hint="eastAsia"/>
                          </w:rPr>
                          <w:t>総務部会</w:t>
                        </w:r>
                        <w:r>
                          <w:rPr>
                            <w:rFonts w:ascii="HG丸ｺﾞｼｯｸM-PRO" w:eastAsia="HG丸ｺﾞｼｯｸM-PRO" w:hAnsi="HG丸ｺﾞｼｯｸM-PRO" w:hint="eastAsia"/>
                          </w:rPr>
                          <w:t xml:space="preserve">　　　　</w:t>
                        </w:r>
                      </w:p>
                      <w:p w14:paraId="35FA07A7" w14:textId="77777777" w:rsidR="00EE16AF" w:rsidRDefault="00EE16AF" w:rsidP="00CC7ADA">
                        <w:pPr>
                          <w:spacing w:line="240" w:lineRule="exact"/>
                          <w:rPr>
                            <w:rFonts w:ascii="HG丸ｺﾞｼｯｸM-PRO" w:eastAsia="HG丸ｺﾞｼｯｸM-PRO" w:hAnsi="HG丸ｺﾞｼｯｸM-PRO"/>
                          </w:rPr>
                        </w:pPr>
                        <w:r w:rsidRPr="00D05F23">
                          <w:rPr>
                            <w:rFonts w:ascii="HG丸ｺﾞｼｯｸM-PRO" w:eastAsia="HG丸ｺﾞｼｯｸM-PRO" w:hAnsi="HG丸ｺﾞｼｯｸM-PRO" w:hint="eastAsia"/>
                          </w:rPr>
                          <w:t>会長</w:t>
                        </w:r>
                        <w:r>
                          <w:rPr>
                            <w:rFonts w:ascii="HG丸ｺﾞｼｯｸM-PRO" w:eastAsia="HG丸ｺﾞｼｯｸM-PRO" w:hAnsi="HG丸ｺﾞｼｯｸM-PRO" w:hint="eastAsia"/>
                          </w:rPr>
                          <w:t xml:space="preserve">　　氏　　名</w:t>
                        </w:r>
                      </w:p>
                      <w:p w14:paraId="5404734C" w14:textId="77777777" w:rsidR="00EE16AF" w:rsidRPr="00D05F23" w:rsidRDefault="00EE16AF" w:rsidP="00CC7ADA">
                        <w:pPr>
                          <w:spacing w:line="240" w:lineRule="exact"/>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sidRPr="00D05F23">
                          <w:rPr>
                            <w:rFonts w:ascii="HG丸ｺﾞｼｯｸM-PRO" w:eastAsia="HG丸ｺﾞｼｯｸM-PRO" w:hAnsi="HG丸ｺﾞｼｯｸM-PRO" w:hint="eastAsia"/>
                          </w:rPr>
                          <w:t>氏　　名</w:t>
                        </w:r>
                      </w:p>
                    </w:txbxContent>
                  </v:textbox>
                </v:shape>
                <v:shape id="Text Box 1511" o:spid="_x0000_s1678" type="#_x0000_t202" style="position:absolute;left:2034;top:11754;width:765;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">
                  <v:textbox style="layout-flow:vertical-ideographic">
                    <w:txbxContent>
                      <w:p w14:paraId="49C81E73" w14:textId="77777777" w:rsidR="00EE16AF" w:rsidRPr="00D05F23" w:rsidRDefault="00EE16AF" w:rsidP="00CC7ADA">
                        <w:pPr>
                          <w:spacing w:line="240" w:lineRule="exact"/>
                          <w:rPr>
                            <w:rFonts w:ascii="HG丸ｺﾞｼｯｸM-PRO" w:eastAsia="HG丸ｺﾞｼｯｸM-PRO" w:hAnsi="HG丸ｺﾞｼｯｸM-PRO"/>
                          </w:rPr>
                        </w:pPr>
                        <w:r w:rsidRPr="00D05F23">
                          <w:rPr>
                            <w:rFonts w:ascii="HG丸ｺﾞｼｯｸM-PRO" w:eastAsia="HG丸ｺﾞｼｯｸM-PRO" w:hAnsi="HG丸ｺﾞｼｯｸM-PRO" w:hint="eastAsia"/>
                          </w:rPr>
                          <w:t>広報部会</w:t>
                        </w:r>
                      </w:p>
                      <w:p w14:paraId="1D44F493" w14:textId="77777777" w:rsidR="00EE16AF" w:rsidRPr="00D05F23" w:rsidRDefault="00EE16AF" w:rsidP="00CC7ADA">
                        <w:pPr>
                          <w:pStyle w:val="af2"/>
                          <w:rPr>
                            <w:rFonts w:ascii="HG丸ｺﾞｼｯｸM-PRO" w:eastAsia="HG丸ｺﾞｼｯｸM-PRO" w:hAnsi="HG丸ｺﾞｼｯｸM-PRO"/>
                          </w:rPr>
                        </w:pPr>
                        <w:r w:rsidRPr="00D05F23">
                          <w:rPr>
                            <w:rFonts w:ascii="HG丸ｺﾞｼｯｸM-PRO" w:eastAsia="HG丸ｺﾞｼｯｸM-PRO" w:hAnsi="HG丸ｺﾞｼｯｸM-PRO" w:hint="eastAsia"/>
                          </w:rPr>
                          <w:t>部会長　氏　　名</w:t>
                        </w:r>
                      </w:p>
                    </w:txbxContent>
                  </v:textbox>
                </v:shape>
                <v:shape id="Text Box 1512" o:spid="_x0000_s1679" type="#_x0000_t202" style="position:absolute;left:3114;top:11754;width:765;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">
                  <v:textbox style="layout-flow:vertical-ideographic">
                    <w:txbxContent>
                      <w:p w14:paraId="79677A39" w14:textId="77777777" w:rsidR="00EE16AF" w:rsidRPr="00D05F23" w:rsidRDefault="00EE16AF" w:rsidP="00CC7ADA">
                        <w:pPr>
                          <w:spacing w:line="240" w:lineRule="exact"/>
                          <w:rPr>
                            <w:rFonts w:ascii="HG丸ｺﾞｼｯｸM-PRO" w:eastAsia="HG丸ｺﾞｼｯｸM-PRO" w:hAnsi="HG丸ｺﾞｼｯｸM-PRO"/>
                            <w:lang w:eastAsia="zh-CN"/>
                          </w:rPr>
                        </w:pPr>
                        <w:r w:rsidRPr="00D05F23">
                          <w:rPr>
                            <w:rFonts w:ascii="HG丸ｺﾞｼｯｸM-PRO" w:eastAsia="HG丸ｺﾞｼｯｸM-PRO" w:hAnsi="HG丸ｺﾞｼｯｸM-PRO" w:hint="eastAsia"/>
                            <w:lang w:eastAsia="zh-CN"/>
                          </w:rPr>
                          <w:t>登録宿泊部会</w:t>
                        </w:r>
                      </w:p>
                      <w:p w14:paraId="11C8E036" w14:textId="77777777" w:rsidR="00EE16AF" w:rsidRPr="00D05F23" w:rsidRDefault="00EE16AF" w:rsidP="00CC7ADA">
                        <w:pPr>
                          <w:pStyle w:val="af2"/>
                          <w:rPr>
                            <w:rFonts w:ascii="HG丸ｺﾞｼｯｸM-PRO" w:eastAsia="HG丸ｺﾞｼｯｸM-PRO" w:hAnsi="HG丸ｺﾞｼｯｸM-PRO"/>
                            <w:lang w:eastAsia="zh-CN"/>
                          </w:rPr>
                        </w:pPr>
                        <w:r w:rsidRPr="00D05F23">
                          <w:rPr>
                            <w:rFonts w:ascii="HG丸ｺﾞｼｯｸM-PRO" w:eastAsia="HG丸ｺﾞｼｯｸM-PRO" w:hAnsi="HG丸ｺﾞｼｯｸM-PRO" w:hint="eastAsia"/>
                            <w:lang w:eastAsia="zh-CN"/>
                          </w:rPr>
                          <w:t>部会長　氏　　名</w:t>
                        </w:r>
                      </w:p>
                    </w:txbxContent>
                  </v:textbox>
                </v:shape>
                <v:shape id="Text Box 1513" o:spid="_x0000_s1680" type="#_x0000_t202" style="position:absolute;left:4014;top:11754;width:765;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">
                  <v:textbox style="layout-flow:vertical-ideographic">
                    <w:txbxContent>
                      <w:p w14:paraId="624E22B3" w14:textId="77777777" w:rsidR="00EE16AF" w:rsidRPr="00D05F23" w:rsidRDefault="00EE16AF" w:rsidP="00CC7ADA">
                        <w:pPr>
                          <w:spacing w:line="240" w:lineRule="exact"/>
                          <w:rPr>
                            <w:rFonts w:ascii="HG丸ｺﾞｼｯｸM-PRO" w:eastAsia="HG丸ｺﾞｼｯｸM-PRO" w:hAnsi="HG丸ｺﾞｼｯｸM-PRO"/>
                            <w:lang w:eastAsia="zh-CN"/>
                          </w:rPr>
                        </w:pPr>
                        <w:r w:rsidRPr="00D05F23">
                          <w:rPr>
                            <w:rFonts w:ascii="HG丸ｺﾞｼｯｸM-PRO" w:eastAsia="HG丸ｺﾞｼｯｸM-PRO" w:hAnsi="HG丸ｺﾞｼｯｸM-PRO" w:hint="eastAsia"/>
                            <w:lang w:eastAsia="zh-CN"/>
                          </w:rPr>
                          <w:t>交通部会</w:t>
                        </w:r>
                      </w:p>
                      <w:p w14:paraId="6A9617DF" w14:textId="77777777" w:rsidR="00EE16AF" w:rsidRPr="00D05F23" w:rsidRDefault="00EE16AF" w:rsidP="00CC7ADA">
                        <w:pPr>
                          <w:pStyle w:val="af2"/>
                          <w:rPr>
                            <w:rFonts w:ascii="HG丸ｺﾞｼｯｸM-PRO" w:eastAsia="HG丸ｺﾞｼｯｸM-PRO" w:hAnsi="HG丸ｺﾞｼｯｸM-PRO"/>
                            <w:lang w:eastAsia="zh-CN"/>
                          </w:rPr>
                        </w:pPr>
                        <w:r w:rsidRPr="00D05F23">
                          <w:rPr>
                            <w:rFonts w:ascii="HG丸ｺﾞｼｯｸM-PRO" w:eastAsia="HG丸ｺﾞｼｯｸM-PRO" w:hAnsi="HG丸ｺﾞｼｯｸM-PRO" w:hint="eastAsia"/>
                            <w:lang w:eastAsia="zh-CN"/>
                          </w:rPr>
                          <w:t>部会長　氏　　名</w:t>
                        </w:r>
                      </w:p>
                    </w:txbxContent>
                  </v:textbox>
                </v:shape>
                <v:shape id="Text Box 1514" o:spid="_x0000_s1681" type="#_x0000_t202" style="position:absolute;left:2754;top:2394;width:108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" stroked="f">
                  <v:textbox>
                    <w:txbxContent>
                      <w:p w14:paraId="1B1EC6F7" w14:textId="77777777" w:rsidR="00EE16AF" w:rsidRPr="00D60F63" w:rsidRDefault="00EE16AF" w:rsidP="00CC7ADA">
                        <w:pPr>
                          <w:spacing w:line="360" w:lineRule="auto"/>
                          <w:rPr>
                            <w:rFonts w:ascii="HG丸ｺﾞｼｯｸM-PRO" w:eastAsia="HG丸ｺﾞｼｯｸM-PRO" w:hAnsi="HG丸ｺﾞｼｯｸM-PRO"/>
                          </w:rPr>
                        </w:pPr>
                        <w:r w:rsidRPr="00D05F23">
                          <w:rPr>
                            <w:rFonts w:ascii="HG丸ｺﾞｼｯｸM-PRO" w:eastAsia="HG丸ｺﾞｼｯｸM-PRO" w:hAnsi="HG丸ｺﾞｼｯｸM-PRO" w:hint="eastAsia"/>
                            <w:sz w:val="24"/>
                          </w:rPr>
                          <w:t>主</w:t>
                        </w:r>
                        <w:r w:rsidRPr="00D60F63">
                          <w:rPr>
                            <w:rFonts w:ascii="HG丸ｺﾞｼｯｸM-PRO" w:eastAsia="HG丸ｺﾞｼｯｸM-PRO" w:hAnsi="HG丸ｺﾞｼｯｸM-PRO" w:hint="eastAsia"/>
                            <w:sz w:val="24"/>
                          </w:rPr>
                          <w:t>催</w:t>
                        </w:r>
                      </w:p>
                    </w:txbxContent>
                  </v:textbox>
                </v:shape>
                <v:shape id="Text Box 1515" o:spid="_x0000_s1682" type="#_x0000_t202" style="position:absolute;left:2754;top:3474;width:108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" stroked="f">
                  <v:textbox>
                    <w:txbxContent>
                      <w:p w14:paraId="06C3BC5D" w14:textId="77777777" w:rsidR="00EE16AF" w:rsidRPr="00D05F23" w:rsidRDefault="00EE16AF" w:rsidP="00CC7ADA">
                        <w:pPr>
                          <w:rPr>
                            <w:rFonts w:ascii="HG丸ｺﾞｼｯｸM-PRO" w:eastAsia="HG丸ｺﾞｼｯｸM-PRO" w:hAnsi="HG丸ｺﾞｼｯｸM-PRO"/>
                          </w:rPr>
                        </w:pPr>
                        <w:r w:rsidRPr="00D05F23">
                          <w:rPr>
                            <w:rFonts w:ascii="HG丸ｺﾞｼｯｸM-PRO" w:eastAsia="HG丸ｺﾞｼｯｸM-PRO" w:hAnsi="HG丸ｺﾞｼｯｸM-PRO" w:hint="eastAsia"/>
                            <w:sz w:val="24"/>
                          </w:rPr>
                          <w:t>主管</w:t>
                        </w:r>
                      </w:p>
                    </w:txbxContent>
                  </v:textbox>
                </v:shape>
                <v:shape id="Text Box 1516" o:spid="_x0000_s1683" type="#_x0000_t202" style="position:absolute;left:5094;top:11754;width:765;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">
                  <v:textbox style="layout-flow:vertical-ideographic">
                    <w:txbxContent>
                      <w:p w14:paraId="1E1DEBF7" w14:textId="77777777" w:rsidR="00EE16AF" w:rsidRPr="00D05F23" w:rsidRDefault="00EE16AF" w:rsidP="00CC7ADA">
                        <w:pPr>
                          <w:spacing w:line="240" w:lineRule="exact"/>
                          <w:rPr>
                            <w:rFonts w:ascii="HG丸ｺﾞｼｯｸM-PRO" w:eastAsia="HG丸ｺﾞｼｯｸM-PRO" w:hAnsi="HG丸ｺﾞｼｯｸM-PRO"/>
                            <w:lang w:eastAsia="zh-CN"/>
                          </w:rPr>
                        </w:pPr>
                        <w:r w:rsidRPr="00D05F23">
                          <w:rPr>
                            <w:rFonts w:ascii="HG丸ｺﾞｼｯｸM-PRO" w:eastAsia="HG丸ｺﾞｼｯｸM-PRO" w:hAnsi="HG丸ｺﾞｼｯｸM-PRO" w:hint="eastAsia"/>
                            <w:lang w:eastAsia="zh-CN"/>
                          </w:rPr>
                          <w:t>式典部会</w:t>
                        </w:r>
                      </w:p>
                      <w:p w14:paraId="7CF234B3" w14:textId="77777777" w:rsidR="00EE16AF" w:rsidRDefault="00EE16AF" w:rsidP="00CC7ADA">
                        <w:pPr>
                          <w:pStyle w:val="af2"/>
                          <w:rPr>
                            <w:lang w:eastAsia="zh-CN"/>
                          </w:rPr>
                        </w:pPr>
                        <w:r w:rsidRPr="00D05F23">
                          <w:rPr>
                            <w:rFonts w:ascii="HG丸ｺﾞｼｯｸM-PRO" w:eastAsia="HG丸ｺﾞｼｯｸM-PRO" w:hAnsi="HG丸ｺﾞｼｯｸM-PRO" w:hint="eastAsia"/>
                            <w:lang w:eastAsia="zh-CN"/>
                          </w:rPr>
                          <w:t>部会長　氏　　名</w:t>
                        </w:r>
                      </w:p>
                    </w:txbxContent>
                  </v:textbox>
                </v:shape>
                <v:shape id="Text Box 1517" o:spid="_x0000_s1684" type="#_x0000_t202" style="position:absolute;left:5994;top:11754;width:765;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">
                  <v:textbox style="layout-flow:vertical-ideographic">
                    <w:txbxContent>
                      <w:p w14:paraId="72DCAC4A" w14:textId="77777777" w:rsidR="00EE16AF" w:rsidRPr="00D05F23" w:rsidRDefault="00EE16AF" w:rsidP="00CC7ADA">
                        <w:pPr>
                          <w:spacing w:line="240" w:lineRule="exact"/>
                          <w:rPr>
                            <w:rFonts w:ascii="HG丸ｺﾞｼｯｸM-PRO" w:eastAsia="HG丸ｺﾞｼｯｸM-PRO" w:hAnsi="HG丸ｺﾞｼｯｸM-PRO"/>
                            <w:lang w:eastAsia="zh-CN"/>
                          </w:rPr>
                        </w:pPr>
                        <w:r w:rsidRPr="00D05F23">
                          <w:rPr>
                            <w:rFonts w:ascii="HG丸ｺﾞｼｯｸM-PRO" w:eastAsia="HG丸ｺﾞｼｯｸM-PRO" w:hAnsi="HG丸ｺﾞｼｯｸM-PRO" w:hint="eastAsia"/>
                            <w:lang w:eastAsia="zh-CN"/>
                          </w:rPr>
                          <w:t>分科会部会</w:t>
                        </w:r>
                      </w:p>
                      <w:p w14:paraId="16CA7711" w14:textId="77777777" w:rsidR="00EE16AF" w:rsidRDefault="00EE16AF" w:rsidP="00CC7ADA">
                        <w:pPr>
                          <w:pStyle w:val="af2"/>
                          <w:rPr>
                            <w:lang w:eastAsia="zh-CN"/>
                          </w:rPr>
                        </w:pPr>
                        <w:r w:rsidRPr="00D05F23">
                          <w:rPr>
                            <w:rFonts w:ascii="HG丸ｺﾞｼｯｸM-PRO" w:eastAsia="HG丸ｺﾞｼｯｸM-PRO" w:hAnsi="HG丸ｺﾞｼｯｸM-PRO" w:hint="eastAsia"/>
                            <w:lang w:eastAsia="zh-CN"/>
                          </w:rPr>
                          <w:t>部会長　氏　　名</w:t>
                        </w:r>
                      </w:p>
                    </w:txbxContent>
                  </v:textbox>
                </v:shape>
                <v:shape id="Text Box 1518" o:spid="_x0000_s1685" type="#_x0000_t202" style="position:absolute;left:7074;top:11754;width:765;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">
                  <v:textbox style="layout-flow:vertical-ideographic">
                    <w:txbxContent>
                      <w:p w14:paraId="7046751B" w14:textId="77777777" w:rsidR="00EE16AF" w:rsidRPr="00D05F23" w:rsidRDefault="00EE16AF" w:rsidP="00CC7ADA">
                        <w:pPr>
                          <w:spacing w:line="240" w:lineRule="exact"/>
                          <w:rPr>
                            <w:rFonts w:ascii="HG丸ｺﾞｼｯｸM-PRO" w:eastAsia="HG丸ｺﾞｼｯｸM-PRO" w:hAnsi="HG丸ｺﾞｼｯｸM-PRO"/>
                          </w:rPr>
                        </w:pPr>
                        <w:r w:rsidRPr="00D05F23">
                          <w:rPr>
                            <w:rFonts w:ascii="HG丸ｺﾞｼｯｸM-PRO" w:eastAsia="HG丸ｺﾞｼｯｸM-PRO" w:hAnsi="HG丸ｺﾞｼｯｸM-PRO" w:hint="eastAsia"/>
                          </w:rPr>
                          <w:t>懇親会</w:t>
                        </w:r>
                        <w:r w:rsidRPr="00B537CD">
                          <w:rPr>
                            <w:rFonts w:ascii="HG丸ｺﾞｼｯｸM-PRO" w:eastAsia="HG丸ｺﾞｼｯｸM-PRO" w:hAnsi="HG丸ｺﾞｼｯｸM-PRO" w:hint="eastAsia"/>
                          </w:rPr>
                          <w:t>部</w:t>
                        </w:r>
                        <w:r w:rsidRPr="00D05F23">
                          <w:rPr>
                            <w:rFonts w:ascii="HG丸ｺﾞｼｯｸM-PRO" w:eastAsia="HG丸ｺﾞｼｯｸM-PRO" w:hAnsi="HG丸ｺﾞｼｯｸM-PRO" w:hint="eastAsia"/>
                          </w:rPr>
                          <w:t>会</w:t>
                        </w:r>
                      </w:p>
                      <w:p w14:paraId="5A0773E9" w14:textId="77777777" w:rsidR="00EE16AF" w:rsidRPr="00D05F23" w:rsidRDefault="00EE16AF" w:rsidP="00CC7ADA">
                        <w:pPr>
                          <w:pStyle w:val="af2"/>
                          <w:rPr>
                            <w:rFonts w:ascii="HG丸ｺﾞｼｯｸM-PRO" w:eastAsia="HG丸ｺﾞｼｯｸM-PRO" w:hAnsi="HG丸ｺﾞｼｯｸM-PRO"/>
                          </w:rPr>
                        </w:pPr>
                        <w:r w:rsidRPr="00D05F23">
                          <w:rPr>
                            <w:rFonts w:ascii="HG丸ｺﾞｼｯｸM-PRO" w:eastAsia="HG丸ｺﾞｼｯｸM-PRO" w:hAnsi="HG丸ｺﾞｼｯｸM-PRO" w:hint="eastAsia"/>
                          </w:rPr>
                          <w:t>部会長　氏　　名</w:t>
                        </w:r>
                      </w:p>
                    </w:txbxContent>
                  </v:textbox>
                </v:shape>
                <v:shape id="Text Box 1519" o:spid="_x0000_s1686" type="#_x0000_t202" style="position:absolute;left:7974;top:11754;width:765;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">
                  <v:textbox style="layout-flow:vertical-ideographic">
                    <w:txbxContent>
                      <w:p w14:paraId="6AF68915" w14:textId="77777777" w:rsidR="00EE16AF" w:rsidRPr="00D05F23" w:rsidRDefault="00EE16AF" w:rsidP="00CC7ADA">
                        <w:pPr>
                          <w:spacing w:line="240" w:lineRule="exact"/>
                          <w:rPr>
                            <w:rFonts w:ascii="HG丸ｺﾞｼｯｸM-PRO" w:eastAsia="HG丸ｺﾞｼｯｸM-PRO" w:hAnsi="HG丸ｺﾞｼｯｸM-PRO"/>
                          </w:rPr>
                        </w:pPr>
                        <w:r w:rsidRPr="00D05F23">
                          <w:rPr>
                            <w:rFonts w:ascii="HG丸ｺﾞｼｯｸM-PRO" w:eastAsia="HG丸ｺﾞｼｯｸM-PRO" w:hAnsi="HG丸ｺﾞｼｯｸM-PRO" w:hint="eastAsia"/>
                          </w:rPr>
                          <w:t>事業交流部会</w:t>
                        </w:r>
                      </w:p>
                      <w:p w14:paraId="0EF5E9DC" w14:textId="77777777" w:rsidR="00EE16AF" w:rsidRDefault="00EE16AF" w:rsidP="00CC7ADA">
                        <w:pPr>
                          <w:pStyle w:val="af2"/>
                        </w:pPr>
                        <w:r w:rsidRPr="00D05F23">
                          <w:rPr>
                            <w:rFonts w:ascii="HG丸ｺﾞｼｯｸM-PRO" w:eastAsia="HG丸ｺﾞｼｯｸM-PRO" w:hAnsi="HG丸ｺﾞｼｯｸM-PRO" w:hint="eastAsia"/>
                          </w:rPr>
                          <w:t xml:space="preserve">部会長　氏　</w:t>
                        </w:r>
                        <w:r>
                          <w:rPr>
                            <w:rFonts w:hint="eastAsia"/>
                          </w:rPr>
                          <w:t xml:space="preserve">　名</w:t>
                        </w:r>
                      </w:p>
                    </w:txbxContent>
                  </v:textbox>
                </v:shape>
                <v:shape id="Text Box 1520" o:spid="_x0000_s1687" type="#_x0000_t202" style="position:absolute;left:9054;top:11754;width:765;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">
                  <v:textbox style="layout-flow:vertical-ideographic">
                    <w:txbxContent>
                      <w:p w14:paraId="0B1960E3" w14:textId="77777777" w:rsidR="00EE16AF" w:rsidRPr="00D05F23" w:rsidRDefault="00EE16AF" w:rsidP="00CC7ADA">
                        <w:pPr>
                          <w:spacing w:line="240" w:lineRule="exact"/>
                          <w:rPr>
                            <w:rFonts w:ascii="HG丸ｺﾞｼｯｸM-PRO" w:eastAsia="HG丸ｺﾞｼｯｸM-PRO" w:hAnsi="HG丸ｺﾞｼｯｸM-PRO"/>
                          </w:rPr>
                        </w:pPr>
                        <w:r w:rsidRPr="00D05F23">
                          <w:rPr>
                            <w:rFonts w:ascii="HG丸ｺﾞｼｯｸM-PRO" w:eastAsia="HG丸ｺﾞｼｯｸM-PRO" w:hAnsi="HG丸ｺﾞｼｯｸM-PRO" w:hint="eastAsia"/>
                          </w:rPr>
                          <w:t>サービス部会</w:t>
                        </w:r>
                      </w:p>
                      <w:p w14:paraId="67A68E46" w14:textId="77777777" w:rsidR="00EE16AF" w:rsidRPr="00D05F23" w:rsidRDefault="00EE16AF" w:rsidP="00CC7ADA">
                        <w:pPr>
                          <w:pStyle w:val="af2"/>
                          <w:rPr>
                            <w:rFonts w:ascii="HG丸ｺﾞｼｯｸM-PRO" w:eastAsia="HG丸ｺﾞｼｯｸM-PRO" w:hAnsi="HG丸ｺﾞｼｯｸM-PRO"/>
                          </w:rPr>
                        </w:pPr>
                        <w:r w:rsidRPr="00D05F23">
                          <w:rPr>
                            <w:rFonts w:ascii="HG丸ｺﾞｼｯｸM-PRO" w:eastAsia="HG丸ｺﾞｼｯｸM-PRO" w:hAnsi="HG丸ｺﾞｼｯｸM-PRO" w:hint="eastAsia"/>
                          </w:rPr>
                          <w:t>部会長　氏　　名</w:t>
                        </w:r>
                      </w:p>
                    </w:txbxContent>
                  </v:textbox>
                </v:shape>
                <v:shape id="Text Box 1521" o:spid="_x0000_s1688" type="#_x0000_t202" style="position:absolute;left:9954;top:11754;width:765;height:23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">
                  <v:textbox style="layout-flow:vertical-ideographic">
                    <w:txbxContent>
                      <w:p w14:paraId="7BACFAE7" w14:textId="77777777" w:rsidR="00EE16AF" w:rsidRPr="00D05F23" w:rsidRDefault="00EE16AF" w:rsidP="00CC7ADA">
                        <w:pPr>
                          <w:spacing w:line="240" w:lineRule="exact"/>
                          <w:rPr>
                            <w:rFonts w:ascii="HG丸ｺﾞｼｯｸM-PRO" w:eastAsia="HG丸ｺﾞｼｯｸM-PRO" w:hAnsi="HG丸ｺﾞｼｯｸM-PRO"/>
                          </w:rPr>
                        </w:pPr>
                        <w:r w:rsidRPr="00D05F23">
                          <w:rPr>
                            <w:rFonts w:ascii="HG丸ｺﾞｼｯｸM-PRO" w:eastAsia="HG丸ｺﾞｼｯｸM-PRO" w:hAnsi="HG丸ｺﾞｼｯｸM-PRO" w:hint="eastAsia"/>
                          </w:rPr>
                          <w:t>エクスカーション部会</w:t>
                        </w:r>
                      </w:p>
                      <w:p w14:paraId="36226A34" w14:textId="77777777" w:rsidR="00EE16AF" w:rsidRPr="00D05F23" w:rsidRDefault="00EE16AF" w:rsidP="00CC7ADA">
                        <w:pPr>
                          <w:pStyle w:val="af2"/>
                          <w:rPr>
                            <w:rFonts w:ascii="HG丸ｺﾞｼｯｸM-PRO" w:eastAsia="HG丸ｺﾞｼｯｸM-PRO" w:hAnsi="HG丸ｺﾞｼｯｸM-PRO"/>
                          </w:rPr>
                        </w:pPr>
                        <w:r w:rsidRPr="00D05F23">
                          <w:rPr>
                            <w:rFonts w:ascii="HG丸ｺﾞｼｯｸM-PRO" w:eastAsia="HG丸ｺﾞｼｯｸM-PRO" w:hAnsi="HG丸ｺﾞｼｯｸM-PRO" w:hint="eastAsia"/>
                          </w:rPr>
                          <w:t>部会長　氏　　名</w:t>
                        </w:r>
                      </w:p>
                    </w:txbxContent>
                  </v:textbox>
                </v:shape>
                <v:group id="Group 1522" o:spid="_x0000_s1689" style="position:absolute;left:1491;top:11034;width:900;height:720" coordorigin="1494,11034" coordsize="90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line id="Line 1523" o:spid="_x0000_s1690" style="position:absolute;visibility:visible;mso-wrap-style:square" from="1494,11394" to="2394,11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"/>
                  <v:line id="Line 1524" o:spid="_x0000_s1691" style="position:absolute;visibility:visible;mso-wrap-style:square" from="2394,11394" to="2394,11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"/>
                  <v:line id="Line 1525" o:spid="_x0000_s1692" style="position:absolute;visibility:visible;mso-wrap-style:square" from="1494,11394" to="1494,11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HrxgAAANsAAAAPAAAAZHJzL2Rvd25yZXYueG1sRI9Pa8JA&#10;FMTvgt9heUJvurGW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j69R68YAAADbAAAA&#10;DwAAAAAAAAAAAAAAAAAHAgAAZHJzL2Rvd25yZXYueG1sUEsFBgAAAAADAAMAtwAAAPoCAAAAAA==&#10;"/>
                  <v:line id="Line 1526" o:spid="_x0000_s1693" style="position:absolute;visibility:visible;mso-wrap-style:square" from="1985,11034" to="1985,11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RwxgAAANsAAAAPAAAAZHJzL2Rvd25yZXYueG1sRI9Pa8JA&#10;FMTvgt9heUJvurHS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4OP0cMYAAADbAAAA&#10;DwAAAAAAAAAAAAAAAAAHAgAAZHJzL2Rvd25yZXYueG1sUEsFBgAAAAADAAMAtwAAAPoCAAAAAA==&#10;"/>
                </v:group>
                <v:group id="Group 1527" o:spid="_x0000_s1694" style="position:absolute;left:3474;top:11034;width:900;height:720" coordorigin="1494,11034" coordsize="90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line id="Line 1528" o:spid="_x0000_s1695" style="position:absolute;visibility:visible;mso-wrap-style:square" from="1494,11394" to="2394,11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cxgAAANsAAAAPAAAAZHJzL2Rvd25yZXYueG1sRI9Pa8JA&#10;FMTvgt9heUJvurFCKq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f33PnMYAAADbAAAA&#10;DwAAAAAAAAAAAAAAAAAHAgAAZHJzL2Rvd25yZXYueG1sUEsFBgAAAAADAAMAtwAAAPoCAAAAAA==&#10;"/>
                  <v:line id="Line 1529" o:spid="_x0000_s1696" style="position:absolute;visibility:visible;mso-wrap-style:square" from="2394,11394" to="2394,11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"/>
                  <v:line id="Line 1530" o:spid="_x0000_s1697" style="position:absolute;visibility:visible;mso-wrap-style:square" from="1494,11394" to="1494,11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"/>
                  <v:line id="Line 1531" o:spid="_x0000_s1698" style="position:absolute;visibility:visible;mso-wrap-style:square" from="1985,11034" to="1985,11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SVwgAAANsAAAAPAAAAZHJzL2Rvd25yZXYueG1sRE/Pa8Iw&#10;FL4P/B/CE3abqdso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CokiSVwgAAANsAAAAPAAAA&#10;AAAAAAAAAAAAAAcCAABkcnMvZG93bnJldi54bWxQSwUGAAAAAAMAAwC3AAAA9gIAAAAA&#10;"/>
                </v:group>
                <v:group id="Group 1532" o:spid="_x0000_s1699" style="position:absolute;left:5454;top:11034;width:900;height:720" coordorigin="1494,11034" coordsize="90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line id="Line 1533" o:spid="_x0000_s1700" style="position:absolute;visibility:visible;mso-wrap-style:square" from="1494,11394" to="2394,11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B95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NwwfecYAAADbAAAA&#10;DwAAAAAAAAAAAAAAAAAHAgAAZHJzL2Rvd25yZXYueG1sUEsFBgAAAAADAAMAtwAAAPoCAAAAAA==&#10;"/>
                  <v:line id="Line 1534" o:spid="_x0000_s1701" style="position:absolute;visibility:visible;mso-wrap-style:square" from="2394,11394" to="2394,11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Line 1535" o:spid="_x0000_s1702" style="position:absolute;visibility:visible;mso-wrap-style:square" from="1494,11394" to="1494,11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KWxgAAANsAAAAPAAAAZHJzL2Rvd25yZXYueG1sRI9Pa8JA&#10;FMTvBb/D8oTe6sZWgq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16kilsYAAADbAAAA&#10;DwAAAAAAAAAAAAAAAAAHAgAAZHJzL2Rvd25yZXYueG1sUEsFBgAAAAADAAMAtwAAAPoCAAAAAA==&#10;"/>
                  <v:line id="Line 1536" o:spid="_x0000_s1703" style="position:absolute;visibility:visible;mso-wrap-style:square" from="1985,11034" to="1985,11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"/>
                </v:group>
                <v:group id="Group 1537" o:spid="_x0000_s1704" style="position:absolute;left:7434;top:11034;width:900;height:720" coordorigin="1494,11034" coordsize="90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line id="Line 1538" o:spid="_x0000_s1705" style="position:absolute;visibility:visible;mso-wrap-style:square" from="1494,11394" to="2394,11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7zhxgAAANsAAAAPAAAAZHJzL2Rvd25yZXYueG1sRI9Ba8JA&#10;FITvgv9heUJvumkr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J3u84cYAAADbAAAA&#10;DwAAAAAAAAAAAAAAAAAHAgAAZHJzL2Rvd25yZXYueG1sUEsFBgAAAAADAAMAtwAAAPoCAAAAAA==&#10;"/>
                  <v:line id="Line 1539" o:spid="_x0000_s1706" style="position:absolute;visibility:visible;mso-wrap-style:square" from="2394,11394" to="2394,11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CiTwgAAANsAAAAPAAAAZHJzL2Rvd25yZXYueG1sRE/Pa8Iw&#10;FL4P/B/CE3abqdso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BW5CiTwgAAANsAAAAPAAAA&#10;AAAAAAAAAAAAAAcCAABkcnMvZG93bnJldi54bWxQSwUGAAAAAAMAAwC3AAAA9gIAAAAA&#10;"/>
                  <v:line id="Line 1540" o:spid="_x0000_s1707" style="position:absolute;visibility:visible;mso-wrap-style:square" from="1494,11394" to="1494,11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I0IxgAAANsAAAAPAAAAZHJzL2Rvd25yZXYueG1sRI9Ba8JA&#10;FITvgv9heUJvumkr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OaiNCMYAAADbAAAA&#10;DwAAAAAAAAAAAAAAAAAHAgAAZHJzL2Rvd25yZXYueG1sUEsFBgAAAAADAAMAtwAAAPoCAAAAAA==&#10;"/>
                  <v:line id="Line 1541" o:spid="_x0000_s1708" style="position:absolute;visibility:visible;mso-wrap-style:square" from="1985,11034" to="1985,11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7JIwgAAANsAAAAPAAAAZHJzL2Rvd25yZXYueG1sRE/Pa8Iw&#10;FL4P/B/CE3abqRsr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AtS7JIwgAAANsAAAAPAAAA&#10;AAAAAAAAAAAAAAcCAABkcnMvZG93bnJldi54bWxQSwUGAAAAAAMAAwC3AAAA9gIAAAAA&#10;"/>
                </v:group>
                <v:group id="Group 1542" o:spid="_x0000_s1709" style="position:absolute;left:9414;top:11034;width:900;height:720" coordorigin="1494,11034" coordsize="90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line id="Line 1543" o:spid="_x0000_s1710" style="position:absolute;visibility:visible;mso-wrap-style:square" from="1494,11394" to="2394,11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Ymk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stWJpMYAAADbAAAA&#10;DwAAAAAAAAAAAAAAAAAHAgAAZHJzL2Rvd25yZXYueG1sUEsFBgAAAAADAAMAtwAAAPoCAAAAAA==&#10;"/>
                  <v:line id="Line 1544" o:spid="_x0000_s1711" style="position:absolute;visibility:visible;mso-wrap-style:square" from="2394,11394" to="2394,11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Sw/xgAAANsAAAAPAAAAZHJzL2Rvd25yZXYueG1sRI9Pa8JA&#10;FMTvgt9heUJvurHS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3ZksP8YAAADbAAAA&#10;DwAAAAAAAAAAAAAAAAAHAgAAZHJzL2Rvd25yZXYueG1sUEsFBgAAAAADAAMAtwAAAPoCAAAAAA==&#10;"/>
                  <v:line id="Line 1545" o:spid="_x0000_s1712" style="position:absolute;visibility:visible;mso-wrap-style:square" from="1494,11394" to="1494,11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"/>
                  <v:line id="Line 1546" o:spid="_x0000_s1713" style="position:absolute;visibility:visible;mso-wrap-style:square" from="1985,11034" to="1985,11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BHQxgAAANsAAAAPAAAAZHJzL2Rvd25yZXYueG1sRI9Pa8JA&#10;FMTvBb/D8oTe6sYWg6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PTwR0MYAAADbAAAA&#10;DwAAAAAAAAAAAAAAAAAHAgAAZHJzL2Rvd25yZXYueG1sUEsFBgAAAAADAAMAtwAAAPoCAAAAAA==&#10;"/>
                </v:group>
                <v:line id="Line 1547" o:spid="_x0000_s1714" style="position:absolute;visibility:visible;mso-wrap-style:square" from="2039,9774" to="2039,101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"/>
                <v:line id="Line 1548" o:spid="_x0000_s1715" style="position:absolute;visibility:visible;mso-wrap-style:square" from="3974,9774" to="3974,101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io8xgAAANsAAAAPAAAAZHJzL2Rvd25yZXYueG1sRI9Ba8JA&#10;FITvgv9heUJvummL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oqIqPMYAAADbAAAA&#10;DwAAAAAAAAAAAAAAAAAHAgAAZHJzL2Rvd25yZXYueG1sUEsFBgAAAAADAAMAtwAAAPoCAAAAAA==&#10;"/>
                <v:line id="Line 1549" o:spid="_x0000_s1716" style="position:absolute;visibility:visible;mso-wrap-style:square" from="5959,9774" to="5959,101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b5OwgAAANsAAAAPAAAAZHJzL2Rvd25yZXYueG1sRE/Pa8Iw&#10;FL4P/B/CE3abqRsr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DTPb5OwgAAANsAAAAPAAAA&#10;AAAAAAAAAAAAAAcCAABkcnMvZG93bnJldi54bWxQSwUGAAAAAAMAAwC3AAAA9gIAAAAA&#10;"/>
                <v:line id="Line 1550" o:spid="_x0000_s1717" style="position:absolute;visibility:visible;mso-wrap-style:square" from="7943,9774" to="7943,101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RvVxgAAANsAAAAPAAAAZHJzL2Rvd25yZXYueG1sRI9Ba8JA&#10;FITvgv9heUJvummL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vHEb1cYAAADbAAAA&#10;DwAAAAAAAAAAAAAAAAAHAgAAZHJzL2Rvd25yZXYueG1sUEsFBgAAAAADAAMAtwAAAPoCAAAAAA==&#10;"/>
                <v:line id="Line 1551" o:spid="_x0000_s1718" style="position:absolute;visibility:visible;mso-wrap-style:square" from="9928,9774" to="9928,101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"/>
                <v:line id="Line 1552" o:spid="_x0000_s1719" style="position:absolute;visibility:visible;mso-wrap-style:square" from="2039,9774" to="9959,97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"/>
                <v:line id="Line 1553" o:spid="_x0000_s1720" style="position:absolute;visibility:visible;mso-wrap-style:square" from="5954,9064" to="5954,97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"/>
                <v:line id="Line 1554" o:spid="_x0000_s1721" style="position:absolute;visibility:visible;mso-wrap-style:square" from="5954,7972" to="5954,83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"/>
                <v:line id="Line 1555" o:spid="_x0000_s1722" style="position:absolute;visibility:visible;mso-wrap-style:square" from="5954,5273" to="5954,56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"/>
                <v:line id="Line 1556" o:spid="_x0000_s1723" style="position:absolute;visibility:visible;mso-wrap-style:square" from="5954,4014" to="5954,437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"/>
                <v:line id="Line 1557" o:spid="_x0000_s1724" style="position:absolute;visibility:visible;mso-wrap-style:square" from="5954,3136" to="5954,34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"/>
                <w10:wrap anchory="page"/>
              </v:group>
            </w:pict>
          </mc:Fallback>
        </mc:AlternateContent>
      </w:r>
    </w:p>
    <w:p w14:paraId="53A82221" w14:textId="77777777" w:rsidR="00CC7ADA" w:rsidRPr="00CC7ADA" w:rsidRDefault="00CC7ADA" w:rsidP="00CC7ADA">
      <w:pPr>
        <w:tabs>
          <w:tab w:val="center" w:pos="4252"/>
          <w:tab w:val="right" w:pos="8504"/>
        </w:tabs>
        <w:snapToGrid w:val="0"/>
        <w:rPr>
          <w:rFonts w:ascii="ＭＳ ゴシック" w:eastAsia="ＭＳ ゴシック" w:hAnsi="ＭＳ ゴシック" w:cs="Times New Roman"/>
        </w:rPr>
      </w:pPr>
    </w:p>
    <w:p w14:paraId="7432388E" w14:textId="77777777" w:rsidR="00CC7ADA" w:rsidRPr="00CC7ADA" w:rsidRDefault="00CC7ADA" w:rsidP="00CC7ADA">
      <w:pPr>
        <w:rPr>
          <w:rFonts w:ascii="ＭＳ ゴシック" w:eastAsia="ＭＳ ゴシック" w:hAnsi="ＭＳ ゴシック" w:cs="Times New Roman"/>
        </w:rPr>
      </w:pPr>
    </w:p>
    <w:p w14:paraId="45B0A75B" w14:textId="77777777" w:rsidR="00CC7ADA" w:rsidRPr="00CC7ADA" w:rsidRDefault="00CC7ADA" w:rsidP="00CC7ADA">
      <w:pPr>
        <w:rPr>
          <w:rFonts w:ascii="ＭＳ ゴシック" w:eastAsia="ＭＳ ゴシック" w:hAnsi="ＭＳ ゴシック" w:cs="Times New Roman"/>
        </w:rPr>
      </w:pPr>
    </w:p>
    <w:p w14:paraId="25112CFF" w14:textId="77777777" w:rsidR="00CC7ADA" w:rsidRPr="00CC7ADA" w:rsidRDefault="00CC7ADA" w:rsidP="00CC7ADA">
      <w:pPr>
        <w:rPr>
          <w:rFonts w:ascii="ＭＳ ゴシック" w:eastAsia="ＭＳ ゴシック" w:hAnsi="ＭＳ ゴシック" w:cs="Times New Roman"/>
        </w:rPr>
      </w:pPr>
    </w:p>
    <w:p w14:paraId="1EF7EB6F" w14:textId="77777777" w:rsidR="00CC7ADA" w:rsidRPr="00CC7ADA" w:rsidRDefault="00CC7ADA" w:rsidP="00CC7ADA">
      <w:pPr>
        <w:rPr>
          <w:rFonts w:ascii="ＭＳ ゴシック" w:eastAsia="ＭＳ ゴシック" w:hAnsi="ＭＳ ゴシック" w:cs="Times New Roman"/>
        </w:rPr>
      </w:pPr>
    </w:p>
    <w:p w14:paraId="280FCF07" w14:textId="77777777" w:rsidR="00CC7ADA" w:rsidRPr="00CC7ADA" w:rsidRDefault="00CC7ADA" w:rsidP="00CC7ADA">
      <w:pPr>
        <w:rPr>
          <w:rFonts w:ascii="ＭＳ ゴシック" w:eastAsia="ＭＳ ゴシック" w:hAnsi="ＭＳ ゴシック" w:cs="Times New Roman"/>
        </w:rPr>
      </w:pPr>
    </w:p>
    <w:p w14:paraId="018600E2" w14:textId="77777777" w:rsidR="00CC7ADA" w:rsidRPr="00CC7ADA" w:rsidRDefault="00CC7ADA" w:rsidP="00CC7ADA">
      <w:pPr>
        <w:rPr>
          <w:rFonts w:ascii="ＭＳ ゴシック" w:eastAsia="ＭＳ ゴシック" w:hAnsi="ＭＳ ゴシック" w:cs="Times New Roman"/>
        </w:rPr>
      </w:pPr>
    </w:p>
    <w:p w14:paraId="0CDCA091" w14:textId="77777777" w:rsidR="00CC7ADA" w:rsidRPr="00CC7ADA" w:rsidRDefault="00CC7ADA" w:rsidP="00CC7ADA">
      <w:pPr>
        <w:rPr>
          <w:rFonts w:ascii="ＭＳ ゴシック" w:eastAsia="ＭＳ ゴシック" w:hAnsi="ＭＳ ゴシック" w:cs="Times New Roman"/>
        </w:rPr>
      </w:pPr>
    </w:p>
    <w:p w14:paraId="07089294" w14:textId="77777777" w:rsidR="00CC7ADA" w:rsidRPr="00CC7ADA" w:rsidRDefault="00CC7ADA" w:rsidP="00CC7ADA">
      <w:pPr>
        <w:rPr>
          <w:rFonts w:ascii="ＭＳ ゴシック" w:eastAsia="ＭＳ ゴシック" w:hAnsi="ＭＳ ゴシック" w:cs="Times New Roman"/>
        </w:rPr>
      </w:pPr>
    </w:p>
    <w:p w14:paraId="6EEBE3B5" w14:textId="77777777" w:rsidR="00CC7ADA" w:rsidRPr="00CC7ADA" w:rsidRDefault="00CC7ADA" w:rsidP="00CC7ADA">
      <w:pPr>
        <w:rPr>
          <w:rFonts w:ascii="ＭＳ ゴシック" w:eastAsia="ＭＳ ゴシック" w:hAnsi="ＭＳ ゴシック" w:cs="Times New Roman"/>
        </w:rPr>
      </w:pPr>
    </w:p>
    <w:p w14:paraId="6A8B9831" w14:textId="77777777" w:rsidR="00CC7ADA" w:rsidRPr="00CC7ADA" w:rsidRDefault="00CC7ADA" w:rsidP="00CC7ADA">
      <w:pPr>
        <w:rPr>
          <w:rFonts w:ascii="ＭＳ ゴシック" w:eastAsia="ＭＳ ゴシック" w:hAnsi="ＭＳ ゴシック" w:cs="Times New Roman"/>
        </w:rPr>
        <w:sectPr w:rsidR="00CC7ADA" w:rsidRPr="00CC7ADA" w:rsidSect="007158CB">
          <w:headerReference w:type="default" r:id="rId23"/>
          <w:footnotePr>
            <w:numFmt w:val="decimalFullWidth"/>
          </w:footnotePr>
          <w:endnotePr>
            <w:numFmt w:val="decimalFullWidth"/>
          </w:endnotePr>
          <w:pgSz w:w="11906" w:h="16838" w:code="9"/>
          <w:pgMar w:top="1418" w:right="1134" w:bottom="1418" w:left="1134" w:header="567" w:footer="567" w:gutter="0"/>
          <w:cols w:space="425"/>
          <w:docGrid w:linePitch="360"/>
        </w:sectPr>
      </w:pPr>
    </w:p>
    <w:p w14:paraId="085A7495" w14:textId="77777777" w:rsidR="00CC7ADA" w:rsidRPr="00CC7ADA" w:rsidRDefault="00CC7ADA" w:rsidP="00CC7ADA">
      <w:pPr>
        <w:outlineLvl w:val="0"/>
        <w:rPr>
          <w:rFonts w:ascii="ＭＳ ゴシック" w:eastAsia="ＭＳ ゴシック" w:hAnsi="ＭＳ ゴシック" w:cs="Times New Roman"/>
          <w:b/>
          <w:sz w:val="24"/>
          <w:bdr w:val="single" w:sz="4" w:space="0" w:color="auto"/>
        </w:rPr>
      </w:pPr>
      <w:r w:rsidRPr="00CC7ADA">
        <w:rPr>
          <w:rFonts w:ascii="ＭＳ ゴシック" w:eastAsia="ＭＳ ゴシック" w:hAnsi="ＭＳ ゴシック" w:cs="Times New Roman" w:hint="eastAsia"/>
          <w:b/>
          <w:sz w:val="24"/>
          <w:bdr w:val="single" w:sz="4" w:space="0" w:color="auto"/>
        </w:rPr>
        <w:t>４</w:t>
      </w:r>
      <w:r w:rsidRPr="00CC7ADA">
        <w:rPr>
          <w:rFonts w:ascii="ＭＳ ゴシック" w:eastAsia="ＭＳ ゴシック" w:hAnsi="ＭＳ ゴシック" w:cs="Times New Roman"/>
          <w:b/>
          <w:sz w:val="24"/>
          <w:bdr w:val="single" w:sz="4" w:space="0" w:color="auto"/>
        </w:rPr>
        <w:t>-</w:t>
      </w:r>
      <w:r w:rsidRPr="00CC7ADA">
        <w:rPr>
          <w:rFonts w:ascii="ＭＳ ゴシック" w:eastAsia="ＭＳ ゴシック" w:hAnsi="ＭＳ ゴシック" w:cs="Times New Roman" w:hint="eastAsia"/>
          <w:b/>
          <w:sz w:val="24"/>
          <w:bdr w:val="single" w:sz="4" w:space="0" w:color="auto"/>
        </w:rPr>
        <w:t>３</w:t>
      </w:r>
      <w:r w:rsidRPr="00CC7ADA">
        <w:rPr>
          <w:rFonts w:ascii="ＭＳ ゴシック" w:eastAsia="ＭＳ ゴシック" w:hAnsi="ＭＳ ゴシック" w:cs="Times New Roman"/>
          <w:b/>
          <w:sz w:val="24"/>
          <w:bdr w:val="single" w:sz="4" w:space="0" w:color="auto"/>
        </w:rPr>
        <w:t>-４．予算書</w:t>
      </w:r>
      <w:r w:rsidRPr="00CC7ADA">
        <w:rPr>
          <w:rFonts w:ascii="ＭＳ ゴシック" w:eastAsia="ＭＳ ゴシック" w:hAnsi="ＭＳ ゴシック" w:cs="Times New Roman" w:hint="eastAsia"/>
          <w:b/>
          <w:sz w:val="24"/>
          <w:bdr w:val="single" w:sz="4" w:space="0" w:color="auto"/>
        </w:rPr>
        <w:t>・決算書</w:t>
      </w:r>
      <w:r w:rsidRPr="00CC7ADA">
        <w:rPr>
          <w:rFonts w:ascii="ＭＳ ゴシック" w:eastAsia="ＭＳ ゴシック" w:hAnsi="ＭＳ ゴシック" w:cs="Times New Roman"/>
          <w:b/>
          <w:sz w:val="24"/>
          <w:bdr w:val="single" w:sz="4" w:space="0" w:color="auto"/>
        </w:rPr>
        <w:t>モデル</w:t>
      </w:r>
      <w:r w:rsidRPr="00CC7ADA">
        <w:rPr>
          <w:rFonts w:ascii="ＭＳ ゴシック" w:eastAsia="ＭＳ ゴシック" w:hAnsi="ＭＳ ゴシック" w:cs="Times New Roman" w:hint="eastAsia"/>
          <w:b/>
          <w:sz w:val="24"/>
          <w:bdr w:val="single" w:sz="4" w:space="0" w:color="auto"/>
        </w:rPr>
        <w:t>（例）</w:t>
      </w:r>
    </w:p>
    <w:p w14:paraId="1137375F" w14:textId="77777777" w:rsidR="00CC7ADA" w:rsidRPr="00CC7ADA" w:rsidRDefault="00CC7ADA" w:rsidP="00CC7ADA">
      <w:pPr>
        <w:outlineLvl w:val="0"/>
        <w:rPr>
          <w:rFonts w:ascii="ＭＳ ゴシック" w:eastAsia="ＭＳ ゴシック" w:hAnsi="ＭＳ ゴシック" w:cs="Times New Roman"/>
          <w:b/>
          <w:sz w:val="24"/>
          <w:bdr w:val="single" w:sz="4" w:space="0" w:color="auto"/>
        </w:rPr>
      </w:pPr>
    </w:p>
    <w:p w14:paraId="0E53F6AE" w14:textId="77777777" w:rsidR="00CC7ADA" w:rsidRPr="00CC7ADA" w:rsidRDefault="00CC7ADA" w:rsidP="00CC7ADA">
      <w:pPr>
        <w:jc w:val="center"/>
        <w:outlineLvl w:val="0"/>
        <w:rPr>
          <w:rFonts w:ascii="ＭＳ ゴシック" w:eastAsia="ＭＳ ゴシック" w:hAnsi="ＭＳ ゴシック" w:cs="Times New Roman"/>
          <w:sz w:val="24"/>
          <w:u w:val="thick"/>
        </w:rPr>
      </w:pPr>
      <w:r w:rsidRPr="00CC7ADA">
        <w:rPr>
          <w:rFonts w:ascii="ＭＳ ゴシック" w:eastAsia="ＭＳ ゴシック" w:hAnsi="ＭＳ ゴシック" w:cs="Times New Roman" w:hint="eastAsia"/>
          <w:sz w:val="24"/>
          <w:u w:val="thick"/>
        </w:rPr>
        <w:t>日本</w:t>
      </w:r>
      <w:r w:rsidRPr="00CC7ADA">
        <w:rPr>
          <w:rFonts w:ascii="ＭＳ ゴシック" w:eastAsia="ＭＳ ゴシック" w:hAnsi="ＭＳ ゴシック" w:cs="Times New Roman" w:hint="eastAsia"/>
          <w:sz w:val="24"/>
          <w:u w:val="thick"/>
          <w:lang w:eastAsia="zh-CN"/>
        </w:rPr>
        <w:t>商工会議所青年部</w:t>
      </w:r>
    </w:p>
    <w:p w14:paraId="462B2968" w14:textId="77777777" w:rsidR="00CC7ADA" w:rsidRPr="00CC7ADA" w:rsidRDefault="00CC7ADA" w:rsidP="00CC7ADA">
      <w:pPr>
        <w:jc w:val="center"/>
        <w:rPr>
          <w:rFonts w:ascii="ＭＳ ゴシック" w:eastAsia="ＭＳ ゴシック" w:hAnsi="ＭＳ ゴシック" w:cs="Times New Roman"/>
          <w:sz w:val="24"/>
          <w:u w:val="thick"/>
          <w:lang w:eastAsia="zh-TW"/>
        </w:rPr>
      </w:pPr>
      <w:r w:rsidRPr="00CC7ADA">
        <w:rPr>
          <w:rFonts w:ascii="ＭＳ ゴシック" w:eastAsia="ＭＳ ゴシック" w:hAnsi="ＭＳ ゴシック" w:cs="Times New Roman" w:hint="eastAsia"/>
          <w:sz w:val="24"/>
          <w:u w:val="thick"/>
          <w:lang w:eastAsia="zh-TW"/>
        </w:rPr>
        <w:t xml:space="preserve">第　</w:t>
      </w:r>
      <w:r w:rsidRPr="00CC7ADA">
        <w:rPr>
          <w:rFonts w:ascii="ＭＳ ゴシック" w:eastAsia="ＭＳ ゴシック" w:hAnsi="ＭＳ ゴシック" w:cs="Times New Roman" w:hint="eastAsia"/>
          <w:sz w:val="24"/>
          <w:u w:val="thick"/>
        </w:rPr>
        <w:t xml:space="preserve">　</w:t>
      </w:r>
      <w:r w:rsidRPr="00CC7ADA">
        <w:rPr>
          <w:rFonts w:ascii="ＭＳ ゴシック" w:eastAsia="ＭＳ ゴシック" w:hAnsi="ＭＳ ゴシック" w:cs="Times New Roman" w:hint="eastAsia"/>
          <w:sz w:val="24"/>
          <w:u w:val="thick"/>
          <w:lang w:eastAsia="zh-TW"/>
        </w:rPr>
        <w:t>回</w:t>
      </w:r>
      <w:r w:rsidRPr="00CC7ADA">
        <w:rPr>
          <w:rFonts w:ascii="ＭＳ ゴシック" w:eastAsia="ＭＳ ゴシック" w:hAnsi="ＭＳ ゴシック" w:cs="Times New Roman" w:hint="eastAsia"/>
          <w:sz w:val="24"/>
          <w:u w:val="thick"/>
        </w:rPr>
        <w:t>（　年度）</w:t>
      </w:r>
      <w:r w:rsidRPr="00CC7ADA">
        <w:rPr>
          <w:rFonts w:ascii="ＭＳ ゴシック" w:eastAsia="ＭＳ ゴシック" w:hAnsi="ＭＳ ゴシック" w:cs="Times New Roman" w:hint="eastAsia"/>
          <w:sz w:val="24"/>
          <w:u w:val="thick"/>
          <w:lang w:eastAsia="zh-CN"/>
        </w:rPr>
        <w:t>全国大会</w:t>
      </w:r>
      <w:r w:rsidRPr="00CC7ADA">
        <w:rPr>
          <w:rFonts w:ascii="ＭＳ ゴシック" w:eastAsia="ＭＳ ゴシック" w:hAnsi="ＭＳ ゴシック" w:cs="Times New Roman" w:hint="eastAsia"/>
          <w:sz w:val="24"/>
          <w:u w:val="thick"/>
          <w:lang w:eastAsia="zh-TW"/>
        </w:rPr>
        <w:t>予算書</w:t>
      </w:r>
      <w:r w:rsidRPr="00CC7ADA">
        <w:rPr>
          <w:rFonts w:ascii="ＭＳ ゴシック" w:eastAsia="ＭＳ ゴシック" w:hAnsi="ＭＳ ゴシック" w:cs="Times New Roman" w:hint="eastAsia"/>
          <w:sz w:val="24"/>
          <w:u w:val="thick"/>
        </w:rPr>
        <w:t>・決算書</w:t>
      </w:r>
      <w:r w:rsidRPr="00CC7ADA">
        <w:rPr>
          <w:rFonts w:ascii="ＭＳ ゴシック" w:eastAsia="ＭＳ ゴシック" w:hAnsi="ＭＳ ゴシック" w:cs="Times New Roman" w:hint="eastAsia"/>
          <w:sz w:val="24"/>
          <w:u w:val="thick"/>
          <w:lang w:eastAsia="zh-TW"/>
        </w:rPr>
        <w:t>（案）</w:t>
      </w:r>
    </w:p>
    <w:p w14:paraId="00E05D77" w14:textId="77777777" w:rsidR="00CC7ADA" w:rsidRPr="00CC7ADA" w:rsidRDefault="00CC7ADA" w:rsidP="00CC7ADA">
      <w:pPr>
        <w:jc w:val="right"/>
        <w:rPr>
          <w:rFonts w:ascii="ＭＳ ゴシック" w:eastAsia="ＭＳ ゴシック" w:hAnsi="ＭＳ ゴシック" w:cs="Times New Roman"/>
        </w:rPr>
      </w:pPr>
      <w:r w:rsidRPr="00CC7ADA">
        <w:rPr>
          <w:rFonts w:ascii="ＭＳ ゴシック" w:eastAsia="ＭＳ ゴシック" w:hAnsi="ＭＳ ゴシック" w:cs="Times New Roman" w:hint="eastAsia"/>
        </w:rPr>
        <w:t>単位：千円</w:t>
      </w:r>
    </w:p>
    <w:tbl>
      <w:tblPr>
        <w:tblW w:w="9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6"/>
        <w:gridCol w:w="1810"/>
        <w:gridCol w:w="1267"/>
        <w:gridCol w:w="1629"/>
        <w:gridCol w:w="1810"/>
        <w:gridCol w:w="1267"/>
      </w:tblGrid>
      <w:tr w:rsidR="00CC7ADA" w:rsidRPr="00CC7ADA" w14:paraId="7C517BB3" w14:textId="77777777" w:rsidTr="007158CB">
        <w:trPr>
          <w:trHeight w:hRule="exact" w:val="284"/>
        </w:trPr>
        <w:tc>
          <w:tcPr>
            <w:tcW w:w="1366" w:type="dxa"/>
            <w:tcBorders>
              <w:bottom w:val="single" w:sz="4" w:space="0" w:color="auto"/>
              <w:right w:val="nil"/>
            </w:tcBorders>
          </w:tcPr>
          <w:p w14:paraId="3A6E5A2C" w14:textId="77777777" w:rsidR="00CC7ADA" w:rsidRPr="00CC7ADA" w:rsidRDefault="00CC7ADA" w:rsidP="00CC7ADA">
            <w:pPr>
              <w:rPr>
                <w:rFonts w:ascii="ＭＳ ゴシック" w:eastAsia="ＭＳ ゴシック" w:hAnsi="ＭＳ ゴシック" w:cs="Times New Roman"/>
              </w:rPr>
            </w:pPr>
            <w:r w:rsidRPr="00CC7ADA">
              <w:rPr>
                <w:rFonts w:ascii="ＭＳ ゴシック" w:eastAsia="ＭＳ ゴシック" w:hAnsi="ＭＳ ゴシック" w:cs="Times New Roman" w:hint="eastAsia"/>
              </w:rPr>
              <w:t>収　　　入</w:t>
            </w:r>
          </w:p>
        </w:tc>
        <w:tc>
          <w:tcPr>
            <w:tcW w:w="1810" w:type="dxa"/>
            <w:tcBorders>
              <w:left w:val="nil"/>
              <w:bottom w:val="single" w:sz="4" w:space="0" w:color="auto"/>
              <w:right w:val="nil"/>
            </w:tcBorders>
          </w:tcPr>
          <w:p w14:paraId="36862FD0" w14:textId="77777777" w:rsidR="00CC7ADA" w:rsidRPr="00CC7ADA" w:rsidRDefault="00CC7ADA" w:rsidP="00CC7ADA">
            <w:pPr>
              <w:rPr>
                <w:rFonts w:ascii="ＭＳ ゴシック" w:eastAsia="ＭＳ ゴシック" w:hAnsi="ＭＳ ゴシック" w:cs="Times New Roman"/>
                <w:lang w:eastAsia="zh-CN"/>
              </w:rPr>
            </w:pPr>
          </w:p>
        </w:tc>
        <w:tc>
          <w:tcPr>
            <w:tcW w:w="1267" w:type="dxa"/>
            <w:tcBorders>
              <w:left w:val="nil"/>
              <w:bottom w:val="single" w:sz="4" w:space="0" w:color="auto"/>
            </w:tcBorders>
          </w:tcPr>
          <w:p w14:paraId="54E51E18" w14:textId="77777777" w:rsidR="00CC7ADA" w:rsidRPr="00CC7ADA" w:rsidRDefault="00CC7ADA" w:rsidP="00CC7ADA">
            <w:pPr>
              <w:rPr>
                <w:rFonts w:ascii="ＭＳ ゴシック" w:eastAsia="ＭＳ ゴシック" w:hAnsi="ＭＳ ゴシック" w:cs="Times New Roman"/>
                <w:lang w:eastAsia="zh-CN"/>
              </w:rPr>
            </w:pPr>
          </w:p>
        </w:tc>
        <w:tc>
          <w:tcPr>
            <w:tcW w:w="1629" w:type="dxa"/>
            <w:tcBorders>
              <w:bottom w:val="single" w:sz="4" w:space="0" w:color="auto"/>
              <w:right w:val="nil"/>
            </w:tcBorders>
          </w:tcPr>
          <w:p w14:paraId="74C06F42"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支　　　出</w:t>
            </w:r>
          </w:p>
        </w:tc>
        <w:tc>
          <w:tcPr>
            <w:tcW w:w="1810" w:type="dxa"/>
            <w:tcBorders>
              <w:left w:val="nil"/>
              <w:bottom w:val="single" w:sz="4" w:space="0" w:color="auto"/>
              <w:right w:val="nil"/>
            </w:tcBorders>
          </w:tcPr>
          <w:p w14:paraId="15793070" w14:textId="77777777" w:rsidR="00CC7ADA" w:rsidRPr="00CC7ADA" w:rsidRDefault="00CC7ADA" w:rsidP="00CC7ADA">
            <w:pPr>
              <w:rPr>
                <w:rFonts w:ascii="ＭＳ ゴシック" w:eastAsia="ＭＳ ゴシック" w:hAnsi="ＭＳ ゴシック" w:cs="Times New Roman"/>
                <w:lang w:eastAsia="zh-TW"/>
              </w:rPr>
            </w:pPr>
          </w:p>
        </w:tc>
        <w:tc>
          <w:tcPr>
            <w:tcW w:w="1267" w:type="dxa"/>
            <w:tcBorders>
              <w:left w:val="nil"/>
              <w:bottom w:val="single" w:sz="4" w:space="0" w:color="auto"/>
            </w:tcBorders>
          </w:tcPr>
          <w:p w14:paraId="6543FD18" w14:textId="77777777" w:rsidR="00CC7ADA" w:rsidRPr="00CC7ADA" w:rsidRDefault="00CC7ADA" w:rsidP="00CC7ADA">
            <w:pPr>
              <w:rPr>
                <w:rFonts w:ascii="ＭＳ ゴシック" w:eastAsia="ＭＳ ゴシック" w:hAnsi="ＭＳ ゴシック" w:cs="Times New Roman"/>
                <w:lang w:eastAsia="zh-TW"/>
              </w:rPr>
            </w:pPr>
          </w:p>
        </w:tc>
      </w:tr>
      <w:tr w:rsidR="00CC7ADA" w:rsidRPr="00CC7ADA" w14:paraId="6808DC0D" w14:textId="77777777" w:rsidTr="007158CB">
        <w:trPr>
          <w:trHeight w:hRule="exact" w:val="284"/>
        </w:trPr>
        <w:tc>
          <w:tcPr>
            <w:tcW w:w="1366" w:type="dxa"/>
            <w:tcBorders>
              <w:bottom w:val="dotted" w:sz="4" w:space="0" w:color="auto"/>
              <w:right w:val="dotted" w:sz="4" w:space="0" w:color="auto"/>
            </w:tcBorders>
          </w:tcPr>
          <w:p w14:paraId="5D037724" w14:textId="77777777" w:rsidR="00CC7ADA" w:rsidRPr="00CC7ADA" w:rsidRDefault="00CC7ADA" w:rsidP="00CC7ADA">
            <w:pPr>
              <w:jc w:val="cente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費　　目</w:t>
            </w:r>
          </w:p>
        </w:tc>
        <w:tc>
          <w:tcPr>
            <w:tcW w:w="1810" w:type="dxa"/>
            <w:tcBorders>
              <w:left w:val="dotted" w:sz="4" w:space="0" w:color="auto"/>
              <w:bottom w:val="dotted" w:sz="4" w:space="0" w:color="auto"/>
              <w:right w:val="dotted" w:sz="4" w:space="0" w:color="auto"/>
            </w:tcBorders>
          </w:tcPr>
          <w:p w14:paraId="68FE7652" w14:textId="77777777" w:rsidR="00CC7ADA" w:rsidRPr="00CC7ADA" w:rsidRDefault="00CC7ADA" w:rsidP="00CC7ADA">
            <w:pPr>
              <w:jc w:val="cente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内　訳</w:t>
            </w:r>
          </w:p>
        </w:tc>
        <w:tc>
          <w:tcPr>
            <w:tcW w:w="1267" w:type="dxa"/>
            <w:tcBorders>
              <w:left w:val="dotted" w:sz="4" w:space="0" w:color="auto"/>
              <w:bottom w:val="dotted" w:sz="4" w:space="0" w:color="auto"/>
              <w:right w:val="single" w:sz="4" w:space="0" w:color="auto"/>
            </w:tcBorders>
          </w:tcPr>
          <w:p w14:paraId="050E0441" w14:textId="77777777" w:rsidR="00CC7ADA" w:rsidRPr="00CC7ADA" w:rsidRDefault="00CC7ADA" w:rsidP="00CC7ADA">
            <w:pPr>
              <w:jc w:val="cente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金　　額</w:t>
            </w:r>
          </w:p>
        </w:tc>
        <w:tc>
          <w:tcPr>
            <w:tcW w:w="1629" w:type="dxa"/>
            <w:tcBorders>
              <w:left w:val="single" w:sz="4" w:space="0" w:color="auto"/>
              <w:bottom w:val="dotted" w:sz="4" w:space="0" w:color="auto"/>
              <w:right w:val="dotted" w:sz="4" w:space="0" w:color="auto"/>
            </w:tcBorders>
          </w:tcPr>
          <w:p w14:paraId="05C5EAA3" w14:textId="77777777" w:rsidR="00CC7ADA" w:rsidRPr="00CC7ADA" w:rsidRDefault="00CC7ADA" w:rsidP="00CC7ADA">
            <w:pPr>
              <w:jc w:val="cente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費　　目</w:t>
            </w:r>
          </w:p>
        </w:tc>
        <w:tc>
          <w:tcPr>
            <w:tcW w:w="1810" w:type="dxa"/>
            <w:tcBorders>
              <w:left w:val="dotted" w:sz="4" w:space="0" w:color="auto"/>
              <w:bottom w:val="dotted" w:sz="4" w:space="0" w:color="auto"/>
              <w:right w:val="dotted" w:sz="4" w:space="0" w:color="auto"/>
            </w:tcBorders>
          </w:tcPr>
          <w:p w14:paraId="14C72B76" w14:textId="77777777" w:rsidR="00CC7ADA" w:rsidRPr="00CC7ADA" w:rsidRDefault="00CC7ADA" w:rsidP="00CC7ADA">
            <w:pPr>
              <w:jc w:val="cente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内　訳</w:t>
            </w:r>
          </w:p>
        </w:tc>
        <w:tc>
          <w:tcPr>
            <w:tcW w:w="1267" w:type="dxa"/>
            <w:tcBorders>
              <w:left w:val="dotted" w:sz="4" w:space="0" w:color="auto"/>
              <w:bottom w:val="dotted" w:sz="4" w:space="0" w:color="auto"/>
            </w:tcBorders>
          </w:tcPr>
          <w:p w14:paraId="37DB02D8" w14:textId="77777777" w:rsidR="00CC7ADA" w:rsidRPr="00CC7ADA" w:rsidRDefault="00CC7ADA" w:rsidP="00CC7ADA">
            <w:pPr>
              <w:jc w:val="cente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金　　額</w:t>
            </w:r>
          </w:p>
        </w:tc>
      </w:tr>
      <w:tr w:rsidR="00CC7ADA" w:rsidRPr="00CC7ADA" w14:paraId="3B4FA482" w14:textId="77777777" w:rsidTr="007158CB">
        <w:trPr>
          <w:trHeight w:hRule="exact" w:val="284"/>
        </w:trPr>
        <w:tc>
          <w:tcPr>
            <w:tcW w:w="1366" w:type="dxa"/>
            <w:tcBorders>
              <w:top w:val="dotted" w:sz="4" w:space="0" w:color="auto"/>
              <w:bottom w:val="dotted" w:sz="4" w:space="0" w:color="auto"/>
              <w:right w:val="dotted" w:sz="4" w:space="0" w:color="auto"/>
            </w:tcBorders>
            <w:shd w:val="clear" w:color="auto" w:fill="00FF00"/>
          </w:tcPr>
          <w:p w14:paraId="36EED8C8"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登録料計</w:t>
            </w:r>
          </w:p>
        </w:tc>
        <w:tc>
          <w:tcPr>
            <w:tcW w:w="1810" w:type="dxa"/>
            <w:tcBorders>
              <w:top w:val="dotted" w:sz="4" w:space="0" w:color="auto"/>
              <w:left w:val="dotted" w:sz="4" w:space="0" w:color="auto"/>
              <w:bottom w:val="dotted" w:sz="4" w:space="0" w:color="auto"/>
              <w:right w:val="dotted" w:sz="4" w:space="0" w:color="auto"/>
            </w:tcBorders>
            <w:shd w:val="clear" w:color="auto" w:fill="00FF00"/>
          </w:tcPr>
          <w:p w14:paraId="03FF4661" w14:textId="77777777" w:rsidR="00CC7ADA" w:rsidRPr="00CC7ADA" w:rsidRDefault="00CC7ADA" w:rsidP="00CC7ADA">
            <w:pPr>
              <w:rPr>
                <w:rFonts w:ascii="ＭＳ ゴシック" w:eastAsia="ＭＳ ゴシック" w:hAnsi="ＭＳ ゴシック" w:cs="Times New Roman"/>
                <w:lang w:eastAsia="zh-TW"/>
              </w:rPr>
            </w:pPr>
          </w:p>
        </w:tc>
        <w:tc>
          <w:tcPr>
            <w:tcW w:w="1267" w:type="dxa"/>
            <w:tcBorders>
              <w:top w:val="dotted" w:sz="4" w:space="0" w:color="auto"/>
              <w:left w:val="dotted" w:sz="4" w:space="0" w:color="auto"/>
              <w:bottom w:val="dotted" w:sz="4" w:space="0" w:color="auto"/>
              <w:right w:val="single" w:sz="4" w:space="0" w:color="auto"/>
            </w:tcBorders>
            <w:shd w:val="clear" w:color="auto" w:fill="00FF00"/>
          </w:tcPr>
          <w:p w14:paraId="733BA2EB" w14:textId="77777777" w:rsidR="00CC7ADA" w:rsidRPr="00CC7ADA" w:rsidRDefault="00CC7ADA" w:rsidP="00CC7ADA">
            <w:pPr>
              <w:jc w:val="right"/>
              <w:rPr>
                <w:rFonts w:ascii="ＭＳ ゴシック" w:eastAsia="ＭＳ ゴシック" w:hAnsi="ＭＳ ゴシック" w:cs="Times New Roman"/>
                <w:lang w:eastAsia="zh-CN"/>
              </w:rPr>
            </w:pPr>
          </w:p>
        </w:tc>
        <w:tc>
          <w:tcPr>
            <w:tcW w:w="1629" w:type="dxa"/>
            <w:tcBorders>
              <w:top w:val="dotted" w:sz="4" w:space="0" w:color="auto"/>
              <w:left w:val="single" w:sz="4" w:space="0" w:color="auto"/>
              <w:bottom w:val="dotted" w:sz="4" w:space="0" w:color="auto"/>
              <w:right w:val="dotted" w:sz="4" w:space="0" w:color="auto"/>
            </w:tcBorders>
          </w:tcPr>
          <w:p w14:paraId="51E60D9A" w14:textId="77777777" w:rsidR="00CC7ADA" w:rsidRPr="00CC7ADA" w:rsidRDefault="00CC7ADA" w:rsidP="00CC7ADA">
            <w:pPr>
              <w:rPr>
                <w:rFonts w:ascii="ＭＳ ゴシック" w:eastAsia="ＭＳ ゴシック" w:hAnsi="ＭＳ ゴシック" w:cs="Times New Roman"/>
                <w:lang w:eastAsia="zh-CN"/>
              </w:rPr>
            </w:pPr>
            <w:r w:rsidRPr="00CC7ADA">
              <w:rPr>
                <w:rFonts w:ascii="ＭＳ ゴシック" w:eastAsia="ＭＳ ゴシック" w:hAnsi="ＭＳ ゴシック" w:cs="Times New Roman" w:hint="eastAsia"/>
                <w:lang w:eastAsia="zh-CN"/>
              </w:rPr>
              <w:t>総務部会</w:t>
            </w:r>
          </w:p>
        </w:tc>
        <w:tc>
          <w:tcPr>
            <w:tcW w:w="1810" w:type="dxa"/>
            <w:tcBorders>
              <w:top w:val="dotted" w:sz="4" w:space="0" w:color="auto"/>
              <w:left w:val="dotted" w:sz="4" w:space="0" w:color="auto"/>
              <w:bottom w:val="dotted" w:sz="4" w:space="0" w:color="auto"/>
              <w:right w:val="dotted" w:sz="4" w:space="0" w:color="auto"/>
            </w:tcBorders>
          </w:tcPr>
          <w:p w14:paraId="01A4AD15" w14:textId="77777777" w:rsidR="00CC7ADA" w:rsidRPr="00CC7ADA" w:rsidRDefault="00CC7ADA" w:rsidP="00CC7ADA">
            <w:pPr>
              <w:tabs>
                <w:tab w:val="center" w:pos="4252"/>
                <w:tab w:val="right" w:pos="8504"/>
              </w:tabs>
              <w:snapToGrid w:val="0"/>
              <w:rPr>
                <w:rFonts w:ascii="ＭＳ ゴシック" w:eastAsia="ＭＳ ゴシック" w:hAnsi="ＭＳ ゴシック" w:cs="Times New Roman"/>
                <w:lang w:eastAsia="zh-CN"/>
              </w:rPr>
            </w:pPr>
          </w:p>
        </w:tc>
        <w:tc>
          <w:tcPr>
            <w:tcW w:w="1267" w:type="dxa"/>
            <w:tcBorders>
              <w:top w:val="dotted" w:sz="4" w:space="0" w:color="auto"/>
              <w:left w:val="dotted" w:sz="4" w:space="0" w:color="auto"/>
              <w:bottom w:val="dotted" w:sz="4" w:space="0" w:color="auto"/>
            </w:tcBorders>
          </w:tcPr>
          <w:p w14:paraId="2590B3D4" w14:textId="77777777" w:rsidR="00CC7ADA" w:rsidRPr="00CC7ADA" w:rsidRDefault="00CC7ADA" w:rsidP="00CC7ADA">
            <w:pPr>
              <w:jc w:val="right"/>
              <w:rPr>
                <w:rFonts w:ascii="ＭＳ ゴシック" w:eastAsia="ＭＳ ゴシック" w:hAnsi="ＭＳ ゴシック" w:cs="Times New Roman"/>
                <w:lang w:eastAsia="zh-CN"/>
              </w:rPr>
            </w:pPr>
          </w:p>
        </w:tc>
      </w:tr>
      <w:tr w:rsidR="00CC7ADA" w:rsidRPr="00CC7ADA" w14:paraId="3E5949F4" w14:textId="77777777" w:rsidTr="007158CB">
        <w:trPr>
          <w:trHeight w:hRule="exact" w:val="284"/>
        </w:trPr>
        <w:tc>
          <w:tcPr>
            <w:tcW w:w="1366" w:type="dxa"/>
            <w:tcBorders>
              <w:top w:val="dotted" w:sz="4" w:space="0" w:color="auto"/>
              <w:bottom w:val="dotted" w:sz="4" w:space="0" w:color="auto"/>
              <w:right w:val="dotted" w:sz="4" w:space="0" w:color="auto"/>
            </w:tcBorders>
          </w:tcPr>
          <w:p w14:paraId="7966E20E" w14:textId="77777777" w:rsidR="00CC7ADA" w:rsidRPr="00CC7ADA" w:rsidRDefault="00CC7ADA" w:rsidP="00CC7ADA">
            <w:pPr>
              <w:rPr>
                <w:rFonts w:ascii="ＭＳ ゴシック" w:eastAsia="ＭＳ ゴシック" w:hAnsi="ＭＳ ゴシック" w:cs="Times New Roman"/>
                <w:lang w:eastAsia="zh-CN"/>
              </w:rPr>
            </w:pPr>
          </w:p>
        </w:tc>
        <w:tc>
          <w:tcPr>
            <w:tcW w:w="1810" w:type="dxa"/>
            <w:tcBorders>
              <w:top w:val="dotted" w:sz="4" w:space="0" w:color="auto"/>
              <w:left w:val="dotted" w:sz="4" w:space="0" w:color="auto"/>
              <w:bottom w:val="dotted" w:sz="4" w:space="0" w:color="auto"/>
              <w:right w:val="dotted" w:sz="4" w:space="0" w:color="auto"/>
            </w:tcBorders>
          </w:tcPr>
          <w:p w14:paraId="7AFB3EE6" w14:textId="77777777" w:rsidR="00CC7ADA" w:rsidRPr="00CC7ADA" w:rsidRDefault="00CC7ADA" w:rsidP="00CC7ADA">
            <w:pPr>
              <w:jc w:val="left"/>
              <w:rPr>
                <w:rFonts w:ascii="ＭＳ ゴシック" w:eastAsia="ＭＳ ゴシック" w:hAnsi="ＭＳ ゴシック" w:cs="Times New Roman"/>
              </w:rPr>
            </w:pPr>
          </w:p>
        </w:tc>
        <w:tc>
          <w:tcPr>
            <w:tcW w:w="1267" w:type="dxa"/>
            <w:tcBorders>
              <w:top w:val="dotted" w:sz="4" w:space="0" w:color="auto"/>
              <w:left w:val="dotted" w:sz="4" w:space="0" w:color="auto"/>
              <w:bottom w:val="dotted" w:sz="4" w:space="0" w:color="auto"/>
              <w:right w:val="single" w:sz="4" w:space="0" w:color="auto"/>
            </w:tcBorders>
          </w:tcPr>
          <w:p w14:paraId="13A8FBA9" w14:textId="77777777" w:rsidR="00CC7ADA" w:rsidRPr="00CC7ADA" w:rsidRDefault="00CC7ADA" w:rsidP="00CC7ADA">
            <w:pPr>
              <w:jc w:val="right"/>
              <w:rPr>
                <w:rFonts w:ascii="ＭＳ ゴシック" w:eastAsia="ＭＳ ゴシック" w:hAnsi="ＭＳ ゴシック" w:cs="Times New Roman"/>
                <w:lang w:eastAsia="zh-CN"/>
              </w:rPr>
            </w:pPr>
          </w:p>
        </w:tc>
        <w:tc>
          <w:tcPr>
            <w:tcW w:w="1629" w:type="dxa"/>
            <w:tcBorders>
              <w:top w:val="dotted" w:sz="4" w:space="0" w:color="auto"/>
              <w:left w:val="single" w:sz="4" w:space="0" w:color="auto"/>
              <w:bottom w:val="dotted" w:sz="4" w:space="0" w:color="auto"/>
              <w:right w:val="dotted" w:sz="4" w:space="0" w:color="auto"/>
            </w:tcBorders>
          </w:tcPr>
          <w:p w14:paraId="54CB50D8" w14:textId="77777777" w:rsidR="00CC7ADA" w:rsidRPr="00CC7ADA" w:rsidRDefault="00CC7ADA" w:rsidP="00CC7ADA">
            <w:pPr>
              <w:rPr>
                <w:rFonts w:ascii="ＭＳ ゴシック" w:eastAsia="ＭＳ ゴシック" w:hAnsi="ＭＳ ゴシック" w:cs="Times New Roman"/>
                <w:lang w:eastAsia="zh-CN"/>
              </w:rPr>
            </w:pPr>
            <w:r w:rsidRPr="00CC7ADA">
              <w:rPr>
                <w:rFonts w:ascii="ＭＳ ゴシック" w:eastAsia="ＭＳ ゴシック" w:hAnsi="ＭＳ ゴシック" w:cs="Times New Roman" w:hint="eastAsia"/>
                <w:lang w:eastAsia="zh-CN"/>
              </w:rPr>
              <w:t>広報部会</w:t>
            </w:r>
          </w:p>
        </w:tc>
        <w:tc>
          <w:tcPr>
            <w:tcW w:w="1810" w:type="dxa"/>
            <w:tcBorders>
              <w:top w:val="dotted" w:sz="4" w:space="0" w:color="auto"/>
              <w:left w:val="dotted" w:sz="4" w:space="0" w:color="auto"/>
              <w:bottom w:val="dotted" w:sz="4" w:space="0" w:color="auto"/>
              <w:right w:val="dotted" w:sz="4" w:space="0" w:color="auto"/>
            </w:tcBorders>
          </w:tcPr>
          <w:p w14:paraId="16E94F21" w14:textId="77777777" w:rsidR="00CC7ADA" w:rsidRPr="00CC7ADA" w:rsidRDefault="00CC7ADA" w:rsidP="00CC7ADA">
            <w:pPr>
              <w:tabs>
                <w:tab w:val="center" w:pos="4252"/>
                <w:tab w:val="right" w:pos="8504"/>
              </w:tabs>
              <w:snapToGrid w:val="0"/>
              <w:rPr>
                <w:rFonts w:ascii="ＭＳ ゴシック" w:eastAsia="ＭＳ ゴシック" w:hAnsi="ＭＳ ゴシック" w:cs="Times New Roman"/>
                <w:lang w:eastAsia="zh-CN"/>
              </w:rPr>
            </w:pPr>
          </w:p>
        </w:tc>
        <w:tc>
          <w:tcPr>
            <w:tcW w:w="1267" w:type="dxa"/>
            <w:tcBorders>
              <w:top w:val="dotted" w:sz="4" w:space="0" w:color="auto"/>
              <w:left w:val="dotted" w:sz="4" w:space="0" w:color="auto"/>
              <w:bottom w:val="dotted" w:sz="4" w:space="0" w:color="auto"/>
            </w:tcBorders>
          </w:tcPr>
          <w:p w14:paraId="0F8D649B" w14:textId="77777777" w:rsidR="00CC7ADA" w:rsidRPr="00CC7ADA" w:rsidRDefault="00CC7ADA" w:rsidP="00CC7ADA">
            <w:pPr>
              <w:jc w:val="right"/>
              <w:rPr>
                <w:rFonts w:ascii="ＭＳ ゴシック" w:eastAsia="ＭＳ ゴシック" w:hAnsi="ＭＳ ゴシック" w:cs="Times New Roman"/>
                <w:lang w:eastAsia="zh-CN"/>
              </w:rPr>
            </w:pPr>
          </w:p>
        </w:tc>
      </w:tr>
      <w:tr w:rsidR="00CC7ADA" w:rsidRPr="00CC7ADA" w14:paraId="024068C4" w14:textId="77777777" w:rsidTr="007158CB">
        <w:trPr>
          <w:trHeight w:hRule="exact" w:val="284"/>
        </w:trPr>
        <w:tc>
          <w:tcPr>
            <w:tcW w:w="1366" w:type="dxa"/>
            <w:tcBorders>
              <w:top w:val="dotted" w:sz="4" w:space="0" w:color="auto"/>
              <w:bottom w:val="dotted" w:sz="4" w:space="0" w:color="auto"/>
              <w:right w:val="dotted" w:sz="4" w:space="0" w:color="auto"/>
            </w:tcBorders>
          </w:tcPr>
          <w:p w14:paraId="0276DF99" w14:textId="77777777" w:rsidR="00CC7ADA" w:rsidRPr="00CC7ADA" w:rsidRDefault="00CC7ADA" w:rsidP="00CC7ADA">
            <w:pPr>
              <w:rPr>
                <w:rFonts w:ascii="ＭＳ ゴシック" w:eastAsia="ＭＳ ゴシック" w:hAnsi="ＭＳ ゴシック" w:cs="Times New Roman"/>
                <w:lang w:eastAsia="zh-CN"/>
              </w:rPr>
            </w:pPr>
          </w:p>
        </w:tc>
        <w:tc>
          <w:tcPr>
            <w:tcW w:w="1810" w:type="dxa"/>
            <w:tcBorders>
              <w:top w:val="dotted" w:sz="4" w:space="0" w:color="auto"/>
              <w:left w:val="dotted" w:sz="4" w:space="0" w:color="auto"/>
              <w:bottom w:val="dotted" w:sz="4" w:space="0" w:color="auto"/>
              <w:right w:val="dotted" w:sz="4" w:space="0" w:color="auto"/>
            </w:tcBorders>
          </w:tcPr>
          <w:p w14:paraId="256CAEC6" w14:textId="77777777" w:rsidR="00CC7ADA" w:rsidRPr="00CC7ADA" w:rsidRDefault="00CC7ADA" w:rsidP="00CC7ADA">
            <w:pPr>
              <w:rPr>
                <w:rFonts w:ascii="ＭＳ ゴシック" w:eastAsia="ＭＳ ゴシック" w:hAnsi="ＭＳ ゴシック" w:cs="Times New Roman"/>
                <w:lang w:eastAsia="zh-CN"/>
              </w:rPr>
            </w:pPr>
          </w:p>
        </w:tc>
        <w:tc>
          <w:tcPr>
            <w:tcW w:w="1267" w:type="dxa"/>
            <w:tcBorders>
              <w:top w:val="dotted" w:sz="4" w:space="0" w:color="auto"/>
              <w:left w:val="dotted" w:sz="4" w:space="0" w:color="auto"/>
              <w:bottom w:val="dotted" w:sz="4" w:space="0" w:color="auto"/>
              <w:right w:val="single" w:sz="4" w:space="0" w:color="auto"/>
            </w:tcBorders>
          </w:tcPr>
          <w:p w14:paraId="5579B2A1" w14:textId="77777777" w:rsidR="00CC7ADA" w:rsidRPr="00CC7ADA" w:rsidRDefault="00CC7ADA" w:rsidP="00CC7ADA">
            <w:pPr>
              <w:jc w:val="right"/>
              <w:rPr>
                <w:rFonts w:ascii="ＭＳ ゴシック" w:eastAsia="ＭＳ ゴシック" w:hAnsi="ＭＳ ゴシック" w:cs="Times New Roman"/>
                <w:lang w:eastAsia="zh-CN"/>
              </w:rPr>
            </w:pPr>
          </w:p>
        </w:tc>
        <w:tc>
          <w:tcPr>
            <w:tcW w:w="1629" w:type="dxa"/>
            <w:tcBorders>
              <w:top w:val="dotted" w:sz="4" w:space="0" w:color="auto"/>
              <w:left w:val="single" w:sz="4" w:space="0" w:color="auto"/>
              <w:bottom w:val="dotted" w:sz="4" w:space="0" w:color="auto"/>
              <w:right w:val="dotted" w:sz="4" w:space="0" w:color="auto"/>
            </w:tcBorders>
          </w:tcPr>
          <w:p w14:paraId="38C6AD05" w14:textId="77777777" w:rsidR="00CC7ADA" w:rsidRPr="00CC7ADA" w:rsidRDefault="00CC7ADA" w:rsidP="00CC7ADA">
            <w:pPr>
              <w:rPr>
                <w:rFonts w:ascii="ＭＳ ゴシック" w:eastAsia="ＭＳ ゴシック" w:hAnsi="ＭＳ ゴシック" w:cs="Times New Roman"/>
                <w:lang w:eastAsia="zh-CN"/>
              </w:rPr>
            </w:pPr>
            <w:r w:rsidRPr="00CC7ADA">
              <w:rPr>
                <w:rFonts w:ascii="ＭＳ ゴシック" w:eastAsia="ＭＳ ゴシック" w:hAnsi="ＭＳ ゴシック" w:cs="Times New Roman" w:hint="eastAsia"/>
                <w:lang w:eastAsia="zh-CN"/>
              </w:rPr>
              <w:t>登録宿泊部会</w:t>
            </w:r>
          </w:p>
        </w:tc>
        <w:tc>
          <w:tcPr>
            <w:tcW w:w="1810" w:type="dxa"/>
            <w:tcBorders>
              <w:top w:val="dotted" w:sz="4" w:space="0" w:color="auto"/>
              <w:left w:val="dotted" w:sz="4" w:space="0" w:color="auto"/>
              <w:bottom w:val="dotted" w:sz="4" w:space="0" w:color="auto"/>
              <w:right w:val="dotted" w:sz="4" w:space="0" w:color="auto"/>
            </w:tcBorders>
          </w:tcPr>
          <w:p w14:paraId="38E86D30" w14:textId="77777777" w:rsidR="00CC7ADA" w:rsidRPr="00CC7ADA" w:rsidRDefault="00CC7ADA" w:rsidP="00CC7ADA">
            <w:pPr>
              <w:tabs>
                <w:tab w:val="center" w:pos="4252"/>
                <w:tab w:val="right" w:pos="8504"/>
              </w:tabs>
              <w:snapToGrid w:val="0"/>
              <w:rPr>
                <w:rFonts w:ascii="ＭＳ ゴシック" w:eastAsia="ＭＳ ゴシック" w:hAnsi="ＭＳ ゴシック" w:cs="Times New Roman"/>
                <w:lang w:eastAsia="zh-CN"/>
              </w:rPr>
            </w:pPr>
          </w:p>
        </w:tc>
        <w:tc>
          <w:tcPr>
            <w:tcW w:w="1267" w:type="dxa"/>
            <w:tcBorders>
              <w:top w:val="dotted" w:sz="4" w:space="0" w:color="auto"/>
              <w:left w:val="dotted" w:sz="4" w:space="0" w:color="auto"/>
              <w:bottom w:val="dotted" w:sz="4" w:space="0" w:color="auto"/>
            </w:tcBorders>
          </w:tcPr>
          <w:p w14:paraId="47B19225" w14:textId="77777777" w:rsidR="00CC7ADA" w:rsidRPr="00CC7ADA" w:rsidRDefault="00CC7ADA" w:rsidP="00CC7ADA">
            <w:pPr>
              <w:jc w:val="right"/>
              <w:rPr>
                <w:rFonts w:ascii="ＭＳ ゴシック" w:eastAsia="ＭＳ ゴシック" w:hAnsi="ＭＳ ゴシック" w:cs="Times New Roman"/>
                <w:lang w:eastAsia="zh-CN"/>
              </w:rPr>
            </w:pPr>
          </w:p>
        </w:tc>
      </w:tr>
      <w:tr w:rsidR="00CC7ADA" w:rsidRPr="00CC7ADA" w14:paraId="0EC2BF87" w14:textId="77777777" w:rsidTr="007158CB">
        <w:trPr>
          <w:trHeight w:hRule="exact" w:val="284"/>
        </w:trPr>
        <w:tc>
          <w:tcPr>
            <w:tcW w:w="1366" w:type="dxa"/>
            <w:tcBorders>
              <w:top w:val="dotted" w:sz="4" w:space="0" w:color="auto"/>
              <w:bottom w:val="dotted" w:sz="4" w:space="0" w:color="auto"/>
              <w:right w:val="dotted" w:sz="4" w:space="0" w:color="auto"/>
            </w:tcBorders>
            <w:shd w:val="clear" w:color="auto" w:fill="00FF00"/>
          </w:tcPr>
          <w:p w14:paraId="7BFFDA13"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負担金計</w:t>
            </w:r>
          </w:p>
        </w:tc>
        <w:tc>
          <w:tcPr>
            <w:tcW w:w="1810" w:type="dxa"/>
            <w:tcBorders>
              <w:top w:val="dotted" w:sz="4" w:space="0" w:color="auto"/>
              <w:left w:val="dotted" w:sz="4" w:space="0" w:color="auto"/>
              <w:bottom w:val="dotted" w:sz="4" w:space="0" w:color="auto"/>
              <w:right w:val="dotted" w:sz="4" w:space="0" w:color="auto"/>
            </w:tcBorders>
            <w:shd w:val="clear" w:color="auto" w:fill="00FF00"/>
          </w:tcPr>
          <w:p w14:paraId="215E17EC" w14:textId="77777777" w:rsidR="00CC7ADA" w:rsidRPr="00CC7ADA" w:rsidRDefault="00CC7ADA" w:rsidP="00CC7ADA">
            <w:pPr>
              <w:rPr>
                <w:rFonts w:ascii="ＭＳ ゴシック" w:eastAsia="ＭＳ ゴシック" w:hAnsi="ＭＳ ゴシック" w:cs="Times New Roman"/>
                <w:lang w:eastAsia="zh-TW"/>
              </w:rPr>
            </w:pPr>
          </w:p>
        </w:tc>
        <w:tc>
          <w:tcPr>
            <w:tcW w:w="1267" w:type="dxa"/>
            <w:tcBorders>
              <w:top w:val="dotted" w:sz="4" w:space="0" w:color="auto"/>
              <w:left w:val="dotted" w:sz="4" w:space="0" w:color="auto"/>
              <w:bottom w:val="dotted" w:sz="4" w:space="0" w:color="auto"/>
              <w:right w:val="single" w:sz="4" w:space="0" w:color="auto"/>
            </w:tcBorders>
            <w:shd w:val="clear" w:color="auto" w:fill="00FF00"/>
          </w:tcPr>
          <w:p w14:paraId="31C87D72" w14:textId="77777777" w:rsidR="00CC7ADA" w:rsidRPr="00CC7ADA" w:rsidRDefault="00CC7ADA" w:rsidP="00CC7ADA">
            <w:pPr>
              <w:jc w:val="right"/>
              <w:rPr>
                <w:rFonts w:ascii="ＭＳ ゴシック" w:eastAsia="ＭＳ ゴシック" w:hAnsi="ＭＳ ゴシック" w:cs="Times New Roman"/>
                <w:lang w:eastAsia="zh-CN"/>
              </w:rPr>
            </w:pPr>
          </w:p>
        </w:tc>
        <w:tc>
          <w:tcPr>
            <w:tcW w:w="1629" w:type="dxa"/>
            <w:tcBorders>
              <w:top w:val="dotted" w:sz="4" w:space="0" w:color="auto"/>
              <w:left w:val="single" w:sz="4" w:space="0" w:color="auto"/>
              <w:bottom w:val="dotted" w:sz="4" w:space="0" w:color="auto"/>
              <w:right w:val="dotted" w:sz="4" w:space="0" w:color="auto"/>
            </w:tcBorders>
          </w:tcPr>
          <w:p w14:paraId="7381478B" w14:textId="77777777" w:rsidR="00CC7ADA" w:rsidRPr="00CC7ADA" w:rsidRDefault="00CC7ADA" w:rsidP="00CC7ADA">
            <w:pPr>
              <w:rPr>
                <w:rFonts w:ascii="ＭＳ ゴシック" w:eastAsia="ＭＳ ゴシック" w:hAnsi="ＭＳ ゴシック" w:cs="Times New Roman"/>
                <w:lang w:eastAsia="zh-CN"/>
              </w:rPr>
            </w:pPr>
            <w:r w:rsidRPr="00CC7ADA">
              <w:rPr>
                <w:rFonts w:ascii="ＭＳ ゴシック" w:eastAsia="ＭＳ ゴシック" w:hAnsi="ＭＳ ゴシック" w:cs="Times New Roman" w:hint="eastAsia"/>
                <w:lang w:eastAsia="zh-CN"/>
              </w:rPr>
              <w:t>交通部会</w:t>
            </w:r>
          </w:p>
        </w:tc>
        <w:tc>
          <w:tcPr>
            <w:tcW w:w="1810" w:type="dxa"/>
            <w:tcBorders>
              <w:top w:val="dotted" w:sz="4" w:space="0" w:color="auto"/>
              <w:left w:val="dotted" w:sz="4" w:space="0" w:color="auto"/>
              <w:bottom w:val="dotted" w:sz="4" w:space="0" w:color="auto"/>
              <w:right w:val="dotted" w:sz="4" w:space="0" w:color="auto"/>
            </w:tcBorders>
          </w:tcPr>
          <w:p w14:paraId="41A28420" w14:textId="77777777" w:rsidR="00CC7ADA" w:rsidRPr="00CC7ADA" w:rsidRDefault="00CC7ADA" w:rsidP="00CC7ADA">
            <w:pPr>
              <w:rPr>
                <w:rFonts w:ascii="ＭＳ ゴシック" w:eastAsia="ＭＳ ゴシック" w:hAnsi="ＭＳ ゴシック" w:cs="Times New Roman"/>
                <w:lang w:eastAsia="zh-CN"/>
              </w:rPr>
            </w:pPr>
          </w:p>
        </w:tc>
        <w:tc>
          <w:tcPr>
            <w:tcW w:w="1267" w:type="dxa"/>
            <w:tcBorders>
              <w:top w:val="dotted" w:sz="4" w:space="0" w:color="auto"/>
              <w:left w:val="dotted" w:sz="4" w:space="0" w:color="auto"/>
              <w:bottom w:val="dotted" w:sz="4" w:space="0" w:color="auto"/>
            </w:tcBorders>
          </w:tcPr>
          <w:p w14:paraId="12B3975E" w14:textId="77777777" w:rsidR="00CC7ADA" w:rsidRPr="00CC7ADA" w:rsidRDefault="00CC7ADA" w:rsidP="00CC7ADA">
            <w:pPr>
              <w:jc w:val="right"/>
              <w:rPr>
                <w:rFonts w:ascii="ＭＳ ゴシック" w:eastAsia="ＭＳ ゴシック" w:hAnsi="ＭＳ ゴシック" w:cs="Times New Roman"/>
                <w:lang w:eastAsia="zh-CN"/>
              </w:rPr>
            </w:pPr>
          </w:p>
        </w:tc>
      </w:tr>
      <w:tr w:rsidR="00CC7ADA" w:rsidRPr="00CC7ADA" w14:paraId="5569CA13" w14:textId="77777777" w:rsidTr="007158CB">
        <w:trPr>
          <w:trHeight w:hRule="exact" w:val="284"/>
        </w:trPr>
        <w:tc>
          <w:tcPr>
            <w:tcW w:w="1366" w:type="dxa"/>
            <w:tcBorders>
              <w:top w:val="dotted" w:sz="4" w:space="0" w:color="auto"/>
              <w:bottom w:val="dotted" w:sz="4" w:space="0" w:color="auto"/>
              <w:right w:val="dotted" w:sz="4" w:space="0" w:color="auto"/>
            </w:tcBorders>
          </w:tcPr>
          <w:p w14:paraId="603A515E" w14:textId="77777777" w:rsidR="00CC7ADA" w:rsidRPr="00CC7ADA" w:rsidRDefault="00CC7ADA" w:rsidP="00CC7ADA">
            <w:pPr>
              <w:rPr>
                <w:rFonts w:ascii="ＭＳ ゴシック" w:eastAsia="ＭＳ ゴシック" w:hAnsi="ＭＳ ゴシック" w:cs="Times New Roman"/>
                <w:lang w:eastAsia="zh-CN"/>
              </w:rPr>
            </w:pPr>
          </w:p>
        </w:tc>
        <w:tc>
          <w:tcPr>
            <w:tcW w:w="1810" w:type="dxa"/>
            <w:tcBorders>
              <w:top w:val="dotted" w:sz="4" w:space="0" w:color="auto"/>
              <w:left w:val="dotted" w:sz="4" w:space="0" w:color="auto"/>
              <w:bottom w:val="dotted" w:sz="4" w:space="0" w:color="auto"/>
              <w:right w:val="dotted" w:sz="4" w:space="0" w:color="auto"/>
            </w:tcBorders>
          </w:tcPr>
          <w:p w14:paraId="38506D3F" w14:textId="77777777" w:rsidR="00CC7ADA" w:rsidRPr="00CC7ADA" w:rsidRDefault="00CC7ADA" w:rsidP="00CC7ADA">
            <w:pPr>
              <w:rPr>
                <w:rFonts w:ascii="ＭＳ ゴシック" w:eastAsia="ＭＳ ゴシック" w:hAnsi="ＭＳ ゴシック" w:cs="Times New Roman"/>
                <w:lang w:eastAsia="zh-CN"/>
              </w:rPr>
            </w:pPr>
            <w:r w:rsidRPr="00CC7ADA">
              <w:rPr>
                <w:rFonts w:ascii="ＭＳ ゴシック" w:eastAsia="ＭＳ ゴシック" w:hAnsi="ＭＳ ゴシック" w:cs="Times New Roman" w:hint="eastAsia"/>
              </w:rPr>
              <w:t>日本ＹＥＧ</w:t>
            </w:r>
          </w:p>
        </w:tc>
        <w:tc>
          <w:tcPr>
            <w:tcW w:w="1267" w:type="dxa"/>
            <w:tcBorders>
              <w:top w:val="dotted" w:sz="4" w:space="0" w:color="auto"/>
              <w:left w:val="dotted" w:sz="4" w:space="0" w:color="auto"/>
              <w:bottom w:val="dotted" w:sz="4" w:space="0" w:color="auto"/>
              <w:right w:val="single" w:sz="4" w:space="0" w:color="auto"/>
            </w:tcBorders>
          </w:tcPr>
          <w:p w14:paraId="007BEB86" w14:textId="77777777" w:rsidR="00CC7ADA" w:rsidRPr="00CC7ADA" w:rsidRDefault="00CC7ADA" w:rsidP="00CC7ADA">
            <w:pPr>
              <w:jc w:val="right"/>
              <w:rPr>
                <w:rFonts w:ascii="ＭＳ ゴシック" w:eastAsia="ＭＳ ゴシック" w:hAnsi="ＭＳ ゴシック" w:cs="Times New Roman"/>
                <w:lang w:eastAsia="zh-CN"/>
              </w:rPr>
            </w:pPr>
          </w:p>
        </w:tc>
        <w:tc>
          <w:tcPr>
            <w:tcW w:w="1629" w:type="dxa"/>
            <w:tcBorders>
              <w:top w:val="dotted" w:sz="4" w:space="0" w:color="auto"/>
              <w:left w:val="single" w:sz="4" w:space="0" w:color="auto"/>
              <w:bottom w:val="dotted" w:sz="4" w:space="0" w:color="auto"/>
              <w:right w:val="dotted" w:sz="4" w:space="0" w:color="auto"/>
            </w:tcBorders>
          </w:tcPr>
          <w:p w14:paraId="2D071ACB" w14:textId="77777777" w:rsidR="00CC7ADA" w:rsidRPr="00CC7ADA" w:rsidRDefault="00CC7ADA" w:rsidP="00CC7ADA">
            <w:pPr>
              <w:rPr>
                <w:rFonts w:ascii="ＭＳ ゴシック" w:eastAsia="ＭＳ ゴシック" w:hAnsi="ＭＳ ゴシック" w:cs="Times New Roman"/>
                <w:lang w:eastAsia="zh-CN"/>
              </w:rPr>
            </w:pPr>
            <w:r w:rsidRPr="00CC7ADA">
              <w:rPr>
                <w:rFonts w:ascii="ＭＳ ゴシック" w:eastAsia="ＭＳ ゴシック" w:hAnsi="ＭＳ ゴシック" w:cs="Times New Roman" w:hint="eastAsia"/>
                <w:lang w:eastAsia="zh-CN"/>
              </w:rPr>
              <w:t>式典部会</w:t>
            </w:r>
          </w:p>
        </w:tc>
        <w:tc>
          <w:tcPr>
            <w:tcW w:w="1810" w:type="dxa"/>
            <w:tcBorders>
              <w:top w:val="dotted" w:sz="4" w:space="0" w:color="auto"/>
              <w:left w:val="dotted" w:sz="4" w:space="0" w:color="auto"/>
              <w:bottom w:val="dotted" w:sz="4" w:space="0" w:color="auto"/>
              <w:right w:val="dotted" w:sz="4" w:space="0" w:color="auto"/>
            </w:tcBorders>
          </w:tcPr>
          <w:p w14:paraId="049BB08C" w14:textId="77777777" w:rsidR="00CC7ADA" w:rsidRPr="00CC7ADA" w:rsidRDefault="00CC7ADA" w:rsidP="00CC7ADA">
            <w:pPr>
              <w:rPr>
                <w:rFonts w:ascii="ＭＳ ゴシック" w:eastAsia="ＭＳ ゴシック" w:hAnsi="ＭＳ ゴシック" w:cs="Times New Roman"/>
                <w:lang w:eastAsia="zh-CN"/>
              </w:rPr>
            </w:pPr>
          </w:p>
        </w:tc>
        <w:tc>
          <w:tcPr>
            <w:tcW w:w="1267" w:type="dxa"/>
            <w:tcBorders>
              <w:top w:val="dotted" w:sz="4" w:space="0" w:color="auto"/>
              <w:left w:val="dotted" w:sz="4" w:space="0" w:color="auto"/>
              <w:bottom w:val="dotted" w:sz="4" w:space="0" w:color="auto"/>
            </w:tcBorders>
          </w:tcPr>
          <w:p w14:paraId="63D09ED2" w14:textId="77777777" w:rsidR="00CC7ADA" w:rsidRPr="00CC7ADA" w:rsidRDefault="00CC7ADA" w:rsidP="00CC7ADA">
            <w:pPr>
              <w:jc w:val="right"/>
              <w:rPr>
                <w:rFonts w:ascii="ＭＳ ゴシック" w:eastAsia="ＭＳ ゴシック" w:hAnsi="ＭＳ ゴシック" w:cs="Times New Roman"/>
                <w:lang w:eastAsia="zh-CN"/>
              </w:rPr>
            </w:pPr>
          </w:p>
        </w:tc>
      </w:tr>
      <w:tr w:rsidR="00CC7ADA" w:rsidRPr="00CC7ADA" w14:paraId="79E98829" w14:textId="77777777" w:rsidTr="007158CB">
        <w:trPr>
          <w:trHeight w:hRule="exact" w:val="284"/>
        </w:trPr>
        <w:tc>
          <w:tcPr>
            <w:tcW w:w="1366" w:type="dxa"/>
            <w:tcBorders>
              <w:top w:val="dotted" w:sz="4" w:space="0" w:color="auto"/>
              <w:bottom w:val="dotted" w:sz="4" w:space="0" w:color="auto"/>
              <w:right w:val="dotted" w:sz="4" w:space="0" w:color="auto"/>
            </w:tcBorders>
          </w:tcPr>
          <w:p w14:paraId="567A0CB9" w14:textId="77777777" w:rsidR="00CC7ADA" w:rsidRPr="00CC7ADA" w:rsidRDefault="00CC7ADA" w:rsidP="00CC7ADA">
            <w:pPr>
              <w:rPr>
                <w:rFonts w:ascii="ＭＳ ゴシック" w:eastAsia="ＭＳ ゴシック" w:hAnsi="ＭＳ ゴシック" w:cs="Times New Roman"/>
                <w:lang w:eastAsia="zh-CN"/>
              </w:rPr>
            </w:pPr>
          </w:p>
        </w:tc>
        <w:tc>
          <w:tcPr>
            <w:tcW w:w="1810" w:type="dxa"/>
            <w:tcBorders>
              <w:top w:val="dotted" w:sz="4" w:space="0" w:color="auto"/>
              <w:left w:val="dotted" w:sz="4" w:space="0" w:color="auto"/>
              <w:bottom w:val="dotted" w:sz="4" w:space="0" w:color="auto"/>
              <w:right w:val="dotted" w:sz="4" w:space="0" w:color="auto"/>
            </w:tcBorders>
          </w:tcPr>
          <w:p w14:paraId="2346FC89" w14:textId="77777777" w:rsidR="00CC7ADA" w:rsidRPr="00CC7ADA" w:rsidRDefault="00CC7ADA" w:rsidP="00CC7ADA">
            <w:pPr>
              <w:rPr>
                <w:rFonts w:ascii="ＭＳ ゴシック" w:eastAsia="ＭＳ ゴシック" w:hAnsi="ＭＳ ゴシック" w:cs="Times New Roman"/>
                <w:lang w:eastAsia="zh-CN"/>
              </w:rPr>
            </w:pPr>
          </w:p>
        </w:tc>
        <w:tc>
          <w:tcPr>
            <w:tcW w:w="1267" w:type="dxa"/>
            <w:tcBorders>
              <w:top w:val="dotted" w:sz="4" w:space="0" w:color="auto"/>
              <w:left w:val="dotted" w:sz="4" w:space="0" w:color="auto"/>
              <w:bottom w:val="dotted" w:sz="4" w:space="0" w:color="auto"/>
              <w:right w:val="single" w:sz="4" w:space="0" w:color="auto"/>
            </w:tcBorders>
          </w:tcPr>
          <w:p w14:paraId="7552D9C0" w14:textId="77777777" w:rsidR="00CC7ADA" w:rsidRPr="00CC7ADA" w:rsidRDefault="00CC7ADA" w:rsidP="00CC7ADA">
            <w:pPr>
              <w:jc w:val="right"/>
              <w:rPr>
                <w:rFonts w:ascii="ＭＳ ゴシック" w:eastAsia="ＭＳ ゴシック" w:hAnsi="ＭＳ ゴシック" w:cs="Times New Roman"/>
                <w:lang w:eastAsia="zh-CN"/>
              </w:rPr>
            </w:pPr>
          </w:p>
        </w:tc>
        <w:tc>
          <w:tcPr>
            <w:tcW w:w="1629" w:type="dxa"/>
            <w:tcBorders>
              <w:top w:val="dotted" w:sz="4" w:space="0" w:color="auto"/>
              <w:left w:val="single" w:sz="4" w:space="0" w:color="auto"/>
              <w:bottom w:val="dotted" w:sz="4" w:space="0" w:color="auto"/>
              <w:right w:val="dotted" w:sz="4" w:space="0" w:color="auto"/>
            </w:tcBorders>
          </w:tcPr>
          <w:p w14:paraId="06788D9E" w14:textId="77777777" w:rsidR="00CC7ADA" w:rsidRPr="00CC7ADA" w:rsidRDefault="00CC7ADA" w:rsidP="00CC7ADA">
            <w:pPr>
              <w:rPr>
                <w:rFonts w:ascii="ＭＳ ゴシック" w:eastAsia="ＭＳ ゴシック" w:hAnsi="ＭＳ ゴシック" w:cs="Times New Roman"/>
                <w:lang w:eastAsia="zh-CN"/>
              </w:rPr>
            </w:pPr>
            <w:r w:rsidRPr="00CC7ADA">
              <w:rPr>
                <w:rFonts w:ascii="ＭＳ ゴシック" w:eastAsia="ＭＳ ゴシック" w:hAnsi="ＭＳ ゴシック" w:cs="Times New Roman" w:hint="eastAsia"/>
                <w:lang w:eastAsia="zh-CN"/>
              </w:rPr>
              <w:t>分科会部会</w:t>
            </w:r>
          </w:p>
        </w:tc>
        <w:tc>
          <w:tcPr>
            <w:tcW w:w="1810" w:type="dxa"/>
            <w:tcBorders>
              <w:top w:val="dotted" w:sz="4" w:space="0" w:color="auto"/>
              <w:left w:val="dotted" w:sz="4" w:space="0" w:color="auto"/>
              <w:bottom w:val="dotted" w:sz="4" w:space="0" w:color="auto"/>
              <w:right w:val="dotted" w:sz="4" w:space="0" w:color="auto"/>
            </w:tcBorders>
          </w:tcPr>
          <w:p w14:paraId="59DDAB68" w14:textId="77777777" w:rsidR="00CC7ADA" w:rsidRPr="00CC7ADA" w:rsidRDefault="00CC7ADA" w:rsidP="00CC7ADA">
            <w:pPr>
              <w:rPr>
                <w:rFonts w:ascii="ＭＳ ゴシック" w:eastAsia="ＭＳ ゴシック" w:hAnsi="ＭＳ ゴシック" w:cs="Times New Roman"/>
                <w:lang w:eastAsia="zh-CN"/>
              </w:rPr>
            </w:pPr>
          </w:p>
        </w:tc>
        <w:tc>
          <w:tcPr>
            <w:tcW w:w="1267" w:type="dxa"/>
            <w:tcBorders>
              <w:top w:val="dotted" w:sz="4" w:space="0" w:color="auto"/>
              <w:left w:val="dotted" w:sz="4" w:space="0" w:color="auto"/>
              <w:bottom w:val="dotted" w:sz="4" w:space="0" w:color="auto"/>
            </w:tcBorders>
          </w:tcPr>
          <w:p w14:paraId="280599C9" w14:textId="77777777" w:rsidR="00CC7ADA" w:rsidRPr="00CC7ADA" w:rsidRDefault="00CC7ADA" w:rsidP="00CC7ADA">
            <w:pPr>
              <w:jc w:val="right"/>
              <w:rPr>
                <w:rFonts w:ascii="ＭＳ ゴシック" w:eastAsia="ＭＳ ゴシック" w:hAnsi="ＭＳ ゴシック" w:cs="Times New Roman"/>
                <w:lang w:eastAsia="zh-CN"/>
              </w:rPr>
            </w:pPr>
          </w:p>
        </w:tc>
      </w:tr>
      <w:tr w:rsidR="00CC7ADA" w:rsidRPr="00CC7ADA" w14:paraId="4D4B4E00" w14:textId="77777777" w:rsidTr="007158CB">
        <w:trPr>
          <w:trHeight w:hRule="exact" w:val="284"/>
        </w:trPr>
        <w:tc>
          <w:tcPr>
            <w:tcW w:w="1366" w:type="dxa"/>
            <w:tcBorders>
              <w:top w:val="dotted" w:sz="4" w:space="0" w:color="auto"/>
              <w:bottom w:val="dotted" w:sz="4" w:space="0" w:color="auto"/>
              <w:right w:val="dotted" w:sz="4" w:space="0" w:color="auto"/>
            </w:tcBorders>
            <w:shd w:val="clear" w:color="auto" w:fill="00FF00"/>
          </w:tcPr>
          <w:p w14:paraId="0F198C6D"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助成金計</w:t>
            </w:r>
          </w:p>
        </w:tc>
        <w:tc>
          <w:tcPr>
            <w:tcW w:w="1810" w:type="dxa"/>
            <w:tcBorders>
              <w:top w:val="dotted" w:sz="4" w:space="0" w:color="auto"/>
              <w:left w:val="dotted" w:sz="4" w:space="0" w:color="auto"/>
              <w:bottom w:val="dotted" w:sz="4" w:space="0" w:color="auto"/>
              <w:right w:val="dotted" w:sz="4" w:space="0" w:color="auto"/>
            </w:tcBorders>
            <w:shd w:val="clear" w:color="auto" w:fill="00FF00"/>
          </w:tcPr>
          <w:p w14:paraId="622CEB11" w14:textId="77777777" w:rsidR="00CC7ADA" w:rsidRPr="00CC7ADA" w:rsidRDefault="00CC7ADA" w:rsidP="00CC7ADA">
            <w:pPr>
              <w:rPr>
                <w:rFonts w:ascii="ＭＳ ゴシック" w:eastAsia="ＭＳ ゴシック" w:hAnsi="ＭＳ ゴシック" w:cs="Times New Roman"/>
                <w:lang w:eastAsia="zh-TW"/>
              </w:rPr>
            </w:pPr>
          </w:p>
        </w:tc>
        <w:tc>
          <w:tcPr>
            <w:tcW w:w="1267" w:type="dxa"/>
            <w:tcBorders>
              <w:top w:val="dotted" w:sz="4" w:space="0" w:color="auto"/>
              <w:left w:val="dotted" w:sz="4" w:space="0" w:color="auto"/>
              <w:bottom w:val="dotted" w:sz="4" w:space="0" w:color="auto"/>
              <w:right w:val="single" w:sz="4" w:space="0" w:color="auto"/>
            </w:tcBorders>
            <w:shd w:val="clear" w:color="auto" w:fill="00FF00"/>
          </w:tcPr>
          <w:p w14:paraId="7042D13A" w14:textId="77777777" w:rsidR="00CC7ADA" w:rsidRPr="00CC7ADA" w:rsidRDefault="00CC7ADA" w:rsidP="00CC7ADA">
            <w:pPr>
              <w:jc w:val="right"/>
              <w:rPr>
                <w:rFonts w:ascii="ＭＳ ゴシック" w:eastAsia="ＭＳ ゴシック" w:hAnsi="ＭＳ ゴシック" w:cs="Times New Roman"/>
              </w:rPr>
            </w:pPr>
          </w:p>
        </w:tc>
        <w:tc>
          <w:tcPr>
            <w:tcW w:w="1629" w:type="dxa"/>
            <w:tcBorders>
              <w:top w:val="dotted" w:sz="4" w:space="0" w:color="auto"/>
              <w:left w:val="single" w:sz="4" w:space="0" w:color="auto"/>
              <w:bottom w:val="dotted" w:sz="4" w:space="0" w:color="auto"/>
              <w:right w:val="dotted" w:sz="4" w:space="0" w:color="auto"/>
            </w:tcBorders>
          </w:tcPr>
          <w:p w14:paraId="4E61870B" w14:textId="77777777" w:rsidR="00CC7ADA" w:rsidRPr="00CC7ADA" w:rsidRDefault="00CC7ADA" w:rsidP="00CC7ADA">
            <w:pPr>
              <w:rPr>
                <w:rFonts w:ascii="ＭＳ ゴシック" w:eastAsia="ＭＳ ゴシック" w:hAnsi="ＭＳ ゴシック" w:cs="Times New Roman"/>
              </w:rPr>
            </w:pPr>
            <w:r w:rsidRPr="00CC7ADA">
              <w:rPr>
                <w:rFonts w:ascii="ＭＳ ゴシック" w:eastAsia="ＭＳ ゴシック" w:hAnsi="ＭＳ ゴシック" w:cs="Times New Roman" w:hint="eastAsia"/>
              </w:rPr>
              <w:t>懇親会部会</w:t>
            </w:r>
          </w:p>
        </w:tc>
        <w:tc>
          <w:tcPr>
            <w:tcW w:w="1810" w:type="dxa"/>
            <w:tcBorders>
              <w:top w:val="dotted" w:sz="4" w:space="0" w:color="auto"/>
              <w:left w:val="dotted" w:sz="4" w:space="0" w:color="auto"/>
              <w:bottom w:val="dotted" w:sz="4" w:space="0" w:color="auto"/>
              <w:right w:val="dotted" w:sz="4" w:space="0" w:color="auto"/>
            </w:tcBorders>
          </w:tcPr>
          <w:p w14:paraId="0E869D45" w14:textId="77777777" w:rsidR="00CC7ADA" w:rsidRPr="00CC7ADA" w:rsidRDefault="00CC7ADA" w:rsidP="00CC7ADA">
            <w:pPr>
              <w:rPr>
                <w:rFonts w:ascii="ＭＳ ゴシック" w:eastAsia="ＭＳ ゴシック" w:hAnsi="ＭＳ ゴシック" w:cs="Times New Roman"/>
              </w:rPr>
            </w:pPr>
          </w:p>
        </w:tc>
        <w:tc>
          <w:tcPr>
            <w:tcW w:w="1267" w:type="dxa"/>
            <w:tcBorders>
              <w:top w:val="dotted" w:sz="4" w:space="0" w:color="auto"/>
              <w:left w:val="dotted" w:sz="4" w:space="0" w:color="auto"/>
              <w:bottom w:val="dotted" w:sz="4" w:space="0" w:color="auto"/>
            </w:tcBorders>
          </w:tcPr>
          <w:p w14:paraId="5D4C2599" w14:textId="77777777" w:rsidR="00CC7ADA" w:rsidRPr="00CC7ADA" w:rsidRDefault="00CC7ADA" w:rsidP="00CC7ADA">
            <w:pPr>
              <w:jc w:val="right"/>
              <w:rPr>
                <w:rFonts w:ascii="ＭＳ ゴシック" w:eastAsia="ＭＳ ゴシック" w:hAnsi="ＭＳ ゴシック" w:cs="Times New Roman"/>
              </w:rPr>
            </w:pPr>
          </w:p>
        </w:tc>
      </w:tr>
      <w:tr w:rsidR="00CC7ADA" w:rsidRPr="00CC7ADA" w14:paraId="5B27AC1E" w14:textId="77777777" w:rsidTr="007158CB">
        <w:trPr>
          <w:trHeight w:hRule="exact" w:val="284"/>
        </w:trPr>
        <w:tc>
          <w:tcPr>
            <w:tcW w:w="1366" w:type="dxa"/>
            <w:tcBorders>
              <w:top w:val="dotted" w:sz="4" w:space="0" w:color="auto"/>
              <w:bottom w:val="dotted" w:sz="4" w:space="0" w:color="auto"/>
              <w:right w:val="dotted" w:sz="4" w:space="0" w:color="auto"/>
            </w:tcBorders>
          </w:tcPr>
          <w:p w14:paraId="5CFC33A9" w14:textId="77777777" w:rsidR="00CC7ADA" w:rsidRPr="00CC7ADA" w:rsidRDefault="00CC7ADA" w:rsidP="00CC7ADA">
            <w:pPr>
              <w:rPr>
                <w:rFonts w:ascii="ＭＳ ゴシック" w:eastAsia="ＭＳ ゴシック" w:hAnsi="ＭＳ ゴシック" w:cs="Times New Roman"/>
              </w:rPr>
            </w:pPr>
          </w:p>
        </w:tc>
        <w:tc>
          <w:tcPr>
            <w:tcW w:w="1810" w:type="dxa"/>
            <w:tcBorders>
              <w:top w:val="dotted" w:sz="4" w:space="0" w:color="auto"/>
              <w:left w:val="dotted" w:sz="4" w:space="0" w:color="auto"/>
              <w:bottom w:val="dotted" w:sz="4" w:space="0" w:color="auto"/>
              <w:right w:val="dotted" w:sz="4" w:space="0" w:color="auto"/>
            </w:tcBorders>
          </w:tcPr>
          <w:p w14:paraId="5256B62E" w14:textId="77777777" w:rsidR="00CC7ADA" w:rsidRPr="00CC7ADA" w:rsidRDefault="00CC7ADA" w:rsidP="00CC7ADA">
            <w:pPr>
              <w:rPr>
                <w:rFonts w:ascii="ＭＳ ゴシック" w:eastAsia="ＭＳ ゴシック" w:hAnsi="ＭＳ ゴシック" w:cs="Times New Roman"/>
              </w:rPr>
            </w:pPr>
            <w:r w:rsidRPr="00CC7ADA">
              <w:rPr>
                <w:rFonts w:ascii="ＭＳ ゴシック" w:eastAsia="ＭＳ ゴシック" w:hAnsi="ＭＳ ゴシック" w:cs="Times New Roman" w:hint="eastAsia"/>
              </w:rPr>
              <w:t>都道府県</w:t>
            </w:r>
          </w:p>
        </w:tc>
        <w:tc>
          <w:tcPr>
            <w:tcW w:w="1267" w:type="dxa"/>
            <w:tcBorders>
              <w:top w:val="dotted" w:sz="4" w:space="0" w:color="auto"/>
              <w:left w:val="dotted" w:sz="4" w:space="0" w:color="auto"/>
              <w:bottom w:val="dotted" w:sz="4" w:space="0" w:color="auto"/>
              <w:right w:val="single" w:sz="4" w:space="0" w:color="auto"/>
            </w:tcBorders>
          </w:tcPr>
          <w:p w14:paraId="6397F01B" w14:textId="77777777" w:rsidR="00CC7ADA" w:rsidRPr="00CC7ADA" w:rsidRDefault="00CC7ADA" w:rsidP="00CC7ADA">
            <w:pPr>
              <w:jc w:val="right"/>
              <w:rPr>
                <w:rFonts w:ascii="ＭＳ ゴシック" w:eastAsia="ＭＳ ゴシック" w:hAnsi="ＭＳ ゴシック" w:cs="Times New Roman"/>
              </w:rPr>
            </w:pPr>
          </w:p>
        </w:tc>
        <w:tc>
          <w:tcPr>
            <w:tcW w:w="1629" w:type="dxa"/>
            <w:tcBorders>
              <w:top w:val="dotted" w:sz="4" w:space="0" w:color="auto"/>
              <w:left w:val="single" w:sz="4" w:space="0" w:color="auto"/>
              <w:bottom w:val="dotted" w:sz="4" w:space="0" w:color="auto"/>
              <w:right w:val="dotted" w:sz="4" w:space="0" w:color="auto"/>
            </w:tcBorders>
          </w:tcPr>
          <w:p w14:paraId="56E31D24" w14:textId="77777777" w:rsidR="00CC7ADA" w:rsidRPr="00CC7ADA" w:rsidRDefault="00CC7ADA" w:rsidP="00CC7ADA">
            <w:pPr>
              <w:rPr>
                <w:rFonts w:ascii="ＭＳ ゴシック" w:eastAsia="ＭＳ ゴシック" w:hAnsi="ＭＳ ゴシック" w:cs="Times New Roman"/>
              </w:rPr>
            </w:pPr>
            <w:r w:rsidRPr="00CC7ADA">
              <w:rPr>
                <w:rFonts w:ascii="ＭＳ ゴシック" w:eastAsia="ＭＳ ゴシック" w:hAnsi="ＭＳ ゴシック" w:cs="Times New Roman" w:hint="eastAsia"/>
              </w:rPr>
              <w:t>事業交流部会</w:t>
            </w:r>
          </w:p>
        </w:tc>
        <w:tc>
          <w:tcPr>
            <w:tcW w:w="1810" w:type="dxa"/>
            <w:tcBorders>
              <w:top w:val="dotted" w:sz="4" w:space="0" w:color="auto"/>
              <w:left w:val="dotted" w:sz="4" w:space="0" w:color="auto"/>
              <w:bottom w:val="dotted" w:sz="4" w:space="0" w:color="auto"/>
              <w:right w:val="dotted" w:sz="4" w:space="0" w:color="auto"/>
            </w:tcBorders>
          </w:tcPr>
          <w:p w14:paraId="61E1C60B" w14:textId="77777777" w:rsidR="00CC7ADA" w:rsidRPr="00CC7ADA" w:rsidRDefault="00CC7ADA" w:rsidP="00CC7ADA">
            <w:pPr>
              <w:rPr>
                <w:rFonts w:ascii="ＭＳ ゴシック" w:eastAsia="ＭＳ ゴシック" w:hAnsi="ＭＳ ゴシック" w:cs="Times New Roman"/>
              </w:rPr>
            </w:pPr>
          </w:p>
        </w:tc>
        <w:tc>
          <w:tcPr>
            <w:tcW w:w="1267" w:type="dxa"/>
            <w:tcBorders>
              <w:top w:val="dotted" w:sz="4" w:space="0" w:color="auto"/>
              <w:left w:val="dotted" w:sz="4" w:space="0" w:color="auto"/>
              <w:bottom w:val="dotted" w:sz="4" w:space="0" w:color="auto"/>
            </w:tcBorders>
          </w:tcPr>
          <w:p w14:paraId="2D777747" w14:textId="77777777" w:rsidR="00CC7ADA" w:rsidRPr="00CC7ADA" w:rsidRDefault="00CC7ADA" w:rsidP="00CC7ADA">
            <w:pPr>
              <w:jc w:val="right"/>
              <w:rPr>
                <w:rFonts w:ascii="ＭＳ ゴシック" w:eastAsia="ＭＳ ゴシック" w:hAnsi="ＭＳ ゴシック" w:cs="Times New Roman"/>
              </w:rPr>
            </w:pPr>
          </w:p>
        </w:tc>
      </w:tr>
      <w:tr w:rsidR="00CC7ADA" w:rsidRPr="00CC7ADA" w14:paraId="61F28289" w14:textId="77777777" w:rsidTr="007158CB">
        <w:trPr>
          <w:trHeight w:hRule="exact" w:val="284"/>
        </w:trPr>
        <w:tc>
          <w:tcPr>
            <w:tcW w:w="1366" w:type="dxa"/>
            <w:tcBorders>
              <w:top w:val="dotted" w:sz="4" w:space="0" w:color="auto"/>
              <w:bottom w:val="dotted" w:sz="4" w:space="0" w:color="auto"/>
              <w:right w:val="dotted" w:sz="4" w:space="0" w:color="auto"/>
            </w:tcBorders>
          </w:tcPr>
          <w:p w14:paraId="1C02E620" w14:textId="77777777" w:rsidR="00CC7ADA" w:rsidRPr="00CC7ADA" w:rsidRDefault="00CC7ADA" w:rsidP="00CC7ADA">
            <w:pPr>
              <w:rPr>
                <w:rFonts w:ascii="ＭＳ ゴシック" w:eastAsia="ＭＳ ゴシック" w:hAnsi="ＭＳ ゴシック" w:cs="Times New Roman"/>
              </w:rPr>
            </w:pPr>
          </w:p>
        </w:tc>
        <w:tc>
          <w:tcPr>
            <w:tcW w:w="1810" w:type="dxa"/>
            <w:tcBorders>
              <w:top w:val="dotted" w:sz="4" w:space="0" w:color="auto"/>
              <w:left w:val="dotted" w:sz="4" w:space="0" w:color="auto"/>
              <w:bottom w:val="dotted" w:sz="4" w:space="0" w:color="auto"/>
              <w:right w:val="dotted" w:sz="4" w:space="0" w:color="auto"/>
            </w:tcBorders>
          </w:tcPr>
          <w:p w14:paraId="36430A54" w14:textId="77777777" w:rsidR="00CC7ADA" w:rsidRPr="00CC7ADA" w:rsidRDefault="00CC7ADA" w:rsidP="00CC7ADA">
            <w:pPr>
              <w:rPr>
                <w:rFonts w:ascii="ＭＳ ゴシック" w:eastAsia="ＭＳ ゴシック" w:hAnsi="ＭＳ ゴシック" w:cs="Times New Roman"/>
              </w:rPr>
            </w:pPr>
            <w:r w:rsidRPr="00CC7ADA">
              <w:rPr>
                <w:rFonts w:ascii="ＭＳ ゴシック" w:eastAsia="ＭＳ ゴシック" w:hAnsi="ＭＳ ゴシック" w:cs="Times New Roman" w:hint="eastAsia"/>
              </w:rPr>
              <w:t>市町村</w:t>
            </w:r>
          </w:p>
        </w:tc>
        <w:tc>
          <w:tcPr>
            <w:tcW w:w="1267" w:type="dxa"/>
            <w:tcBorders>
              <w:top w:val="dotted" w:sz="4" w:space="0" w:color="auto"/>
              <w:left w:val="dotted" w:sz="4" w:space="0" w:color="auto"/>
              <w:bottom w:val="dotted" w:sz="4" w:space="0" w:color="auto"/>
              <w:right w:val="single" w:sz="4" w:space="0" w:color="auto"/>
            </w:tcBorders>
          </w:tcPr>
          <w:p w14:paraId="44F014E7" w14:textId="77777777" w:rsidR="00CC7ADA" w:rsidRPr="00CC7ADA" w:rsidRDefault="00CC7ADA" w:rsidP="00CC7ADA">
            <w:pPr>
              <w:jc w:val="right"/>
              <w:rPr>
                <w:rFonts w:ascii="ＭＳ ゴシック" w:eastAsia="ＭＳ ゴシック" w:hAnsi="ＭＳ ゴシック" w:cs="Times New Roman"/>
              </w:rPr>
            </w:pPr>
          </w:p>
        </w:tc>
        <w:tc>
          <w:tcPr>
            <w:tcW w:w="1629" w:type="dxa"/>
            <w:tcBorders>
              <w:top w:val="dotted" w:sz="4" w:space="0" w:color="auto"/>
              <w:left w:val="single" w:sz="4" w:space="0" w:color="auto"/>
              <w:bottom w:val="dotted" w:sz="4" w:space="0" w:color="auto"/>
              <w:right w:val="dotted" w:sz="4" w:space="0" w:color="auto"/>
            </w:tcBorders>
          </w:tcPr>
          <w:p w14:paraId="495EBA55" w14:textId="77777777" w:rsidR="00CC7ADA" w:rsidRPr="00CC7ADA" w:rsidRDefault="00CC7ADA" w:rsidP="00CC7ADA">
            <w:pPr>
              <w:rPr>
                <w:rFonts w:ascii="ＭＳ ゴシック" w:eastAsia="ＭＳ ゴシック" w:hAnsi="ＭＳ ゴシック" w:cs="Times New Roman"/>
              </w:rPr>
            </w:pPr>
            <w:r w:rsidRPr="00CC7ADA">
              <w:rPr>
                <w:rFonts w:ascii="ＭＳ ゴシック" w:eastAsia="ＭＳ ゴシック" w:hAnsi="ＭＳ ゴシック" w:cs="Times New Roman" w:hint="eastAsia"/>
              </w:rPr>
              <w:t>サービス部会</w:t>
            </w:r>
          </w:p>
        </w:tc>
        <w:tc>
          <w:tcPr>
            <w:tcW w:w="1810" w:type="dxa"/>
            <w:tcBorders>
              <w:top w:val="dotted" w:sz="4" w:space="0" w:color="auto"/>
              <w:left w:val="dotted" w:sz="4" w:space="0" w:color="auto"/>
              <w:bottom w:val="dotted" w:sz="4" w:space="0" w:color="auto"/>
              <w:right w:val="dotted" w:sz="4" w:space="0" w:color="auto"/>
            </w:tcBorders>
          </w:tcPr>
          <w:p w14:paraId="521F359B" w14:textId="77777777" w:rsidR="00CC7ADA" w:rsidRPr="00CC7ADA" w:rsidRDefault="00CC7ADA" w:rsidP="00CC7ADA">
            <w:pPr>
              <w:rPr>
                <w:rFonts w:ascii="ＭＳ ゴシック" w:eastAsia="ＭＳ ゴシック" w:hAnsi="ＭＳ ゴシック" w:cs="Times New Roman"/>
              </w:rPr>
            </w:pPr>
          </w:p>
        </w:tc>
        <w:tc>
          <w:tcPr>
            <w:tcW w:w="1267" w:type="dxa"/>
            <w:tcBorders>
              <w:top w:val="dotted" w:sz="4" w:space="0" w:color="auto"/>
              <w:left w:val="dotted" w:sz="4" w:space="0" w:color="auto"/>
              <w:bottom w:val="dotted" w:sz="4" w:space="0" w:color="auto"/>
            </w:tcBorders>
          </w:tcPr>
          <w:p w14:paraId="12585646" w14:textId="77777777" w:rsidR="00CC7ADA" w:rsidRPr="00CC7ADA" w:rsidRDefault="00CC7ADA" w:rsidP="00CC7ADA">
            <w:pPr>
              <w:jc w:val="right"/>
              <w:rPr>
                <w:rFonts w:ascii="ＭＳ ゴシック" w:eastAsia="ＭＳ ゴシック" w:hAnsi="ＭＳ ゴシック" w:cs="Times New Roman"/>
              </w:rPr>
            </w:pPr>
          </w:p>
        </w:tc>
      </w:tr>
      <w:tr w:rsidR="00CC7ADA" w:rsidRPr="00CC7ADA" w14:paraId="2117D85E" w14:textId="77777777" w:rsidTr="007158CB">
        <w:trPr>
          <w:trHeight w:hRule="exact" w:val="284"/>
        </w:trPr>
        <w:tc>
          <w:tcPr>
            <w:tcW w:w="1366" w:type="dxa"/>
            <w:tcBorders>
              <w:top w:val="dotted" w:sz="4" w:space="0" w:color="auto"/>
              <w:bottom w:val="dotted" w:sz="4" w:space="0" w:color="auto"/>
              <w:right w:val="dotted" w:sz="4" w:space="0" w:color="auto"/>
            </w:tcBorders>
          </w:tcPr>
          <w:p w14:paraId="2F86AA12" w14:textId="77777777" w:rsidR="00CC7ADA" w:rsidRPr="00CC7ADA" w:rsidRDefault="00CC7ADA" w:rsidP="00CC7ADA">
            <w:pPr>
              <w:rPr>
                <w:rFonts w:ascii="ＭＳ ゴシック" w:eastAsia="ＭＳ ゴシック" w:hAnsi="ＭＳ ゴシック" w:cs="Times New Roman"/>
              </w:rPr>
            </w:pPr>
          </w:p>
        </w:tc>
        <w:tc>
          <w:tcPr>
            <w:tcW w:w="1810" w:type="dxa"/>
            <w:tcBorders>
              <w:top w:val="dotted" w:sz="4" w:space="0" w:color="auto"/>
              <w:left w:val="dotted" w:sz="4" w:space="0" w:color="auto"/>
              <w:bottom w:val="dotted" w:sz="4" w:space="0" w:color="auto"/>
              <w:right w:val="dotted" w:sz="4" w:space="0" w:color="auto"/>
            </w:tcBorders>
          </w:tcPr>
          <w:p w14:paraId="5C374862" w14:textId="77777777" w:rsidR="00CC7ADA" w:rsidRPr="00CC7ADA" w:rsidRDefault="00CC7ADA" w:rsidP="00CC7ADA">
            <w:pPr>
              <w:rPr>
                <w:rFonts w:ascii="ＭＳ ゴシック" w:eastAsia="ＭＳ ゴシック" w:hAnsi="ＭＳ ゴシック" w:cs="Times New Roman"/>
                <w:lang w:eastAsia="zh-CN"/>
              </w:rPr>
            </w:pPr>
            <w:r w:rsidRPr="00CC7ADA">
              <w:rPr>
                <w:rFonts w:ascii="ＭＳ ゴシック" w:eastAsia="ＭＳ ゴシック" w:hAnsi="ＭＳ ゴシック" w:cs="Times New Roman" w:hint="eastAsia"/>
                <w:lang w:eastAsia="zh-CN"/>
              </w:rPr>
              <w:t>道府県連合会</w:t>
            </w:r>
          </w:p>
        </w:tc>
        <w:tc>
          <w:tcPr>
            <w:tcW w:w="1267" w:type="dxa"/>
            <w:tcBorders>
              <w:top w:val="dotted" w:sz="4" w:space="0" w:color="auto"/>
              <w:left w:val="dotted" w:sz="4" w:space="0" w:color="auto"/>
              <w:bottom w:val="dotted" w:sz="4" w:space="0" w:color="auto"/>
              <w:right w:val="single" w:sz="4" w:space="0" w:color="auto"/>
            </w:tcBorders>
          </w:tcPr>
          <w:p w14:paraId="4FE0BB41" w14:textId="77777777" w:rsidR="00CC7ADA" w:rsidRPr="00CC7ADA" w:rsidRDefault="00CC7ADA" w:rsidP="00CC7ADA">
            <w:pPr>
              <w:jc w:val="right"/>
              <w:rPr>
                <w:rFonts w:ascii="ＭＳ ゴシック" w:eastAsia="ＭＳ ゴシック" w:hAnsi="ＭＳ ゴシック" w:cs="Times New Roman"/>
                <w:lang w:eastAsia="zh-CN"/>
              </w:rPr>
            </w:pPr>
          </w:p>
        </w:tc>
        <w:tc>
          <w:tcPr>
            <w:tcW w:w="1629" w:type="dxa"/>
            <w:tcBorders>
              <w:top w:val="dotted" w:sz="4" w:space="0" w:color="auto"/>
              <w:left w:val="single" w:sz="4" w:space="0" w:color="auto"/>
              <w:bottom w:val="dotted" w:sz="4" w:space="0" w:color="auto"/>
              <w:right w:val="dotted" w:sz="4" w:space="0" w:color="auto"/>
            </w:tcBorders>
          </w:tcPr>
          <w:p w14:paraId="7B7C9CC7" w14:textId="77777777" w:rsidR="00CC7ADA" w:rsidRPr="00CC7ADA" w:rsidRDefault="00CC7ADA" w:rsidP="00CC7ADA">
            <w:pPr>
              <w:rPr>
                <w:rFonts w:ascii="ＭＳ ゴシック" w:eastAsia="ＭＳ ゴシック" w:hAnsi="ＭＳ ゴシック" w:cs="Times New Roman"/>
                <w:lang w:eastAsia="zh-CN"/>
              </w:rPr>
            </w:pPr>
            <w:r w:rsidRPr="00CC7ADA">
              <w:rPr>
                <w:rFonts w:ascii="ＭＳ ゴシック" w:eastAsia="ＭＳ ゴシック" w:hAnsi="ＭＳ ゴシック" w:cs="Times New Roman" w:hint="eastAsia"/>
              </w:rPr>
              <w:t>ｴｸｽｶｰｼｮﾝ</w:t>
            </w:r>
            <w:r w:rsidRPr="00CC7ADA">
              <w:rPr>
                <w:rFonts w:ascii="ＭＳ ゴシック" w:eastAsia="ＭＳ ゴシック" w:hAnsi="ＭＳ ゴシック" w:cs="Times New Roman" w:hint="eastAsia"/>
                <w:lang w:eastAsia="zh-CN"/>
              </w:rPr>
              <w:t>部会</w:t>
            </w:r>
          </w:p>
        </w:tc>
        <w:tc>
          <w:tcPr>
            <w:tcW w:w="1810" w:type="dxa"/>
            <w:tcBorders>
              <w:top w:val="dotted" w:sz="4" w:space="0" w:color="auto"/>
              <w:left w:val="dotted" w:sz="4" w:space="0" w:color="auto"/>
              <w:bottom w:val="dotted" w:sz="4" w:space="0" w:color="auto"/>
              <w:right w:val="dotted" w:sz="4" w:space="0" w:color="auto"/>
            </w:tcBorders>
          </w:tcPr>
          <w:p w14:paraId="76977B45" w14:textId="77777777" w:rsidR="00CC7ADA" w:rsidRPr="00CC7ADA" w:rsidRDefault="00CC7ADA" w:rsidP="00CC7ADA">
            <w:pPr>
              <w:rPr>
                <w:rFonts w:ascii="ＭＳ ゴシック" w:eastAsia="ＭＳ ゴシック" w:hAnsi="ＭＳ ゴシック" w:cs="Times New Roman"/>
                <w:lang w:eastAsia="zh-CN"/>
              </w:rPr>
            </w:pPr>
          </w:p>
        </w:tc>
        <w:tc>
          <w:tcPr>
            <w:tcW w:w="1267" w:type="dxa"/>
            <w:tcBorders>
              <w:top w:val="dotted" w:sz="4" w:space="0" w:color="auto"/>
              <w:left w:val="dotted" w:sz="4" w:space="0" w:color="auto"/>
              <w:bottom w:val="dotted" w:sz="4" w:space="0" w:color="auto"/>
            </w:tcBorders>
          </w:tcPr>
          <w:p w14:paraId="2C61055F" w14:textId="77777777" w:rsidR="00CC7ADA" w:rsidRPr="00CC7ADA" w:rsidRDefault="00CC7ADA" w:rsidP="00CC7ADA">
            <w:pPr>
              <w:jc w:val="right"/>
              <w:rPr>
                <w:rFonts w:ascii="ＭＳ ゴシック" w:eastAsia="ＭＳ ゴシック" w:hAnsi="ＭＳ ゴシック" w:cs="Times New Roman"/>
                <w:lang w:eastAsia="zh-CN"/>
              </w:rPr>
            </w:pPr>
          </w:p>
        </w:tc>
      </w:tr>
      <w:tr w:rsidR="00CC7ADA" w:rsidRPr="00CC7ADA" w14:paraId="52523F0F" w14:textId="77777777" w:rsidTr="007158CB">
        <w:trPr>
          <w:trHeight w:hRule="exact" w:val="284"/>
        </w:trPr>
        <w:tc>
          <w:tcPr>
            <w:tcW w:w="1366" w:type="dxa"/>
            <w:tcBorders>
              <w:top w:val="dotted" w:sz="4" w:space="0" w:color="auto"/>
              <w:bottom w:val="dotted" w:sz="4" w:space="0" w:color="auto"/>
              <w:right w:val="dotted" w:sz="4" w:space="0" w:color="auto"/>
            </w:tcBorders>
          </w:tcPr>
          <w:p w14:paraId="2AD4533C" w14:textId="77777777" w:rsidR="00CC7ADA" w:rsidRPr="00CC7ADA" w:rsidRDefault="00CC7ADA" w:rsidP="00CC7ADA">
            <w:pPr>
              <w:rPr>
                <w:rFonts w:ascii="ＭＳ ゴシック" w:eastAsia="ＭＳ ゴシック" w:hAnsi="ＭＳ ゴシック" w:cs="Times New Roman"/>
                <w:lang w:eastAsia="zh-CN"/>
              </w:rPr>
            </w:pPr>
          </w:p>
        </w:tc>
        <w:tc>
          <w:tcPr>
            <w:tcW w:w="1810" w:type="dxa"/>
            <w:tcBorders>
              <w:top w:val="dotted" w:sz="4" w:space="0" w:color="auto"/>
              <w:left w:val="dotted" w:sz="4" w:space="0" w:color="auto"/>
              <w:bottom w:val="dotted" w:sz="4" w:space="0" w:color="auto"/>
              <w:right w:val="dotted" w:sz="4" w:space="0" w:color="auto"/>
            </w:tcBorders>
          </w:tcPr>
          <w:p w14:paraId="2E89EA68"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開催地会議所</w:t>
            </w:r>
          </w:p>
        </w:tc>
        <w:tc>
          <w:tcPr>
            <w:tcW w:w="1267" w:type="dxa"/>
            <w:tcBorders>
              <w:top w:val="dotted" w:sz="4" w:space="0" w:color="auto"/>
              <w:left w:val="dotted" w:sz="4" w:space="0" w:color="auto"/>
              <w:bottom w:val="dotted" w:sz="4" w:space="0" w:color="auto"/>
              <w:right w:val="single" w:sz="4" w:space="0" w:color="auto"/>
            </w:tcBorders>
          </w:tcPr>
          <w:p w14:paraId="7BF267CD" w14:textId="77777777" w:rsidR="00CC7ADA" w:rsidRPr="00CC7ADA" w:rsidRDefault="00CC7ADA" w:rsidP="00CC7ADA">
            <w:pPr>
              <w:jc w:val="right"/>
              <w:rPr>
                <w:rFonts w:ascii="ＭＳ ゴシック" w:eastAsia="ＭＳ ゴシック" w:hAnsi="ＭＳ ゴシック" w:cs="Times New Roman"/>
                <w:lang w:eastAsia="zh-TW"/>
              </w:rPr>
            </w:pPr>
          </w:p>
        </w:tc>
        <w:tc>
          <w:tcPr>
            <w:tcW w:w="1629" w:type="dxa"/>
            <w:tcBorders>
              <w:top w:val="dotted" w:sz="4" w:space="0" w:color="auto"/>
              <w:left w:val="single" w:sz="4" w:space="0" w:color="auto"/>
              <w:bottom w:val="dotted" w:sz="4" w:space="0" w:color="auto"/>
              <w:right w:val="dotted" w:sz="4" w:space="0" w:color="auto"/>
            </w:tcBorders>
          </w:tcPr>
          <w:p w14:paraId="1D852361" w14:textId="77777777" w:rsidR="00CC7ADA" w:rsidRPr="00CC7ADA" w:rsidRDefault="00CC7ADA" w:rsidP="00CC7ADA">
            <w:pPr>
              <w:rPr>
                <w:rFonts w:ascii="ＭＳ ゴシック" w:eastAsia="ＭＳ ゴシック" w:hAnsi="ＭＳ ゴシック" w:cs="Times New Roman"/>
                <w:lang w:eastAsia="zh-TW"/>
              </w:rPr>
            </w:pPr>
          </w:p>
        </w:tc>
        <w:tc>
          <w:tcPr>
            <w:tcW w:w="1810" w:type="dxa"/>
            <w:tcBorders>
              <w:top w:val="dotted" w:sz="4" w:space="0" w:color="auto"/>
              <w:left w:val="dotted" w:sz="4" w:space="0" w:color="auto"/>
              <w:bottom w:val="dotted" w:sz="4" w:space="0" w:color="auto"/>
              <w:right w:val="dotted" w:sz="4" w:space="0" w:color="auto"/>
            </w:tcBorders>
          </w:tcPr>
          <w:p w14:paraId="17AAF61D" w14:textId="77777777" w:rsidR="00CC7ADA" w:rsidRPr="00CC7ADA" w:rsidRDefault="00CC7ADA" w:rsidP="00CC7ADA">
            <w:pPr>
              <w:rPr>
                <w:rFonts w:ascii="ＭＳ ゴシック" w:eastAsia="ＭＳ ゴシック" w:hAnsi="ＭＳ ゴシック" w:cs="Times New Roman"/>
                <w:lang w:eastAsia="zh-TW"/>
              </w:rPr>
            </w:pPr>
          </w:p>
        </w:tc>
        <w:tc>
          <w:tcPr>
            <w:tcW w:w="1267" w:type="dxa"/>
            <w:tcBorders>
              <w:top w:val="dotted" w:sz="4" w:space="0" w:color="auto"/>
              <w:left w:val="dotted" w:sz="4" w:space="0" w:color="auto"/>
              <w:bottom w:val="dotted" w:sz="4" w:space="0" w:color="auto"/>
            </w:tcBorders>
          </w:tcPr>
          <w:p w14:paraId="14B08104" w14:textId="77777777" w:rsidR="00CC7ADA" w:rsidRPr="00CC7ADA" w:rsidRDefault="00CC7ADA" w:rsidP="00CC7ADA">
            <w:pPr>
              <w:jc w:val="right"/>
              <w:rPr>
                <w:rFonts w:ascii="ＭＳ ゴシック" w:eastAsia="ＭＳ ゴシック" w:hAnsi="ＭＳ ゴシック" w:cs="Times New Roman"/>
                <w:lang w:eastAsia="zh-TW"/>
              </w:rPr>
            </w:pPr>
          </w:p>
        </w:tc>
      </w:tr>
      <w:tr w:rsidR="00CC7ADA" w:rsidRPr="00CC7ADA" w14:paraId="2828F623" w14:textId="77777777" w:rsidTr="007158CB">
        <w:trPr>
          <w:trHeight w:hRule="exact" w:val="284"/>
        </w:trPr>
        <w:tc>
          <w:tcPr>
            <w:tcW w:w="1366" w:type="dxa"/>
            <w:tcBorders>
              <w:top w:val="dotted" w:sz="4" w:space="0" w:color="auto"/>
              <w:bottom w:val="dotted" w:sz="4" w:space="0" w:color="auto"/>
              <w:right w:val="dotted" w:sz="4" w:space="0" w:color="auto"/>
            </w:tcBorders>
          </w:tcPr>
          <w:p w14:paraId="3849FCAA" w14:textId="77777777" w:rsidR="00CC7ADA" w:rsidRPr="00CC7ADA" w:rsidRDefault="00CC7ADA" w:rsidP="00CC7ADA">
            <w:pPr>
              <w:rPr>
                <w:rFonts w:ascii="ＭＳ ゴシック" w:eastAsia="ＭＳ ゴシック" w:hAnsi="ＭＳ ゴシック" w:cs="Times New Roman"/>
                <w:lang w:eastAsia="zh-TW"/>
              </w:rPr>
            </w:pPr>
          </w:p>
        </w:tc>
        <w:tc>
          <w:tcPr>
            <w:tcW w:w="1810" w:type="dxa"/>
            <w:tcBorders>
              <w:top w:val="dotted" w:sz="4" w:space="0" w:color="auto"/>
              <w:left w:val="dotted" w:sz="4" w:space="0" w:color="auto"/>
              <w:bottom w:val="dotted" w:sz="4" w:space="0" w:color="auto"/>
              <w:right w:val="dotted" w:sz="4" w:space="0" w:color="auto"/>
            </w:tcBorders>
          </w:tcPr>
          <w:p w14:paraId="096ED3E9" w14:textId="77777777" w:rsidR="00CC7ADA" w:rsidRPr="00CC7ADA" w:rsidRDefault="00CC7ADA" w:rsidP="00CC7ADA">
            <w:pPr>
              <w:rPr>
                <w:rFonts w:ascii="ＭＳ ゴシック" w:eastAsia="ＭＳ ゴシック" w:hAnsi="ＭＳ ゴシック" w:cs="Times New Roman"/>
                <w:lang w:eastAsia="zh-TW"/>
              </w:rPr>
            </w:pPr>
          </w:p>
        </w:tc>
        <w:tc>
          <w:tcPr>
            <w:tcW w:w="1267" w:type="dxa"/>
            <w:tcBorders>
              <w:top w:val="dotted" w:sz="4" w:space="0" w:color="auto"/>
              <w:left w:val="dotted" w:sz="4" w:space="0" w:color="auto"/>
              <w:bottom w:val="dotted" w:sz="4" w:space="0" w:color="auto"/>
              <w:right w:val="single" w:sz="4" w:space="0" w:color="auto"/>
            </w:tcBorders>
          </w:tcPr>
          <w:p w14:paraId="7BC4566D" w14:textId="77777777" w:rsidR="00CC7ADA" w:rsidRPr="00CC7ADA" w:rsidRDefault="00CC7ADA" w:rsidP="00CC7ADA">
            <w:pPr>
              <w:jc w:val="right"/>
              <w:rPr>
                <w:rFonts w:ascii="ＭＳ ゴシック" w:eastAsia="ＭＳ ゴシック" w:hAnsi="ＭＳ ゴシック" w:cs="Times New Roman"/>
                <w:lang w:eastAsia="zh-TW"/>
              </w:rPr>
            </w:pPr>
          </w:p>
        </w:tc>
        <w:tc>
          <w:tcPr>
            <w:tcW w:w="1629" w:type="dxa"/>
            <w:tcBorders>
              <w:top w:val="dotted" w:sz="4" w:space="0" w:color="auto"/>
              <w:left w:val="single" w:sz="4" w:space="0" w:color="auto"/>
              <w:bottom w:val="dotted" w:sz="4" w:space="0" w:color="auto"/>
              <w:right w:val="dotted" w:sz="4" w:space="0" w:color="auto"/>
            </w:tcBorders>
          </w:tcPr>
          <w:p w14:paraId="36348A0F"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予備費</w:t>
            </w:r>
          </w:p>
        </w:tc>
        <w:tc>
          <w:tcPr>
            <w:tcW w:w="1810" w:type="dxa"/>
            <w:tcBorders>
              <w:top w:val="dotted" w:sz="4" w:space="0" w:color="auto"/>
              <w:left w:val="dotted" w:sz="4" w:space="0" w:color="auto"/>
              <w:bottom w:val="dotted" w:sz="4" w:space="0" w:color="auto"/>
              <w:right w:val="dotted" w:sz="4" w:space="0" w:color="auto"/>
            </w:tcBorders>
          </w:tcPr>
          <w:p w14:paraId="18A14209" w14:textId="77777777" w:rsidR="00CC7ADA" w:rsidRPr="00CC7ADA" w:rsidRDefault="00CC7ADA" w:rsidP="00CC7ADA">
            <w:pPr>
              <w:rPr>
                <w:rFonts w:ascii="ＭＳ ゴシック" w:eastAsia="ＭＳ ゴシック" w:hAnsi="ＭＳ ゴシック" w:cs="Times New Roman"/>
                <w:lang w:eastAsia="zh-TW"/>
              </w:rPr>
            </w:pPr>
          </w:p>
        </w:tc>
        <w:tc>
          <w:tcPr>
            <w:tcW w:w="1267" w:type="dxa"/>
            <w:tcBorders>
              <w:top w:val="dotted" w:sz="4" w:space="0" w:color="auto"/>
              <w:left w:val="dotted" w:sz="4" w:space="0" w:color="auto"/>
              <w:bottom w:val="dotted" w:sz="4" w:space="0" w:color="auto"/>
            </w:tcBorders>
          </w:tcPr>
          <w:p w14:paraId="7D6F0BE9" w14:textId="77777777" w:rsidR="00CC7ADA" w:rsidRPr="00CC7ADA" w:rsidRDefault="00CC7ADA" w:rsidP="00CC7ADA">
            <w:pPr>
              <w:jc w:val="right"/>
              <w:rPr>
                <w:rFonts w:ascii="ＭＳ ゴシック" w:eastAsia="ＭＳ ゴシック" w:hAnsi="ＭＳ ゴシック" w:cs="Times New Roman"/>
                <w:lang w:eastAsia="zh-TW"/>
              </w:rPr>
            </w:pPr>
          </w:p>
        </w:tc>
      </w:tr>
      <w:tr w:rsidR="00CC7ADA" w:rsidRPr="00CC7ADA" w14:paraId="07612AF5" w14:textId="77777777" w:rsidTr="007158CB">
        <w:trPr>
          <w:trHeight w:hRule="exact" w:val="284"/>
        </w:trPr>
        <w:tc>
          <w:tcPr>
            <w:tcW w:w="1366" w:type="dxa"/>
            <w:tcBorders>
              <w:top w:val="dotted" w:sz="4" w:space="0" w:color="auto"/>
              <w:bottom w:val="dotted" w:sz="4" w:space="0" w:color="auto"/>
              <w:right w:val="dotted" w:sz="4" w:space="0" w:color="auto"/>
            </w:tcBorders>
            <w:shd w:val="clear" w:color="auto" w:fill="00FF00"/>
          </w:tcPr>
          <w:p w14:paraId="4677665F"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協賛金計</w:t>
            </w:r>
          </w:p>
        </w:tc>
        <w:tc>
          <w:tcPr>
            <w:tcW w:w="1810" w:type="dxa"/>
            <w:tcBorders>
              <w:top w:val="dotted" w:sz="4" w:space="0" w:color="auto"/>
              <w:left w:val="dotted" w:sz="4" w:space="0" w:color="auto"/>
              <w:bottom w:val="dotted" w:sz="4" w:space="0" w:color="auto"/>
              <w:right w:val="dotted" w:sz="4" w:space="0" w:color="auto"/>
            </w:tcBorders>
            <w:shd w:val="clear" w:color="auto" w:fill="00FF00"/>
          </w:tcPr>
          <w:p w14:paraId="6D9F1331" w14:textId="77777777" w:rsidR="00CC7ADA" w:rsidRPr="00CC7ADA" w:rsidRDefault="00CC7ADA" w:rsidP="00CC7ADA">
            <w:pPr>
              <w:rPr>
                <w:rFonts w:ascii="ＭＳ ゴシック" w:eastAsia="ＭＳ ゴシック" w:hAnsi="ＭＳ ゴシック" w:cs="Times New Roman"/>
                <w:lang w:eastAsia="zh-TW"/>
              </w:rPr>
            </w:pPr>
          </w:p>
        </w:tc>
        <w:tc>
          <w:tcPr>
            <w:tcW w:w="1267" w:type="dxa"/>
            <w:tcBorders>
              <w:top w:val="dotted" w:sz="4" w:space="0" w:color="auto"/>
              <w:left w:val="dotted" w:sz="4" w:space="0" w:color="auto"/>
              <w:bottom w:val="dotted" w:sz="4" w:space="0" w:color="auto"/>
              <w:right w:val="single" w:sz="4" w:space="0" w:color="auto"/>
            </w:tcBorders>
            <w:shd w:val="clear" w:color="auto" w:fill="00FF00"/>
          </w:tcPr>
          <w:p w14:paraId="0AB01FFD" w14:textId="77777777" w:rsidR="00CC7ADA" w:rsidRPr="00CC7ADA" w:rsidRDefault="00CC7ADA" w:rsidP="00CC7ADA">
            <w:pPr>
              <w:jc w:val="right"/>
              <w:rPr>
                <w:rFonts w:ascii="ＭＳ ゴシック" w:eastAsia="ＭＳ ゴシック" w:hAnsi="ＭＳ ゴシック" w:cs="Times New Roman"/>
                <w:lang w:eastAsia="zh-TW"/>
              </w:rPr>
            </w:pPr>
          </w:p>
        </w:tc>
        <w:tc>
          <w:tcPr>
            <w:tcW w:w="1629" w:type="dxa"/>
            <w:tcBorders>
              <w:top w:val="dotted" w:sz="4" w:space="0" w:color="auto"/>
              <w:left w:val="single" w:sz="4" w:space="0" w:color="auto"/>
              <w:bottom w:val="dotted" w:sz="4" w:space="0" w:color="auto"/>
              <w:right w:val="dotted" w:sz="4" w:space="0" w:color="auto"/>
            </w:tcBorders>
          </w:tcPr>
          <w:p w14:paraId="21C7D0A7" w14:textId="77777777" w:rsidR="00CC7ADA" w:rsidRPr="00CC7ADA" w:rsidRDefault="00CC7ADA" w:rsidP="00CC7ADA">
            <w:pPr>
              <w:rPr>
                <w:rFonts w:ascii="ＭＳ ゴシック" w:eastAsia="ＭＳ ゴシック" w:hAnsi="ＭＳ ゴシック" w:cs="Times New Roman"/>
                <w:lang w:eastAsia="zh-TW"/>
              </w:rPr>
            </w:pPr>
          </w:p>
        </w:tc>
        <w:tc>
          <w:tcPr>
            <w:tcW w:w="1810" w:type="dxa"/>
            <w:tcBorders>
              <w:top w:val="dotted" w:sz="4" w:space="0" w:color="auto"/>
              <w:left w:val="dotted" w:sz="4" w:space="0" w:color="auto"/>
              <w:bottom w:val="dotted" w:sz="4" w:space="0" w:color="auto"/>
              <w:right w:val="dotted" w:sz="4" w:space="0" w:color="auto"/>
            </w:tcBorders>
          </w:tcPr>
          <w:p w14:paraId="099C62CC" w14:textId="77777777" w:rsidR="00CC7ADA" w:rsidRPr="00CC7ADA" w:rsidRDefault="00CC7ADA" w:rsidP="00CC7ADA">
            <w:pPr>
              <w:rPr>
                <w:rFonts w:ascii="ＭＳ ゴシック" w:eastAsia="ＭＳ ゴシック" w:hAnsi="ＭＳ ゴシック" w:cs="Times New Roman"/>
                <w:lang w:eastAsia="zh-TW"/>
              </w:rPr>
            </w:pPr>
          </w:p>
        </w:tc>
        <w:tc>
          <w:tcPr>
            <w:tcW w:w="1267" w:type="dxa"/>
            <w:tcBorders>
              <w:top w:val="dotted" w:sz="4" w:space="0" w:color="auto"/>
              <w:left w:val="dotted" w:sz="4" w:space="0" w:color="auto"/>
              <w:bottom w:val="dotted" w:sz="4" w:space="0" w:color="auto"/>
            </w:tcBorders>
          </w:tcPr>
          <w:p w14:paraId="4F86F490" w14:textId="77777777" w:rsidR="00CC7ADA" w:rsidRPr="00CC7ADA" w:rsidRDefault="00CC7ADA" w:rsidP="00CC7ADA">
            <w:pPr>
              <w:jc w:val="right"/>
              <w:rPr>
                <w:rFonts w:ascii="ＭＳ ゴシック" w:eastAsia="ＭＳ ゴシック" w:hAnsi="ＭＳ ゴシック" w:cs="Times New Roman"/>
                <w:lang w:eastAsia="zh-TW"/>
              </w:rPr>
            </w:pPr>
          </w:p>
        </w:tc>
      </w:tr>
      <w:tr w:rsidR="00CC7ADA" w:rsidRPr="00CC7ADA" w14:paraId="49454927" w14:textId="77777777" w:rsidTr="007158CB">
        <w:trPr>
          <w:trHeight w:hRule="exact" w:val="284"/>
        </w:trPr>
        <w:tc>
          <w:tcPr>
            <w:tcW w:w="1366" w:type="dxa"/>
            <w:tcBorders>
              <w:top w:val="dotted" w:sz="4" w:space="0" w:color="auto"/>
              <w:bottom w:val="dotted" w:sz="4" w:space="0" w:color="auto"/>
              <w:right w:val="dotted" w:sz="4" w:space="0" w:color="auto"/>
            </w:tcBorders>
          </w:tcPr>
          <w:p w14:paraId="35B9A909" w14:textId="77777777" w:rsidR="00CC7ADA" w:rsidRPr="00CC7ADA" w:rsidRDefault="00CC7ADA" w:rsidP="00CC7ADA">
            <w:pPr>
              <w:rPr>
                <w:rFonts w:ascii="ＭＳ ゴシック" w:eastAsia="ＭＳ ゴシック" w:hAnsi="ＭＳ ゴシック" w:cs="Times New Roman"/>
                <w:lang w:eastAsia="zh-TW"/>
              </w:rPr>
            </w:pPr>
          </w:p>
        </w:tc>
        <w:tc>
          <w:tcPr>
            <w:tcW w:w="1810" w:type="dxa"/>
            <w:tcBorders>
              <w:top w:val="dotted" w:sz="4" w:space="0" w:color="auto"/>
              <w:left w:val="dotted" w:sz="4" w:space="0" w:color="auto"/>
              <w:bottom w:val="dotted" w:sz="4" w:space="0" w:color="auto"/>
              <w:right w:val="dotted" w:sz="4" w:space="0" w:color="auto"/>
            </w:tcBorders>
          </w:tcPr>
          <w:p w14:paraId="2E96824E"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企業A</w:t>
            </w:r>
          </w:p>
        </w:tc>
        <w:tc>
          <w:tcPr>
            <w:tcW w:w="1267" w:type="dxa"/>
            <w:tcBorders>
              <w:top w:val="dotted" w:sz="4" w:space="0" w:color="auto"/>
              <w:left w:val="dotted" w:sz="4" w:space="0" w:color="auto"/>
              <w:bottom w:val="dotted" w:sz="4" w:space="0" w:color="auto"/>
              <w:right w:val="single" w:sz="4" w:space="0" w:color="auto"/>
            </w:tcBorders>
          </w:tcPr>
          <w:p w14:paraId="5F11C17A" w14:textId="77777777" w:rsidR="00CC7ADA" w:rsidRPr="00CC7ADA" w:rsidRDefault="00CC7ADA" w:rsidP="00CC7ADA">
            <w:pPr>
              <w:jc w:val="right"/>
              <w:rPr>
                <w:rFonts w:ascii="ＭＳ ゴシック" w:eastAsia="ＭＳ ゴシック" w:hAnsi="ＭＳ ゴシック" w:cs="Times New Roman"/>
                <w:lang w:eastAsia="zh-TW"/>
              </w:rPr>
            </w:pPr>
          </w:p>
        </w:tc>
        <w:tc>
          <w:tcPr>
            <w:tcW w:w="1629" w:type="dxa"/>
            <w:tcBorders>
              <w:top w:val="dotted" w:sz="4" w:space="0" w:color="auto"/>
              <w:left w:val="single" w:sz="4" w:space="0" w:color="auto"/>
              <w:bottom w:val="dotted" w:sz="4" w:space="0" w:color="auto"/>
              <w:right w:val="dotted" w:sz="4" w:space="0" w:color="auto"/>
            </w:tcBorders>
          </w:tcPr>
          <w:p w14:paraId="473848AD" w14:textId="77777777" w:rsidR="00CC7ADA" w:rsidRPr="00CC7ADA" w:rsidRDefault="00CC7ADA" w:rsidP="00CC7ADA">
            <w:pPr>
              <w:rPr>
                <w:rFonts w:ascii="ＭＳ ゴシック" w:eastAsia="ＭＳ ゴシック" w:hAnsi="ＭＳ ゴシック" w:cs="Times New Roman"/>
                <w:lang w:eastAsia="zh-TW"/>
              </w:rPr>
            </w:pPr>
          </w:p>
        </w:tc>
        <w:tc>
          <w:tcPr>
            <w:tcW w:w="1810" w:type="dxa"/>
            <w:tcBorders>
              <w:top w:val="dotted" w:sz="4" w:space="0" w:color="auto"/>
              <w:left w:val="dotted" w:sz="4" w:space="0" w:color="auto"/>
              <w:bottom w:val="dotted" w:sz="4" w:space="0" w:color="auto"/>
              <w:right w:val="dotted" w:sz="4" w:space="0" w:color="auto"/>
            </w:tcBorders>
          </w:tcPr>
          <w:p w14:paraId="5548E924" w14:textId="77777777" w:rsidR="00CC7ADA" w:rsidRPr="00CC7ADA" w:rsidRDefault="00CC7ADA" w:rsidP="00CC7ADA">
            <w:pPr>
              <w:rPr>
                <w:rFonts w:ascii="ＭＳ ゴシック" w:eastAsia="ＭＳ ゴシック" w:hAnsi="ＭＳ ゴシック" w:cs="Times New Roman"/>
                <w:lang w:eastAsia="zh-TW"/>
              </w:rPr>
            </w:pPr>
          </w:p>
        </w:tc>
        <w:tc>
          <w:tcPr>
            <w:tcW w:w="1267" w:type="dxa"/>
            <w:tcBorders>
              <w:top w:val="dotted" w:sz="4" w:space="0" w:color="auto"/>
              <w:left w:val="dotted" w:sz="4" w:space="0" w:color="auto"/>
              <w:bottom w:val="dotted" w:sz="4" w:space="0" w:color="auto"/>
            </w:tcBorders>
          </w:tcPr>
          <w:p w14:paraId="6924F12D" w14:textId="77777777" w:rsidR="00CC7ADA" w:rsidRPr="00CC7ADA" w:rsidRDefault="00CC7ADA" w:rsidP="00CC7ADA">
            <w:pPr>
              <w:jc w:val="right"/>
              <w:rPr>
                <w:rFonts w:ascii="ＭＳ ゴシック" w:eastAsia="ＭＳ ゴシック" w:hAnsi="ＭＳ ゴシック" w:cs="Times New Roman"/>
                <w:lang w:eastAsia="zh-TW"/>
              </w:rPr>
            </w:pPr>
          </w:p>
        </w:tc>
      </w:tr>
      <w:tr w:rsidR="00CC7ADA" w:rsidRPr="00CC7ADA" w14:paraId="2D01538E" w14:textId="77777777" w:rsidTr="007158CB">
        <w:trPr>
          <w:trHeight w:hRule="exact" w:val="284"/>
        </w:trPr>
        <w:tc>
          <w:tcPr>
            <w:tcW w:w="1366" w:type="dxa"/>
            <w:tcBorders>
              <w:top w:val="dotted" w:sz="4" w:space="0" w:color="auto"/>
              <w:bottom w:val="dotted" w:sz="4" w:space="0" w:color="auto"/>
              <w:right w:val="dotted" w:sz="4" w:space="0" w:color="auto"/>
            </w:tcBorders>
          </w:tcPr>
          <w:p w14:paraId="02143609" w14:textId="77777777" w:rsidR="00CC7ADA" w:rsidRPr="00CC7ADA" w:rsidRDefault="00CC7ADA" w:rsidP="00CC7ADA">
            <w:pPr>
              <w:rPr>
                <w:rFonts w:ascii="ＭＳ ゴシック" w:eastAsia="ＭＳ ゴシック" w:hAnsi="ＭＳ ゴシック" w:cs="Times New Roman"/>
                <w:lang w:eastAsia="zh-TW"/>
              </w:rPr>
            </w:pPr>
          </w:p>
        </w:tc>
        <w:tc>
          <w:tcPr>
            <w:tcW w:w="1810" w:type="dxa"/>
            <w:tcBorders>
              <w:top w:val="dotted" w:sz="4" w:space="0" w:color="auto"/>
              <w:left w:val="dotted" w:sz="4" w:space="0" w:color="auto"/>
              <w:bottom w:val="dotted" w:sz="4" w:space="0" w:color="auto"/>
              <w:right w:val="dotted" w:sz="4" w:space="0" w:color="auto"/>
            </w:tcBorders>
          </w:tcPr>
          <w:p w14:paraId="5C69BB14"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企業B</w:t>
            </w:r>
          </w:p>
        </w:tc>
        <w:tc>
          <w:tcPr>
            <w:tcW w:w="1267" w:type="dxa"/>
            <w:tcBorders>
              <w:top w:val="dotted" w:sz="4" w:space="0" w:color="auto"/>
              <w:left w:val="dotted" w:sz="4" w:space="0" w:color="auto"/>
              <w:bottom w:val="dotted" w:sz="4" w:space="0" w:color="auto"/>
              <w:right w:val="single" w:sz="4" w:space="0" w:color="auto"/>
            </w:tcBorders>
          </w:tcPr>
          <w:p w14:paraId="5F3AD6DE" w14:textId="77777777" w:rsidR="00CC7ADA" w:rsidRPr="00CC7ADA" w:rsidRDefault="00CC7ADA" w:rsidP="00CC7ADA">
            <w:pPr>
              <w:jc w:val="right"/>
              <w:rPr>
                <w:rFonts w:ascii="ＭＳ ゴシック" w:eastAsia="ＭＳ ゴシック" w:hAnsi="ＭＳ ゴシック" w:cs="Times New Roman"/>
                <w:lang w:eastAsia="zh-TW"/>
              </w:rPr>
            </w:pPr>
          </w:p>
        </w:tc>
        <w:tc>
          <w:tcPr>
            <w:tcW w:w="1629" w:type="dxa"/>
            <w:tcBorders>
              <w:top w:val="dotted" w:sz="4" w:space="0" w:color="auto"/>
              <w:left w:val="single" w:sz="4" w:space="0" w:color="auto"/>
              <w:bottom w:val="dotted" w:sz="4" w:space="0" w:color="auto"/>
              <w:right w:val="dotted" w:sz="4" w:space="0" w:color="auto"/>
            </w:tcBorders>
          </w:tcPr>
          <w:p w14:paraId="6F51E301" w14:textId="77777777" w:rsidR="00CC7ADA" w:rsidRPr="00CC7ADA" w:rsidRDefault="00CC7ADA" w:rsidP="00CC7ADA">
            <w:pPr>
              <w:rPr>
                <w:rFonts w:ascii="ＭＳ ゴシック" w:eastAsia="ＭＳ ゴシック" w:hAnsi="ＭＳ ゴシック" w:cs="Times New Roman"/>
                <w:lang w:eastAsia="zh-TW"/>
              </w:rPr>
            </w:pPr>
          </w:p>
        </w:tc>
        <w:tc>
          <w:tcPr>
            <w:tcW w:w="1810" w:type="dxa"/>
            <w:tcBorders>
              <w:top w:val="dotted" w:sz="4" w:space="0" w:color="auto"/>
              <w:left w:val="dotted" w:sz="4" w:space="0" w:color="auto"/>
              <w:bottom w:val="dotted" w:sz="4" w:space="0" w:color="auto"/>
              <w:right w:val="dotted" w:sz="4" w:space="0" w:color="auto"/>
            </w:tcBorders>
          </w:tcPr>
          <w:p w14:paraId="337E8DD5" w14:textId="77777777" w:rsidR="00CC7ADA" w:rsidRPr="00CC7ADA" w:rsidRDefault="00CC7ADA" w:rsidP="00CC7ADA">
            <w:pPr>
              <w:rPr>
                <w:rFonts w:ascii="ＭＳ ゴシック" w:eastAsia="ＭＳ ゴシック" w:hAnsi="ＭＳ ゴシック" w:cs="Times New Roman"/>
                <w:lang w:eastAsia="zh-TW"/>
              </w:rPr>
            </w:pPr>
          </w:p>
        </w:tc>
        <w:tc>
          <w:tcPr>
            <w:tcW w:w="1267" w:type="dxa"/>
            <w:tcBorders>
              <w:top w:val="dotted" w:sz="4" w:space="0" w:color="auto"/>
              <w:left w:val="dotted" w:sz="4" w:space="0" w:color="auto"/>
              <w:bottom w:val="dotted" w:sz="4" w:space="0" w:color="auto"/>
            </w:tcBorders>
          </w:tcPr>
          <w:p w14:paraId="1913F095" w14:textId="77777777" w:rsidR="00CC7ADA" w:rsidRPr="00CC7ADA" w:rsidRDefault="00CC7ADA" w:rsidP="00CC7ADA">
            <w:pPr>
              <w:jc w:val="right"/>
              <w:rPr>
                <w:rFonts w:ascii="ＭＳ ゴシック" w:eastAsia="ＭＳ ゴシック" w:hAnsi="ＭＳ ゴシック" w:cs="Times New Roman"/>
                <w:lang w:eastAsia="zh-TW"/>
              </w:rPr>
            </w:pPr>
          </w:p>
        </w:tc>
      </w:tr>
      <w:tr w:rsidR="00CC7ADA" w:rsidRPr="00CC7ADA" w14:paraId="69898670" w14:textId="77777777" w:rsidTr="007158CB">
        <w:trPr>
          <w:trHeight w:hRule="exact" w:val="284"/>
        </w:trPr>
        <w:tc>
          <w:tcPr>
            <w:tcW w:w="1366" w:type="dxa"/>
            <w:tcBorders>
              <w:top w:val="dotted" w:sz="4" w:space="0" w:color="auto"/>
              <w:bottom w:val="dotted" w:sz="4" w:space="0" w:color="auto"/>
              <w:right w:val="dotted" w:sz="4" w:space="0" w:color="auto"/>
            </w:tcBorders>
          </w:tcPr>
          <w:p w14:paraId="26EF36BE" w14:textId="77777777" w:rsidR="00CC7ADA" w:rsidRPr="00CC7ADA" w:rsidRDefault="00CC7ADA" w:rsidP="00CC7ADA">
            <w:pPr>
              <w:rPr>
                <w:rFonts w:ascii="ＭＳ ゴシック" w:eastAsia="ＭＳ ゴシック" w:hAnsi="ＭＳ ゴシック" w:cs="Times New Roman"/>
                <w:lang w:eastAsia="zh-TW"/>
              </w:rPr>
            </w:pPr>
          </w:p>
        </w:tc>
        <w:tc>
          <w:tcPr>
            <w:tcW w:w="1810" w:type="dxa"/>
            <w:tcBorders>
              <w:top w:val="dotted" w:sz="4" w:space="0" w:color="auto"/>
              <w:left w:val="dotted" w:sz="4" w:space="0" w:color="auto"/>
              <w:bottom w:val="dotted" w:sz="4" w:space="0" w:color="auto"/>
              <w:right w:val="dotted" w:sz="4" w:space="0" w:color="auto"/>
            </w:tcBorders>
          </w:tcPr>
          <w:p w14:paraId="4213EDCA"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企業C</w:t>
            </w:r>
          </w:p>
        </w:tc>
        <w:tc>
          <w:tcPr>
            <w:tcW w:w="1267" w:type="dxa"/>
            <w:tcBorders>
              <w:top w:val="dotted" w:sz="4" w:space="0" w:color="auto"/>
              <w:left w:val="dotted" w:sz="4" w:space="0" w:color="auto"/>
              <w:bottom w:val="dotted" w:sz="4" w:space="0" w:color="auto"/>
              <w:right w:val="single" w:sz="4" w:space="0" w:color="auto"/>
            </w:tcBorders>
          </w:tcPr>
          <w:p w14:paraId="11964543" w14:textId="77777777" w:rsidR="00CC7ADA" w:rsidRPr="00CC7ADA" w:rsidRDefault="00CC7ADA" w:rsidP="00CC7ADA">
            <w:pPr>
              <w:jc w:val="right"/>
              <w:rPr>
                <w:rFonts w:ascii="ＭＳ ゴシック" w:eastAsia="ＭＳ ゴシック" w:hAnsi="ＭＳ ゴシック" w:cs="Times New Roman"/>
                <w:lang w:eastAsia="zh-TW"/>
              </w:rPr>
            </w:pPr>
          </w:p>
        </w:tc>
        <w:tc>
          <w:tcPr>
            <w:tcW w:w="1629" w:type="dxa"/>
            <w:tcBorders>
              <w:top w:val="dotted" w:sz="4" w:space="0" w:color="auto"/>
              <w:left w:val="single" w:sz="4" w:space="0" w:color="auto"/>
              <w:bottom w:val="dotted" w:sz="4" w:space="0" w:color="auto"/>
              <w:right w:val="dotted" w:sz="4" w:space="0" w:color="auto"/>
            </w:tcBorders>
          </w:tcPr>
          <w:p w14:paraId="4CEBDDE0" w14:textId="77777777" w:rsidR="00CC7ADA" w:rsidRPr="00CC7ADA" w:rsidRDefault="00CC7ADA" w:rsidP="00CC7ADA">
            <w:pPr>
              <w:rPr>
                <w:rFonts w:ascii="ＭＳ ゴシック" w:eastAsia="ＭＳ ゴシック" w:hAnsi="ＭＳ ゴシック" w:cs="Times New Roman"/>
                <w:lang w:eastAsia="zh-TW"/>
              </w:rPr>
            </w:pPr>
          </w:p>
        </w:tc>
        <w:tc>
          <w:tcPr>
            <w:tcW w:w="1810" w:type="dxa"/>
            <w:tcBorders>
              <w:top w:val="dotted" w:sz="4" w:space="0" w:color="auto"/>
              <w:left w:val="dotted" w:sz="4" w:space="0" w:color="auto"/>
              <w:bottom w:val="dotted" w:sz="4" w:space="0" w:color="auto"/>
              <w:right w:val="dotted" w:sz="4" w:space="0" w:color="auto"/>
            </w:tcBorders>
          </w:tcPr>
          <w:p w14:paraId="0FABBF9B" w14:textId="77777777" w:rsidR="00CC7ADA" w:rsidRPr="00CC7ADA" w:rsidRDefault="00CC7ADA" w:rsidP="00CC7ADA">
            <w:pPr>
              <w:rPr>
                <w:rFonts w:ascii="ＭＳ ゴシック" w:eastAsia="ＭＳ ゴシック" w:hAnsi="ＭＳ ゴシック" w:cs="Times New Roman"/>
                <w:lang w:eastAsia="zh-TW"/>
              </w:rPr>
            </w:pPr>
          </w:p>
        </w:tc>
        <w:tc>
          <w:tcPr>
            <w:tcW w:w="1267" w:type="dxa"/>
            <w:tcBorders>
              <w:top w:val="dotted" w:sz="4" w:space="0" w:color="auto"/>
              <w:left w:val="dotted" w:sz="4" w:space="0" w:color="auto"/>
              <w:bottom w:val="dotted" w:sz="4" w:space="0" w:color="auto"/>
            </w:tcBorders>
          </w:tcPr>
          <w:p w14:paraId="4AE25FFF" w14:textId="77777777" w:rsidR="00CC7ADA" w:rsidRPr="00CC7ADA" w:rsidRDefault="00CC7ADA" w:rsidP="00CC7ADA">
            <w:pPr>
              <w:jc w:val="right"/>
              <w:rPr>
                <w:rFonts w:ascii="ＭＳ ゴシック" w:eastAsia="ＭＳ ゴシック" w:hAnsi="ＭＳ ゴシック" w:cs="Times New Roman"/>
                <w:lang w:eastAsia="zh-TW"/>
              </w:rPr>
            </w:pPr>
          </w:p>
        </w:tc>
      </w:tr>
      <w:tr w:rsidR="00CC7ADA" w:rsidRPr="00CC7ADA" w14:paraId="391463CB" w14:textId="77777777" w:rsidTr="007158CB">
        <w:trPr>
          <w:trHeight w:hRule="exact" w:val="284"/>
        </w:trPr>
        <w:tc>
          <w:tcPr>
            <w:tcW w:w="1366" w:type="dxa"/>
            <w:tcBorders>
              <w:top w:val="dotted" w:sz="4" w:space="0" w:color="auto"/>
              <w:bottom w:val="dotted" w:sz="4" w:space="0" w:color="auto"/>
              <w:right w:val="dotted" w:sz="4" w:space="0" w:color="auto"/>
            </w:tcBorders>
          </w:tcPr>
          <w:p w14:paraId="5BF7577E" w14:textId="77777777" w:rsidR="00CC7ADA" w:rsidRPr="00CC7ADA" w:rsidRDefault="00CC7ADA" w:rsidP="00CC7ADA">
            <w:pPr>
              <w:rPr>
                <w:rFonts w:ascii="ＭＳ ゴシック" w:eastAsia="ＭＳ ゴシック" w:hAnsi="ＭＳ ゴシック" w:cs="Times New Roman"/>
                <w:lang w:eastAsia="zh-TW"/>
              </w:rPr>
            </w:pPr>
          </w:p>
        </w:tc>
        <w:tc>
          <w:tcPr>
            <w:tcW w:w="1810" w:type="dxa"/>
            <w:tcBorders>
              <w:top w:val="dotted" w:sz="4" w:space="0" w:color="auto"/>
              <w:left w:val="dotted" w:sz="4" w:space="0" w:color="auto"/>
              <w:bottom w:val="dotted" w:sz="4" w:space="0" w:color="auto"/>
              <w:right w:val="dotted" w:sz="4" w:space="0" w:color="auto"/>
            </w:tcBorders>
          </w:tcPr>
          <w:p w14:paraId="3AE470B0"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企業D</w:t>
            </w:r>
          </w:p>
        </w:tc>
        <w:tc>
          <w:tcPr>
            <w:tcW w:w="1267" w:type="dxa"/>
            <w:tcBorders>
              <w:top w:val="dotted" w:sz="4" w:space="0" w:color="auto"/>
              <w:left w:val="dotted" w:sz="4" w:space="0" w:color="auto"/>
              <w:bottom w:val="dotted" w:sz="4" w:space="0" w:color="auto"/>
              <w:right w:val="single" w:sz="4" w:space="0" w:color="auto"/>
            </w:tcBorders>
          </w:tcPr>
          <w:p w14:paraId="68C3E9B3" w14:textId="77777777" w:rsidR="00CC7ADA" w:rsidRPr="00CC7ADA" w:rsidRDefault="00CC7ADA" w:rsidP="00CC7ADA">
            <w:pPr>
              <w:jc w:val="right"/>
              <w:rPr>
                <w:rFonts w:ascii="ＭＳ ゴシック" w:eastAsia="ＭＳ ゴシック" w:hAnsi="ＭＳ ゴシック" w:cs="Times New Roman"/>
                <w:lang w:eastAsia="zh-TW"/>
              </w:rPr>
            </w:pPr>
          </w:p>
        </w:tc>
        <w:tc>
          <w:tcPr>
            <w:tcW w:w="1629" w:type="dxa"/>
            <w:tcBorders>
              <w:top w:val="dotted" w:sz="4" w:space="0" w:color="auto"/>
              <w:left w:val="single" w:sz="4" w:space="0" w:color="auto"/>
              <w:bottom w:val="dotted" w:sz="4" w:space="0" w:color="auto"/>
              <w:right w:val="dotted" w:sz="4" w:space="0" w:color="auto"/>
            </w:tcBorders>
          </w:tcPr>
          <w:p w14:paraId="3EE96918" w14:textId="77777777" w:rsidR="00CC7ADA" w:rsidRPr="00CC7ADA" w:rsidRDefault="00CC7ADA" w:rsidP="00CC7ADA">
            <w:pPr>
              <w:rPr>
                <w:rFonts w:ascii="ＭＳ ゴシック" w:eastAsia="ＭＳ ゴシック" w:hAnsi="ＭＳ ゴシック" w:cs="Times New Roman"/>
                <w:lang w:eastAsia="zh-TW"/>
              </w:rPr>
            </w:pPr>
          </w:p>
        </w:tc>
        <w:tc>
          <w:tcPr>
            <w:tcW w:w="1810" w:type="dxa"/>
            <w:tcBorders>
              <w:top w:val="dotted" w:sz="4" w:space="0" w:color="auto"/>
              <w:left w:val="dotted" w:sz="4" w:space="0" w:color="auto"/>
              <w:bottom w:val="dotted" w:sz="4" w:space="0" w:color="auto"/>
              <w:right w:val="dotted" w:sz="4" w:space="0" w:color="auto"/>
            </w:tcBorders>
          </w:tcPr>
          <w:p w14:paraId="1B719B3B" w14:textId="77777777" w:rsidR="00CC7ADA" w:rsidRPr="00CC7ADA" w:rsidRDefault="00CC7ADA" w:rsidP="00CC7ADA">
            <w:pPr>
              <w:rPr>
                <w:rFonts w:ascii="ＭＳ ゴシック" w:eastAsia="ＭＳ ゴシック" w:hAnsi="ＭＳ ゴシック" w:cs="Times New Roman"/>
                <w:lang w:eastAsia="zh-TW"/>
              </w:rPr>
            </w:pPr>
          </w:p>
        </w:tc>
        <w:tc>
          <w:tcPr>
            <w:tcW w:w="1267" w:type="dxa"/>
            <w:tcBorders>
              <w:top w:val="dotted" w:sz="4" w:space="0" w:color="auto"/>
              <w:left w:val="dotted" w:sz="4" w:space="0" w:color="auto"/>
              <w:bottom w:val="dotted" w:sz="4" w:space="0" w:color="auto"/>
            </w:tcBorders>
          </w:tcPr>
          <w:p w14:paraId="705CF448" w14:textId="77777777" w:rsidR="00CC7ADA" w:rsidRPr="00CC7ADA" w:rsidRDefault="00CC7ADA" w:rsidP="00CC7ADA">
            <w:pPr>
              <w:jc w:val="right"/>
              <w:rPr>
                <w:rFonts w:ascii="ＭＳ ゴシック" w:eastAsia="ＭＳ ゴシック" w:hAnsi="ＭＳ ゴシック" w:cs="Times New Roman"/>
                <w:lang w:eastAsia="zh-TW"/>
              </w:rPr>
            </w:pPr>
          </w:p>
        </w:tc>
      </w:tr>
      <w:tr w:rsidR="00CC7ADA" w:rsidRPr="00CC7ADA" w14:paraId="5F35C0F9" w14:textId="77777777" w:rsidTr="007158CB">
        <w:trPr>
          <w:trHeight w:hRule="exact" w:val="284"/>
        </w:trPr>
        <w:tc>
          <w:tcPr>
            <w:tcW w:w="1366" w:type="dxa"/>
            <w:tcBorders>
              <w:top w:val="dotted" w:sz="4" w:space="0" w:color="auto"/>
              <w:bottom w:val="dotted" w:sz="4" w:space="0" w:color="auto"/>
              <w:right w:val="dotted" w:sz="4" w:space="0" w:color="auto"/>
            </w:tcBorders>
          </w:tcPr>
          <w:p w14:paraId="5E45437A" w14:textId="77777777" w:rsidR="00CC7ADA" w:rsidRPr="00CC7ADA" w:rsidRDefault="00CC7ADA" w:rsidP="00CC7ADA">
            <w:pPr>
              <w:rPr>
                <w:rFonts w:ascii="ＭＳ ゴシック" w:eastAsia="ＭＳ ゴシック" w:hAnsi="ＭＳ ゴシック" w:cs="Times New Roman"/>
                <w:lang w:eastAsia="zh-TW"/>
              </w:rPr>
            </w:pPr>
          </w:p>
        </w:tc>
        <w:tc>
          <w:tcPr>
            <w:tcW w:w="1810" w:type="dxa"/>
            <w:tcBorders>
              <w:top w:val="dotted" w:sz="4" w:space="0" w:color="auto"/>
              <w:left w:val="dotted" w:sz="4" w:space="0" w:color="auto"/>
              <w:bottom w:val="dotted" w:sz="4" w:space="0" w:color="auto"/>
              <w:right w:val="dotted" w:sz="4" w:space="0" w:color="auto"/>
            </w:tcBorders>
          </w:tcPr>
          <w:p w14:paraId="223A8C45" w14:textId="77777777" w:rsidR="00CC7ADA" w:rsidRPr="00CC7ADA" w:rsidRDefault="00CC7ADA" w:rsidP="00CC7ADA">
            <w:pPr>
              <w:rPr>
                <w:rFonts w:ascii="ＭＳ ゴシック" w:eastAsia="ＭＳ ゴシック" w:hAnsi="ＭＳ ゴシック" w:cs="Times New Roman"/>
                <w:lang w:eastAsia="zh-TW"/>
              </w:rPr>
            </w:pPr>
          </w:p>
        </w:tc>
        <w:tc>
          <w:tcPr>
            <w:tcW w:w="1267" w:type="dxa"/>
            <w:tcBorders>
              <w:top w:val="dotted" w:sz="4" w:space="0" w:color="auto"/>
              <w:left w:val="dotted" w:sz="4" w:space="0" w:color="auto"/>
              <w:bottom w:val="dotted" w:sz="4" w:space="0" w:color="auto"/>
              <w:right w:val="single" w:sz="4" w:space="0" w:color="auto"/>
            </w:tcBorders>
          </w:tcPr>
          <w:p w14:paraId="3B23EA97" w14:textId="77777777" w:rsidR="00CC7ADA" w:rsidRPr="00CC7ADA" w:rsidRDefault="00CC7ADA" w:rsidP="00CC7ADA">
            <w:pPr>
              <w:jc w:val="right"/>
              <w:rPr>
                <w:rFonts w:ascii="ＭＳ ゴシック" w:eastAsia="ＭＳ ゴシック" w:hAnsi="ＭＳ ゴシック" w:cs="Times New Roman"/>
                <w:lang w:eastAsia="zh-TW"/>
              </w:rPr>
            </w:pPr>
          </w:p>
        </w:tc>
        <w:tc>
          <w:tcPr>
            <w:tcW w:w="1629" w:type="dxa"/>
            <w:tcBorders>
              <w:top w:val="dotted" w:sz="4" w:space="0" w:color="auto"/>
              <w:left w:val="single" w:sz="4" w:space="0" w:color="auto"/>
              <w:bottom w:val="dotted" w:sz="4" w:space="0" w:color="auto"/>
              <w:right w:val="dotted" w:sz="4" w:space="0" w:color="auto"/>
            </w:tcBorders>
          </w:tcPr>
          <w:p w14:paraId="6BEB6D2F" w14:textId="77777777" w:rsidR="00CC7ADA" w:rsidRPr="00CC7ADA" w:rsidRDefault="00CC7ADA" w:rsidP="00CC7ADA">
            <w:pPr>
              <w:rPr>
                <w:rFonts w:ascii="ＭＳ ゴシック" w:eastAsia="ＭＳ ゴシック" w:hAnsi="ＭＳ ゴシック" w:cs="Times New Roman"/>
                <w:lang w:eastAsia="zh-TW"/>
              </w:rPr>
            </w:pPr>
          </w:p>
        </w:tc>
        <w:tc>
          <w:tcPr>
            <w:tcW w:w="1810" w:type="dxa"/>
            <w:tcBorders>
              <w:top w:val="dotted" w:sz="4" w:space="0" w:color="auto"/>
              <w:left w:val="dotted" w:sz="4" w:space="0" w:color="auto"/>
              <w:bottom w:val="dotted" w:sz="4" w:space="0" w:color="auto"/>
              <w:right w:val="dotted" w:sz="4" w:space="0" w:color="auto"/>
            </w:tcBorders>
          </w:tcPr>
          <w:p w14:paraId="41C8851B" w14:textId="77777777" w:rsidR="00CC7ADA" w:rsidRPr="00CC7ADA" w:rsidRDefault="00CC7ADA" w:rsidP="00CC7ADA">
            <w:pPr>
              <w:rPr>
                <w:rFonts w:ascii="ＭＳ ゴシック" w:eastAsia="ＭＳ ゴシック" w:hAnsi="ＭＳ ゴシック" w:cs="Times New Roman"/>
                <w:lang w:eastAsia="zh-TW"/>
              </w:rPr>
            </w:pPr>
          </w:p>
        </w:tc>
        <w:tc>
          <w:tcPr>
            <w:tcW w:w="1267" w:type="dxa"/>
            <w:tcBorders>
              <w:top w:val="dotted" w:sz="4" w:space="0" w:color="auto"/>
              <w:left w:val="dotted" w:sz="4" w:space="0" w:color="auto"/>
              <w:bottom w:val="dotted" w:sz="4" w:space="0" w:color="auto"/>
            </w:tcBorders>
          </w:tcPr>
          <w:p w14:paraId="44A73F57" w14:textId="77777777" w:rsidR="00CC7ADA" w:rsidRPr="00CC7ADA" w:rsidRDefault="00CC7ADA" w:rsidP="00CC7ADA">
            <w:pPr>
              <w:jc w:val="right"/>
              <w:rPr>
                <w:rFonts w:ascii="ＭＳ ゴシック" w:eastAsia="ＭＳ ゴシック" w:hAnsi="ＭＳ ゴシック" w:cs="Times New Roman"/>
                <w:lang w:eastAsia="zh-TW"/>
              </w:rPr>
            </w:pPr>
          </w:p>
        </w:tc>
      </w:tr>
      <w:tr w:rsidR="00CC7ADA" w:rsidRPr="00CC7ADA" w14:paraId="551E535F" w14:textId="77777777" w:rsidTr="007158CB">
        <w:trPr>
          <w:trHeight w:hRule="exact" w:val="284"/>
        </w:trPr>
        <w:tc>
          <w:tcPr>
            <w:tcW w:w="1366" w:type="dxa"/>
            <w:tcBorders>
              <w:top w:val="dotted" w:sz="4" w:space="0" w:color="auto"/>
              <w:bottom w:val="single" w:sz="4" w:space="0" w:color="auto"/>
              <w:right w:val="dotted" w:sz="4" w:space="0" w:color="auto"/>
            </w:tcBorders>
          </w:tcPr>
          <w:p w14:paraId="2C38FE87" w14:textId="77777777" w:rsidR="00CC7ADA" w:rsidRPr="00CC7ADA" w:rsidRDefault="00CC7ADA" w:rsidP="00CC7ADA">
            <w:pPr>
              <w:rPr>
                <w:rFonts w:ascii="ＭＳ ゴシック" w:eastAsia="ＭＳ ゴシック" w:hAnsi="ＭＳ ゴシック" w:cs="Times New Roman"/>
                <w:lang w:eastAsia="zh-TW"/>
              </w:rPr>
            </w:pPr>
          </w:p>
        </w:tc>
        <w:tc>
          <w:tcPr>
            <w:tcW w:w="1810" w:type="dxa"/>
            <w:tcBorders>
              <w:top w:val="dotted" w:sz="4" w:space="0" w:color="auto"/>
              <w:left w:val="dotted" w:sz="4" w:space="0" w:color="auto"/>
              <w:bottom w:val="single" w:sz="4" w:space="0" w:color="auto"/>
              <w:right w:val="dotted" w:sz="4" w:space="0" w:color="auto"/>
            </w:tcBorders>
          </w:tcPr>
          <w:p w14:paraId="2189545E" w14:textId="77777777" w:rsidR="00CC7ADA" w:rsidRPr="00CC7ADA" w:rsidRDefault="00CC7ADA" w:rsidP="00CC7ADA">
            <w:pPr>
              <w:rPr>
                <w:rFonts w:ascii="ＭＳ ゴシック" w:eastAsia="ＭＳ ゴシック" w:hAnsi="ＭＳ ゴシック" w:cs="Times New Roman"/>
                <w:lang w:eastAsia="zh-TW"/>
              </w:rPr>
            </w:pPr>
          </w:p>
        </w:tc>
        <w:tc>
          <w:tcPr>
            <w:tcW w:w="1267" w:type="dxa"/>
            <w:tcBorders>
              <w:top w:val="dotted" w:sz="4" w:space="0" w:color="auto"/>
              <w:left w:val="dotted" w:sz="4" w:space="0" w:color="auto"/>
              <w:bottom w:val="single" w:sz="4" w:space="0" w:color="auto"/>
              <w:right w:val="single" w:sz="4" w:space="0" w:color="auto"/>
            </w:tcBorders>
          </w:tcPr>
          <w:p w14:paraId="2C764D07" w14:textId="77777777" w:rsidR="00CC7ADA" w:rsidRPr="00CC7ADA" w:rsidRDefault="00CC7ADA" w:rsidP="00CC7ADA">
            <w:pPr>
              <w:jc w:val="right"/>
              <w:rPr>
                <w:rFonts w:ascii="ＭＳ ゴシック" w:eastAsia="ＭＳ ゴシック" w:hAnsi="ＭＳ ゴシック" w:cs="Times New Roman"/>
                <w:lang w:eastAsia="zh-TW"/>
              </w:rPr>
            </w:pPr>
          </w:p>
        </w:tc>
        <w:tc>
          <w:tcPr>
            <w:tcW w:w="1629" w:type="dxa"/>
            <w:tcBorders>
              <w:top w:val="dotted" w:sz="4" w:space="0" w:color="auto"/>
              <w:left w:val="single" w:sz="4" w:space="0" w:color="auto"/>
              <w:bottom w:val="single" w:sz="4" w:space="0" w:color="auto"/>
              <w:right w:val="dotted" w:sz="4" w:space="0" w:color="auto"/>
            </w:tcBorders>
          </w:tcPr>
          <w:p w14:paraId="5175C5D5" w14:textId="77777777" w:rsidR="00CC7ADA" w:rsidRPr="00CC7ADA" w:rsidRDefault="00CC7ADA" w:rsidP="00CC7ADA">
            <w:pPr>
              <w:rPr>
                <w:rFonts w:ascii="ＭＳ ゴシック" w:eastAsia="ＭＳ ゴシック" w:hAnsi="ＭＳ ゴシック" w:cs="Times New Roman"/>
                <w:lang w:eastAsia="zh-TW"/>
              </w:rPr>
            </w:pPr>
          </w:p>
        </w:tc>
        <w:tc>
          <w:tcPr>
            <w:tcW w:w="1810" w:type="dxa"/>
            <w:tcBorders>
              <w:top w:val="dotted" w:sz="4" w:space="0" w:color="auto"/>
              <w:left w:val="dotted" w:sz="4" w:space="0" w:color="auto"/>
              <w:bottom w:val="single" w:sz="4" w:space="0" w:color="auto"/>
              <w:right w:val="dotted" w:sz="4" w:space="0" w:color="auto"/>
            </w:tcBorders>
          </w:tcPr>
          <w:p w14:paraId="2E335060" w14:textId="77777777" w:rsidR="00CC7ADA" w:rsidRPr="00CC7ADA" w:rsidRDefault="00CC7ADA" w:rsidP="00CC7ADA">
            <w:pPr>
              <w:rPr>
                <w:rFonts w:ascii="ＭＳ ゴシック" w:eastAsia="ＭＳ ゴシック" w:hAnsi="ＭＳ ゴシック" w:cs="Times New Roman"/>
                <w:lang w:eastAsia="zh-TW"/>
              </w:rPr>
            </w:pPr>
          </w:p>
        </w:tc>
        <w:tc>
          <w:tcPr>
            <w:tcW w:w="1267" w:type="dxa"/>
            <w:tcBorders>
              <w:top w:val="dotted" w:sz="4" w:space="0" w:color="auto"/>
              <w:left w:val="dotted" w:sz="4" w:space="0" w:color="auto"/>
              <w:bottom w:val="single" w:sz="4" w:space="0" w:color="auto"/>
            </w:tcBorders>
          </w:tcPr>
          <w:p w14:paraId="019F3E1B" w14:textId="77777777" w:rsidR="00CC7ADA" w:rsidRPr="00CC7ADA" w:rsidRDefault="00CC7ADA" w:rsidP="00CC7ADA">
            <w:pPr>
              <w:jc w:val="right"/>
              <w:rPr>
                <w:rFonts w:ascii="ＭＳ ゴシック" w:eastAsia="ＭＳ ゴシック" w:hAnsi="ＭＳ ゴシック" w:cs="Times New Roman"/>
                <w:lang w:eastAsia="zh-TW"/>
              </w:rPr>
            </w:pPr>
          </w:p>
        </w:tc>
      </w:tr>
      <w:tr w:rsidR="00CC7ADA" w:rsidRPr="00CC7ADA" w14:paraId="66EE5D9F" w14:textId="77777777" w:rsidTr="007158CB">
        <w:trPr>
          <w:trHeight w:hRule="exact" w:val="284"/>
        </w:trPr>
        <w:tc>
          <w:tcPr>
            <w:tcW w:w="1366" w:type="dxa"/>
            <w:tcBorders>
              <w:right w:val="dotted" w:sz="4" w:space="0" w:color="auto"/>
            </w:tcBorders>
          </w:tcPr>
          <w:p w14:paraId="07713AE2" w14:textId="77777777" w:rsidR="00CC7ADA" w:rsidRPr="00CC7ADA" w:rsidRDefault="00CC7ADA" w:rsidP="00CC7ADA">
            <w:pPr>
              <w:jc w:val="cente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合　計</w:t>
            </w:r>
          </w:p>
        </w:tc>
        <w:tc>
          <w:tcPr>
            <w:tcW w:w="1810" w:type="dxa"/>
            <w:tcBorders>
              <w:left w:val="dotted" w:sz="4" w:space="0" w:color="auto"/>
              <w:right w:val="dotted" w:sz="4" w:space="0" w:color="auto"/>
            </w:tcBorders>
          </w:tcPr>
          <w:p w14:paraId="1DECA71A" w14:textId="77777777" w:rsidR="00CC7ADA" w:rsidRPr="00CC7ADA" w:rsidRDefault="00CC7ADA" w:rsidP="00CC7ADA">
            <w:pPr>
              <w:rPr>
                <w:rFonts w:ascii="ＭＳ ゴシック" w:eastAsia="ＭＳ ゴシック" w:hAnsi="ＭＳ ゴシック" w:cs="Times New Roman"/>
                <w:lang w:eastAsia="zh-TW"/>
              </w:rPr>
            </w:pPr>
          </w:p>
        </w:tc>
        <w:tc>
          <w:tcPr>
            <w:tcW w:w="1267" w:type="dxa"/>
            <w:tcBorders>
              <w:left w:val="dotted" w:sz="4" w:space="0" w:color="auto"/>
              <w:right w:val="single" w:sz="4" w:space="0" w:color="auto"/>
            </w:tcBorders>
          </w:tcPr>
          <w:p w14:paraId="1AD3505D" w14:textId="77777777" w:rsidR="00CC7ADA" w:rsidRPr="00CC7ADA" w:rsidRDefault="00CC7ADA" w:rsidP="00CC7ADA">
            <w:pPr>
              <w:jc w:val="right"/>
              <w:rPr>
                <w:rFonts w:ascii="ＭＳ ゴシック" w:eastAsia="ＭＳ ゴシック" w:hAnsi="ＭＳ ゴシック" w:cs="Times New Roman"/>
                <w:lang w:eastAsia="zh-TW"/>
              </w:rPr>
            </w:pPr>
          </w:p>
        </w:tc>
        <w:tc>
          <w:tcPr>
            <w:tcW w:w="1629" w:type="dxa"/>
            <w:tcBorders>
              <w:left w:val="single" w:sz="4" w:space="0" w:color="auto"/>
              <w:right w:val="dotted" w:sz="4" w:space="0" w:color="auto"/>
            </w:tcBorders>
          </w:tcPr>
          <w:p w14:paraId="37BEB0F0" w14:textId="77777777" w:rsidR="00CC7ADA" w:rsidRPr="00CC7ADA" w:rsidRDefault="00CC7ADA" w:rsidP="00CC7ADA">
            <w:pPr>
              <w:jc w:val="cente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合　計</w:t>
            </w:r>
          </w:p>
        </w:tc>
        <w:tc>
          <w:tcPr>
            <w:tcW w:w="1810" w:type="dxa"/>
            <w:tcBorders>
              <w:left w:val="dotted" w:sz="4" w:space="0" w:color="auto"/>
              <w:right w:val="dotted" w:sz="4" w:space="0" w:color="auto"/>
            </w:tcBorders>
          </w:tcPr>
          <w:p w14:paraId="2996C706" w14:textId="77777777" w:rsidR="00CC7ADA" w:rsidRPr="00CC7ADA" w:rsidRDefault="00CC7ADA" w:rsidP="00CC7ADA">
            <w:pPr>
              <w:rPr>
                <w:rFonts w:ascii="ＭＳ ゴシック" w:eastAsia="ＭＳ ゴシック" w:hAnsi="ＭＳ ゴシック" w:cs="Times New Roman"/>
                <w:lang w:eastAsia="zh-TW"/>
              </w:rPr>
            </w:pPr>
          </w:p>
        </w:tc>
        <w:tc>
          <w:tcPr>
            <w:tcW w:w="1267" w:type="dxa"/>
            <w:tcBorders>
              <w:left w:val="dotted" w:sz="4" w:space="0" w:color="auto"/>
            </w:tcBorders>
          </w:tcPr>
          <w:p w14:paraId="185DF0DF" w14:textId="77777777" w:rsidR="00CC7ADA" w:rsidRPr="00CC7ADA" w:rsidRDefault="00CC7ADA" w:rsidP="00CC7ADA">
            <w:pPr>
              <w:jc w:val="right"/>
              <w:rPr>
                <w:rFonts w:ascii="ＭＳ ゴシック" w:eastAsia="ＭＳ ゴシック" w:hAnsi="ＭＳ ゴシック" w:cs="Times New Roman"/>
              </w:rPr>
            </w:pPr>
          </w:p>
        </w:tc>
      </w:tr>
    </w:tbl>
    <w:p w14:paraId="618A88F5" w14:textId="77777777" w:rsidR="00CC7ADA" w:rsidRPr="00CC7ADA" w:rsidRDefault="00CC7ADA" w:rsidP="00CC7ADA">
      <w:pPr>
        <w:rPr>
          <w:rFonts w:ascii="ＭＳ ゴシック" w:eastAsia="ＭＳ ゴシック" w:hAnsi="ＭＳ ゴシック" w:cs="Times New Roman"/>
        </w:rPr>
      </w:pPr>
    </w:p>
    <w:p w14:paraId="1AB503EF" w14:textId="77777777" w:rsidR="00CC7ADA" w:rsidRPr="00CC7ADA" w:rsidRDefault="00CC7ADA" w:rsidP="00CC7ADA">
      <w:pPr>
        <w:rPr>
          <w:rFonts w:ascii="ＭＳ ゴシック" w:eastAsia="ＭＳ ゴシック" w:hAnsi="ＭＳ ゴシック" w:cs="Times New Roman"/>
        </w:rPr>
      </w:pPr>
      <w:r w:rsidRPr="00CC7ADA">
        <w:rPr>
          <w:rFonts w:ascii="ＭＳ ゴシック" w:eastAsia="ＭＳ ゴシック" w:hAnsi="ＭＳ ゴシック" w:cs="Times New Roman" w:hint="eastAsia"/>
        </w:rPr>
        <w:t>注１．予算書のフォームは各大会により部会が違うので、モデルを作りにくい。</w:t>
      </w:r>
    </w:p>
    <w:p w14:paraId="2D64B500" w14:textId="77777777" w:rsidR="00CC7ADA" w:rsidRPr="00CC7ADA" w:rsidRDefault="00CC7ADA" w:rsidP="00CC7ADA">
      <w:pPr>
        <w:rPr>
          <w:rFonts w:ascii="ＭＳ ゴシック" w:eastAsia="ＭＳ ゴシック" w:hAnsi="ＭＳ ゴシック" w:cs="Times New Roman"/>
        </w:rPr>
      </w:pPr>
      <w:r w:rsidRPr="00CC7ADA">
        <w:rPr>
          <w:rFonts w:ascii="ＭＳ ゴシック" w:eastAsia="ＭＳ ゴシック" w:hAnsi="ＭＳ ゴシック" w:cs="Times New Roman" w:hint="eastAsia"/>
        </w:rPr>
        <w:t>注２．決算書は予算書対比で作成する。</w:t>
      </w:r>
    </w:p>
    <w:p w14:paraId="0B809E4A" w14:textId="77777777" w:rsidR="00CC7ADA" w:rsidRPr="00CC7ADA" w:rsidRDefault="00CC7ADA" w:rsidP="00CC7ADA">
      <w:pPr>
        <w:rPr>
          <w:rFonts w:ascii="ＭＳ ゴシック" w:eastAsia="ＭＳ ゴシック" w:hAnsi="ＭＳ ゴシック" w:cs="Times New Roman"/>
        </w:rPr>
      </w:pPr>
    </w:p>
    <w:p w14:paraId="604535D4" w14:textId="77777777" w:rsidR="00CC7ADA" w:rsidRPr="00CC7ADA" w:rsidRDefault="00CC7ADA" w:rsidP="00CC7ADA">
      <w:pPr>
        <w:jc w:val="center"/>
        <w:outlineLvl w:val="0"/>
        <w:rPr>
          <w:rFonts w:ascii="ＭＳ ゴシック" w:eastAsia="ＭＳ ゴシック" w:hAnsi="ＭＳ ゴシック" w:cs="Times New Roman"/>
          <w:sz w:val="24"/>
          <w:u w:val="thick"/>
        </w:rPr>
      </w:pPr>
      <w:r w:rsidRPr="00CC7ADA">
        <w:rPr>
          <w:rFonts w:ascii="ＭＳ ゴシック" w:eastAsia="ＭＳ ゴシック" w:hAnsi="ＭＳ ゴシック" w:cs="Times New Roman"/>
          <w:sz w:val="24"/>
        </w:rPr>
        <w:br w:type="page"/>
      </w:r>
      <w:r w:rsidRPr="00CC7ADA">
        <w:rPr>
          <w:rFonts w:ascii="ＭＳ ゴシック" w:eastAsia="ＭＳ ゴシック" w:hAnsi="ＭＳ ゴシック" w:cs="Times New Roman" w:hint="eastAsia"/>
          <w:sz w:val="24"/>
          <w:u w:val="thick"/>
        </w:rPr>
        <w:t>日本</w:t>
      </w:r>
      <w:r w:rsidRPr="00CC7ADA">
        <w:rPr>
          <w:rFonts w:ascii="ＭＳ ゴシック" w:eastAsia="ＭＳ ゴシック" w:hAnsi="ＭＳ ゴシック" w:cs="Times New Roman" w:hint="eastAsia"/>
          <w:sz w:val="24"/>
          <w:u w:val="thick"/>
          <w:lang w:eastAsia="zh-CN"/>
        </w:rPr>
        <w:t>商工会議所青年部</w:t>
      </w:r>
    </w:p>
    <w:p w14:paraId="5A2EE1A7" w14:textId="77777777" w:rsidR="00CC7ADA" w:rsidRPr="00CC7ADA" w:rsidRDefault="00CC7ADA" w:rsidP="00CC7ADA">
      <w:pPr>
        <w:jc w:val="center"/>
        <w:rPr>
          <w:rFonts w:ascii="ＭＳ ゴシック" w:eastAsia="ＭＳ ゴシック" w:hAnsi="ＭＳ ゴシック" w:cs="Times New Roman"/>
          <w:sz w:val="24"/>
          <w:lang w:eastAsia="zh-TW"/>
        </w:rPr>
      </w:pPr>
      <w:r w:rsidRPr="00CC7ADA">
        <w:rPr>
          <w:rFonts w:ascii="ＭＳ ゴシック" w:eastAsia="ＭＳ ゴシック" w:hAnsi="ＭＳ ゴシック" w:cs="Times New Roman" w:hint="eastAsia"/>
          <w:sz w:val="24"/>
          <w:u w:val="thick"/>
          <w:lang w:eastAsia="zh-TW"/>
        </w:rPr>
        <w:t xml:space="preserve">第　</w:t>
      </w:r>
      <w:r w:rsidRPr="00CC7ADA">
        <w:rPr>
          <w:rFonts w:ascii="ＭＳ ゴシック" w:eastAsia="ＭＳ ゴシック" w:hAnsi="ＭＳ ゴシック" w:cs="Times New Roman" w:hint="eastAsia"/>
          <w:sz w:val="24"/>
          <w:u w:val="thick"/>
        </w:rPr>
        <w:t xml:space="preserve">　</w:t>
      </w:r>
      <w:r w:rsidRPr="00CC7ADA">
        <w:rPr>
          <w:rFonts w:ascii="ＭＳ ゴシック" w:eastAsia="ＭＳ ゴシック" w:hAnsi="ＭＳ ゴシック" w:cs="Times New Roman" w:hint="eastAsia"/>
          <w:sz w:val="24"/>
          <w:u w:val="thick"/>
          <w:lang w:eastAsia="zh-TW"/>
        </w:rPr>
        <w:t>回</w:t>
      </w:r>
      <w:r w:rsidRPr="00CC7ADA">
        <w:rPr>
          <w:rFonts w:ascii="ＭＳ ゴシック" w:eastAsia="ＭＳ ゴシック" w:hAnsi="ＭＳ ゴシック" w:cs="Times New Roman" w:hint="eastAsia"/>
          <w:sz w:val="24"/>
          <w:u w:val="thick"/>
        </w:rPr>
        <w:t>（　年度）</w:t>
      </w:r>
      <w:r w:rsidRPr="00CC7ADA">
        <w:rPr>
          <w:rFonts w:ascii="ＭＳ ゴシック" w:eastAsia="ＭＳ ゴシック" w:hAnsi="ＭＳ ゴシック" w:cs="Times New Roman" w:hint="eastAsia"/>
          <w:sz w:val="24"/>
          <w:u w:val="thick"/>
          <w:lang w:eastAsia="zh-CN"/>
        </w:rPr>
        <w:t>全国大会</w:t>
      </w:r>
      <w:r w:rsidRPr="00CC7ADA">
        <w:rPr>
          <w:rFonts w:ascii="ＭＳ ゴシック" w:eastAsia="ＭＳ ゴシック" w:hAnsi="ＭＳ ゴシック" w:cs="Times New Roman" w:hint="eastAsia"/>
          <w:sz w:val="24"/>
          <w:u w:val="thick"/>
          <w:lang w:eastAsia="zh-TW"/>
        </w:rPr>
        <w:t>支出明細書（案）</w:t>
      </w:r>
    </w:p>
    <w:p w14:paraId="5393A320" w14:textId="77777777" w:rsidR="00CC7ADA" w:rsidRPr="00CC7ADA" w:rsidRDefault="00CC7ADA" w:rsidP="00CC7ADA">
      <w:pPr>
        <w:jc w:val="right"/>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単位：千円</w:t>
      </w:r>
    </w:p>
    <w:tbl>
      <w:tblPr>
        <w:tblW w:w="9177"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0"/>
        <w:gridCol w:w="1991"/>
        <w:gridCol w:w="1269"/>
        <w:gridCol w:w="1522"/>
        <w:gridCol w:w="1701"/>
        <w:gridCol w:w="1134"/>
      </w:tblGrid>
      <w:tr w:rsidR="00CC7ADA" w:rsidRPr="00CC7ADA" w14:paraId="533EE04D" w14:textId="77777777" w:rsidTr="007158CB">
        <w:trPr>
          <w:trHeight w:hRule="exact" w:val="284"/>
        </w:trPr>
        <w:tc>
          <w:tcPr>
            <w:tcW w:w="1560" w:type="dxa"/>
            <w:tcBorders>
              <w:bottom w:val="single" w:sz="4" w:space="0" w:color="auto"/>
              <w:right w:val="dotted" w:sz="4" w:space="0" w:color="auto"/>
            </w:tcBorders>
          </w:tcPr>
          <w:p w14:paraId="61E5EC32" w14:textId="77777777" w:rsidR="00CC7ADA" w:rsidRPr="00CC7ADA" w:rsidRDefault="00CC7ADA" w:rsidP="00CC7ADA">
            <w:pPr>
              <w:jc w:val="cente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費　　目</w:t>
            </w:r>
          </w:p>
        </w:tc>
        <w:tc>
          <w:tcPr>
            <w:tcW w:w="1991" w:type="dxa"/>
            <w:tcBorders>
              <w:left w:val="dotted" w:sz="4" w:space="0" w:color="auto"/>
              <w:bottom w:val="single" w:sz="4" w:space="0" w:color="auto"/>
              <w:right w:val="dotted" w:sz="4" w:space="0" w:color="auto"/>
            </w:tcBorders>
          </w:tcPr>
          <w:p w14:paraId="4CA337BE" w14:textId="77777777" w:rsidR="00CC7ADA" w:rsidRPr="00CC7ADA" w:rsidRDefault="00CC7ADA" w:rsidP="00CC7ADA">
            <w:pPr>
              <w:jc w:val="cente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内　訳</w:t>
            </w:r>
          </w:p>
        </w:tc>
        <w:tc>
          <w:tcPr>
            <w:tcW w:w="1269" w:type="dxa"/>
            <w:tcBorders>
              <w:left w:val="dotted" w:sz="4" w:space="0" w:color="auto"/>
              <w:bottom w:val="single" w:sz="4" w:space="0" w:color="auto"/>
              <w:right w:val="single" w:sz="4" w:space="0" w:color="auto"/>
            </w:tcBorders>
          </w:tcPr>
          <w:p w14:paraId="2C9E5E59" w14:textId="77777777" w:rsidR="00CC7ADA" w:rsidRPr="00CC7ADA" w:rsidRDefault="00CC7ADA" w:rsidP="00CC7ADA">
            <w:pPr>
              <w:jc w:val="cente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金　　額</w:t>
            </w:r>
          </w:p>
        </w:tc>
        <w:tc>
          <w:tcPr>
            <w:tcW w:w="1522" w:type="dxa"/>
            <w:tcBorders>
              <w:left w:val="single" w:sz="4" w:space="0" w:color="auto"/>
              <w:bottom w:val="single" w:sz="4" w:space="0" w:color="auto"/>
              <w:right w:val="dotted" w:sz="4" w:space="0" w:color="auto"/>
            </w:tcBorders>
          </w:tcPr>
          <w:p w14:paraId="52964C81" w14:textId="77777777" w:rsidR="00CC7ADA" w:rsidRPr="00CC7ADA" w:rsidRDefault="00CC7ADA" w:rsidP="00CC7ADA">
            <w:pPr>
              <w:jc w:val="cente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費　　目</w:t>
            </w:r>
          </w:p>
        </w:tc>
        <w:tc>
          <w:tcPr>
            <w:tcW w:w="1701" w:type="dxa"/>
            <w:tcBorders>
              <w:left w:val="dotted" w:sz="4" w:space="0" w:color="auto"/>
              <w:bottom w:val="single" w:sz="4" w:space="0" w:color="auto"/>
              <w:right w:val="dotted" w:sz="4" w:space="0" w:color="auto"/>
            </w:tcBorders>
          </w:tcPr>
          <w:p w14:paraId="6B01D856" w14:textId="77777777" w:rsidR="00CC7ADA" w:rsidRPr="00CC7ADA" w:rsidRDefault="00CC7ADA" w:rsidP="00CC7ADA">
            <w:pPr>
              <w:jc w:val="center"/>
              <w:rPr>
                <w:rFonts w:ascii="ＭＳ ゴシック" w:eastAsia="ＭＳ ゴシック" w:hAnsi="ＭＳ ゴシック" w:cs="Times New Roman"/>
                <w:lang w:eastAsia="zh-CN"/>
              </w:rPr>
            </w:pPr>
            <w:r w:rsidRPr="00CC7ADA">
              <w:rPr>
                <w:rFonts w:ascii="ＭＳ ゴシック" w:eastAsia="ＭＳ ゴシック" w:hAnsi="ＭＳ ゴシック" w:cs="Times New Roman" w:hint="eastAsia"/>
                <w:lang w:eastAsia="zh-CN"/>
              </w:rPr>
              <w:t>内　訳</w:t>
            </w:r>
          </w:p>
        </w:tc>
        <w:tc>
          <w:tcPr>
            <w:tcW w:w="1134" w:type="dxa"/>
            <w:tcBorders>
              <w:left w:val="dotted" w:sz="4" w:space="0" w:color="auto"/>
              <w:bottom w:val="single" w:sz="4" w:space="0" w:color="auto"/>
            </w:tcBorders>
          </w:tcPr>
          <w:p w14:paraId="40D55587" w14:textId="77777777" w:rsidR="00CC7ADA" w:rsidRPr="00CC7ADA" w:rsidRDefault="00CC7ADA" w:rsidP="00CC7ADA">
            <w:pPr>
              <w:jc w:val="center"/>
              <w:rPr>
                <w:rFonts w:ascii="ＭＳ ゴシック" w:eastAsia="ＭＳ ゴシック" w:hAnsi="ＭＳ ゴシック" w:cs="Times New Roman"/>
                <w:lang w:eastAsia="zh-CN"/>
              </w:rPr>
            </w:pPr>
            <w:r w:rsidRPr="00CC7ADA">
              <w:rPr>
                <w:rFonts w:ascii="ＭＳ ゴシック" w:eastAsia="ＭＳ ゴシック" w:hAnsi="ＭＳ ゴシック" w:cs="Times New Roman" w:hint="eastAsia"/>
                <w:lang w:eastAsia="zh-CN"/>
              </w:rPr>
              <w:t>金　　額</w:t>
            </w:r>
          </w:p>
        </w:tc>
      </w:tr>
      <w:tr w:rsidR="00CC7ADA" w:rsidRPr="00CC7ADA" w14:paraId="4D588D17" w14:textId="77777777" w:rsidTr="007158CB">
        <w:trPr>
          <w:trHeight w:hRule="exact" w:val="284"/>
        </w:trPr>
        <w:tc>
          <w:tcPr>
            <w:tcW w:w="1560" w:type="dxa"/>
            <w:tcBorders>
              <w:top w:val="single" w:sz="4" w:space="0" w:color="auto"/>
              <w:bottom w:val="dotted" w:sz="4" w:space="0" w:color="auto"/>
              <w:right w:val="dotted" w:sz="4" w:space="0" w:color="auto"/>
            </w:tcBorders>
            <w:shd w:val="clear" w:color="auto" w:fill="00FF00"/>
          </w:tcPr>
          <w:p w14:paraId="2E2FD605" w14:textId="77777777" w:rsidR="00CC7ADA" w:rsidRPr="00CC7ADA" w:rsidRDefault="00CC7ADA" w:rsidP="00CC7ADA">
            <w:pPr>
              <w:rPr>
                <w:rFonts w:ascii="ＭＳ ゴシック" w:eastAsia="ＭＳ ゴシック" w:hAnsi="ＭＳ ゴシック" w:cs="Times New Roman"/>
                <w:lang w:eastAsia="zh-CN"/>
              </w:rPr>
            </w:pPr>
            <w:r w:rsidRPr="00CC7ADA">
              <w:rPr>
                <w:rFonts w:ascii="ＭＳ ゴシック" w:eastAsia="ＭＳ ゴシック" w:hAnsi="ＭＳ ゴシック" w:cs="Times New Roman" w:hint="eastAsia"/>
                <w:lang w:eastAsia="zh-CN"/>
              </w:rPr>
              <w:t>総務部会</w:t>
            </w:r>
          </w:p>
        </w:tc>
        <w:tc>
          <w:tcPr>
            <w:tcW w:w="1991" w:type="dxa"/>
            <w:tcBorders>
              <w:top w:val="single" w:sz="4" w:space="0" w:color="auto"/>
              <w:left w:val="dotted" w:sz="4" w:space="0" w:color="auto"/>
              <w:bottom w:val="dotted" w:sz="4" w:space="0" w:color="auto"/>
              <w:right w:val="dotted" w:sz="4" w:space="0" w:color="auto"/>
            </w:tcBorders>
            <w:shd w:val="clear" w:color="auto" w:fill="00FF00"/>
          </w:tcPr>
          <w:p w14:paraId="7C3254CE" w14:textId="77777777" w:rsidR="00CC7ADA" w:rsidRPr="00CC7ADA" w:rsidRDefault="00CC7ADA" w:rsidP="00CC7ADA">
            <w:pPr>
              <w:rPr>
                <w:rFonts w:ascii="ＭＳ ゴシック" w:eastAsia="ＭＳ ゴシック" w:hAnsi="ＭＳ ゴシック" w:cs="Times New Roman"/>
                <w:lang w:eastAsia="zh-CN"/>
              </w:rPr>
            </w:pPr>
          </w:p>
        </w:tc>
        <w:tc>
          <w:tcPr>
            <w:tcW w:w="1269" w:type="dxa"/>
            <w:tcBorders>
              <w:top w:val="single" w:sz="4" w:space="0" w:color="auto"/>
              <w:left w:val="dotted" w:sz="4" w:space="0" w:color="auto"/>
              <w:bottom w:val="dotted" w:sz="4" w:space="0" w:color="auto"/>
              <w:right w:val="single" w:sz="4" w:space="0" w:color="auto"/>
            </w:tcBorders>
            <w:shd w:val="clear" w:color="auto" w:fill="00FF00"/>
          </w:tcPr>
          <w:p w14:paraId="31EC5E9E" w14:textId="77777777" w:rsidR="00CC7ADA" w:rsidRPr="00CC7ADA" w:rsidRDefault="00CC7ADA" w:rsidP="00CC7ADA">
            <w:pPr>
              <w:jc w:val="right"/>
              <w:rPr>
                <w:rFonts w:ascii="ＭＳ ゴシック" w:eastAsia="ＭＳ ゴシック" w:hAnsi="ＭＳ ゴシック" w:cs="Times New Roman"/>
                <w:lang w:eastAsia="zh-CN"/>
              </w:rPr>
            </w:pPr>
          </w:p>
        </w:tc>
        <w:tc>
          <w:tcPr>
            <w:tcW w:w="1522" w:type="dxa"/>
            <w:tcBorders>
              <w:top w:val="single" w:sz="4" w:space="0" w:color="auto"/>
              <w:left w:val="single" w:sz="4" w:space="0" w:color="auto"/>
              <w:bottom w:val="dotted" w:sz="4" w:space="0" w:color="auto"/>
              <w:right w:val="dotted" w:sz="4" w:space="0" w:color="auto"/>
            </w:tcBorders>
            <w:shd w:val="clear" w:color="auto" w:fill="00FF00"/>
          </w:tcPr>
          <w:p w14:paraId="53F6AFEF" w14:textId="77777777" w:rsidR="00CC7ADA" w:rsidRPr="00CC7ADA" w:rsidRDefault="00CC7ADA" w:rsidP="00CC7ADA">
            <w:pPr>
              <w:rPr>
                <w:rFonts w:ascii="ＭＳ ゴシック" w:eastAsia="ＭＳ ゴシック" w:hAnsi="ＭＳ ゴシック" w:cs="Times New Roman"/>
                <w:lang w:eastAsia="zh-CN"/>
              </w:rPr>
            </w:pPr>
            <w:r w:rsidRPr="00CC7ADA">
              <w:rPr>
                <w:rFonts w:ascii="ＭＳ ゴシック" w:eastAsia="ＭＳ ゴシック" w:hAnsi="ＭＳ ゴシック" w:cs="Times New Roman" w:hint="eastAsia"/>
                <w:lang w:eastAsia="zh-CN"/>
              </w:rPr>
              <w:t>分科会部会</w:t>
            </w:r>
          </w:p>
        </w:tc>
        <w:tc>
          <w:tcPr>
            <w:tcW w:w="1701" w:type="dxa"/>
            <w:tcBorders>
              <w:top w:val="single" w:sz="4" w:space="0" w:color="auto"/>
              <w:left w:val="dotted" w:sz="4" w:space="0" w:color="auto"/>
              <w:bottom w:val="dotted" w:sz="4" w:space="0" w:color="auto"/>
              <w:right w:val="dotted" w:sz="4" w:space="0" w:color="auto"/>
            </w:tcBorders>
            <w:shd w:val="clear" w:color="auto" w:fill="00FF00"/>
          </w:tcPr>
          <w:p w14:paraId="39C84A2D" w14:textId="77777777" w:rsidR="00CC7ADA" w:rsidRPr="00CC7ADA" w:rsidRDefault="00CC7ADA" w:rsidP="00CC7ADA">
            <w:pPr>
              <w:tabs>
                <w:tab w:val="center" w:pos="4252"/>
                <w:tab w:val="right" w:pos="8504"/>
              </w:tabs>
              <w:snapToGrid w:val="0"/>
              <w:rPr>
                <w:rFonts w:ascii="ＭＳ ゴシック" w:eastAsia="ＭＳ ゴシック" w:hAnsi="ＭＳ ゴシック" w:cs="Times New Roman"/>
                <w:lang w:eastAsia="zh-CN"/>
              </w:rPr>
            </w:pPr>
          </w:p>
        </w:tc>
        <w:tc>
          <w:tcPr>
            <w:tcW w:w="1134" w:type="dxa"/>
            <w:tcBorders>
              <w:top w:val="single" w:sz="4" w:space="0" w:color="auto"/>
              <w:left w:val="dotted" w:sz="4" w:space="0" w:color="auto"/>
              <w:bottom w:val="dotted" w:sz="4" w:space="0" w:color="auto"/>
            </w:tcBorders>
            <w:shd w:val="clear" w:color="auto" w:fill="00FF00"/>
          </w:tcPr>
          <w:p w14:paraId="53D27ED5" w14:textId="77777777" w:rsidR="00CC7ADA" w:rsidRPr="00CC7ADA" w:rsidRDefault="00CC7ADA" w:rsidP="00CC7ADA">
            <w:pPr>
              <w:jc w:val="right"/>
              <w:rPr>
                <w:rFonts w:ascii="ＭＳ ゴシック" w:eastAsia="ＭＳ ゴシック" w:hAnsi="ＭＳ ゴシック" w:cs="Times New Roman"/>
                <w:lang w:eastAsia="zh-CN"/>
              </w:rPr>
            </w:pPr>
          </w:p>
        </w:tc>
      </w:tr>
      <w:tr w:rsidR="00CC7ADA" w:rsidRPr="00CC7ADA" w14:paraId="6DB1C413" w14:textId="77777777" w:rsidTr="007158CB">
        <w:trPr>
          <w:trHeight w:hRule="exact" w:val="284"/>
        </w:trPr>
        <w:tc>
          <w:tcPr>
            <w:tcW w:w="1560" w:type="dxa"/>
            <w:tcBorders>
              <w:top w:val="dotted" w:sz="4" w:space="0" w:color="auto"/>
              <w:bottom w:val="dotted" w:sz="4" w:space="0" w:color="auto"/>
              <w:right w:val="dotted" w:sz="4" w:space="0" w:color="auto"/>
            </w:tcBorders>
          </w:tcPr>
          <w:p w14:paraId="592991C8" w14:textId="77777777" w:rsidR="00CC7ADA" w:rsidRPr="00CC7ADA" w:rsidRDefault="00CC7ADA" w:rsidP="00CC7ADA">
            <w:pPr>
              <w:rPr>
                <w:rFonts w:ascii="ＭＳ ゴシック" w:eastAsia="ＭＳ ゴシック" w:hAnsi="ＭＳ ゴシック" w:cs="Times New Roman"/>
                <w:lang w:eastAsia="zh-CN"/>
              </w:rPr>
            </w:pPr>
          </w:p>
        </w:tc>
        <w:tc>
          <w:tcPr>
            <w:tcW w:w="1991" w:type="dxa"/>
            <w:tcBorders>
              <w:top w:val="dotted" w:sz="4" w:space="0" w:color="auto"/>
              <w:left w:val="dotted" w:sz="4" w:space="0" w:color="auto"/>
              <w:bottom w:val="dotted" w:sz="4" w:space="0" w:color="auto"/>
              <w:right w:val="dotted" w:sz="4" w:space="0" w:color="auto"/>
            </w:tcBorders>
          </w:tcPr>
          <w:p w14:paraId="2ACA8B1C"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企画運営費</w:t>
            </w:r>
          </w:p>
        </w:tc>
        <w:tc>
          <w:tcPr>
            <w:tcW w:w="1269" w:type="dxa"/>
            <w:tcBorders>
              <w:top w:val="dotted" w:sz="4" w:space="0" w:color="auto"/>
              <w:left w:val="dotted" w:sz="4" w:space="0" w:color="auto"/>
              <w:bottom w:val="dotted" w:sz="4" w:space="0" w:color="auto"/>
              <w:right w:val="single" w:sz="4" w:space="0" w:color="auto"/>
            </w:tcBorders>
          </w:tcPr>
          <w:p w14:paraId="374788C4" w14:textId="77777777" w:rsidR="00CC7ADA" w:rsidRPr="00CC7ADA" w:rsidRDefault="00CC7ADA" w:rsidP="00CC7ADA">
            <w:pPr>
              <w:jc w:val="right"/>
              <w:rPr>
                <w:rFonts w:ascii="ＭＳ ゴシック" w:eastAsia="ＭＳ ゴシック" w:hAnsi="ＭＳ ゴシック" w:cs="Times New Roman"/>
                <w:lang w:eastAsia="zh-TW"/>
              </w:rPr>
            </w:pPr>
          </w:p>
        </w:tc>
        <w:tc>
          <w:tcPr>
            <w:tcW w:w="1522" w:type="dxa"/>
            <w:tcBorders>
              <w:top w:val="dotted" w:sz="4" w:space="0" w:color="auto"/>
              <w:left w:val="single" w:sz="4" w:space="0" w:color="auto"/>
              <w:bottom w:val="dotted" w:sz="4" w:space="0" w:color="auto"/>
              <w:right w:val="dotted" w:sz="4" w:space="0" w:color="auto"/>
            </w:tcBorders>
          </w:tcPr>
          <w:p w14:paraId="4E5687A4" w14:textId="77777777" w:rsidR="00CC7ADA" w:rsidRPr="00CC7ADA" w:rsidRDefault="00CC7ADA" w:rsidP="00CC7ADA">
            <w:pPr>
              <w:rPr>
                <w:rFonts w:ascii="ＭＳ ゴシック" w:eastAsia="ＭＳ ゴシック" w:hAnsi="ＭＳ ゴシック" w:cs="Times New Roman"/>
                <w:lang w:eastAsia="zh-TW"/>
              </w:rPr>
            </w:pPr>
          </w:p>
        </w:tc>
        <w:tc>
          <w:tcPr>
            <w:tcW w:w="1701" w:type="dxa"/>
            <w:tcBorders>
              <w:top w:val="dotted" w:sz="4" w:space="0" w:color="auto"/>
              <w:left w:val="dotted" w:sz="4" w:space="0" w:color="auto"/>
              <w:bottom w:val="dotted" w:sz="4" w:space="0" w:color="auto"/>
              <w:right w:val="dotted" w:sz="4" w:space="0" w:color="auto"/>
            </w:tcBorders>
          </w:tcPr>
          <w:p w14:paraId="689E8082" w14:textId="77777777" w:rsidR="00CC7ADA" w:rsidRPr="00CC7ADA" w:rsidRDefault="00CC7ADA" w:rsidP="00CC7ADA">
            <w:pPr>
              <w:tabs>
                <w:tab w:val="center" w:pos="4252"/>
                <w:tab w:val="right" w:pos="8504"/>
              </w:tabs>
              <w:snapToGrid w:val="0"/>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会場設営費</w:t>
            </w:r>
          </w:p>
        </w:tc>
        <w:tc>
          <w:tcPr>
            <w:tcW w:w="1134" w:type="dxa"/>
            <w:tcBorders>
              <w:top w:val="dotted" w:sz="4" w:space="0" w:color="auto"/>
              <w:left w:val="dotted" w:sz="4" w:space="0" w:color="auto"/>
              <w:bottom w:val="dotted" w:sz="4" w:space="0" w:color="auto"/>
            </w:tcBorders>
          </w:tcPr>
          <w:p w14:paraId="23B4E494" w14:textId="77777777" w:rsidR="00CC7ADA" w:rsidRPr="00CC7ADA" w:rsidRDefault="00CC7ADA" w:rsidP="00CC7ADA">
            <w:pPr>
              <w:jc w:val="right"/>
              <w:rPr>
                <w:rFonts w:ascii="ＭＳ ゴシック" w:eastAsia="ＭＳ ゴシック" w:hAnsi="ＭＳ ゴシック" w:cs="Times New Roman"/>
                <w:lang w:eastAsia="zh-TW"/>
              </w:rPr>
            </w:pPr>
          </w:p>
        </w:tc>
      </w:tr>
      <w:tr w:rsidR="00CC7ADA" w:rsidRPr="00CC7ADA" w14:paraId="4B91EC44" w14:textId="77777777" w:rsidTr="007158CB">
        <w:trPr>
          <w:trHeight w:hRule="exact" w:val="284"/>
        </w:trPr>
        <w:tc>
          <w:tcPr>
            <w:tcW w:w="1560" w:type="dxa"/>
            <w:tcBorders>
              <w:top w:val="dotted" w:sz="4" w:space="0" w:color="auto"/>
              <w:bottom w:val="dotted" w:sz="4" w:space="0" w:color="auto"/>
              <w:right w:val="dotted" w:sz="4" w:space="0" w:color="auto"/>
            </w:tcBorders>
          </w:tcPr>
          <w:p w14:paraId="57BC0396" w14:textId="77777777" w:rsidR="00CC7ADA" w:rsidRPr="00CC7ADA" w:rsidRDefault="00CC7ADA" w:rsidP="00CC7ADA">
            <w:pPr>
              <w:rPr>
                <w:rFonts w:ascii="ＭＳ ゴシック" w:eastAsia="ＭＳ ゴシック" w:hAnsi="ＭＳ ゴシック" w:cs="Times New Roman"/>
                <w:lang w:eastAsia="zh-TW"/>
              </w:rPr>
            </w:pPr>
          </w:p>
        </w:tc>
        <w:tc>
          <w:tcPr>
            <w:tcW w:w="1991" w:type="dxa"/>
            <w:tcBorders>
              <w:top w:val="dotted" w:sz="4" w:space="0" w:color="auto"/>
              <w:left w:val="dotted" w:sz="4" w:space="0" w:color="auto"/>
              <w:bottom w:val="dotted" w:sz="4" w:space="0" w:color="auto"/>
              <w:right w:val="dotted" w:sz="4" w:space="0" w:color="auto"/>
            </w:tcBorders>
          </w:tcPr>
          <w:p w14:paraId="62E286E7"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報告書作成費</w:t>
            </w:r>
          </w:p>
        </w:tc>
        <w:tc>
          <w:tcPr>
            <w:tcW w:w="1269" w:type="dxa"/>
            <w:tcBorders>
              <w:top w:val="dotted" w:sz="4" w:space="0" w:color="auto"/>
              <w:left w:val="dotted" w:sz="4" w:space="0" w:color="auto"/>
              <w:bottom w:val="dotted" w:sz="4" w:space="0" w:color="auto"/>
              <w:right w:val="single" w:sz="4" w:space="0" w:color="auto"/>
            </w:tcBorders>
          </w:tcPr>
          <w:p w14:paraId="275E3DF6" w14:textId="77777777" w:rsidR="00CC7ADA" w:rsidRPr="00CC7ADA" w:rsidRDefault="00CC7ADA" w:rsidP="00CC7ADA">
            <w:pPr>
              <w:jc w:val="right"/>
              <w:rPr>
                <w:rFonts w:ascii="ＭＳ ゴシック" w:eastAsia="ＭＳ ゴシック" w:hAnsi="ＭＳ ゴシック" w:cs="Times New Roman"/>
                <w:lang w:eastAsia="zh-TW"/>
              </w:rPr>
            </w:pPr>
          </w:p>
        </w:tc>
        <w:tc>
          <w:tcPr>
            <w:tcW w:w="1522" w:type="dxa"/>
            <w:tcBorders>
              <w:top w:val="dotted" w:sz="4" w:space="0" w:color="auto"/>
              <w:left w:val="single" w:sz="4" w:space="0" w:color="auto"/>
              <w:bottom w:val="dotted" w:sz="4" w:space="0" w:color="auto"/>
              <w:right w:val="dotted" w:sz="4" w:space="0" w:color="auto"/>
            </w:tcBorders>
          </w:tcPr>
          <w:p w14:paraId="657BCB60" w14:textId="77777777" w:rsidR="00CC7ADA" w:rsidRPr="00CC7ADA" w:rsidRDefault="00CC7ADA" w:rsidP="00CC7ADA">
            <w:pPr>
              <w:rPr>
                <w:rFonts w:ascii="ＭＳ ゴシック" w:eastAsia="ＭＳ ゴシック" w:hAnsi="ＭＳ ゴシック" w:cs="Times New Roman"/>
                <w:lang w:eastAsia="zh-TW"/>
              </w:rPr>
            </w:pPr>
          </w:p>
        </w:tc>
        <w:tc>
          <w:tcPr>
            <w:tcW w:w="1701" w:type="dxa"/>
            <w:tcBorders>
              <w:top w:val="dotted" w:sz="4" w:space="0" w:color="auto"/>
              <w:left w:val="dotted" w:sz="4" w:space="0" w:color="auto"/>
              <w:bottom w:val="dotted" w:sz="4" w:space="0" w:color="auto"/>
              <w:right w:val="dotted" w:sz="4" w:space="0" w:color="auto"/>
            </w:tcBorders>
          </w:tcPr>
          <w:p w14:paraId="593606E1" w14:textId="77777777" w:rsidR="00CC7ADA" w:rsidRPr="00CC7ADA" w:rsidRDefault="00CC7ADA" w:rsidP="00CC7ADA">
            <w:pPr>
              <w:tabs>
                <w:tab w:val="center" w:pos="4252"/>
                <w:tab w:val="right" w:pos="8504"/>
              </w:tabs>
              <w:snapToGrid w:val="0"/>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講師等謝礼</w:t>
            </w:r>
          </w:p>
        </w:tc>
        <w:tc>
          <w:tcPr>
            <w:tcW w:w="1134" w:type="dxa"/>
            <w:tcBorders>
              <w:top w:val="dotted" w:sz="4" w:space="0" w:color="auto"/>
              <w:left w:val="dotted" w:sz="4" w:space="0" w:color="auto"/>
              <w:bottom w:val="dotted" w:sz="4" w:space="0" w:color="auto"/>
            </w:tcBorders>
          </w:tcPr>
          <w:p w14:paraId="08B2B9E3" w14:textId="77777777" w:rsidR="00CC7ADA" w:rsidRPr="00CC7ADA" w:rsidRDefault="00CC7ADA" w:rsidP="00CC7ADA">
            <w:pPr>
              <w:jc w:val="right"/>
              <w:rPr>
                <w:rFonts w:ascii="ＭＳ ゴシック" w:eastAsia="ＭＳ ゴシック" w:hAnsi="ＭＳ ゴシック" w:cs="Times New Roman"/>
                <w:lang w:eastAsia="zh-TW"/>
              </w:rPr>
            </w:pPr>
          </w:p>
        </w:tc>
      </w:tr>
      <w:tr w:rsidR="00CC7ADA" w:rsidRPr="00CC7ADA" w14:paraId="02FCC7BE" w14:textId="77777777" w:rsidTr="007158CB">
        <w:trPr>
          <w:trHeight w:hRule="exact" w:val="284"/>
        </w:trPr>
        <w:tc>
          <w:tcPr>
            <w:tcW w:w="1560" w:type="dxa"/>
            <w:tcBorders>
              <w:top w:val="dotted" w:sz="4" w:space="0" w:color="auto"/>
              <w:bottom w:val="dotted" w:sz="4" w:space="0" w:color="auto"/>
              <w:right w:val="dotted" w:sz="4" w:space="0" w:color="auto"/>
            </w:tcBorders>
          </w:tcPr>
          <w:p w14:paraId="3821CC63" w14:textId="77777777" w:rsidR="00CC7ADA" w:rsidRPr="00CC7ADA" w:rsidRDefault="00CC7ADA" w:rsidP="00CC7ADA">
            <w:pPr>
              <w:rPr>
                <w:rFonts w:ascii="ＭＳ ゴシック" w:eastAsia="ＭＳ ゴシック" w:hAnsi="ＭＳ ゴシック" w:cs="Times New Roman"/>
                <w:lang w:eastAsia="zh-TW"/>
              </w:rPr>
            </w:pPr>
          </w:p>
        </w:tc>
        <w:tc>
          <w:tcPr>
            <w:tcW w:w="1991" w:type="dxa"/>
            <w:tcBorders>
              <w:top w:val="dotted" w:sz="4" w:space="0" w:color="auto"/>
              <w:left w:val="dotted" w:sz="4" w:space="0" w:color="auto"/>
              <w:bottom w:val="dotted" w:sz="4" w:space="0" w:color="auto"/>
              <w:right w:val="dotted" w:sz="4" w:space="0" w:color="auto"/>
            </w:tcBorders>
          </w:tcPr>
          <w:p w14:paraId="03AACA16"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大会会場賃借費</w:t>
            </w:r>
          </w:p>
        </w:tc>
        <w:tc>
          <w:tcPr>
            <w:tcW w:w="1269" w:type="dxa"/>
            <w:tcBorders>
              <w:top w:val="dotted" w:sz="4" w:space="0" w:color="auto"/>
              <w:left w:val="dotted" w:sz="4" w:space="0" w:color="auto"/>
              <w:bottom w:val="dotted" w:sz="4" w:space="0" w:color="auto"/>
              <w:right w:val="single" w:sz="4" w:space="0" w:color="auto"/>
            </w:tcBorders>
          </w:tcPr>
          <w:p w14:paraId="4A17527B" w14:textId="77777777" w:rsidR="00CC7ADA" w:rsidRPr="00CC7ADA" w:rsidRDefault="00CC7ADA" w:rsidP="00CC7ADA">
            <w:pPr>
              <w:jc w:val="right"/>
              <w:rPr>
                <w:rFonts w:ascii="ＭＳ ゴシック" w:eastAsia="ＭＳ ゴシック" w:hAnsi="ＭＳ ゴシック" w:cs="Times New Roman"/>
                <w:lang w:eastAsia="zh-TW"/>
              </w:rPr>
            </w:pPr>
          </w:p>
        </w:tc>
        <w:tc>
          <w:tcPr>
            <w:tcW w:w="1522" w:type="dxa"/>
            <w:tcBorders>
              <w:top w:val="dotted" w:sz="4" w:space="0" w:color="auto"/>
              <w:left w:val="single" w:sz="4" w:space="0" w:color="auto"/>
              <w:bottom w:val="dotted" w:sz="4" w:space="0" w:color="auto"/>
              <w:right w:val="dotted" w:sz="4" w:space="0" w:color="auto"/>
            </w:tcBorders>
          </w:tcPr>
          <w:p w14:paraId="7BC42421" w14:textId="77777777" w:rsidR="00CC7ADA" w:rsidRPr="00CC7ADA" w:rsidRDefault="00CC7ADA" w:rsidP="00CC7ADA">
            <w:pPr>
              <w:rPr>
                <w:rFonts w:ascii="ＭＳ ゴシック" w:eastAsia="ＭＳ ゴシック" w:hAnsi="ＭＳ ゴシック" w:cs="Times New Roman"/>
                <w:lang w:eastAsia="zh-TW"/>
              </w:rPr>
            </w:pPr>
          </w:p>
        </w:tc>
        <w:tc>
          <w:tcPr>
            <w:tcW w:w="1701" w:type="dxa"/>
            <w:tcBorders>
              <w:top w:val="dotted" w:sz="4" w:space="0" w:color="auto"/>
              <w:left w:val="dotted" w:sz="4" w:space="0" w:color="auto"/>
              <w:bottom w:val="dotted" w:sz="4" w:space="0" w:color="auto"/>
              <w:right w:val="dotted" w:sz="4" w:space="0" w:color="auto"/>
            </w:tcBorders>
          </w:tcPr>
          <w:p w14:paraId="2EAAF1F6"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運営費</w:t>
            </w:r>
          </w:p>
        </w:tc>
        <w:tc>
          <w:tcPr>
            <w:tcW w:w="1134" w:type="dxa"/>
            <w:tcBorders>
              <w:top w:val="dotted" w:sz="4" w:space="0" w:color="auto"/>
              <w:left w:val="dotted" w:sz="4" w:space="0" w:color="auto"/>
              <w:bottom w:val="dotted" w:sz="4" w:space="0" w:color="auto"/>
            </w:tcBorders>
          </w:tcPr>
          <w:p w14:paraId="6F113A77" w14:textId="77777777" w:rsidR="00CC7ADA" w:rsidRPr="00CC7ADA" w:rsidRDefault="00CC7ADA" w:rsidP="00CC7ADA">
            <w:pPr>
              <w:jc w:val="right"/>
              <w:rPr>
                <w:rFonts w:ascii="ＭＳ ゴシック" w:eastAsia="ＭＳ ゴシック" w:hAnsi="ＭＳ ゴシック" w:cs="Times New Roman"/>
                <w:lang w:eastAsia="zh-TW"/>
              </w:rPr>
            </w:pPr>
          </w:p>
        </w:tc>
      </w:tr>
      <w:tr w:rsidR="00CC7ADA" w:rsidRPr="00CC7ADA" w14:paraId="7CDF4027" w14:textId="77777777" w:rsidTr="007158CB">
        <w:trPr>
          <w:trHeight w:hRule="exact" w:val="284"/>
        </w:trPr>
        <w:tc>
          <w:tcPr>
            <w:tcW w:w="1560" w:type="dxa"/>
            <w:tcBorders>
              <w:top w:val="dotted" w:sz="4" w:space="0" w:color="auto"/>
              <w:bottom w:val="dotted" w:sz="4" w:space="0" w:color="auto"/>
              <w:right w:val="dotted" w:sz="4" w:space="0" w:color="auto"/>
            </w:tcBorders>
          </w:tcPr>
          <w:p w14:paraId="368775B4" w14:textId="77777777" w:rsidR="00CC7ADA" w:rsidRPr="00CC7ADA" w:rsidRDefault="00CC7ADA" w:rsidP="00CC7ADA">
            <w:pPr>
              <w:rPr>
                <w:rFonts w:ascii="ＭＳ ゴシック" w:eastAsia="ＭＳ ゴシック" w:hAnsi="ＭＳ ゴシック" w:cs="Times New Roman"/>
                <w:lang w:eastAsia="zh-TW"/>
              </w:rPr>
            </w:pPr>
          </w:p>
        </w:tc>
        <w:tc>
          <w:tcPr>
            <w:tcW w:w="1991" w:type="dxa"/>
            <w:tcBorders>
              <w:top w:val="dotted" w:sz="4" w:space="0" w:color="auto"/>
              <w:left w:val="dotted" w:sz="4" w:space="0" w:color="auto"/>
              <w:bottom w:val="dotted" w:sz="4" w:space="0" w:color="auto"/>
              <w:right w:val="dotted" w:sz="4" w:space="0" w:color="auto"/>
            </w:tcBorders>
          </w:tcPr>
          <w:p w14:paraId="05BB3E48"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諸会議場賃借費</w:t>
            </w:r>
          </w:p>
        </w:tc>
        <w:tc>
          <w:tcPr>
            <w:tcW w:w="1269" w:type="dxa"/>
            <w:tcBorders>
              <w:top w:val="dotted" w:sz="4" w:space="0" w:color="auto"/>
              <w:left w:val="dotted" w:sz="4" w:space="0" w:color="auto"/>
              <w:bottom w:val="dotted" w:sz="4" w:space="0" w:color="auto"/>
              <w:right w:val="single" w:sz="4" w:space="0" w:color="auto"/>
            </w:tcBorders>
          </w:tcPr>
          <w:p w14:paraId="7B5109FF" w14:textId="77777777" w:rsidR="00CC7ADA" w:rsidRPr="00CC7ADA" w:rsidRDefault="00CC7ADA" w:rsidP="00CC7ADA">
            <w:pPr>
              <w:jc w:val="right"/>
              <w:rPr>
                <w:rFonts w:ascii="ＭＳ ゴシック" w:eastAsia="ＭＳ ゴシック" w:hAnsi="ＭＳ ゴシック" w:cs="Times New Roman"/>
                <w:lang w:eastAsia="zh-TW"/>
              </w:rPr>
            </w:pPr>
          </w:p>
        </w:tc>
        <w:tc>
          <w:tcPr>
            <w:tcW w:w="1522" w:type="dxa"/>
            <w:tcBorders>
              <w:top w:val="dotted" w:sz="4" w:space="0" w:color="auto"/>
              <w:left w:val="single" w:sz="4" w:space="0" w:color="auto"/>
              <w:bottom w:val="dotted" w:sz="4" w:space="0" w:color="auto"/>
              <w:right w:val="dotted" w:sz="4" w:space="0" w:color="auto"/>
            </w:tcBorders>
          </w:tcPr>
          <w:p w14:paraId="6EF98487" w14:textId="77777777" w:rsidR="00CC7ADA" w:rsidRPr="00CC7ADA" w:rsidRDefault="00CC7ADA" w:rsidP="00CC7ADA">
            <w:pPr>
              <w:rPr>
                <w:rFonts w:ascii="ＭＳ ゴシック" w:eastAsia="ＭＳ ゴシック" w:hAnsi="ＭＳ ゴシック" w:cs="Times New Roman"/>
                <w:lang w:eastAsia="zh-TW"/>
              </w:rPr>
            </w:pPr>
          </w:p>
        </w:tc>
        <w:tc>
          <w:tcPr>
            <w:tcW w:w="1701" w:type="dxa"/>
            <w:tcBorders>
              <w:top w:val="dotted" w:sz="4" w:space="0" w:color="auto"/>
              <w:left w:val="dotted" w:sz="4" w:space="0" w:color="auto"/>
              <w:bottom w:val="dotted" w:sz="4" w:space="0" w:color="auto"/>
              <w:right w:val="dotted" w:sz="4" w:space="0" w:color="auto"/>
            </w:tcBorders>
          </w:tcPr>
          <w:p w14:paraId="755E29D9" w14:textId="77777777" w:rsidR="00CC7ADA" w:rsidRPr="00CC7ADA" w:rsidRDefault="00CC7ADA" w:rsidP="00CC7ADA">
            <w:pPr>
              <w:rPr>
                <w:rFonts w:ascii="ＭＳ ゴシック" w:eastAsia="ＭＳ ゴシック" w:hAnsi="ＭＳ ゴシック" w:cs="Times New Roman"/>
                <w:lang w:eastAsia="zh-TW"/>
              </w:rPr>
            </w:pPr>
          </w:p>
        </w:tc>
        <w:tc>
          <w:tcPr>
            <w:tcW w:w="1134" w:type="dxa"/>
            <w:tcBorders>
              <w:top w:val="dotted" w:sz="4" w:space="0" w:color="auto"/>
              <w:left w:val="dotted" w:sz="4" w:space="0" w:color="auto"/>
              <w:bottom w:val="dotted" w:sz="4" w:space="0" w:color="auto"/>
            </w:tcBorders>
          </w:tcPr>
          <w:p w14:paraId="38785EF2" w14:textId="77777777" w:rsidR="00CC7ADA" w:rsidRPr="00CC7ADA" w:rsidRDefault="00CC7ADA" w:rsidP="00CC7ADA">
            <w:pPr>
              <w:jc w:val="right"/>
              <w:rPr>
                <w:rFonts w:ascii="ＭＳ ゴシック" w:eastAsia="ＭＳ ゴシック" w:hAnsi="ＭＳ ゴシック" w:cs="Times New Roman"/>
                <w:lang w:eastAsia="zh-TW"/>
              </w:rPr>
            </w:pPr>
          </w:p>
        </w:tc>
      </w:tr>
      <w:tr w:rsidR="00CC7ADA" w:rsidRPr="00CC7ADA" w14:paraId="33CEAE94" w14:textId="77777777" w:rsidTr="007158CB">
        <w:trPr>
          <w:trHeight w:hRule="exact" w:val="284"/>
        </w:trPr>
        <w:tc>
          <w:tcPr>
            <w:tcW w:w="1560" w:type="dxa"/>
            <w:tcBorders>
              <w:top w:val="dotted" w:sz="4" w:space="0" w:color="auto"/>
              <w:bottom w:val="dotted" w:sz="4" w:space="0" w:color="auto"/>
              <w:right w:val="dotted" w:sz="4" w:space="0" w:color="auto"/>
            </w:tcBorders>
          </w:tcPr>
          <w:p w14:paraId="1BAD1AFF" w14:textId="77777777" w:rsidR="00CC7ADA" w:rsidRPr="00CC7ADA" w:rsidRDefault="00CC7ADA" w:rsidP="00CC7ADA">
            <w:pPr>
              <w:rPr>
                <w:rFonts w:ascii="ＭＳ ゴシック" w:eastAsia="ＭＳ ゴシック" w:hAnsi="ＭＳ ゴシック" w:cs="Times New Roman"/>
                <w:lang w:eastAsia="zh-TW"/>
              </w:rPr>
            </w:pPr>
          </w:p>
        </w:tc>
        <w:tc>
          <w:tcPr>
            <w:tcW w:w="1991" w:type="dxa"/>
            <w:tcBorders>
              <w:top w:val="dotted" w:sz="4" w:space="0" w:color="auto"/>
              <w:left w:val="dotted" w:sz="4" w:space="0" w:color="auto"/>
              <w:bottom w:val="dotted" w:sz="4" w:space="0" w:color="auto"/>
              <w:right w:val="dotted" w:sz="4" w:space="0" w:color="auto"/>
            </w:tcBorders>
          </w:tcPr>
          <w:p w14:paraId="5AF161CE"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通信費</w:t>
            </w:r>
          </w:p>
        </w:tc>
        <w:tc>
          <w:tcPr>
            <w:tcW w:w="1269" w:type="dxa"/>
            <w:tcBorders>
              <w:top w:val="dotted" w:sz="4" w:space="0" w:color="auto"/>
              <w:left w:val="dotted" w:sz="4" w:space="0" w:color="auto"/>
              <w:bottom w:val="dotted" w:sz="4" w:space="0" w:color="auto"/>
              <w:right w:val="single" w:sz="4" w:space="0" w:color="auto"/>
            </w:tcBorders>
          </w:tcPr>
          <w:p w14:paraId="79420C60" w14:textId="77777777" w:rsidR="00CC7ADA" w:rsidRPr="00CC7ADA" w:rsidRDefault="00CC7ADA" w:rsidP="00CC7ADA">
            <w:pPr>
              <w:jc w:val="right"/>
              <w:rPr>
                <w:rFonts w:ascii="ＭＳ ゴシック" w:eastAsia="ＭＳ ゴシック" w:hAnsi="ＭＳ ゴシック" w:cs="Times New Roman"/>
                <w:lang w:eastAsia="zh-TW"/>
              </w:rPr>
            </w:pPr>
          </w:p>
        </w:tc>
        <w:tc>
          <w:tcPr>
            <w:tcW w:w="1522" w:type="dxa"/>
            <w:tcBorders>
              <w:top w:val="dotted" w:sz="4" w:space="0" w:color="auto"/>
              <w:left w:val="single" w:sz="4" w:space="0" w:color="auto"/>
              <w:bottom w:val="dotted" w:sz="4" w:space="0" w:color="auto"/>
              <w:right w:val="dotted" w:sz="4" w:space="0" w:color="auto"/>
            </w:tcBorders>
          </w:tcPr>
          <w:p w14:paraId="75E1B855" w14:textId="77777777" w:rsidR="00CC7ADA" w:rsidRPr="00CC7ADA" w:rsidRDefault="00CC7ADA" w:rsidP="00CC7ADA">
            <w:pPr>
              <w:rPr>
                <w:rFonts w:ascii="ＭＳ ゴシック" w:eastAsia="ＭＳ ゴシック" w:hAnsi="ＭＳ ゴシック" w:cs="Times New Roman"/>
                <w:lang w:eastAsia="zh-TW"/>
              </w:rPr>
            </w:pPr>
          </w:p>
        </w:tc>
        <w:tc>
          <w:tcPr>
            <w:tcW w:w="1701" w:type="dxa"/>
            <w:tcBorders>
              <w:top w:val="dotted" w:sz="4" w:space="0" w:color="auto"/>
              <w:left w:val="dotted" w:sz="4" w:space="0" w:color="auto"/>
              <w:bottom w:val="dotted" w:sz="4" w:space="0" w:color="auto"/>
              <w:right w:val="dotted" w:sz="4" w:space="0" w:color="auto"/>
            </w:tcBorders>
          </w:tcPr>
          <w:p w14:paraId="6F697FA6" w14:textId="77777777" w:rsidR="00CC7ADA" w:rsidRPr="00CC7ADA" w:rsidRDefault="00CC7ADA" w:rsidP="00CC7ADA">
            <w:pPr>
              <w:rPr>
                <w:rFonts w:ascii="ＭＳ ゴシック" w:eastAsia="ＭＳ ゴシック" w:hAnsi="ＭＳ ゴシック" w:cs="Times New Roman"/>
                <w:lang w:eastAsia="zh-TW"/>
              </w:rPr>
            </w:pPr>
          </w:p>
        </w:tc>
        <w:tc>
          <w:tcPr>
            <w:tcW w:w="1134" w:type="dxa"/>
            <w:tcBorders>
              <w:top w:val="dotted" w:sz="4" w:space="0" w:color="auto"/>
              <w:left w:val="dotted" w:sz="4" w:space="0" w:color="auto"/>
              <w:bottom w:val="dotted" w:sz="4" w:space="0" w:color="auto"/>
            </w:tcBorders>
          </w:tcPr>
          <w:p w14:paraId="3D52FD5D" w14:textId="77777777" w:rsidR="00CC7ADA" w:rsidRPr="00CC7ADA" w:rsidRDefault="00CC7ADA" w:rsidP="00CC7ADA">
            <w:pPr>
              <w:jc w:val="right"/>
              <w:rPr>
                <w:rFonts w:ascii="ＭＳ ゴシック" w:eastAsia="ＭＳ ゴシック" w:hAnsi="ＭＳ ゴシック" w:cs="Times New Roman"/>
                <w:lang w:eastAsia="zh-TW"/>
              </w:rPr>
            </w:pPr>
          </w:p>
        </w:tc>
      </w:tr>
      <w:tr w:rsidR="00CC7ADA" w:rsidRPr="00CC7ADA" w14:paraId="7DB5BAAE" w14:textId="77777777" w:rsidTr="007158CB">
        <w:trPr>
          <w:trHeight w:hRule="exact" w:val="284"/>
        </w:trPr>
        <w:tc>
          <w:tcPr>
            <w:tcW w:w="1560" w:type="dxa"/>
            <w:tcBorders>
              <w:top w:val="dotted" w:sz="4" w:space="0" w:color="auto"/>
              <w:bottom w:val="dotted" w:sz="4" w:space="0" w:color="auto"/>
              <w:right w:val="dotted" w:sz="4" w:space="0" w:color="auto"/>
            </w:tcBorders>
          </w:tcPr>
          <w:p w14:paraId="1B0C3CC8" w14:textId="77777777" w:rsidR="00CC7ADA" w:rsidRPr="00CC7ADA" w:rsidRDefault="00CC7ADA" w:rsidP="00CC7ADA">
            <w:pPr>
              <w:rPr>
                <w:rFonts w:ascii="ＭＳ ゴシック" w:eastAsia="ＭＳ ゴシック" w:hAnsi="ＭＳ ゴシック" w:cs="Times New Roman"/>
                <w:lang w:eastAsia="zh-TW"/>
              </w:rPr>
            </w:pPr>
          </w:p>
        </w:tc>
        <w:tc>
          <w:tcPr>
            <w:tcW w:w="1991" w:type="dxa"/>
            <w:tcBorders>
              <w:top w:val="dotted" w:sz="4" w:space="0" w:color="auto"/>
              <w:left w:val="dotted" w:sz="4" w:space="0" w:color="auto"/>
              <w:bottom w:val="dotted" w:sz="4" w:space="0" w:color="auto"/>
              <w:right w:val="dotted" w:sz="4" w:space="0" w:color="auto"/>
            </w:tcBorders>
          </w:tcPr>
          <w:p w14:paraId="3F849667"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人件費</w:t>
            </w:r>
          </w:p>
        </w:tc>
        <w:tc>
          <w:tcPr>
            <w:tcW w:w="1269" w:type="dxa"/>
            <w:tcBorders>
              <w:top w:val="dotted" w:sz="4" w:space="0" w:color="auto"/>
              <w:left w:val="dotted" w:sz="4" w:space="0" w:color="auto"/>
              <w:bottom w:val="dotted" w:sz="4" w:space="0" w:color="auto"/>
              <w:right w:val="single" w:sz="4" w:space="0" w:color="auto"/>
            </w:tcBorders>
          </w:tcPr>
          <w:p w14:paraId="5C8ACDC6" w14:textId="77777777" w:rsidR="00CC7ADA" w:rsidRPr="00CC7ADA" w:rsidRDefault="00CC7ADA" w:rsidP="00CC7ADA">
            <w:pPr>
              <w:jc w:val="right"/>
              <w:rPr>
                <w:rFonts w:ascii="ＭＳ ゴシック" w:eastAsia="ＭＳ ゴシック" w:hAnsi="ＭＳ ゴシック" w:cs="Times New Roman"/>
                <w:lang w:eastAsia="zh-TW"/>
              </w:rPr>
            </w:pPr>
          </w:p>
        </w:tc>
        <w:tc>
          <w:tcPr>
            <w:tcW w:w="1522" w:type="dxa"/>
            <w:tcBorders>
              <w:top w:val="dotted" w:sz="4" w:space="0" w:color="auto"/>
              <w:left w:val="single" w:sz="4" w:space="0" w:color="auto"/>
              <w:bottom w:val="dotted" w:sz="4" w:space="0" w:color="auto"/>
              <w:right w:val="dotted" w:sz="4" w:space="0" w:color="auto"/>
            </w:tcBorders>
            <w:shd w:val="clear" w:color="auto" w:fill="00FF00"/>
          </w:tcPr>
          <w:p w14:paraId="54051565" w14:textId="77777777" w:rsidR="00CC7ADA" w:rsidRPr="00CC7ADA" w:rsidRDefault="00CC7ADA" w:rsidP="00CC7ADA">
            <w:pPr>
              <w:rPr>
                <w:rFonts w:ascii="ＭＳ ゴシック" w:eastAsia="ＭＳ ゴシック" w:hAnsi="ＭＳ ゴシック" w:cs="Times New Roman"/>
              </w:rPr>
            </w:pPr>
            <w:r w:rsidRPr="00CC7ADA">
              <w:rPr>
                <w:rFonts w:ascii="ＭＳ ゴシック" w:eastAsia="ＭＳ ゴシック" w:hAnsi="ＭＳ ゴシック" w:cs="Times New Roman" w:hint="eastAsia"/>
              </w:rPr>
              <w:t>懇親会部会</w:t>
            </w:r>
          </w:p>
        </w:tc>
        <w:tc>
          <w:tcPr>
            <w:tcW w:w="1701" w:type="dxa"/>
            <w:tcBorders>
              <w:top w:val="dotted" w:sz="4" w:space="0" w:color="auto"/>
              <w:left w:val="dotted" w:sz="4" w:space="0" w:color="auto"/>
              <w:bottom w:val="dotted" w:sz="4" w:space="0" w:color="auto"/>
              <w:right w:val="dotted" w:sz="4" w:space="0" w:color="auto"/>
            </w:tcBorders>
            <w:shd w:val="clear" w:color="auto" w:fill="00FF00"/>
          </w:tcPr>
          <w:p w14:paraId="6212B62E" w14:textId="77777777" w:rsidR="00CC7ADA" w:rsidRPr="00CC7ADA" w:rsidRDefault="00CC7ADA" w:rsidP="00CC7ADA">
            <w:pPr>
              <w:rPr>
                <w:rFonts w:ascii="ＭＳ ゴシック" w:eastAsia="ＭＳ ゴシック" w:hAnsi="ＭＳ ゴシック" w:cs="Times New Roman"/>
              </w:rPr>
            </w:pPr>
          </w:p>
        </w:tc>
        <w:tc>
          <w:tcPr>
            <w:tcW w:w="1134" w:type="dxa"/>
            <w:tcBorders>
              <w:top w:val="dotted" w:sz="4" w:space="0" w:color="auto"/>
              <w:left w:val="dotted" w:sz="4" w:space="0" w:color="auto"/>
              <w:bottom w:val="dotted" w:sz="4" w:space="0" w:color="auto"/>
            </w:tcBorders>
            <w:shd w:val="clear" w:color="auto" w:fill="00FF00"/>
          </w:tcPr>
          <w:p w14:paraId="02E3F189" w14:textId="77777777" w:rsidR="00CC7ADA" w:rsidRPr="00CC7ADA" w:rsidRDefault="00CC7ADA" w:rsidP="00CC7ADA">
            <w:pPr>
              <w:jc w:val="right"/>
              <w:rPr>
                <w:rFonts w:ascii="ＭＳ ゴシック" w:eastAsia="ＭＳ ゴシック" w:hAnsi="ＭＳ ゴシック" w:cs="Times New Roman"/>
              </w:rPr>
            </w:pPr>
          </w:p>
        </w:tc>
      </w:tr>
      <w:tr w:rsidR="00CC7ADA" w:rsidRPr="00CC7ADA" w14:paraId="27F86EA9" w14:textId="77777777" w:rsidTr="007158CB">
        <w:trPr>
          <w:trHeight w:hRule="exact" w:val="284"/>
        </w:trPr>
        <w:tc>
          <w:tcPr>
            <w:tcW w:w="1560" w:type="dxa"/>
            <w:tcBorders>
              <w:top w:val="dotted" w:sz="4" w:space="0" w:color="auto"/>
              <w:bottom w:val="dotted" w:sz="4" w:space="0" w:color="auto"/>
              <w:right w:val="dotted" w:sz="4" w:space="0" w:color="auto"/>
            </w:tcBorders>
          </w:tcPr>
          <w:p w14:paraId="3FC7A1F8" w14:textId="77777777" w:rsidR="00CC7ADA" w:rsidRPr="00CC7ADA" w:rsidRDefault="00CC7ADA" w:rsidP="00CC7ADA">
            <w:pPr>
              <w:rPr>
                <w:rFonts w:ascii="ＭＳ ゴシック" w:eastAsia="ＭＳ ゴシック" w:hAnsi="ＭＳ ゴシック" w:cs="Times New Roman"/>
              </w:rPr>
            </w:pPr>
          </w:p>
        </w:tc>
        <w:tc>
          <w:tcPr>
            <w:tcW w:w="1991" w:type="dxa"/>
            <w:tcBorders>
              <w:top w:val="dotted" w:sz="4" w:space="0" w:color="auto"/>
              <w:left w:val="dotted" w:sz="4" w:space="0" w:color="auto"/>
              <w:bottom w:val="dotted" w:sz="4" w:space="0" w:color="auto"/>
              <w:right w:val="dotted" w:sz="4" w:space="0" w:color="auto"/>
            </w:tcBorders>
          </w:tcPr>
          <w:p w14:paraId="689D8221" w14:textId="77777777" w:rsidR="00CC7ADA" w:rsidRPr="00CC7ADA" w:rsidRDefault="00CC7ADA" w:rsidP="00CC7ADA">
            <w:pPr>
              <w:rPr>
                <w:rFonts w:ascii="ＭＳ ゴシック" w:eastAsia="ＭＳ ゴシック" w:hAnsi="ＭＳ ゴシック" w:cs="Times New Roman"/>
              </w:rPr>
            </w:pPr>
            <w:r w:rsidRPr="00CC7ADA">
              <w:rPr>
                <w:rFonts w:ascii="ＭＳ ゴシック" w:eastAsia="ＭＳ ゴシック" w:hAnsi="ＭＳ ゴシック" w:cs="Times New Roman" w:hint="eastAsia"/>
              </w:rPr>
              <w:t>消耗品費・備品</w:t>
            </w:r>
          </w:p>
        </w:tc>
        <w:tc>
          <w:tcPr>
            <w:tcW w:w="1269" w:type="dxa"/>
            <w:tcBorders>
              <w:top w:val="dotted" w:sz="4" w:space="0" w:color="auto"/>
              <w:left w:val="dotted" w:sz="4" w:space="0" w:color="auto"/>
              <w:bottom w:val="dotted" w:sz="4" w:space="0" w:color="auto"/>
              <w:right w:val="single" w:sz="4" w:space="0" w:color="auto"/>
            </w:tcBorders>
          </w:tcPr>
          <w:p w14:paraId="7D96206C" w14:textId="77777777" w:rsidR="00CC7ADA" w:rsidRPr="00CC7ADA" w:rsidRDefault="00CC7ADA" w:rsidP="00CC7ADA">
            <w:pPr>
              <w:jc w:val="right"/>
              <w:rPr>
                <w:rFonts w:ascii="ＭＳ ゴシック" w:eastAsia="ＭＳ ゴシック" w:hAnsi="ＭＳ ゴシック" w:cs="Times New Roman"/>
              </w:rPr>
            </w:pPr>
          </w:p>
        </w:tc>
        <w:tc>
          <w:tcPr>
            <w:tcW w:w="1522" w:type="dxa"/>
            <w:tcBorders>
              <w:top w:val="dotted" w:sz="4" w:space="0" w:color="auto"/>
              <w:left w:val="single" w:sz="4" w:space="0" w:color="auto"/>
              <w:bottom w:val="dotted" w:sz="4" w:space="0" w:color="auto"/>
              <w:right w:val="dotted" w:sz="4" w:space="0" w:color="auto"/>
            </w:tcBorders>
          </w:tcPr>
          <w:p w14:paraId="0366D9C8" w14:textId="77777777" w:rsidR="00CC7ADA" w:rsidRPr="00CC7ADA" w:rsidRDefault="00CC7ADA" w:rsidP="00CC7ADA">
            <w:pPr>
              <w:rPr>
                <w:rFonts w:ascii="ＭＳ ゴシック" w:eastAsia="ＭＳ ゴシック" w:hAnsi="ＭＳ ゴシック" w:cs="Times New Roman"/>
              </w:rPr>
            </w:pPr>
          </w:p>
        </w:tc>
        <w:tc>
          <w:tcPr>
            <w:tcW w:w="1701" w:type="dxa"/>
            <w:tcBorders>
              <w:top w:val="dotted" w:sz="4" w:space="0" w:color="auto"/>
              <w:left w:val="dotted" w:sz="4" w:space="0" w:color="auto"/>
              <w:bottom w:val="dotted" w:sz="4" w:space="0" w:color="auto"/>
              <w:right w:val="dotted" w:sz="4" w:space="0" w:color="auto"/>
            </w:tcBorders>
          </w:tcPr>
          <w:p w14:paraId="1BBD7B97" w14:textId="77777777" w:rsidR="00CC7ADA" w:rsidRPr="00CC7ADA" w:rsidRDefault="00CC7ADA" w:rsidP="00CC7ADA">
            <w:pPr>
              <w:rPr>
                <w:rFonts w:ascii="ＭＳ ゴシック" w:eastAsia="ＭＳ ゴシック" w:hAnsi="ＭＳ ゴシック" w:cs="Times New Roman"/>
              </w:rPr>
            </w:pPr>
            <w:r w:rsidRPr="00CC7ADA">
              <w:rPr>
                <w:rFonts w:ascii="ＭＳ ゴシック" w:eastAsia="ＭＳ ゴシック" w:hAnsi="ＭＳ ゴシック" w:cs="Times New Roman" w:hint="eastAsia"/>
                <w:lang w:eastAsia="zh-TW"/>
              </w:rPr>
              <w:t>会場設営費</w:t>
            </w:r>
          </w:p>
        </w:tc>
        <w:tc>
          <w:tcPr>
            <w:tcW w:w="1134" w:type="dxa"/>
            <w:tcBorders>
              <w:top w:val="dotted" w:sz="4" w:space="0" w:color="auto"/>
              <w:left w:val="dotted" w:sz="4" w:space="0" w:color="auto"/>
              <w:bottom w:val="dotted" w:sz="4" w:space="0" w:color="auto"/>
            </w:tcBorders>
          </w:tcPr>
          <w:p w14:paraId="4F3B1098" w14:textId="77777777" w:rsidR="00CC7ADA" w:rsidRPr="00CC7ADA" w:rsidRDefault="00CC7ADA" w:rsidP="00CC7ADA">
            <w:pPr>
              <w:jc w:val="right"/>
              <w:rPr>
                <w:rFonts w:ascii="ＭＳ ゴシック" w:eastAsia="ＭＳ ゴシック" w:hAnsi="ＭＳ ゴシック" w:cs="Times New Roman"/>
              </w:rPr>
            </w:pPr>
          </w:p>
        </w:tc>
      </w:tr>
      <w:tr w:rsidR="00CC7ADA" w:rsidRPr="00CC7ADA" w14:paraId="54A7B666" w14:textId="77777777" w:rsidTr="007158CB">
        <w:trPr>
          <w:trHeight w:hRule="exact" w:val="284"/>
        </w:trPr>
        <w:tc>
          <w:tcPr>
            <w:tcW w:w="1560" w:type="dxa"/>
            <w:tcBorders>
              <w:top w:val="dotted" w:sz="4" w:space="0" w:color="auto"/>
              <w:bottom w:val="dotted" w:sz="4" w:space="0" w:color="auto"/>
              <w:right w:val="dotted" w:sz="4" w:space="0" w:color="auto"/>
            </w:tcBorders>
          </w:tcPr>
          <w:p w14:paraId="00BA2244" w14:textId="77777777" w:rsidR="00CC7ADA" w:rsidRPr="00CC7ADA" w:rsidRDefault="00CC7ADA" w:rsidP="00CC7ADA">
            <w:pPr>
              <w:rPr>
                <w:rFonts w:ascii="ＭＳ ゴシック" w:eastAsia="ＭＳ ゴシック" w:hAnsi="ＭＳ ゴシック" w:cs="Times New Roman"/>
              </w:rPr>
            </w:pPr>
          </w:p>
        </w:tc>
        <w:tc>
          <w:tcPr>
            <w:tcW w:w="1991" w:type="dxa"/>
            <w:tcBorders>
              <w:top w:val="dotted" w:sz="4" w:space="0" w:color="auto"/>
              <w:left w:val="dotted" w:sz="4" w:space="0" w:color="auto"/>
              <w:bottom w:val="dotted" w:sz="4" w:space="0" w:color="auto"/>
              <w:right w:val="dotted" w:sz="4" w:space="0" w:color="auto"/>
            </w:tcBorders>
          </w:tcPr>
          <w:p w14:paraId="7FC12825" w14:textId="77777777" w:rsidR="00CC7ADA" w:rsidRPr="00CC7ADA" w:rsidRDefault="00CC7ADA" w:rsidP="00CC7ADA">
            <w:pPr>
              <w:rPr>
                <w:rFonts w:ascii="ＭＳ ゴシック" w:eastAsia="ＭＳ ゴシック" w:hAnsi="ＭＳ ゴシック" w:cs="Times New Roman"/>
              </w:rPr>
            </w:pPr>
            <w:r w:rsidRPr="00CC7ADA">
              <w:rPr>
                <w:rFonts w:ascii="ＭＳ ゴシック" w:eastAsia="ＭＳ ゴシック" w:hAnsi="ＭＳ ゴシック" w:cs="Times New Roman" w:hint="eastAsia"/>
              </w:rPr>
              <w:t>スタッフ弁当代</w:t>
            </w:r>
          </w:p>
        </w:tc>
        <w:tc>
          <w:tcPr>
            <w:tcW w:w="1269" w:type="dxa"/>
            <w:tcBorders>
              <w:top w:val="dotted" w:sz="4" w:space="0" w:color="auto"/>
              <w:left w:val="dotted" w:sz="4" w:space="0" w:color="auto"/>
              <w:bottom w:val="dotted" w:sz="4" w:space="0" w:color="auto"/>
              <w:right w:val="single" w:sz="4" w:space="0" w:color="auto"/>
            </w:tcBorders>
          </w:tcPr>
          <w:p w14:paraId="302E2268" w14:textId="77777777" w:rsidR="00CC7ADA" w:rsidRPr="00CC7ADA" w:rsidRDefault="00CC7ADA" w:rsidP="00CC7ADA">
            <w:pPr>
              <w:jc w:val="right"/>
              <w:rPr>
                <w:rFonts w:ascii="ＭＳ ゴシック" w:eastAsia="ＭＳ ゴシック" w:hAnsi="ＭＳ ゴシック" w:cs="Times New Roman"/>
              </w:rPr>
            </w:pPr>
          </w:p>
        </w:tc>
        <w:tc>
          <w:tcPr>
            <w:tcW w:w="1522" w:type="dxa"/>
            <w:tcBorders>
              <w:top w:val="dotted" w:sz="4" w:space="0" w:color="auto"/>
              <w:left w:val="single" w:sz="4" w:space="0" w:color="auto"/>
              <w:bottom w:val="dotted" w:sz="4" w:space="0" w:color="auto"/>
              <w:right w:val="dotted" w:sz="4" w:space="0" w:color="auto"/>
            </w:tcBorders>
          </w:tcPr>
          <w:p w14:paraId="74EAC4AC" w14:textId="77777777" w:rsidR="00CC7ADA" w:rsidRPr="00CC7ADA" w:rsidRDefault="00CC7ADA" w:rsidP="00CC7ADA">
            <w:pPr>
              <w:rPr>
                <w:rFonts w:ascii="ＭＳ ゴシック" w:eastAsia="ＭＳ ゴシック" w:hAnsi="ＭＳ ゴシック" w:cs="Times New Roman"/>
              </w:rPr>
            </w:pPr>
          </w:p>
        </w:tc>
        <w:tc>
          <w:tcPr>
            <w:tcW w:w="1701" w:type="dxa"/>
            <w:tcBorders>
              <w:top w:val="dotted" w:sz="4" w:space="0" w:color="auto"/>
              <w:left w:val="dotted" w:sz="4" w:space="0" w:color="auto"/>
              <w:bottom w:val="dotted" w:sz="4" w:space="0" w:color="auto"/>
              <w:right w:val="dotted" w:sz="4" w:space="0" w:color="auto"/>
            </w:tcBorders>
          </w:tcPr>
          <w:p w14:paraId="6D87F2F7"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飲食費</w:t>
            </w:r>
          </w:p>
        </w:tc>
        <w:tc>
          <w:tcPr>
            <w:tcW w:w="1134" w:type="dxa"/>
            <w:tcBorders>
              <w:top w:val="dotted" w:sz="4" w:space="0" w:color="auto"/>
              <w:left w:val="dotted" w:sz="4" w:space="0" w:color="auto"/>
              <w:bottom w:val="dotted" w:sz="4" w:space="0" w:color="auto"/>
            </w:tcBorders>
          </w:tcPr>
          <w:p w14:paraId="1380F0EF" w14:textId="77777777" w:rsidR="00CC7ADA" w:rsidRPr="00CC7ADA" w:rsidRDefault="00CC7ADA" w:rsidP="00CC7ADA">
            <w:pPr>
              <w:jc w:val="right"/>
              <w:rPr>
                <w:rFonts w:ascii="ＭＳ ゴシック" w:eastAsia="ＭＳ ゴシック" w:hAnsi="ＭＳ ゴシック" w:cs="Times New Roman"/>
                <w:lang w:eastAsia="zh-TW"/>
              </w:rPr>
            </w:pPr>
          </w:p>
        </w:tc>
      </w:tr>
      <w:tr w:rsidR="00CC7ADA" w:rsidRPr="00CC7ADA" w14:paraId="57924330" w14:textId="77777777" w:rsidTr="007158CB">
        <w:trPr>
          <w:trHeight w:hRule="exact" w:val="284"/>
        </w:trPr>
        <w:tc>
          <w:tcPr>
            <w:tcW w:w="1560" w:type="dxa"/>
            <w:tcBorders>
              <w:top w:val="dotted" w:sz="4" w:space="0" w:color="auto"/>
              <w:bottom w:val="dotted" w:sz="4" w:space="0" w:color="auto"/>
              <w:right w:val="dotted" w:sz="4" w:space="0" w:color="auto"/>
            </w:tcBorders>
          </w:tcPr>
          <w:p w14:paraId="410D3C06" w14:textId="77777777" w:rsidR="00CC7ADA" w:rsidRPr="00CC7ADA" w:rsidRDefault="00CC7ADA" w:rsidP="00CC7ADA">
            <w:pPr>
              <w:rPr>
                <w:rFonts w:ascii="ＭＳ ゴシック" w:eastAsia="ＭＳ ゴシック" w:hAnsi="ＭＳ ゴシック" w:cs="Times New Roman"/>
                <w:lang w:eastAsia="zh-TW"/>
              </w:rPr>
            </w:pPr>
          </w:p>
        </w:tc>
        <w:tc>
          <w:tcPr>
            <w:tcW w:w="1991" w:type="dxa"/>
            <w:tcBorders>
              <w:top w:val="dotted" w:sz="4" w:space="0" w:color="auto"/>
              <w:left w:val="dotted" w:sz="4" w:space="0" w:color="auto"/>
              <w:bottom w:val="dotted" w:sz="4" w:space="0" w:color="auto"/>
              <w:right w:val="dotted" w:sz="4" w:space="0" w:color="auto"/>
            </w:tcBorders>
          </w:tcPr>
          <w:p w14:paraId="33C48B45"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rPr>
              <w:t>ﾌﾞﾛｯｸ</w:t>
            </w:r>
            <w:r w:rsidRPr="00CC7ADA">
              <w:rPr>
                <w:rFonts w:ascii="ＭＳ ゴシック" w:eastAsia="ＭＳ ゴシック" w:hAnsi="ＭＳ ゴシック" w:cs="Times New Roman" w:hint="eastAsia"/>
                <w:lang w:eastAsia="zh-TW"/>
              </w:rPr>
              <w:t>大会派遣費</w:t>
            </w:r>
          </w:p>
          <w:p w14:paraId="161FAEC9" w14:textId="77777777" w:rsidR="00CC7ADA" w:rsidRPr="00CC7ADA" w:rsidRDefault="00CC7ADA" w:rsidP="00CC7ADA">
            <w:pPr>
              <w:rPr>
                <w:rFonts w:ascii="ＭＳ ゴシック" w:eastAsia="ＭＳ ゴシック" w:hAnsi="ＭＳ ゴシック" w:cs="Times New Roman"/>
                <w:lang w:eastAsia="zh-TW"/>
              </w:rPr>
            </w:pPr>
          </w:p>
        </w:tc>
        <w:tc>
          <w:tcPr>
            <w:tcW w:w="1269" w:type="dxa"/>
            <w:tcBorders>
              <w:top w:val="dotted" w:sz="4" w:space="0" w:color="auto"/>
              <w:left w:val="dotted" w:sz="4" w:space="0" w:color="auto"/>
              <w:bottom w:val="dotted" w:sz="4" w:space="0" w:color="auto"/>
              <w:right w:val="single" w:sz="4" w:space="0" w:color="auto"/>
            </w:tcBorders>
          </w:tcPr>
          <w:p w14:paraId="58810AE4" w14:textId="77777777" w:rsidR="00CC7ADA" w:rsidRPr="00CC7ADA" w:rsidRDefault="00CC7ADA" w:rsidP="00CC7ADA">
            <w:pPr>
              <w:jc w:val="right"/>
              <w:rPr>
                <w:rFonts w:ascii="ＭＳ ゴシック" w:eastAsia="ＭＳ ゴシック" w:hAnsi="ＭＳ ゴシック" w:cs="Times New Roman"/>
                <w:lang w:eastAsia="zh-TW"/>
              </w:rPr>
            </w:pPr>
          </w:p>
        </w:tc>
        <w:tc>
          <w:tcPr>
            <w:tcW w:w="1522" w:type="dxa"/>
            <w:tcBorders>
              <w:top w:val="dotted" w:sz="4" w:space="0" w:color="auto"/>
              <w:left w:val="single" w:sz="4" w:space="0" w:color="auto"/>
              <w:bottom w:val="dotted" w:sz="4" w:space="0" w:color="auto"/>
              <w:right w:val="dotted" w:sz="4" w:space="0" w:color="auto"/>
            </w:tcBorders>
          </w:tcPr>
          <w:p w14:paraId="698BBDAB" w14:textId="77777777" w:rsidR="00CC7ADA" w:rsidRPr="00CC7ADA" w:rsidRDefault="00CC7ADA" w:rsidP="00CC7ADA">
            <w:pPr>
              <w:rPr>
                <w:rFonts w:ascii="ＭＳ ゴシック" w:eastAsia="ＭＳ ゴシック" w:hAnsi="ＭＳ ゴシック" w:cs="Times New Roman"/>
                <w:lang w:eastAsia="zh-TW"/>
              </w:rPr>
            </w:pPr>
          </w:p>
        </w:tc>
        <w:tc>
          <w:tcPr>
            <w:tcW w:w="1701" w:type="dxa"/>
            <w:tcBorders>
              <w:top w:val="dotted" w:sz="4" w:space="0" w:color="auto"/>
              <w:left w:val="dotted" w:sz="4" w:space="0" w:color="auto"/>
              <w:bottom w:val="dotted" w:sz="4" w:space="0" w:color="auto"/>
              <w:right w:val="dotted" w:sz="4" w:space="0" w:color="auto"/>
            </w:tcBorders>
          </w:tcPr>
          <w:p w14:paraId="30F83817" w14:textId="77777777" w:rsidR="00CC7ADA" w:rsidRPr="00CC7ADA" w:rsidRDefault="00CC7ADA" w:rsidP="00CC7ADA">
            <w:pPr>
              <w:rPr>
                <w:rFonts w:ascii="ＭＳ ゴシック" w:eastAsia="ＭＳ ゴシック" w:hAnsi="ＭＳ ゴシック" w:cs="Times New Roman"/>
              </w:rPr>
            </w:pPr>
            <w:r w:rsidRPr="00CC7ADA">
              <w:rPr>
                <w:rFonts w:ascii="ＭＳ ゴシック" w:eastAsia="ＭＳ ゴシック" w:hAnsi="ＭＳ ゴシック" w:cs="Times New Roman" w:hint="eastAsia"/>
              </w:rPr>
              <w:t>司会謝礼</w:t>
            </w:r>
          </w:p>
        </w:tc>
        <w:tc>
          <w:tcPr>
            <w:tcW w:w="1134" w:type="dxa"/>
            <w:tcBorders>
              <w:top w:val="dotted" w:sz="4" w:space="0" w:color="auto"/>
              <w:left w:val="dotted" w:sz="4" w:space="0" w:color="auto"/>
              <w:bottom w:val="dotted" w:sz="4" w:space="0" w:color="auto"/>
            </w:tcBorders>
          </w:tcPr>
          <w:p w14:paraId="3D8CA492" w14:textId="77777777" w:rsidR="00CC7ADA" w:rsidRPr="00CC7ADA" w:rsidRDefault="00CC7ADA" w:rsidP="00CC7ADA">
            <w:pPr>
              <w:jc w:val="right"/>
              <w:rPr>
                <w:rFonts w:ascii="ＭＳ ゴシック" w:eastAsia="ＭＳ ゴシック" w:hAnsi="ＭＳ ゴシック" w:cs="Times New Roman"/>
              </w:rPr>
            </w:pPr>
          </w:p>
        </w:tc>
      </w:tr>
      <w:tr w:rsidR="00CC7ADA" w:rsidRPr="00CC7ADA" w14:paraId="6B3AB4DC" w14:textId="77777777" w:rsidTr="007158CB">
        <w:trPr>
          <w:trHeight w:hRule="exact" w:val="284"/>
        </w:trPr>
        <w:tc>
          <w:tcPr>
            <w:tcW w:w="1560" w:type="dxa"/>
            <w:tcBorders>
              <w:top w:val="dotted" w:sz="4" w:space="0" w:color="auto"/>
              <w:bottom w:val="dotted" w:sz="4" w:space="0" w:color="auto"/>
              <w:right w:val="dotted" w:sz="4" w:space="0" w:color="auto"/>
            </w:tcBorders>
          </w:tcPr>
          <w:p w14:paraId="21287396" w14:textId="77777777" w:rsidR="00CC7ADA" w:rsidRPr="00CC7ADA" w:rsidRDefault="00CC7ADA" w:rsidP="00CC7ADA">
            <w:pPr>
              <w:rPr>
                <w:rFonts w:ascii="ＭＳ ゴシック" w:eastAsia="ＭＳ ゴシック" w:hAnsi="ＭＳ ゴシック" w:cs="Times New Roman"/>
              </w:rPr>
            </w:pPr>
          </w:p>
        </w:tc>
        <w:tc>
          <w:tcPr>
            <w:tcW w:w="1991" w:type="dxa"/>
            <w:tcBorders>
              <w:top w:val="dotted" w:sz="4" w:space="0" w:color="auto"/>
              <w:left w:val="dotted" w:sz="4" w:space="0" w:color="auto"/>
              <w:bottom w:val="dotted" w:sz="4" w:space="0" w:color="auto"/>
              <w:right w:val="dotted" w:sz="4" w:space="0" w:color="auto"/>
            </w:tcBorders>
          </w:tcPr>
          <w:p w14:paraId="27E71198" w14:textId="77777777" w:rsidR="00CC7ADA" w:rsidRPr="00CC7ADA" w:rsidRDefault="00CC7ADA" w:rsidP="00CC7ADA">
            <w:pPr>
              <w:rPr>
                <w:rFonts w:ascii="ＭＳ ゴシック" w:eastAsia="ＭＳ ゴシック" w:hAnsi="ＭＳ ゴシック" w:cs="Times New Roman"/>
              </w:rPr>
            </w:pPr>
          </w:p>
        </w:tc>
        <w:tc>
          <w:tcPr>
            <w:tcW w:w="1269" w:type="dxa"/>
            <w:tcBorders>
              <w:top w:val="dotted" w:sz="4" w:space="0" w:color="auto"/>
              <w:left w:val="dotted" w:sz="4" w:space="0" w:color="auto"/>
              <w:bottom w:val="dotted" w:sz="4" w:space="0" w:color="auto"/>
              <w:right w:val="single" w:sz="4" w:space="0" w:color="auto"/>
            </w:tcBorders>
          </w:tcPr>
          <w:p w14:paraId="669AAE5C" w14:textId="77777777" w:rsidR="00CC7ADA" w:rsidRPr="00CC7ADA" w:rsidRDefault="00CC7ADA" w:rsidP="00CC7ADA">
            <w:pPr>
              <w:jc w:val="right"/>
              <w:rPr>
                <w:rFonts w:ascii="ＭＳ ゴシック" w:eastAsia="ＭＳ ゴシック" w:hAnsi="ＭＳ ゴシック" w:cs="Times New Roman"/>
              </w:rPr>
            </w:pPr>
          </w:p>
        </w:tc>
        <w:tc>
          <w:tcPr>
            <w:tcW w:w="1522" w:type="dxa"/>
            <w:tcBorders>
              <w:top w:val="dotted" w:sz="4" w:space="0" w:color="auto"/>
              <w:left w:val="single" w:sz="4" w:space="0" w:color="auto"/>
              <w:bottom w:val="dotted" w:sz="4" w:space="0" w:color="auto"/>
              <w:right w:val="dotted" w:sz="4" w:space="0" w:color="auto"/>
            </w:tcBorders>
          </w:tcPr>
          <w:p w14:paraId="571FFDD3" w14:textId="77777777" w:rsidR="00CC7ADA" w:rsidRPr="00CC7ADA" w:rsidRDefault="00CC7ADA" w:rsidP="00CC7ADA">
            <w:pPr>
              <w:rPr>
                <w:rFonts w:ascii="ＭＳ ゴシック" w:eastAsia="ＭＳ ゴシック" w:hAnsi="ＭＳ ゴシック" w:cs="Times New Roman"/>
              </w:rPr>
            </w:pPr>
          </w:p>
        </w:tc>
        <w:tc>
          <w:tcPr>
            <w:tcW w:w="1701" w:type="dxa"/>
            <w:tcBorders>
              <w:top w:val="dotted" w:sz="4" w:space="0" w:color="auto"/>
              <w:left w:val="dotted" w:sz="4" w:space="0" w:color="auto"/>
              <w:bottom w:val="dotted" w:sz="4" w:space="0" w:color="auto"/>
              <w:right w:val="dotted" w:sz="4" w:space="0" w:color="auto"/>
            </w:tcBorders>
          </w:tcPr>
          <w:p w14:paraId="015971E8" w14:textId="77777777" w:rsidR="00CC7ADA" w:rsidRPr="00CC7ADA" w:rsidRDefault="00CC7ADA" w:rsidP="00CC7ADA">
            <w:pPr>
              <w:rPr>
                <w:rFonts w:ascii="ＭＳ ゴシック" w:eastAsia="ＭＳ ゴシック" w:hAnsi="ＭＳ ゴシック" w:cs="Times New Roman"/>
              </w:rPr>
            </w:pPr>
            <w:r w:rsidRPr="00CC7ADA">
              <w:rPr>
                <w:rFonts w:ascii="ＭＳ ゴシック" w:eastAsia="ＭＳ ゴシック" w:hAnsi="ＭＳ ゴシック" w:cs="Times New Roman" w:hint="eastAsia"/>
              </w:rPr>
              <w:t>イベント経費</w:t>
            </w:r>
          </w:p>
        </w:tc>
        <w:tc>
          <w:tcPr>
            <w:tcW w:w="1134" w:type="dxa"/>
            <w:tcBorders>
              <w:top w:val="dotted" w:sz="4" w:space="0" w:color="auto"/>
              <w:left w:val="dotted" w:sz="4" w:space="0" w:color="auto"/>
              <w:bottom w:val="dotted" w:sz="4" w:space="0" w:color="auto"/>
            </w:tcBorders>
          </w:tcPr>
          <w:p w14:paraId="5F73741F" w14:textId="77777777" w:rsidR="00CC7ADA" w:rsidRPr="00CC7ADA" w:rsidRDefault="00CC7ADA" w:rsidP="00CC7ADA">
            <w:pPr>
              <w:jc w:val="right"/>
              <w:rPr>
                <w:rFonts w:ascii="ＭＳ ゴシック" w:eastAsia="ＭＳ ゴシック" w:hAnsi="ＭＳ ゴシック" w:cs="Times New Roman"/>
              </w:rPr>
            </w:pPr>
          </w:p>
        </w:tc>
      </w:tr>
      <w:tr w:rsidR="00CC7ADA" w:rsidRPr="00CC7ADA" w14:paraId="01FE82F3" w14:textId="77777777" w:rsidTr="007158CB">
        <w:trPr>
          <w:trHeight w:hRule="exact" w:val="284"/>
        </w:trPr>
        <w:tc>
          <w:tcPr>
            <w:tcW w:w="1560" w:type="dxa"/>
            <w:tcBorders>
              <w:top w:val="dotted" w:sz="4" w:space="0" w:color="auto"/>
              <w:bottom w:val="dotted" w:sz="4" w:space="0" w:color="auto"/>
              <w:right w:val="dotted" w:sz="4" w:space="0" w:color="auto"/>
            </w:tcBorders>
            <w:shd w:val="clear" w:color="auto" w:fill="00FF00"/>
          </w:tcPr>
          <w:p w14:paraId="46393AEE"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広報部会</w:t>
            </w:r>
          </w:p>
        </w:tc>
        <w:tc>
          <w:tcPr>
            <w:tcW w:w="1991" w:type="dxa"/>
            <w:tcBorders>
              <w:top w:val="dotted" w:sz="4" w:space="0" w:color="auto"/>
              <w:left w:val="dotted" w:sz="4" w:space="0" w:color="auto"/>
              <w:bottom w:val="dotted" w:sz="4" w:space="0" w:color="auto"/>
              <w:right w:val="dotted" w:sz="4" w:space="0" w:color="auto"/>
            </w:tcBorders>
            <w:shd w:val="clear" w:color="auto" w:fill="00FF00"/>
          </w:tcPr>
          <w:p w14:paraId="1C96A297" w14:textId="77777777" w:rsidR="00CC7ADA" w:rsidRPr="00CC7ADA" w:rsidRDefault="00CC7ADA" w:rsidP="00CC7ADA">
            <w:pPr>
              <w:rPr>
                <w:rFonts w:ascii="ＭＳ ゴシック" w:eastAsia="ＭＳ ゴシック" w:hAnsi="ＭＳ ゴシック" w:cs="Times New Roman"/>
                <w:lang w:eastAsia="zh-TW"/>
              </w:rPr>
            </w:pPr>
          </w:p>
        </w:tc>
        <w:tc>
          <w:tcPr>
            <w:tcW w:w="1269" w:type="dxa"/>
            <w:tcBorders>
              <w:top w:val="dotted" w:sz="4" w:space="0" w:color="auto"/>
              <w:left w:val="dotted" w:sz="4" w:space="0" w:color="auto"/>
              <w:bottom w:val="dotted" w:sz="4" w:space="0" w:color="auto"/>
              <w:right w:val="single" w:sz="4" w:space="0" w:color="auto"/>
            </w:tcBorders>
            <w:shd w:val="clear" w:color="auto" w:fill="00FF00"/>
          </w:tcPr>
          <w:p w14:paraId="59E8446F" w14:textId="77777777" w:rsidR="00CC7ADA" w:rsidRPr="00CC7ADA" w:rsidRDefault="00CC7ADA" w:rsidP="00CC7ADA">
            <w:pPr>
              <w:jc w:val="right"/>
              <w:rPr>
                <w:rFonts w:ascii="ＭＳ ゴシック" w:eastAsia="ＭＳ ゴシック" w:hAnsi="ＭＳ ゴシック" w:cs="Times New Roman"/>
                <w:lang w:eastAsia="zh-TW"/>
              </w:rPr>
            </w:pPr>
          </w:p>
        </w:tc>
        <w:tc>
          <w:tcPr>
            <w:tcW w:w="1522" w:type="dxa"/>
            <w:tcBorders>
              <w:top w:val="dotted" w:sz="4" w:space="0" w:color="auto"/>
              <w:left w:val="single" w:sz="4" w:space="0" w:color="auto"/>
              <w:bottom w:val="dotted" w:sz="4" w:space="0" w:color="auto"/>
              <w:right w:val="dotted" w:sz="4" w:space="0" w:color="auto"/>
            </w:tcBorders>
          </w:tcPr>
          <w:p w14:paraId="3E963E66" w14:textId="77777777" w:rsidR="00CC7ADA" w:rsidRPr="00CC7ADA" w:rsidRDefault="00CC7ADA" w:rsidP="00CC7ADA">
            <w:pPr>
              <w:rPr>
                <w:rFonts w:ascii="ＭＳ ゴシック" w:eastAsia="ＭＳ ゴシック" w:hAnsi="ＭＳ ゴシック" w:cs="Times New Roman"/>
                <w:lang w:eastAsia="zh-TW"/>
              </w:rPr>
            </w:pPr>
          </w:p>
        </w:tc>
        <w:tc>
          <w:tcPr>
            <w:tcW w:w="1701" w:type="dxa"/>
            <w:tcBorders>
              <w:top w:val="dotted" w:sz="4" w:space="0" w:color="auto"/>
              <w:left w:val="dotted" w:sz="4" w:space="0" w:color="auto"/>
              <w:bottom w:val="dotted" w:sz="4" w:space="0" w:color="auto"/>
              <w:right w:val="dotted" w:sz="4" w:space="0" w:color="auto"/>
            </w:tcBorders>
          </w:tcPr>
          <w:p w14:paraId="24E4B45C" w14:textId="77777777" w:rsidR="00CC7ADA" w:rsidRPr="00CC7ADA" w:rsidRDefault="00CC7ADA" w:rsidP="00CC7ADA">
            <w:pPr>
              <w:rPr>
                <w:rFonts w:ascii="ＭＳ ゴシック" w:eastAsia="ＭＳ ゴシック" w:hAnsi="ＭＳ ゴシック" w:cs="Times New Roman"/>
                <w:lang w:eastAsia="zh-TW"/>
              </w:rPr>
            </w:pPr>
          </w:p>
        </w:tc>
        <w:tc>
          <w:tcPr>
            <w:tcW w:w="1134" w:type="dxa"/>
            <w:tcBorders>
              <w:top w:val="dotted" w:sz="4" w:space="0" w:color="auto"/>
              <w:left w:val="dotted" w:sz="4" w:space="0" w:color="auto"/>
              <w:bottom w:val="dotted" w:sz="4" w:space="0" w:color="auto"/>
            </w:tcBorders>
          </w:tcPr>
          <w:p w14:paraId="74E7F713" w14:textId="77777777" w:rsidR="00CC7ADA" w:rsidRPr="00CC7ADA" w:rsidRDefault="00CC7ADA" w:rsidP="00CC7ADA">
            <w:pPr>
              <w:jc w:val="right"/>
              <w:rPr>
                <w:rFonts w:ascii="ＭＳ ゴシック" w:eastAsia="ＭＳ ゴシック" w:hAnsi="ＭＳ ゴシック" w:cs="Times New Roman"/>
                <w:lang w:eastAsia="zh-TW"/>
              </w:rPr>
            </w:pPr>
          </w:p>
        </w:tc>
      </w:tr>
      <w:tr w:rsidR="00CC7ADA" w:rsidRPr="00CC7ADA" w14:paraId="380CBFD2" w14:textId="77777777" w:rsidTr="007158CB">
        <w:trPr>
          <w:trHeight w:hRule="exact" w:val="284"/>
        </w:trPr>
        <w:tc>
          <w:tcPr>
            <w:tcW w:w="1560" w:type="dxa"/>
            <w:tcBorders>
              <w:top w:val="dotted" w:sz="4" w:space="0" w:color="auto"/>
              <w:bottom w:val="dotted" w:sz="4" w:space="0" w:color="auto"/>
              <w:right w:val="dotted" w:sz="4" w:space="0" w:color="auto"/>
            </w:tcBorders>
          </w:tcPr>
          <w:p w14:paraId="1BF25F40" w14:textId="77777777" w:rsidR="00CC7ADA" w:rsidRPr="00CC7ADA" w:rsidRDefault="00CC7ADA" w:rsidP="00CC7ADA">
            <w:pPr>
              <w:rPr>
                <w:rFonts w:ascii="ＭＳ ゴシック" w:eastAsia="ＭＳ ゴシック" w:hAnsi="ＭＳ ゴシック" w:cs="Times New Roman"/>
                <w:lang w:eastAsia="zh-TW"/>
              </w:rPr>
            </w:pPr>
          </w:p>
        </w:tc>
        <w:tc>
          <w:tcPr>
            <w:tcW w:w="1991" w:type="dxa"/>
            <w:tcBorders>
              <w:top w:val="dotted" w:sz="4" w:space="0" w:color="auto"/>
              <w:left w:val="dotted" w:sz="4" w:space="0" w:color="auto"/>
              <w:bottom w:val="dotted" w:sz="4" w:space="0" w:color="auto"/>
              <w:right w:val="dotted" w:sz="4" w:space="0" w:color="auto"/>
            </w:tcBorders>
          </w:tcPr>
          <w:p w14:paraId="3C3CCBDB"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記念誌作成費</w:t>
            </w:r>
          </w:p>
        </w:tc>
        <w:tc>
          <w:tcPr>
            <w:tcW w:w="1269" w:type="dxa"/>
            <w:tcBorders>
              <w:top w:val="dotted" w:sz="4" w:space="0" w:color="auto"/>
              <w:left w:val="dotted" w:sz="4" w:space="0" w:color="auto"/>
              <w:bottom w:val="dotted" w:sz="4" w:space="0" w:color="auto"/>
              <w:right w:val="single" w:sz="4" w:space="0" w:color="auto"/>
            </w:tcBorders>
          </w:tcPr>
          <w:p w14:paraId="0365647B" w14:textId="77777777" w:rsidR="00CC7ADA" w:rsidRPr="00CC7ADA" w:rsidRDefault="00CC7ADA" w:rsidP="00CC7ADA">
            <w:pPr>
              <w:jc w:val="right"/>
              <w:rPr>
                <w:rFonts w:ascii="ＭＳ ゴシック" w:eastAsia="ＭＳ ゴシック" w:hAnsi="ＭＳ ゴシック" w:cs="Times New Roman"/>
                <w:lang w:eastAsia="zh-TW"/>
              </w:rPr>
            </w:pPr>
          </w:p>
        </w:tc>
        <w:tc>
          <w:tcPr>
            <w:tcW w:w="1522" w:type="dxa"/>
            <w:tcBorders>
              <w:top w:val="dotted" w:sz="4" w:space="0" w:color="auto"/>
              <w:left w:val="single" w:sz="4" w:space="0" w:color="auto"/>
              <w:bottom w:val="dotted" w:sz="4" w:space="0" w:color="auto"/>
              <w:right w:val="dotted" w:sz="4" w:space="0" w:color="auto"/>
            </w:tcBorders>
          </w:tcPr>
          <w:p w14:paraId="63CC86F1" w14:textId="77777777" w:rsidR="00CC7ADA" w:rsidRPr="00CC7ADA" w:rsidRDefault="00CC7ADA" w:rsidP="00CC7ADA">
            <w:pPr>
              <w:rPr>
                <w:rFonts w:ascii="ＭＳ ゴシック" w:eastAsia="ＭＳ ゴシック" w:hAnsi="ＭＳ ゴシック" w:cs="Times New Roman"/>
                <w:lang w:eastAsia="zh-TW"/>
              </w:rPr>
            </w:pPr>
          </w:p>
        </w:tc>
        <w:tc>
          <w:tcPr>
            <w:tcW w:w="1701" w:type="dxa"/>
            <w:tcBorders>
              <w:top w:val="dotted" w:sz="4" w:space="0" w:color="auto"/>
              <w:left w:val="dotted" w:sz="4" w:space="0" w:color="auto"/>
              <w:bottom w:val="dotted" w:sz="4" w:space="0" w:color="auto"/>
              <w:right w:val="dotted" w:sz="4" w:space="0" w:color="auto"/>
            </w:tcBorders>
          </w:tcPr>
          <w:p w14:paraId="3861B799" w14:textId="77777777" w:rsidR="00CC7ADA" w:rsidRPr="00CC7ADA" w:rsidRDefault="00CC7ADA" w:rsidP="00CC7ADA">
            <w:pPr>
              <w:rPr>
                <w:rFonts w:ascii="ＭＳ ゴシック" w:eastAsia="ＭＳ ゴシック" w:hAnsi="ＭＳ ゴシック" w:cs="Times New Roman"/>
                <w:lang w:eastAsia="zh-TW"/>
              </w:rPr>
            </w:pPr>
          </w:p>
        </w:tc>
        <w:tc>
          <w:tcPr>
            <w:tcW w:w="1134" w:type="dxa"/>
            <w:tcBorders>
              <w:top w:val="dotted" w:sz="4" w:space="0" w:color="auto"/>
              <w:left w:val="dotted" w:sz="4" w:space="0" w:color="auto"/>
              <w:bottom w:val="dotted" w:sz="4" w:space="0" w:color="auto"/>
            </w:tcBorders>
          </w:tcPr>
          <w:p w14:paraId="17CD3F94" w14:textId="77777777" w:rsidR="00CC7ADA" w:rsidRPr="00CC7ADA" w:rsidRDefault="00CC7ADA" w:rsidP="00CC7ADA">
            <w:pPr>
              <w:jc w:val="right"/>
              <w:rPr>
                <w:rFonts w:ascii="ＭＳ ゴシック" w:eastAsia="ＭＳ ゴシック" w:hAnsi="ＭＳ ゴシック" w:cs="Times New Roman"/>
                <w:lang w:eastAsia="zh-TW"/>
              </w:rPr>
            </w:pPr>
          </w:p>
        </w:tc>
      </w:tr>
      <w:tr w:rsidR="00CC7ADA" w:rsidRPr="00CC7ADA" w14:paraId="273ADE3C" w14:textId="77777777" w:rsidTr="007158CB">
        <w:trPr>
          <w:trHeight w:hRule="exact" w:val="284"/>
        </w:trPr>
        <w:tc>
          <w:tcPr>
            <w:tcW w:w="1560" w:type="dxa"/>
            <w:tcBorders>
              <w:top w:val="dotted" w:sz="4" w:space="0" w:color="auto"/>
              <w:bottom w:val="dotted" w:sz="4" w:space="0" w:color="auto"/>
              <w:right w:val="dotted" w:sz="4" w:space="0" w:color="auto"/>
            </w:tcBorders>
          </w:tcPr>
          <w:p w14:paraId="5C27B7D3" w14:textId="77777777" w:rsidR="00CC7ADA" w:rsidRPr="00CC7ADA" w:rsidRDefault="00CC7ADA" w:rsidP="00CC7ADA">
            <w:pPr>
              <w:rPr>
                <w:rFonts w:ascii="ＭＳ ゴシック" w:eastAsia="ＭＳ ゴシック" w:hAnsi="ＭＳ ゴシック" w:cs="Times New Roman"/>
                <w:lang w:eastAsia="zh-TW"/>
              </w:rPr>
            </w:pPr>
          </w:p>
        </w:tc>
        <w:tc>
          <w:tcPr>
            <w:tcW w:w="1991" w:type="dxa"/>
            <w:tcBorders>
              <w:top w:val="dotted" w:sz="4" w:space="0" w:color="auto"/>
              <w:left w:val="dotted" w:sz="4" w:space="0" w:color="auto"/>
              <w:bottom w:val="dotted" w:sz="4" w:space="0" w:color="auto"/>
              <w:right w:val="dotted" w:sz="4" w:space="0" w:color="auto"/>
            </w:tcBorders>
          </w:tcPr>
          <w:p w14:paraId="7AC40000"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新聞広告費</w:t>
            </w:r>
          </w:p>
        </w:tc>
        <w:tc>
          <w:tcPr>
            <w:tcW w:w="1269" w:type="dxa"/>
            <w:tcBorders>
              <w:top w:val="dotted" w:sz="4" w:space="0" w:color="auto"/>
              <w:left w:val="dotted" w:sz="4" w:space="0" w:color="auto"/>
              <w:bottom w:val="dotted" w:sz="4" w:space="0" w:color="auto"/>
              <w:right w:val="single" w:sz="4" w:space="0" w:color="auto"/>
            </w:tcBorders>
          </w:tcPr>
          <w:p w14:paraId="4C4104D9" w14:textId="77777777" w:rsidR="00CC7ADA" w:rsidRPr="00CC7ADA" w:rsidRDefault="00CC7ADA" w:rsidP="00CC7ADA">
            <w:pPr>
              <w:jc w:val="right"/>
              <w:rPr>
                <w:rFonts w:ascii="ＭＳ ゴシック" w:eastAsia="ＭＳ ゴシック" w:hAnsi="ＭＳ ゴシック" w:cs="Times New Roman"/>
                <w:lang w:eastAsia="zh-TW"/>
              </w:rPr>
            </w:pPr>
          </w:p>
        </w:tc>
        <w:tc>
          <w:tcPr>
            <w:tcW w:w="1522" w:type="dxa"/>
            <w:tcBorders>
              <w:top w:val="dotted" w:sz="4" w:space="0" w:color="auto"/>
              <w:left w:val="single" w:sz="4" w:space="0" w:color="auto"/>
              <w:bottom w:val="dotted" w:sz="4" w:space="0" w:color="auto"/>
              <w:right w:val="dotted" w:sz="4" w:space="0" w:color="auto"/>
            </w:tcBorders>
            <w:shd w:val="clear" w:color="auto" w:fill="00FF00"/>
          </w:tcPr>
          <w:p w14:paraId="7563D49E"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事業交流部会</w:t>
            </w:r>
          </w:p>
        </w:tc>
        <w:tc>
          <w:tcPr>
            <w:tcW w:w="1701" w:type="dxa"/>
            <w:tcBorders>
              <w:top w:val="dotted" w:sz="4" w:space="0" w:color="auto"/>
              <w:left w:val="dotted" w:sz="4" w:space="0" w:color="auto"/>
              <w:bottom w:val="dotted" w:sz="4" w:space="0" w:color="auto"/>
              <w:right w:val="dotted" w:sz="4" w:space="0" w:color="auto"/>
            </w:tcBorders>
            <w:shd w:val="clear" w:color="auto" w:fill="00FF00"/>
          </w:tcPr>
          <w:p w14:paraId="11E09ECC" w14:textId="77777777" w:rsidR="00CC7ADA" w:rsidRPr="00CC7ADA" w:rsidRDefault="00CC7ADA" w:rsidP="00CC7ADA">
            <w:pPr>
              <w:rPr>
                <w:rFonts w:ascii="ＭＳ ゴシック" w:eastAsia="ＭＳ ゴシック" w:hAnsi="ＭＳ ゴシック" w:cs="Times New Roman"/>
                <w:lang w:eastAsia="zh-TW"/>
              </w:rPr>
            </w:pPr>
          </w:p>
        </w:tc>
        <w:tc>
          <w:tcPr>
            <w:tcW w:w="1134" w:type="dxa"/>
            <w:tcBorders>
              <w:top w:val="dotted" w:sz="4" w:space="0" w:color="auto"/>
              <w:left w:val="dotted" w:sz="4" w:space="0" w:color="auto"/>
              <w:bottom w:val="dotted" w:sz="4" w:space="0" w:color="auto"/>
            </w:tcBorders>
            <w:shd w:val="clear" w:color="auto" w:fill="00FF00"/>
          </w:tcPr>
          <w:p w14:paraId="7138B313" w14:textId="77777777" w:rsidR="00CC7ADA" w:rsidRPr="00CC7ADA" w:rsidRDefault="00CC7ADA" w:rsidP="00CC7ADA">
            <w:pPr>
              <w:jc w:val="right"/>
              <w:rPr>
                <w:rFonts w:ascii="ＭＳ ゴシック" w:eastAsia="ＭＳ ゴシック" w:hAnsi="ＭＳ ゴシック" w:cs="Times New Roman"/>
                <w:lang w:eastAsia="zh-TW"/>
              </w:rPr>
            </w:pPr>
          </w:p>
        </w:tc>
      </w:tr>
      <w:tr w:rsidR="00CC7ADA" w:rsidRPr="00CC7ADA" w14:paraId="3F0E81DA" w14:textId="77777777" w:rsidTr="007158CB">
        <w:trPr>
          <w:trHeight w:hRule="exact" w:val="284"/>
        </w:trPr>
        <w:tc>
          <w:tcPr>
            <w:tcW w:w="1560" w:type="dxa"/>
            <w:tcBorders>
              <w:top w:val="dotted" w:sz="4" w:space="0" w:color="auto"/>
              <w:bottom w:val="dotted" w:sz="4" w:space="0" w:color="auto"/>
              <w:right w:val="dotted" w:sz="4" w:space="0" w:color="auto"/>
            </w:tcBorders>
          </w:tcPr>
          <w:p w14:paraId="186C60DE" w14:textId="77777777" w:rsidR="00CC7ADA" w:rsidRPr="00CC7ADA" w:rsidRDefault="00CC7ADA" w:rsidP="00CC7ADA">
            <w:pPr>
              <w:rPr>
                <w:rFonts w:ascii="ＭＳ ゴシック" w:eastAsia="ＭＳ ゴシック" w:hAnsi="ＭＳ ゴシック" w:cs="Times New Roman"/>
                <w:lang w:eastAsia="zh-TW"/>
              </w:rPr>
            </w:pPr>
          </w:p>
        </w:tc>
        <w:tc>
          <w:tcPr>
            <w:tcW w:w="1991" w:type="dxa"/>
            <w:tcBorders>
              <w:top w:val="dotted" w:sz="4" w:space="0" w:color="auto"/>
              <w:left w:val="dotted" w:sz="4" w:space="0" w:color="auto"/>
              <w:bottom w:val="dotted" w:sz="4" w:space="0" w:color="auto"/>
              <w:right w:val="dotted" w:sz="4" w:space="0" w:color="auto"/>
            </w:tcBorders>
          </w:tcPr>
          <w:p w14:paraId="10CCD98D"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大会記録費</w:t>
            </w:r>
          </w:p>
        </w:tc>
        <w:tc>
          <w:tcPr>
            <w:tcW w:w="1269" w:type="dxa"/>
            <w:tcBorders>
              <w:top w:val="dotted" w:sz="4" w:space="0" w:color="auto"/>
              <w:left w:val="dotted" w:sz="4" w:space="0" w:color="auto"/>
              <w:bottom w:val="dotted" w:sz="4" w:space="0" w:color="auto"/>
              <w:right w:val="single" w:sz="4" w:space="0" w:color="auto"/>
            </w:tcBorders>
          </w:tcPr>
          <w:p w14:paraId="1DC2B2D8" w14:textId="77777777" w:rsidR="00CC7ADA" w:rsidRPr="00CC7ADA" w:rsidRDefault="00CC7ADA" w:rsidP="00CC7ADA">
            <w:pPr>
              <w:jc w:val="right"/>
              <w:rPr>
                <w:rFonts w:ascii="ＭＳ ゴシック" w:eastAsia="ＭＳ ゴシック" w:hAnsi="ＭＳ ゴシック" w:cs="Times New Roman"/>
                <w:lang w:eastAsia="zh-TW"/>
              </w:rPr>
            </w:pPr>
          </w:p>
        </w:tc>
        <w:tc>
          <w:tcPr>
            <w:tcW w:w="1522" w:type="dxa"/>
            <w:tcBorders>
              <w:top w:val="dotted" w:sz="4" w:space="0" w:color="auto"/>
              <w:left w:val="single" w:sz="4" w:space="0" w:color="auto"/>
              <w:bottom w:val="dotted" w:sz="4" w:space="0" w:color="auto"/>
              <w:right w:val="dotted" w:sz="4" w:space="0" w:color="auto"/>
            </w:tcBorders>
          </w:tcPr>
          <w:p w14:paraId="5153B9EC" w14:textId="77777777" w:rsidR="00CC7ADA" w:rsidRPr="00CC7ADA" w:rsidRDefault="00CC7ADA" w:rsidP="00CC7ADA">
            <w:pPr>
              <w:jc w:val="right"/>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物産展</w:t>
            </w:r>
          </w:p>
        </w:tc>
        <w:tc>
          <w:tcPr>
            <w:tcW w:w="1701" w:type="dxa"/>
            <w:tcBorders>
              <w:top w:val="dotted" w:sz="4" w:space="0" w:color="auto"/>
              <w:left w:val="dotted" w:sz="4" w:space="0" w:color="auto"/>
              <w:bottom w:val="dotted" w:sz="4" w:space="0" w:color="auto"/>
              <w:right w:val="dotted" w:sz="4" w:space="0" w:color="auto"/>
            </w:tcBorders>
          </w:tcPr>
          <w:p w14:paraId="14106815" w14:textId="77777777" w:rsidR="00CC7ADA" w:rsidRPr="00CC7ADA" w:rsidRDefault="00CC7ADA" w:rsidP="00CC7ADA">
            <w:pPr>
              <w:rPr>
                <w:rFonts w:ascii="ＭＳ ゴシック" w:eastAsia="ＭＳ ゴシック" w:hAnsi="ＭＳ ゴシック" w:cs="Times New Roman"/>
              </w:rPr>
            </w:pPr>
            <w:r w:rsidRPr="00CC7ADA">
              <w:rPr>
                <w:rFonts w:ascii="ＭＳ ゴシック" w:eastAsia="ＭＳ ゴシック" w:hAnsi="ＭＳ ゴシック" w:cs="Times New Roman" w:hint="eastAsia"/>
                <w:lang w:eastAsia="zh-TW"/>
              </w:rPr>
              <w:t>会場賃借費</w:t>
            </w:r>
          </w:p>
        </w:tc>
        <w:tc>
          <w:tcPr>
            <w:tcW w:w="1134" w:type="dxa"/>
            <w:tcBorders>
              <w:top w:val="dotted" w:sz="4" w:space="0" w:color="auto"/>
              <w:left w:val="dotted" w:sz="4" w:space="0" w:color="auto"/>
              <w:bottom w:val="dotted" w:sz="4" w:space="0" w:color="auto"/>
            </w:tcBorders>
          </w:tcPr>
          <w:p w14:paraId="54759CD5" w14:textId="77777777" w:rsidR="00CC7ADA" w:rsidRPr="00CC7ADA" w:rsidRDefault="00CC7ADA" w:rsidP="00CC7ADA">
            <w:pPr>
              <w:jc w:val="right"/>
              <w:rPr>
                <w:rFonts w:ascii="ＭＳ ゴシック" w:eastAsia="ＭＳ ゴシック" w:hAnsi="ＭＳ ゴシック" w:cs="Times New Roman"/>
              </w:rPr>
            </w:pPr>
          </w:p>
        </w:tc>
      </w:tr>
      <w:tr w:rsidR="00CC7ADA" w:rsidRPr="00CC7ADA" w14:paraId="26A7B3EE" w14:textId="77777777" w:rsidTr="007158CB">
        <w:trPr>
          <w:trHeight w:hRule="exact" w:val="284"/>
        </w:trPr>
        <w:tc>
          <w:tcPr>
            <w:tcW w:w="1560" w:type="dxa"/>
            <w:tcBorders>
              <w:top w:val="dotted" w:sz="4" w:space="0" w:color="auto"/>
              <w:bottom w:val="dotted" w:sz="4" w:space="0" w:color="auto"/>
              <w:right w:val="dotted" w:sz="4" w:space="0" w:color="auto"/>
            </w:tcBorders>
          </w:tcPr>
          <w:p w14:paraId="2A98664F" w14:textId="77777777" w:rsidR="00CC7ADA" w:rsidRPr="00CC7ADA" w:rsidRDefault="00CC7ADA" w:rsidP="00CC7ADA">
            <w:pPr>
              <w:rPr>
                <w:rFonts w:ascii="ＭＳ ゴシック" w:eastAsia="ＭＳ ゴシック" w:hAnsi="ＭＳ ゴシック" w:cs="Times New Roman"/>
              </w:rPr>
            </w:pPr>
          </w:p>
        </w:tc>
        <w:tc>
          <w:tcPr>
            <w:tcW w:w="1991" w:type="dxa"/>
            <w:tcBorders>
              <w:top w:val="dotted" w:sz="4" w:space="0" w:color="auto"/>
              <w:left w:val="dotted" w:sz="4" w:space="0" w:color="auto"/>
              <w:bottom w:val="dotted" w:sz="4" w:space="0" w:color="auto"/>
              <w:right w:val="dotted" w:sz="4" w:space="0" w:color="auto"/>
            </w:tcBorders>
          </w:tcPr>
          <w:p w14:paraId="33999D92" w14:textId="77777777" w:rsidR="00CC7ADA" w:rsidRPr="00CC7ADA" w:rsidRDefault="00CC7ADA" w:rsidP="00CC7ADA">
            <w:pPr>
              <w:rPr>
                <w:rFonts w:ascii="ＭＳ ゴシック" w:eastAsia="ＭＳ ゴシック" w:hAnsi="ＭＳ ゴシック" w:cs="Times New Roman"/>
              </w:rPr>
            </w:pPr>
            <w:r w:rsidRPr="00CC7ADA">
              <w:rPr>
                <w:rFonts w:ascii="ＭＳ ゴシック" w:eastAsia="ＭＳ ゴシック" w:hAnsi="ＭＳ ゴシック" w:cs="Times New Roman" w:hint="eastAsia"/>
              </w:rPr>
              <w:t>ポスター等作製費</w:t>
            </w:r>
          </w:p>
        </w:tc>
        <w:tc>
          <w:tcPr>
            <w:tcW w:w="1269" w:type="dxa"/>
            <w:tcBorders>
              <w:top w:val="dotted" w:sz="4" w:space="0" w:color="auto"/>
              <w:left w:val="dotted" w:sz="4" w:space="0" w:color="auto"/>
              <w:bottom w:val="dotted" w:sz="4" w:space="0" w:color="auto"/>
              <w:right w:val="single" w:sz="4" w:space="0" w:color="auto"/>
            </w:tcBorders>
          </w:tcPr>
          <w:p w14:paraId="273EBEB6" w14:textId="77777777" w:rsidR="00CC7ADA" w:rsidRPr="00CC7ADA" w:rsidRDefault="00CC7ADA" w:rsidP="00CC7ADA">
            <w:pPr>
              <w:jc w:val="right"/>
              <w:rPr>
                <w:rFonts w:ascii="ＭＳ ゴシック" w:eastAsia="ＭＳ ゴシック" w:hAnsi="ＭＳ ゴシック" w:cs="Times New Roman"/>
              </w:rPr>
            </w:pPr>
          </w:p>
        </w:tc>
        <w:tc>
          <w:tcPr>
            <w:tcW w:w="1522" w:type="dxa"/>
            <w:tcBorders>
              <w:top w:val="dotted" w:sz="4" w:space="0" w:color="auto"/>
              <w:left w:val="single" w:sz="4" w:space="0" w:color="auto"/>
              <w:bottom w:val="dotted" w:sz="4" w:space="0" w:color="auto"/>
              <w:right w:val="dotted" w:sz="4" w:space="0" w:color="auto"/>
            </w:tcBorders>
          </w:tcPr>
          <w:p w14:paraId="2D270956" w14:textId="77777777" w:rsidR="00CC7ADA" w:rsidRPr="00CC7ADA" w:rsidRDefault="00CC7ADA" w:rsidP="00CC7ADA">
            <w:pPr>
              <w:rPr>
                <w:rFonts w:ascii="ＭＳ ゴシック" w:eastAsia="ＭＳ ゴシック" w:hAnsi="ＭＳ ゴシック" w:cs="Times New Roman"/>
              </w:rPr>
            </w:pPr>
          </w:p>
        </w:tc>
        <w:tc>
          <w:tcPr>
            <w:tcW w:w="1701" w:type="dxa"/>
            <w:tcBorders>
              <w:top w:val="dotted" w:sz="4" w:space="0" w:color="auto"/>
              <w:left w:val="dotted" w:sz="4" w:space="0" w:color="auto"/>
              <w:bottom w:val="dotted" w:sz="4" w:space="0" w:color="auto"/>
              <w:right w:val="dotted" w:sz="4" w:space="0" w:color="auto"/>
            </w:tcBorders>
          </w:tcPr>
          <w:p w14:paraId="4D9DEB14" w14:textId="77777777" w:rsidR="00CC7ADA" w:rsidRPr="00CC7ADA" w:rsidRDefault="00CC7ADA" w:rsidP="00CC7ADA">
            <w:pPr>
              <w:rPr>
                <w:rFonts w:ascii="ＭＳ ゴシック" w:eastAsia="ＭＳ ゴシック" w:hAnsi="ＭＳ ゴシック" w:cs="Times New Roman"/>
              </w:rPr>
            </w:pPr>
            <w:r w:rsidRPr="00CC7ADA">
              <w:rPr>
                <w:rFonts w:ascii="ＭＳ ゴシック" w:eastAsia="ＭＳ ゴシック" w:hAnsi="ＭＳ ゴシック" w:cs="Times New Roman" w:hint="eastAsia"/>
                <w:lang w:eastAsia="zh-TW"/>
              </w:rPr>
              <w:t>会場設営費</w:t>
            </w:r>
          </w:p>
        </w:tc>
        <w:tc>
          <w:tcPr>
            <w:tcW w:w="1134" w:type="dxa"/>
            <w:tcBorders>
              <w:top w:val="dotted" w:sz="4" w:space="0" w:color="auto"/>
              <w:left w:val="dotted" w:sz="4" w:space="0" w:color="auto"/>
              <w:bottom w:val="dotted" w:sz="4" w:space="0" w:color="auto"/>
            </w:tcBorders>
          </w:tcPr>
          <w:p w14:paraId="3E503901" w14:textId="77777777" w:rsidR="00CC7ADA" w:rsidRPr="00CC7ADA" w:rsidRDefault="00CC7ADA" w:rsidP="00CC7ADA">
            <w:pPr>
              <w:jc w:val="right"/>
              <w:rPr>
                <w:rFonts w:ascii="ＭＳ ゴシック" w:eastAsia="ＭＳ ゴシック" w:hAnsi="ＭＳ ゴシック" w:cs="Times New Roman"/>
              </w:rPr>
            </w:pPr>
          </w:p>
        </w:tc>
      </w:tr>
      <w:tr w:rsidR="00CC7ADA" w:rsidRPr="00CC7ADA" w14:paraId="38929AFB" w14:textId="77777777" w:rsidTr="007158CB">
        <w:trPr>
          <w:trHeight w:hRule="exact" w:val="284"/>
        </w:trPr>
        <w:tc>
          <w:tcPr>
            <w:tcW w:w="1560" w:type="dxa"/>
            <w:tcBorders>
              <w:top w:val="dotted" w:sz="4" w:space="0" w:color="auto"/>
              <w:bottom w:val="dotted" w:sz="4" w:space="0" w:color="auto"/>
              <w:right w:val="dotted" w:sz="4" w:space="0" w:color="auto"/>
            </w:tcBorders>
          </w:tcPr>
          <w:p w14:paraId="0AAE7FC4" w14:textId="77777777" w:rsidR="00CC7ADA" w:rsidRPr="00CC7ADA" w:rsidRDefault="00CC7ADA" w:rsidP="00CC7ADA">
            <w:pPr>
              <w:rPr>
                <w:rFonts w:ascii="ＭＳ ゴシック" w:eastAsia="ＭＳ ゴシック" w:hAnsi="ＭＳ ゴシック" w:cs="Times New Roman"/>
              </w:rPr>
            </w:pPr>
          </w:p>
        </w:tc>
        <w:tc>
          <w:tcPr>
            <w:tcW w:w="1991" w:type="dxa"/>
            <w:tcBorders>
              <w:top w:val="dotted" w:sz="4" w:space="0" w:color="auto"/>
              <w:left w:val="dotted" w:sz="4" w:space="0" w:color="auto"/>
              <w:bottom w:val="dotted" w:sz="4" w:space="0" w:color="auto"/>
              <w:right w:val="dotted" w:sz="4" w:space="0" w:color="auto"/>
            </w:tcBorders>
          </w:tcPr>
          <w:p w14:paraId="63682E8F" w14:textId="77777777" w:rsidR="00CC7ADA" w:rsidRPr="00CC7ADA" w:rsidRDefault="00CC7ADA" w:rsidP="00CC7ADA">
            <w:pPr>
              <w:rPr>
                <w:rFonts w:ascii="ＭＳ ゴシック" w:eastAsia="ＭＳ ゴシック" w:hAnsi="ＭＳ ゴシック" w:cs="Times New Roman"/>
              </w:rPr>
            </w:pPr>
            <w:r w:rsidRPr="00CC7ADA">
              <w:rPr>
                <w:rFonts w:ascii="ＭＳ ゴシック" w:eastAsia="ＭＳ ゴシック" w:hAnsi="ＭＳ ゴシック" w:cs="Times New Roman" w:hint="eastAsia"/>
              </w:rPr>
              <w:t>ｼﾞｬﾝﾊﾟｰ、のぼり等</w:t>
            </w:r>
          </w:p>
        </w:tc>
        <w:tc>
          <w:tcPr>
            <w:tcW w:w="1269" w:type="dxa"/>
            <w:tcBorders>
              <w:top w:val="dotted" w:sz="4" w:space="0" w:color="auto"/>
              <w:left w:val="dotted" w:sz="4" w:space="0" w:color="auto"/>
              <w:bottom w:val="dotted" w:sz="4" w:space="0" w:color="auto"/>
              <w:right w:val="single" w:sz="4" w:space="0" w:color="auto"/>
            </w:tcBorders>
          </w:tcPr>
          <w:p w14:paraId="2ECF122C" w14:textId="77777777" w:rsidR="00CC7ADA" w:rsidRPr="00CC7ADA" w:rsidRDefault="00CC7ADA" w:rsidP="00CC7ADA">
            <w:pPr>
              <w:jc w:val="right"/>
              <w:rPr>
                <w:rFonts w:ascii="ＭＳ ゴシック" w:eastAsia="ＭＳ ゴシック" w:hAnsi="ＭＳ ゴシック" w:cs="Times New Roman"/>
              </w:rPr>
            </w:pPr>
          </w:p>
        </w:tc>
        <w:tc>
          <w:tcPr>
            <w:tcW w:w="1522" w:type="dxa"/>
            <w:tcBorders>
              <w:top w:val="dotted" w:sz="4" w:space="0" w:color="auto"/>
              <w:left w:val="single" w:sz="4" w:space="0" w:color="auto"/>
              <w:bottom w:val="dotted" w:sz="4" w:space="0" w:color="auto"/>
              <w:right w:val="dotted" w:sz="4" w:space="0" w:color="auto"/>
            </w:tcBorders>
          </w:tcPr>
          <w:p w14:paraId="58F8DCE0" w14:textId="77777777" w:rsidR="00CC7ADA" w:rsidRPr="00CC7ADA" w:rsidRDefault="00CC7ADA" w:rsidP="00CC7ADA">
            <w:pPr>
              <w:jc w:val="right"/>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rPr>
              <w:t>ﾋﾞｼﾞﾈｽ</w:t>
            </w:r>
            <w:r w:rsidRPr="00CC7ADA">
              <w:rPr>
                <w:rFonts w:ascii="ＭＳ ゴシック" w:eastAsia="ＭＳ ゴシック" w:hAnsi="ＭＳ ゴシック" w:cs="Times New Roman" w:hint="eastAsia"/>
                <w:lang w:eastAsia="zh-TW"/>
              </w:rPr>
              <w:t>交流</w:t>
            </w:r>
          </w:p>
        </w:tc>
        <w:tc>
          <w:tcPr>
            <w:tcW w:w="1701" w:type="dxa"/>
            <w:tcBorders>
              <w:top w:val="dotted" w:sz="4" w:space="0" w:color="auto"/>
              <w:left w:val="dotted" w:sz="4" w:space="0" w:color="auto"/>
              <w:bottom w:val="dotted" w:sz="4" w:space="0" w:color="auto"/>
              <w:right w:val="dotted" w:sz="4" w:space="0" w:color="auto"/>
            </w:tcBorders>
          </w:tcPr>
          <w:p w14:paraId="5E3E74BC"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会場賃借費</w:t>
            </w:r>
          </w:p>
        </w:tc>
        <w:tc>
          <w:tcPr>
            <w:tcW w:w="1134" w:type="dxa"/>
            <w:tcBorders>
              <w:top w:val="dotted" w:sz="4" w:space="0" w:color="auto"/>
              <w:left w:val="dotted" w:sz="4" w:space="0" w:color="auto"/>
              <w:bottom w:val="dotted" w:sz="4" w:space="0" w:color="auto"/>
            </w:tcBorders>
          </w:tcPr>
          <w:p w14:paraId="1D1137B3" w14:textId="77777777" w:rsidR="00CC7ADA" w:rsidRPr="00CC7ADA" w:rsidRDefault="00CC7ADA" w:rsidP="00CC7ADA">
            <w:pPr>
              <w:jc w:val="right"/>
              <w:rPr>
                <w:rFonts w:ascii="ＭＳ ゴシック" w:eastAsia="ＭＳ ゴシック" w:hAnsi="ＭＳ ゴシック" w:cs="Times New Roman"/>
                <w:lang w:eastAsia="zh-TW"/>
              </w:rPr>
            </w:pPr>
          </w:p>
        </w:tc>
      </w:tr>
      <w:tr w:rsidR="00CC7ADA" w:rsidRPr="00CC7ADA" w14:paraId="54DE1D36" w14:textId="77777777" w:rsidTr="007158CB">
        <w:trPr>
          <w:trHeight w:hRule="exact" w:val="284"/>
        </w:trPr>
        <w:tc>
          <w:tcPr>
            <w:tcW w:w="1560" w:type="dxa"/>
            <w:tcBorders>
              <w:top w:val="dotted" w:sz="4" w:space="0" w:color="auto"/>
              <w:bottom w:val="dotted" w:sz="4" w:space="0" w:color="auto"/>
              <w:right w:val="dotted" w:sz="4" w:space="0" w:color="auto"/>
            </w:tcBorders>
          </w:tcPr>
          <w:p w14:paraId="6B505790" w14:textId="77777777" w:rsidR="00CC7ADA" w:rsidRPr="00CC7ADA" w:rsidRDefault="00CC7ADA" w:rsidP="00CC7ADA">
            <w:pPr>
              <w:rPr>
                <w:rFonts w:ascii="ＭＳ ゴシック" w:eastAsia="ＭＳ ゴシック" w:hAnsi="ＭＳ ゴシック" w:cs="Times New Roman"/>
                <w:lang w:eastAsia="zh-TW"/>
              </w:rPr>
            </w:pPr>
          </w:p>
        </w:tc>
        <w:tc>
          <w:tcPr>
            <w:tcW w:w="1991" w:type="dxa"/>
            <w:tcBorders>
              <w:top w:val="dotted" w:sz="4" w:space="0" w:color="auto"/>
              <w:left w:val="dotted" w:sz="4" w:space="0" w:color="auto"/>
              <w:bottom w:val="dotted" w:sz="4" w:space="0" w:color="auto"/>
              <w:right w:val="dotted" w:sz="4" w:space="0" w:color="auto"/>
            </w:tcBorders>
          </w:tcPr>
          <w:p w14:paraId="043C1AFD" w14:textId="77777777" w:rsidR="00CC7ADA" w:rsidRPr="00CC7ADA" w:rsidRDefault="00CC7ADA" w:rsidP="00CC7ADA">
            <w:pPr>
              <w:rPr>
                <w:rFonts w:ascii="ＭＳ ゴシック" w:eastAsia="ＭＳ ゴシック" w:hAnsi="ＭＳ ゴシック" w:cs="Times New Roman"/>
                <w:lang w:eastAsia="zh-TW"/>
              </w:rPr>
            </w:pPr>
          </w:p>
        </w:tc>
        <w:tc>
          <w:tcPr>
            <w:tcW w:w="1269" w:type="dxa"/>
            <w:tcBorders>
              <w:top w:val="dotted" w:sz="4" w:space="0" w:color="auto"/>
              <w:left w:val="dotted" w:sz="4" w:space="0" w:color="auto"/>
              <w:bottom w:val="dotted" w:sz="4" w:space="0" w:color="auto"/>
              <w:right w:val="single" w:sz="4" w:space="0" w:color="auto"/>
            </w:tcBorders>
          </w:tcPr>
          <w:p w14:paraId="10E41023" w14:textId="77777777" w:rsidR="00CC7ADA" w:rsidRPr="00CC7ADA" w:rsidRDefault="00CC7ADA" w:rsidP="00CC7ADA">
            <w:pPr>
              <w:jc w:val="right"/>
              <w:rPr>
                <w:rFonts w:ascii="ＭＳ ゴシック" w:eastAsia="ＭＳ ゴシック" w:hAnsi="ＭＳ ゴシック" w:cs="Times New Roman"/>
                <w:lang w:eastAsia="zh-TW"/>
              </w:rPr>
            </w:pPr>
          </w:p>
        </w:tc>
        <w:tc>
          <w:tcPr>
            <w:tcW w:w="1522" w:type="dxa"/>
            <w:tcBorders>
              <w:top w:val="dotted" w:sz="4" w:space="0" w:color="auto"/>
              <w:left w:val="single" w:sz="4" w:space="0" w:color="auto"/>
              <w:bottom w:val="dotted" w:sz="4" w:space="0" w:color="auto"/>
              <w:right w:val="dotted" w:sz="4" w:space="0" w:color="auto"/>
            </w:tcBorders>
          </w:tcPr>
          <w:p w14:paraId="184BD959" w14:textId="77777777" w:rsidR="00CC7ADA" w:rsidRPr="00CC7ADA" w:rsidRDefault="00CC7ADA" w:rsidP="00CC7ADA">
            <w:pPr>
              <w:rPr>
                <w:rFonts w:ascii="ＭＳ ゴシック" w:eastAsia="ＭＳ ゴシック" w:hAnsi="ＭＳ ゴシック" w:cs="Times New Roman"/>
                <w:lang w:eastAsia="zh-TW"/>
              </w:rPr>
            </w:pPr>
          </w:p>
        </w:tc>
        <w:tc>
          <w:tcPr>
            <w:tcW w:w="1701" w:type="dxa"/>
            <w:tcBorders>
              <w:top w:val="dotted" w:sz="4" w:space="0" w:color="auto"/>
              <w:left w:val="dotted" w:sz="4" w:space="0" w:color="auto"/>
              <w:bottom w:val="dotted" w:sz="4" w:space="0" w:color="auto"/>
              <w:right w:val="dotted" w:sz="4" w:space="0" w:color="auto"/>
            </w:tcBorders>
          </w:tcPr>
          <w:p w14:paraId="30DDDB83"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設営運営費</w:t>
            </w:r>
          </w:p>
        </w:tc>
        <w:tc>
          <w:tcPr>
            <w:tcW w:w="1134" w:type="dxa"/>
            <w:tcBorders>
              <w:top w:val="dotted" w:sz="4" w:space="0" w:color="auto"/>
              <w:left w:val="dotted" w:sz="4" w:space="0" w:color="auto"/>
              <w:bottom w:val="dotted" w:sz="4" w:space="0" w:color="auto"/>
            </w:tcBorders>
          </w:tcPr>
          <w:p w14:paraId="4A3B0290" w14:textId="77777777" w:rsidR="00CC7ADA" w:rsidRPr="00CC7ADA" w:rsidRDefault="00CC7ADA" w:rsidP="00CC7ADA">
            <w:pPr>
              <w:jc w:val="right"/>
              <w:rPr>
                <w:rFonts w:ascii="ＭＳ ゴシック" w:eastAsia="ＭＳ ゴシック" w:hAnsi="ＭＳ ゴシック" w:cs="Times New Roman"/>
                <w:lang w:eastAsia="zh-TW"/>
              </w:rPr>
            </w:pPr>
          </w:p>
        </w:tc>
      </w:tr>
      <w:tr w:rsidR="00CC7ADA" w:rsidRPr="00CC7ADA" w14:paraId="621CE2E8" w14:textId="77777777" w:rsidTr="007158CB">
        <w:trPr>
          <w:trHeight w:hRule="exact" w:val="284"/>
        </w:trPr>
        <w:tc>
          <w:tcPr>
            <w:tcW w:w="1560" w:type="dxa"/>
            <w:tcBorders>
              <w:top w:val="dotted" w:sz="4" w:space="0" w:color="auto"/>
              <w:bottom w:val="dotted" w:sz="4" w:space="0" w:color="auto"/>
              <w:right w:val="dotted" w:sz="4" w:space="0" w:color="auto"/>
            </w:tcBorders>
            <w:shd w:val="clear" w:color="auto" w:fill="00FF00"/>
          </w:tcPr>
          <w:p w14:paraId="681384B8" w14:textId="77777777" w:rsidR="00CC7ADA" w:rsidRPr="00CC7ADA" w:rsidRDefault="00CC7ADA" w:rsidP="00CC7ADA">
            <w:pPr>
              <w:rPr>
                <w:rFonts w:ascii="ＭＳ ゴシック" w:eastAsia="ＭＳ ゴシック" w:hAnsi="ＭＳ ゴシック" w:cs="Times New Roman"/>
                <w:lang w:eastAsia="zh-CN"/>
              </w:rPr>
            </w:pPr>
            <w:r w:rsidRPr="00CC7ADA">
              <w:rPr>
                <w:rFonts w:ascii="ＭＳ ゴシック" w:eastAsia="ＭＳ ゴシック" w:hAnsi="ＭＳ ゴシック" w:cs="Times New Roman" w:hint="eastAsia"/>
                <w:lang w:eastAsia="zh-CN"/>
              </w:rPr>
              <w:t>登録宿泊部会</w:t>
            </w:r>
          </w:p>
        </w:tc>
        <w:tc>
          <w:tcPr>
            <w:tcW w:w="1991" w:type="dxa"/>
            <w:tcBorders>
              <w:top w:val="dotted" w:sz="4" w:space="0" w:color="auto"/>
              <w:left w:val="dotted" w:sz="4" w:space="0" w:color="auto"/>
              <w:bottom w:val="dotted" w:sz="4" w:space="0" w:color="auto"/>
              <w:right w:val="dotted" w:sz="4" w:space="0" w:color="auto"/>
            </w:tcBorders>
            <w:shd w:val="clear" w:color="auto" w:fill="00FF00"/>
          </w:tcPr>
          <w:p w14:paraId="4FD77A75" w14:textId="77777777" w:rsidR="00CC7ADA" w:rsidRPr="00CC7ADA" w:rsidRDefault="00CC7ADA" w:rsidP="00CC7ADA">
            <w:pPr>
              <w:rPr>
                <w:rFonts w:ascii="ＭＳ ゴシック" w:eastAsia="ＭＳ ゴシック" w:hAnsi="ＭＳ ゴシック" w:cs="Times New Roman"/>
                <w:lang w:eastAsia="zh-CN"/>
              </w:rPr>
            </w:pPr>
          </w:p>
        </w:tc>
        <w:tc>
          <w:tcPr>
            <w:tcW w:w="1269" w:type="dxa"/>
            <w:tcBorders>
              <w:top w:val="dotted" w:sz="4" w:space="0" w:color="auto"/>
              <w:left w:val="dotted" w:sz="4" w:space="0" w:color="auto"/>
              <w:bottom w:val="dotted" w:sz="4" w:space="0" w:color="auto"/>
              <w:right w:val="single" w:sz="4" w:space="0" w:color="auto"/>
            </w:tcBorders>
            <w:shd w:val="clear" w:color="auto" w:fill="00FF00"/>
          </w:tcPr>
          <w:p w14:paraId="1881BEC3" w14:textId="77777777" w:rsidR="00CC7ADA" w:rsidRPr="00CC7ADA" w:rsidRDefault="00CC7ADA" w:rsidP="00CC7ADA">
            <w:pPr>
              <w:jc w:val="right"/>
              <w:rPr>
                <w:rFonts w:ascii="ＭＳ ゴシック" w:eastAsia="ＭＳ ゴシック" w:hAnsi="ＭＳ ゴシック" w:cs="Times New Roman"/>
                <w:lang w:eastAsia="zh-CN"/>
              </w:rPr>
            </w:pPr>
          </w:p>
        </w:tc>
        <w:tc>
          <w:tcPr>
            <w:tcW w:w="1522" w:type="dxa"/>
            <w:tcBorders>
              <w:top w:val="dotted" w:sz="4" w:space="0" w:color="auto"/>
              <w:left w:val="single" w:sz="4" w:space="0" w:color="auto"/>
              <w:bottom w:val="dotted" w:sz="4" w:space="0" w:color="auto"/>
              <w:right w:val="dotted" w:sz="4" w:space="0" w:color="auto"/>
            </w:tcBorders>
          </w:tcPr>
          <w:p w14:paraId="447FF3AA" w14:textId="77777777" w:rsidR="00CC7ADA" w:rsidRPr="00CC7ADA" w:rsidRDefault="00CC7ADA" w:rsidP="00CC7ADA">
            <w:pPr>
              <w:rPr>
                <w:rFonts w:ascii="ＭＳ ゴシック" w:eastAsia="ＭＳ ゴシック" w:hAnsi="ＭＳ ゴシック" w:cs="Times New Roman"/>
                <w:lang w:eastAsia="zh-CN"/>
              </w:rPr>
            </w:pPr>
          </w:p>
        </w:tc>
        <w:tc>
          <w:tcPr>
            <w:tcW w:w="1701" w:type="dxa"/>
            <w:tcBorders>
              <w:top w:val="dotted" w:sz="4" w:space="0" w:color="auto"/>
              <w:left w:val="dotted" w:sz="4" w:space="0" w:color="auto"/>
              <w:bottom w:val="dotted" w:sz="4" w:space="0" w:color="auto"/>
              <w:right w:val="dotted" w:sz="4" w:space="0" w:color="auto"/>
            </w:tcBorders>
          </w:tcPr>
          <w:p w14:paraId="7BB39CC4" w14:textId="77777777" w:rsidR="00CC7ADA" w:rsidRPr="00CC7ADA" w:rsidRDefault="00CC7ADA" w:rsidP="00CC7ADA">
            <w:pPr>
              <w:rPr>
                <w:rFonts w:ascii="ＭＳ ゴシック" w:eastAsia="ＭＳ ゴシック" w:hAnsi="ＭＳ ゴシック" w:cs="Times New Roman"/>
                <w:lang w:eastAsia="zh-CN"/>
              </w:rPr>
            </w:pPr>
          </w:p>
        </w:tc>
        <w:tc>
          <w:tcPr>
            <w:tcW w:w="1134" w:type="dxa"/>
            <w:tcBorders>
              <w:top w:val="dotted" w:sz="4" w:space="0" w:color="auto"/>
              <w:left w:val="dotted" w:sz="4" w:space="0" w:color="auto"/>
              <w:bottom w:val="dotted" w:sz="4" w:space="0" w:color="auto"/>
            </w:tcBorders>
          </w:tcPr>
          <w:p w14:paraId="34920D81" w14:textId="77777777" w:rsidR="00CC7ADA" w:rsidRPr="00CC7ADA" w:rsidRDefault="00CC7ADA" w:rsidP="00CC7ADA">
            <w:pPr>
              <w:jc w:val="right"/>
              <w:rPr>
                <w:rFonts w:ascii="ＭＳ ゴシック" w:eastAsia="ＭＳ ゴシック" w:hAnsi="ＭＳ ゴシック" w:cs="Times New Roman"/>
                <w:lang w:eastAsia="zh-CN"/>
              </w:rPr>
            </w:pPr>
          </w:p>
        </w:tc>
      </w:tr>
      <w:tr w:rsidR="00CC7ADA" w:rsidRPr="00CC7ADA" w14:paraId="2A2AE9FD" w14:textId="77777777" w:rsidTr="007158CB">
        <w:trPr>
          <w:trHeight w:hRule="exact" w:val="284"/>
        </w:trPr>
        <w:tc>
          <w:tcPr>
            <w:tcW w:w="1560" w:type="dxa"/>
            <w:tcBorders>
              <w:top w:val="dotted" w:sz="4" w:space="0" w:color="auto"/>
              <w:bottom w:val="dotted" w:sz="4" w:space="0" w:color="auto"/>
              <w:right w:val="dotted" w:sz="4" w:space="0" w:color="auto"/>
            </w:tcBorders>
          </w:tcPr>
          <w:p w14:paraId="0939BE58" w14:textId="77777777" w:rsidR="00CC7ADA" w:rsidRPr="00CC7ADA" w:rsidRDefault="00CC7ADA" w:rsidP="00CC7ADA">
            <w:pPr>
              <w:rPr>
                <w:rFonts w:ascii="ＭＳ ゴシック" w:eastAsia="ＭＳ ゴシック" w:hAnsi="ＭＳ ゴシック" w:cs="Times New Roman"/>
                <w:lang w:eastAsia="zh-CN"/>
              </w:rPr>
            </w:pPr>
          </w:p>
        </w:tc>
        <w:tc>
          <w:tcPr>
            <w:tcW w:w="1991" w:type="dxa"/>
            <w:tcBorders>
              <w:top w:val="dotted" w:sz="4" w:space="0" w:color="auto"/>
              <w:left w:val="dotted" w:sz="4" w:space="0" w:color="auto"/>
              <w:bottom w:val="dotted" w:sz="4" w:space="0" w:color="auto"/>
              <w:right w:val="dotted" w:sz="4" w:space="0" w:color="auto"/>
            </w:tcBorders>
          </w:tcPr>
          <w:p w14:paraId="0747E434" w14:textId="77777777" w:rsidR="00CC7ADA" w:rsidRPr="00CC7ADA" w:rsidRDefault="00CC7ADA" w:rsidP="00CC7ADA">
            <w:pPr>
              <w:rPr>
                <w:rFonts w:ascii="ＭＳ ゴシック" w:eastAsia="ＭＳ ゴシック" w:hAnsi="ＭＳ ゴシック" w:cs="Times New Roman"/>
              </w:rPr>
            </w:pPr>
            <w:r w:rsidRPr="00CC7ADA">
              <w:rPr>
                <w:rFonts w:ascii="ＭＳ ゴシック" w:eastAsia="ＭＳ ゴシック" w:hAnsi="ＭＳ ゴシック" w:cs="Times New Roman" w:hint="eastAsia"/>
              </w:rPr>
              <w:t>名札作成</w:t>
            </w:r>
          </w:p>
        </w:tc>
        <w:tc>
          <w:tcPr>
            <w:tcW w:w="1269" w:type="dxa"/>
            <w:tcBorders>
              <w:top w:val="dotted" w:sz="4" w:space="0" w:color="auto"/>
              <w:left w:val="dotted" w:sz="4" w:space="0" w:color="auto"/>
              <w:bottom w:val="dotted" w:sz="4" w:space="0" w:color="auto"/>
              <w:right w:val="single" w:sz="4" w:space="0" w:color="auto"/>
            </w:tcBorders>
          </w:tcPr>
          <w:p w14:paraId="6C0A5523" w14:textId="77777777" w:rsidR="00CC7ADA" w:rsidRPr="00CC7ADA" w:rsidRDefault="00CC7ADA" w:rsidP="00CC7ADA">
            <w:pPr>
              <w:jc w:val="right"/>
              <w:rPr>
                <w:rFonts w:ascii="ＭＳ ゴシック" w:eastAsia="ＭＳ ゴシック" w:hAnsi="ＭＳ ゴシック" w:cs="Times New Roman"/>
              </w:rPr>
            </w:pPr>
          </w:p>
        </w:tc>
        <w:tc>
          <w:tcPr>
            <w:tcW w:w="1522" w:type="dxa"/>
            <w:tcBorders>
              <w:top w:val="dotted" w:sz="4" w:space="0" w:color="auto"/>
              <w:left w:val="single" w:sz="4" w:space="0" w:color="auto"/>
              <w:bottom w:val="dotted" w:sz="4" w:space="0" w:color="auto"/>
              <w:right w:val="dotted" w:sz="4" w:space="0" w:color="auto"/>
            </w:tcBorders>
          </w:tcPr>
          <w:p w14:paraId="63710D09" w14:textId="77777777" w:rsidR="00CC7ADA" w:rsidRPr="00CC7ADA" w:rsidRDefault="00CC7ADA" w:rsidP="00CC7ADA">
            <w:pPr>
              <w:rPr>
                <w:rFonts w:ascii="ＭＳ ゴシック" w:eastAsia="ＭＳ ゴシック" w:hAnsi="ＭＳ ゴシック" w:cs="Times New Roman"/>
              </w:rPr>
            </w:pPr>
          </w:p>
        </w:tc>
        <w:tc>
          <w:tcPr>
            <w:tcW w:w="1701" w:type="dxa"/>
            <w:tcBorders>
              <w:top w:val="dotted" w:sz="4" w:space="0" w:color="auto"/>
              <w:left w:val="dotted" w:sz="4" w:space="0" w:color="auto"/>
              <w:bottom w:val="dotted" w:sz="4" w:space="0" w:color="auto"/>
              <w:right w:val="dotted" w:sz="4" w:space="0" w:color="auto"/>
            </w:tcBorders>
          </w:tcPr>
          <w:p w14:paraId="030DECB6" w14:textId="77777777" w:rsidR="00CC7ADA" w:rsidRPr="00CC7ADA" w:rsidRDefault="00CC7ADA" w:rsidP="00CC7ADA">
            <w:pPr>
              <w:rPr>
                <w:rFonts w:ascii="ＭＳ ゴシック" w:eastAsia="ＭＳ ゴシック" w:hAnsi="ＭＳ ゴシック" w:cs="Times New Roman"/>
              </w:rPr>
            </w:pPr>
          </w:p>
        </w:tc>
        <w:tc>
          <w:tcPr>
            <w:tcW w:w="1134" w:type="dxa"/>
            <w:tcBorders>
              <w:top w:val="dotted" w:sz="4" w:space="0" w:color="auto"/>
              <w:left w:val="dotted" w:sz="4" w:space="0" w:color="auto"/>
              <w:bottom w:val="dotted" w:sz="4" w:space="0" w:color="auto"/>
            </w:tcBorders>
          </w:tcPr>
          <w:p w14:paraId="483EBECF" w14:textId="77777777" w:rsidR="00CC7ADA" w:rsidRPr="00CC7ADA" w:rsidRDefault="00CC7ADA" w:rsidP="00CC7ADA">
            <w:pPr>
              <w:jc w:val="right"/>
              <w:rPr>
                <w:rFonts w:ascii="ＭＳ ゴシック" w:eastAsia="ＭＳ ゴシック" w:hAnsi="ＭＳ ゴシック" w:cs="Times New Roman"/>
              </w:rPr>
            </w:pPr>
          </w:p>
        </w:tc>
      </w:tr>
      <w:tr w:rsidR="00CC7ADA" w:rsidRPr="00CC7ADA" w14:paraId="228289DE" w14:textId="77777777" w:rsidTr="007158CB">
        <w:trPr>
          <w:trHeight w:hRule="exact" w:val="284"/>
        </w:trPr>
        <w:tc>
          <w:tcPr>
            <w:tcW w:w="1560" w:type="dxa"/>
            <w:tcBorders>
              <w:top w:val="dotted" w:sz="4" w:space="0" w:color="auto"/>
              <w:bottom w:val="dotted" w:sz="4" w:space="0" w:color="auto"/>
              <w:right w:val="dotted" w:sz="4" w:space="0" w:color="auto"/>
            </w:tcBorders>
          </w:tcPr>
          <w:p w14:paraId="4B5F50C6" w14:textId="77777777" w:rsidR="00CC7ADA" w:rsidRPr="00CC7ADA" w:rsidRDefault="00CC7ADA" w:rsidP="00CC7ADA">
            <w:pPr>
              <w:rPr>
                <w:rFonts w:ascii="ＭＳ ゴシック" w:eastAsia="ＭＳ ゴシック" w:hAnsi="ＭＳ ゴシック" w:cs="Times New Roman"/>
              </w:rPr>
            </w:pPr>
          </w:p>
        </w:tc>
        <w:tc>
          <w:tcPr>
            <w:tcW w:w="1991" w:type="dxa"/>
            <w:tcBorders>
              <w:top w:val="dotted" w:sz="4" w:space="0" w:color="auto"/>
              <w:left w:val="dotted" w:sz="4" w:space="0" w:color="auto"/>
              <w:bottom w:val="dotted" w:sz="4" w:space="0" w:color="auto"/>
              <w:right w:val="dotted" w:sz="4" w:space="0" w:color="auto"/>
            </w:tcBorders>
          </w:tcPr>
          <w:p w14:paraId="22AA88CF" w14:textId="77777777" w:rsidR="00CC7ADA" w:rsidRPr="00CC7ADA" w:rsidRDefault="00CC7ADA" w:rsidP="00CC7ADA">
            <w:pPr>
              <w:rPr>
                <w:rFonts w:ascii="ＭＳ ゴシック" w:eastAsia="ＭＳ ゴシック" w:hAnsi="ＭＳ ゴシック" w:cs="Times New Roman"/>
              </w:rPr>
            </w:pPr>
            <w:r w:rsidRPr="00CC7ADA">
              <w:rPr>
                <w:rFonts w:ascii="ＭＳ ゴシック" w:eastAsia="ＭＳ ゴシック" w:hAnsi="ＭＳ ゴシック" w:cs="Times New Roman" w:hint="eastAsia"/>
              </w:rPr>
              <w:t>送料</w:t>
            </w:r>
          </w:p>
        </w:tc>
        <w:tc>
          <w:tcPr>
            <w:tcW w:w="1269" w:type="dxa"/>
            <w:tcBorders>
              <w:top w:val="dotted" w:sz="4" w:space="0" w:color="auto"/>
              <w:left w:val="dotted" w:sz="4" w:space="0" w:color="auto"/>
              <w:bottom w:val="dotted" w:sz="4" w:space="0" w:color="auto"/>
              <w:right w:val="single" w:sz="4" w:space="0" w:color="auto"/>
            </w:tcBorders>
          </w:tcPr>
          <w:p w14:paraId="034F2E9E" w14:textId="77777777" w:rsidR="00CC7ADA" w:rsidRPr="00CC7ADA" w:rsidRDefault="00CC7ADA" w:rsidP="00CC7ADA">
            <w:pPr>
              <w:jc w:val="right"/>
              <w:rPr>
                <w:rFonts w:ascii="ＭＳ ゴシック" w:eastAsia="ＭＳ ゴシック" w:hAnsi="ＭＳ ゴシック" w:cs="Times New Roman"/>
              </w:rPr>
            </w:pPr>
          </w:p>
        </w:tc>
        <w:tc>
          <w:tcPr>
            <w:tcW w:w="1522" w:type="dxa"/>
            <w:tcBorders>
              <w:top w:val="dotted" w:sz="4" w:space="0" w:color="auto"/>
              <w:left w:val="single" w:sz="4" w:space="0" w:color="auto"/>
              <w:bottom w:val="dotted" w:sz="4" w:space="0" w:color="auto"/>
              <w:right w:val="dotted" w:sz="4" w:space="0" w:color="auto"/>
            </w:tcBorders>
            <w:shd w:val="clear" w:color="auto" w:fill="00FF00"/>
          </w:tcPr>
          <w:p w14:paraId="0FBC0678" w14:textId="77777777" w:rsidR="00CC7ADA" w:rsidRPr="00CC7ADA" w:rsidRDefault="00CC7ADA" w:rsidP="00CC7ADA">
            <w:pPr>
              <w:rPr>
                <w:rFonts w:ascii="ＭＳ ゴシック" w:eastAsia="ＭＳ ゴシック" w:hAnsi="ＭＳ ゴシック" w:cs="Times New Roman"/>
              </w:rPr>
            </w:pPr>
            <w:r w:rsidRPr="00CC7ADA">
              <w:rPr>
                <w:rFonts w:ascii="ＭＳ ゴシック" w:eastAsia="ＭＳ ゴシック" w:hAnsi="ＭＳ ゴシック" w:cs="Times New Roman" w:hint="eastAsia"/>
              </w:rPr>
              <w:t>サービス部会</w:t>
            </w:r>
          </w:p>
        </w:tc>
        <w:tc>
          <w:tcPr>
            <w:tcW w:w="1701" w:type="dxa"/>
            <w:tcBorders>
              <w:top w:val="dotted" w:sz="4" w:space="0" w:color="auto"/>
              <w:left w:val="dotted" w:sz="4" w:space="0" w:color="auto"/>
              <w:bottom w:val="dotted" w:sz="4" w:space="0" w:color="auto"/>
              <w:right w:val="dotted" w:sz="4" w:space="0" w:color="auto"/>
            </w:tcBorders>
            <w:shd w:val="clear" w:color="auto" w:fill="00FF00"/>
          </w:tcPr>
          <w:p w14:paraId="3B50DD5F" w14:textId="77777777" w:rsidR="00CC7ADA" w:rsidRPr="00CC7ADA" w:rsidRDefault="00CC7ADA" w:rsidP="00CC7ADA">
            <w:pPr>
              <w:rPr>
                <w:rFonts w:ascii="ＭＳ ゴシック" w:eastAsia="ＭＳ ゴシック" w:hAnsi="ＭＳ ゴシック" w:cs="Times New Roman"/>
              </w:rPr>
            </w:pPr>
          </w:p>
        </w:tc>
        <w:tc>
          <w:tcPr>
            <w:tcW w:w="1134" w:type="dxa"/>
            <w:tcBorders>
              <w:top w:val="dotted" w:sz="4" w:space="0" w:color="auto"/>
              <w:left w:val="dotted" w:sz="4" w:space="0" w:color="auto"/>
              <w:bottom w:val="dotted" w:sz="4" w:space="0" w:color="auto"/>
            </w:tcBorders>
            <w:shd w:val="clear" w:color="auto" w:fill="00FF00"/>
          </w:tcPr>
          <w:p w14:paraId="284963B3" w14:textId="77777777" w:rsidR="00CC7ADA" w:rsidRPr="00CC7ADA" w:rsidRDefault="00CC7ADA" w:rsidP="00CC7ADA">
            <w:pPr>
              <w:jc w:val="right"/>
              <w:rPr>
                <w:rFonts w:ascii="ＭＳ ゴシック" w:eastAsia="ＭＳ ゴシック" w:hAnsi="ＭＳ ゴシック" w:cs="Times New Roman"/>
              </w:rPr>
            </w:pPr>
          </w:p>
        </w:tc>
      </w:tr>
      <w:tr w:rsidR="00CC7ADA" w:rsidRPr="00CC7ADA" w14:paraId="5D323A7A" w14:textId="77777777" w:rsidTr="007158CB">
        <w:trPr>
          <w:trHeight w:hRule="exact" w:val="284"/>
        </w:trPr>
        <w:tc>
          <w:tcPr>
            <w:tcW w:w="1560" w:type="dxa"/>
            <w:tcBorders>
              <w:top w:val="dotted" w:sz="4" w:space="0" w:color="auto"/>
              <w:bottom w:val="dotted" w:sz="4" w:space="0" w:color="auto"/>
              <w:right w:val="dotted" w:sz="4" w:space="0" w:color="auto"/>
            </w:tcBorders>
          </w:tcPr>
          <w:p w14:paraId="04EFDA33" w14:textId="77777777" w:rsidR="00CC7ADA" w:rsidRPr="00CC7ADA" w:rsidRDefault="00CC7ADA" w:rsidP="00CC7ADA">
            <w:pPr>
              <w:rPr>
                <w:rFonts w:ascii="ＭＳ ゴシック" w:eastAsia="ＭＳ ゴシック" w:hAnsi="ＭＳ ゴシック" w:cs="Times New Roman"/>
              </w:rPr>
            </w:pPr>
          </w:p>
        </w:tc>
        <w:tc>
          <w:tcPr>
            <w:tcW w:w="1991" w:type="dxa"/>
            <w:tcBorders>
              <w:top w:val="dotted" w:sz="4" w:space="0" w:color="auto"/>
              <w:left w:val="dotted" w:sz="4" w:space="0" w:color="auto"/>
              <w:bottom w:val="dotted" w:sz="4" w:space="0" w:color="auto"/>
              <w:right w:val="dotted" w:sz="4" w:space="0" w:color="auto"/>
            </w:tcBorders>
          </w:tcPr>
          <w:p w14:paraId="0092941F" w14:textId="77777777" w:rsidR="00CC7ADA" w:rsidRPr="00CC7ADA" w:rsidRDefault="00CC7ADA" w:rsidP="00CC7ADA">
            <w:pPr>
              <w:rPr>
                <w:rFonts w:ascii="ＭＳ ゴシック" w:eastAsia="ＭＳ ゴシック" w:hAnsi="ＭＳ ゴシック" w:cs="Times New Roman"/>
              </w:rPr>
            </w:pPr>
            <w:r w:rsidRPr="00CC7ADA">
              <w:rPr>
                <w:rFonts w:ascii="ＭＳ ゴシック" w:eastAsia="ＭＳ ゴシック" w:hAnsi="ＭＳ ゴシック" w:cs="Times New Roman" w:hint="eastAsia"/>
              </w:rPr>
              <w:t>消耗品費</w:t>
            </w:r>
          </w:p>
        </w:tc>
        <w:tc>
          <w:tcPr>
            <w:tcW w:w="1269" w:type="dxa"/>
            <w:tcBorders>
              <w:top w:val="dotted" w:sz="4" w:space="0" w:color="auto"/>
              <w:left w:val="dotted" w:sz="4" w:space="0" w:color="auto"/>
              <w:bottom w:val="dotted" w:sz="4" w:space="0" w:color="auto"/>
              <w:right w:val="single" w:sz="4" w:space="0" w:color="auto"/>
            </w:tcBorders>
          </w:tcPr>
          <w:p w14:paraId="12492894" w14:textId="77777777" w:rsidR="00CC7ADA" w:rsidRPr="00CC7ADA" w:rsidRDefault="00CC7ADA" w:rsidP="00CC7ADA">
            <w:pPr>
              <w:jc w:val="right"/>
              <w:rPr>
                <w:rFonts w:ascii="ＭＳ ゴシック" w:eastAsia="ＭＳ ゴシック" w:hAnsi="ＭＳ ゴシック" w:cs="Times New Roman"/>
              </w:rPr>
            </w:pPr>
          </w:p>
        </w:tc>
        <w:tc>
          <w:tcPr>
            <w:tcW w:w="1522" w:type="dxa"/>
            <w:tcBorders>
              <w:top w:val="dotted" w:sz="4" w:space="0" w:color="auto"/>
              <w:left w:val="single" w:sz="4" w:space="0" w:color="auto"/>
              <w:bottom w:val="dotted" w:sz="4" w:space="0" w:color="auto"/>
              <w:right w:val="dotted" w:sz="4" w:space="0" w:color="auto"/>
            </w:tcBorders>
          </w:tcPr>
          <w:p w14:paraId="1BA67BE7" w14:textId="77777777" w:rsidR="00CC7ADA" w:rsidRPr="00CC7ADA" w:rsidRDefault="00CC7ADA" w:rsidP="00CC7ADA">
            <w:pPr>
              <w:jc w:val="right"/>
              <w:rPr>
                <w:rFonts w:ascii="ＭＳ ゴシック" w:eastAsia="ＭＳ ゴシック" w:hAnsi="ＭＳ ゴシック" w:cs="Times New Roman"/>
              </w:rPr>
            </w:pPr>
            <w:r w:rsidRPr="00CC7ADA">
              <w:rPr>
                <w:rFonts w:ascii="ＭＳ ゴシック" w:eastAsia="ＭＳ ゴシック" w:hAnsi="ＭＳ ゴシック" w:cs="Times New Roman" w:hint="eastAsia"/>
              </w:rPr>
              <w:t>ナイト</w:t>
            </w:r>
          </w:p>
        </w:tc>
        <w:tc>
          <w:tcPr>
            <w:tcW w:w="1701" w:type="dxa"/>
            <w:tcBorders>
              <w:top w:val="dotted" w:sz="4" w:space="0" w:color="auto"/>
              <w:left w:val="dotted" w:sz="4" w:space="0" w:color="auto"/>
              <w:bottom w:val="dotted" w:sz="4" w:space="0" w:color="auto"/>
              <w:right w:val="dotted" w:sz="4" w:space="0" w:color="auto"/>
            </w:tcBorders>
          </w:tcPr>
          <w:p w14:paraId="5CEC0C7E" w14:textId="77777777" w:rsidR="00CC7ADA" w:rsidRPr="00CC7ADA" w:rsidRDefault="00CC7ADA" w:rsidP="00CC7ADA">
            <w:pPr>
              <w:rPr>
                <w:rFonts w:ascii="ＭＳ ゴシック" w:eastAsia="ＭＳ ゴシック" w:hAnsi="ＭＳ ゴシック" w:cs="Times New Roman"/>
              </w:rPr>
            </w:pPr>
            <w:r w:rsidRPr="00CC7ADA">
              <w:rPr>
                <w:rFonts w:ascii="ＭＳ ゴシック" w:eastAsia="ＭＳ ゴシック" w:hAnsi="ＭＳ ゴシック" w:cs="Times New Roman" w:hint="eastAsia"/>
              </w:rPr>
              <w:t>ｲﾝﾌｫｰﾒｰｼｮﾝ</w:t>
            </w:r>
            <w:r w:rsidRPr="00CC7ADA">
              <w:rPr>
                <w:rFonts w:ascii="ＭＳ ゴシック" w:eastAsia="ＭＳ ゴシック" w:hAnsi="ＭＳ ゴシック" w:cs="Times New Roman" w:hint="eastAsia"/>
                <w:lang w:eastAsia="zh-TW"/>
              </w:rPr>
              <w:t>運営</w:t>
            </w:r>
          </w:p>
        </w:tc>
        <w:tc>
          <w:tcPr>
            <w:tcW w:w="1134" w:type="dxa"/>
            <w:tcBorders>
              <w:top w:val="dotted" w:sz="4" w:space="0" w:color="auto"/>
              <w:left w:val="dotted" w:sz="4" w:space="0" w:color="auto"/>
              <w:bottom w:val="dotted" w:sz="4" w:space="0" w:color="auto"/>
            </w:tcBorders>
          </w:tcPr>
          <w:p w14:paraId="66A82F7A" w14:textId="77777777" w:rsidR="00CC7ADA" w:rsidRPr="00CC7ADA" w:rsidRDefault="00CC7ADA" w:rsidP="00CC7ADA">
            <w:pPr>
              <w:jc w:val="right"/>
              <w:rPr>
                <w:rFonts w:ascii="ＭＳ ゴシック" w:eastAsia="ＭＳ ゴシック" w:hAnsi="ＭＳ ゴシック" w:cs="Times New Roman"/>
              </w:rPr>
            </w:pPr>
          </w:p>
        </w:tc>
      </w:tr>
      <w:tr w:rsidR="00CC7ADA" w:rsidRPr="00CC7ADA" w14:paraId="744F264E" w14:textId="77777777" w:rsidTr="007158CB">
        <w:trPr>
          <w:trHeight w:hRule="exact" w:val="284"/>
        </w:trPr>
        <w:tc>
          <w:tcPr>
            <w:tcW w:w="1560" w:type="dxa"/>
            <w:tcBorders>
              <w:top w:val="dotted" w:sz="4" w:space="0" w:color="auto"/>
              <w:bottom w:val="dotted" w:sz="4" w:space="0" w:color="auto"/>
              <w:right w:val="dotted" w:sz="4" w:space="0" w:color="auto"/>
            </w:tcBorders>
          </w:tcPr>
          <w:p w14:paraId="6AFA4E62" w14:textId="77777777" w:rsidR="00CC7ADA" w:rsidRPr="00CC7ADA" w:rsidRDefault="00CC7ADA" w:rsidP="00CC7ADA">
            <w:pPr>
              <w:rPr>
                <w:rFonts w:ascii="ＭＳ ゴシック" w:eastAsia="ＭＳ ゴシック" w:hAnsi="ＭＳ ゴシック" w:cs="Times New Roman"/>
              </w:rPr>
            </w:pPr>
          </w:p>
        </w:tc>
        <w:tc>
          <w:tcPr>
            <w:tcW w:w="1991" w:type="dxa"/>
            <w:tcBorders>
              <w:top w:val="dotted" w:sz="4" w:space="0" w:color="auto"/>
              <w:left w:val="dotted" w:sz="4" w:space="0" w:color="auto"/>
              <w:bottom w:val="dotted" w:sz="4" w:space="0" w:color="auto"/>
              <w:right w:val="dotted" w:sz="4" w:space="0" w:color="auto"/>
            </w:tcBorders>
          </w:tcPr>
          <w:p w14:paraId="1F9DED4E" w14:textId="77777777" w:rsidR="00CC7ADA" w:rsidRPr="00CC7ADA" w:rsidRDefault="00CC7ADA" w:rsidP="00CC7ADA">
            <w:pPr>
              <w:rPr>
                <w:rFonts w:ascii="ＭＳ ゴシック" w:eastAsia="ＭＳ ゴシック" w:hAnsi="ＭＳ ゴシック" w:cs="Times New Roman"/>
              </w:rPr>
            </w:pPr>
          </w:p>
        </w:tc>
        <w:tc>
          <w:tcPr>
            <w:tcW w:w="1269" w:type="dxa"/>
            <w:tcBorders>
              <w:top w:val="dotted" w:sz="4" w:space="0" w:color="auto"/>
              <w:left w:val="dotted" w:sz="4" w:space="0" w:color="auto"/>
              <w:bottom w:val="dotted" w:sz="4" w:space="0" w:color="auto"/>
              <w:right w:val="single" w:sz="4" w:space="0" w:color="auto"/>
            </w:tcBorders>
          </w:tcPr>
          <w:p w14:paraId="08A58BCD" w14:textId="77777777" w:rsidR="00CC7ADA" w:rsidRPr="00CC7ADA" w:rsidRDefault="00CC7ADA" w:rsidP="00CC7ADA">
            <w:pPr>
              <w:jc w:val="right"/>
              <w:rPr>
                <w:rFonts w:ascii="ＭＳ ゴシック" w:eastAsia="ＭＳ ゴシック" w:hAnsi="ＭＳ ゴシック" w:cs="Times New Roman"/>
              </w:rPr>
            </w:pPr>
          </w:p>
        </w:tc>
        <w:tc>
          <w:tcPr>
            <w:tcW w:w="1522" w:type="dxa"/>
            <w:tcBorders>
              <w:top w:val="dotted" w:sz="4" w:space="0" w:color="auto"/>
              <w:left w:val="single" w:sz="4" w:space="0" w:color="auto"/>
              <w:bottom w:val="dotted" w:sz="4" w:space="0" w:color="auto"/>
              <w:right w:val="dotted" w:sz="4" w:space="0" w:color="auto"/>
            </w:tcBorders>
          </w:tcPr>
          <w:p w14:paraId="51F0EF5E" w14:textId="77777777" w:rsidR="00CC7ADA" w:rsidRPr="00CC7ADA" w:rsidRDefault="00CC7ADA" w:rsidP="00CC7ADA">
            <w:pPr>
              <w:rPr>
                <w:rFonts w:ascii="ＭＳ ゴシック" w:eastAsia="ＭＳ ゴシック" w:hAnsi="ＭＳ ゴシック" w:cs="Times New Roman"/>
              </w:rPr>
            </w:pPr>
          </w:p>
        </w:tc>
        <w:tc>
          <w:tcPr>
            <w:tcW w:w="1701" w:type="dxa"/>
            <w:tcBorders>
              <w:top w:val="dotted" w:sz="4" w:space="0" w:color="auto"/>
              <w:left w:val="dotted" w:sz="4" w:space="0" w:color="auto"/>
              <w:bottom w:val="dotted" w:sz="4" w:space="0" w:color="auto"/>
              <w:right w:val="dotted" w:sz="4" w:space="0" w:color="auto"/>
            </w:tcBorders>
          </w:tcPr>
          <w:p w14:paraId="231BD652" w14:textId="77777777" w:rsidR="00CC7ADA" w:rsidRPr="00CC7ADA" w:rsidRDefault="00CC7ADA" w:rsidP="00CC7ADA">
            <w:pPr>
              <w:rPr>
                <w:rFonts w:ascii="ＭＳ ゴシック" w:eastAsia="ＭＳ ゴシック" w:hAnsi="ＭＳ ゴシック" w:cs="Times New Roman"/>
              </w:rPr>
            </w:pPr>
            <w:r w:rsidRPr="00CC7ADA">
              <w:rPr>
                <w:rFonts w:ascii="ＭＳ ゴシック" w:eastAsia="ＭＳ ゴシック" w:hAnsi="ＭＳ ゴシック" w:cs="Times New Roman" w:hint="eastAsia"/>
              </w:rPr>
              <w:t>マップﾟ作成費</w:t>
            </w:r>
          </w:p>
        </w:tc>
        <w:tc>
          <w:tcPr>
            <w:tcW w:w="1134" w:type="dxa"/>
            <w:tcBorders>
              <w:top w:val="dotted" w:sz="4" w:space="0" w:color="auto"/>
              <w:left w:val="dotted" w:sz="4" w:space="0" w:color="auto"/>
              <w:bottom w:val="dotted" w:sz="4" w:space="0" w:color="auto"/>
            </w:tcBorders>
          </w:tcPr>
          <w:p w14:paraId="7DF9D436" w14:textId="77777777" w:rsidR="00CC7ADA" w:rsidRPr="00CC7ADA" w:rsidRDefault="00CC7ADA" w:rsidP="00CC7ADA">
            <w:pPr>
              <w:jc w:val="right"/>
              <w:rPr>
                <w:rFonts w:ascii="ＭＳ ゴシック" w:eastAsia="ＭＳ ゴシック" w:hAnsi="ＭＳ ゴシック" w:cs="Times New Roman"/>
              </w:rPr>
            </w:pPr>
          </w:p>
        </w:tc>
      </w:tr>
      <w:tr w:rsidR="00CC7ADA" w:rsidRPr="00CC7ADA" w14:paraId="175741D2" w14:textId="77777777" w:rsidTr="007158CB">
        <w:trPr>
          <w:trHeight w:hRule="exact" w:val="284"/>
        </w:trPr>
        <w:tc>
          <w:tcPr>
            <w:tcW w:w="1560" w:type="dxa"/>
            <w:tcBorders>
              <w:top w:val="dotted" w:sz="4" w:space="0" w:color="auto"/>
              <w:bottom w:val="dotted" w:sz="4" w:space="0" w:color="auto"/>
              <w:right w:val="dotted" w:sz="4" w:space="0" w:color="auto"/>
            </w:tcBorders>
            <w:shd w:val="clear" w:color="auto" w:fill="00FF00"/>
          </w:tcPr>
          <w:p w14:paraId="1B7D86EF" w14:textId="77777777" w:rsidR="00CC7ADA" w:rsidRPr="00CC7ADA" w:rsidRDefault="00CC7ADA" w:rsidP="00CC7ADA">
            <w:pPr>
              <w:rPr>
                <w:rFonts w:ascii="ＭＳ ゴシック" w:eastAsia="ＭＳ ゴシック" w:hAnsi="ＭＳ ゴシック" w:cs="Times New Roman"/>
                <w:lang w:eastAsia="zh-CN"/>
              </w:rPr>
            </w:pPr>
            <w:r w:rsidRPr="00CC7ADA">
              <w:rPr>
                <w:rFonts w:ascii="ＭＳ ゴシック" w:eastAsia="ＭＳ ゴシック" w:hAnsi="ＭＳ ゴシック" w:cs="Times New Roman" w:hint="eastAsia"/>
                <w:lang w:eastAsia="zh-CN"/>
              </w:rPr>
              <w:t>交通部会</w:t>
            </w:r>
          </w:p>
        </w:tc>
        <w:tc>
          <w:tcPr>
            <w:tcW w:w="1991" w:type="dxa"/>
            <w:tcBorders>
              <w:top w:val="dotted" w:sz="4" w:space="0" w:color="auto"/>
              <w:left w:val="dotted" w:sz="4" w:space="0" w:color="auto"/>
              <w:bottom w:val="dotted" w:sz="4" w:space="0" w:color="auto"/>
              <w:right w:val="dotted" w:sz="4" w:space="0" w:color="auto"/>
            </w:tcBorders>
            <w:shd w:val="clear" w:color="auto" w:fill="00FF00"/>
          </w:tcPr>
          <w:p w14:paraId="39AE3765" w14:textId="77777777" w:rsidR="00CC7ADA" w:rsidRPr="00CC7ADA" w:rsidRDefault="00CC7ADA" w:rsidP="00CC7ADA">
            <w:pPr>
              <w:rPr>
                <w:rFonts w:ascii="ＭＳ ゴシック" w:eastAsia="ＭＳ ゴシック" w:hAnsi="ＭＳ ゴシック" w:cs="Times New Roman"/>
                <w:lang w:eastAsia="zh-CN"/>
              </w:rPr>
            </w:pPr>
          </w:p>
        </w:tc>
        <w:tc>
          <w:tcPr>
            <w:tcW w:w="1269" w:type="dxa"/>
            <w:tcBorders>
              <w:top w:val="dotted" w:sz="4" w:space="0" w:color="auto"/>
              <w:left w:val="dotted" w:sz="4" w:space="0" w:color="auto"/>
              <w:bottom w:val="dotted" w:sz="4" w:space="0" w:color="auto"/>
              <w:right w:val="single" w:sz="4" w:space="0" w:color="auto"/>
            </w:tcBorders>
            <w:shd w:val="clear" w:color="auto" w:fill="00FF00"/>
          </w:tcPr>
          <w:p w14:paraId="6B8FFCD9" w14:textId="77777777" w:rsidR="00CC7ADA" w:rsidRPr="00CC7ADA" w:rsidRDefault="00CC7ADA" w:rsidP="00CC7ADA">
            <w:pPr>
              <w:jc w:val="right"/>
              <w:rPr>
                <w:rFonts w:ascii="ＭＳ ゴシック" w:eastAsia="ＭＳ ゴシック" w:hAnsi="ＭＳ ゴシック" w:cs="Times New Roman"/>
                <w:lang w:eastAsia="zh-CN"/>
              </w:rPr>
            </w:pPr>
          </w:p>
        </w:tc>
        <w:tc>
          <w:tcPr>
            <w:tcW w:w="1522" w:type="dxa"/>
            <w:tcBorders>
              <w:top w:val="dotted" w:sz="4" w:space="0" w:color="auto"/>
              <w:left w:val="single" w:sz="4" w:space="0" w:color="auto"/>
              <w:bottom w:val="dotted" w:sz="4" w:space="0" w:color="auto"/>
              <w:right w:val="dotted" w:sz="4" w:space="0" w:color="auto"/>
            </w:tcBorders>
          </w:tcPr>
          <w:p w14:paraId="0DE404E6" w14:textId="77777777" w:rsidR="00CC7ADA" w:rsidRPr="00CC7ADA" w:rsidRDefault="00CC7ADA" w:rsidP="00CC7ADA">
            <w:pPr>
              <w:jc w:val="right"/>
              <w:rPr>
                <w:rFonts w:ascii="ＭＳ ゴシック" w:eastAsia="ＭＳ ゴシック" w:hAnsi="ＭＳ ゴシック" w:cs="Times New Roman"/>
                <w:lang w:eastAsia="zh-CN"/>
              </w:rPr>
            </w:pPr>
            <w:r w:rsidRPr="00CC7ADA">
              <w:rPr>
                <w:rFonts w:ascii="ＭＳ ゴシック" w:eastAsia="ＭＳ ゴシック" w:hAnsi="ＭＳ ゴシック" w:cs="Times New Roman" w:hint="eastAsia"/>
                <w:lang w:eastAsia="zh-CN"/>
              </w:rPr>
              <w:t>前泊者</w:t>
            </w:r>
          </w:p>
        </w:tc>
        <w:tc>
          <w:tcPr>
            <w:tcW w:w="1701" w:type="dxa"/>
            <w:tcBorders>
              <w:top w:val="dotted" w:sz="4" w:space="0" w:color="auto"/>
              <w:left w:val="dotted" w:sz="4" w:space="0" w:color="auto"/>
              <w:bottom w:val="dotted" w:sz="4" w:space="0" w:color="auto"/>
              <w:right w:val="dotted" w:sz="4" w:space="0" w:color="auto"/>
            </w:tcBorders>
          </w:tcPr>
          <w:p w14:paraId="7F9CACF7"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懇親会会場費</w:t>
            </w:r>
          </w:p>
        </w:tc>
        <w:tc>
          <w:tcPr>
            <w:tcW w:w="1134" w:type="dxa"/>
            <w:tcBorders>
              <w:top w:val="dotted" w:sz="4" w:space="0" w:color="auto"/>
              <w:left w:val="dotted" w:sz="4" w:space="0" w:color="auto"/>
              <w:bottom w:val="dotted" w:sz="4" w:space="0" w:color="auto"/>
            </w:tcBorders>
          </w:tcPr>
          <w:p w14:paraId="38A46F86" w14:textId="77777777" w:rsidR="00CC7ADA" w:rsidRPr="00CC7ADA" w:rsidRDefault="00CC7ADA" w:rsidP="00CC7ADA">
            <w:pPr>
              <w:jc w:val="right"/>
              <w:rPr>
                <w:rFonts w:ascii="ＭＳ ゴシック" w:eastAsia="ＭＳ ゴシック" w:hAnsi="ＭＳ ゴシック" w:cs="Times New Roman"/>
                <w:lang w:eastAsia="zh-TW"/>
              </w:rPr>
            </w:pPr>
          </w:p>
        </w:tc>
      </w:tr>
      <w:tr w:rsidR="00CC7ADA" w:rsidRPr="00CC7ADA" w14:paraId="6D0F4C15" w14:textId="77777777" w:rsidTr="007158CB">
        <w:trPr>
          <w:trHeight w:hRule="exact" w:val="284"/>
        </w:trPr>
        <w:tc>
          <w:tcPr>
            <w:tcW w:w="1560" w:type="dxa"/>
            <w:tcBorders>
              <w:top w:val="dotted" w:sz="4" w:space="0" w:color="auto"/>
              <w:bottom w:val="dotted" w:sz="4" w:space="0" w:color="auto"/>
              <w:right w:val="dotted" w:sz="4" w:space="0" w:color="auto"/>
            </w:tcBorders>
          </w:tcPr>
          <w:p w14:paraId="0984DC79" w14:textId="77777777" w:rsidR="00CC7ADA" w:rsidRPr="00CC7ADA" w:rsidRDefault="00CC7ADA" w:rsidP="00CC7ADA">
            <w:pPr>
              <w:rPr>
                <w:rFonts w:ascii="ＭＳ ゴシック" w:eastAsia="ＭＳ ゴシック" w:hAnsi="ＭＳ ゴシック" w:cs="Times New Roman"/>
                <w:lang w:eastAsia="zh-TW"/>
              </w:rPr>
            </w:pPr>
          </w:p>
        </w:tc>
        <w:tc>
          <w:tcPr>
            <w:tcW w:w="1991" w:type="dxa"/>
            <w:tcBorders>
              <w:top w:val="dotted" w:sz="4" w:space="0" w:color="auto"/>
              <w:left w:val="dotted" w:sz="4" w:space="0" w:color="auto"/>
              <w:bottom w:val="dotted" w:sz="4" w:space="0" w:color="auto"/>
              <w:right w:val="dotted" w:sz="4" w:space="0" w:color="auto"/>
            </w:tcBorders>
          </w:tcPr>
          <w:p w14:paraId="490AD6DD" w14:textId="77777777" w:rsidR="00CC7ADA" w:rsidRPr="00CC7ADA" w:rsidRDefault="00CC7ADA" w:rsidP="00CC7ADA">
            <w:pPr>
              <w:rPr>
                <w:rFonts w:ascii="ＭＳ ゴシック" w:eastAsia="ＭＳ ゴシック" w:hAnsi="ＭＳ ゴシック" w:cs="Times New Roman"/>
              </w:rPr>
            </w:pPr>
            <w:r w:rsidRPr="00CC7ADA">
              <w:rPr>
                <w:rFonts w:ascii="ＭＳ ゴシック" w:eastAsia="ＭＳ ゴシック" w:hAnsi="ＭＳ ゴシック" w:cs="Times New Roman" w:hint="eastAsia"/>
              </w:rPr>
              <w:t>ｼｬﾄﾙﾊﾞｽ（区間A）</w:t>
            </w:r>
          </w:p>
        </w:tc>
        <w:tc>
          <w:tcPr>
            <w:tcW w:w="1269" w:type="dxa"/>
            <w:tcBorders>
              <w:top w:val="dotted" w:sz="4" w:space="0" w:color="auto"/>
              <w:left w:val="dotted" w:sz="4" w:space="0" w:color="auto"/>
              <w:bottom w:val="dotted" w:sz="4" w:space="0" w:color="auto"/>
              <w:right w:val="single" w:sz="4" w:space="0" w:color="auto"/>
            </w:tcBorders>
          </w:tcPr>
          <w:p w14:paraId="3FE1AC02" w14:textId="77777777" w:rsidR="00CC7ADA" w:rsidRPr="00CC7ADA" w:rsidRDefault="00CC7ADA" w:rsidP="00CC7ADA">
            <w:pPr>
              <w:jc w:val="right"/>
              <w:rPr>
                <w:rFonts w:ascii="ＭＳ ゴシック" w:eastAsia="ＭＳ ゴシック" w:hAnsi="ＭＳ ゴシック" w:cs="Times New Roman"/>
              </w:rPr>
            </w:pPr>
          </w:p>
        </w:tc>
        <w:tc>
          <w:tcPr>
            <w:tcW w:w="1522" w:type="dxa"/>
            <w:tcBorders>
              <w:top w:val="dotted" w:sz="4" w:space="0" w:color="auto"/>
              <w:left w:val="single" w:sz="4" w:space="0" w:color="auto"/>
              <w:bottom w:val="dotted" w:sz="4" w:space="0" w:color="auto"/>
              <w:right w:val="dotted" w:sz="4" w:space="0" w:color="auto"/>
            </w:tcBorders>
          </w:tcPr>
          <w:p w14:paraId="4F90ACC1" w14:textId="77777777" w:rsidR="00CC7ADA" w:rsidRPr="00CC7ADA" w:rsidRDefault="00CC7ADA" w:rsidP="00CC7ADA">
            <w:pPr>
              <w:jc w:val="right"/>
              <w:rPr>
                <w:rFonts w:ascii="ＭＳ ゴシック" w:eastAsia="ＭＳ ゴシック" w:hAnsi="ＭＳ ゴシック" w:cs="Times New Roman"/>
              </w:rPr>
            </w:pPr>
          </w:p>
        </w:tc>
        <w:tc>
          <w:tcPr>
            <w:tcW w:w="1701" w:type="dxa"/>
            <w:tcBorders>
              <w:top w:val="dotted" w:sz="4" w:space="0" w:color="auto"/>
              <w:left w:val="dotted" w:sz="4" w:space="0" w:color="auto"/>
              <w:bottom w:val="dotted" w:sz="4" w:space="0" w:color="auto"/>
              <w:right w:val="dotted" w:sz="4" w:space="0" w:color="auto"/>
            </w:tcBorders>
          </w:tcPr>
          <w:p w14:paraId="7C4054C2" w14:textId="77777777" w:rsidR="00CC7ADA" w:rsidRPr="00CC7ADA" w:rsidRDefault="00CC7ADA" w:rsidP="00CC7ADA">
            <w:pPr>
              <w:rPr>
                <w:rFonts w:ascii="ＭＳ ゴシック" w:eastAsia="ＭＳ ゴシック" w:hAnsi="ＭＳ ゴシック" w:cs="Times New Roman"/>
              </w:rPr>
            </w:pPr>
          </w:p>
        </w:tc>
        <w:tc>
          <w:tcPr>
            <w:tcW w:w="1134" w:type="dxa"/>
            <w:tcBorders>
              <w:top w:val="dotted" w:sz="4" w:space="0" w:color="auto"/>
              <w:left w:val="dotted" w:sz="4" w:space="0" w:color="auto"/>
              <w:bottom w:val="dotted" w:sz="4" w:space="0" w:color="auto"/>
            </w:tcBorders>
          </w:tcPr>
          <w:p w14:paraId="4B007EDA" w14:textId="77777777" w:rsidR="00CC7ADA" w:rsidRPr="00CC7ADA" w:rsidRDefault="00CC7ADA" w:rsidP="00CC7ADA">
            <w:pPr>
              <w:jc w:val="right"/>
              <w:rPr>
                <w:rFonts w:ascii="ＭＳ ゴシック" w:eastAsia="ＭＳ ゴシック" w:hAnsi="ＭＳ ゴシック" w:cs="Times New Roman"/>
              </w:rPr>
            </w:pPr>
          </w:p>
        </w:tc>
      </w:tr>
      <w:tr w:rsidR="00CC7ADA" w:rsidRPr="00CC7ADA" w14:paraId="1EA77862" w14:textId="77777777" w:rsidTr="007158CB">
        <w:trPr>
          <w:trHeight w:hRule="exact" w:val="284"/>
        </w:trPr>
        <w:tc>
          <w:tcPr>
            <w:tcW w:w="1560" w:type="dxa"/>
            <w:tcBorders>
              <w:top w:val="dotted" w:sz="4" w:space="0" w:color="auto"/>
              <w:bottom w:val="dotted" w:sz="4" w:space="0" w:color="auto"/>
              <w:right w:val="dotted" w:sz="4" w:space="0" w:color="auto"/>
            </w:tcBorders>
          </w:tcPr>
          <w:p w14:paraId="7EE6A821" w14:textId="77777777" w:rsidR="00CC7ADA" w:rsidRPr="00CC7ADA" w:rsidRDefault="00CC7ADA" w:rsidP="00CC7ADA">
            <w:pPr>
              <w:rPr>
                <w:rFonts w:ascii="ＭＳ ゴシック" w:eastAsia="ＭＳ ゴシック" w:hAnsi="ＭＳ ゴシック" w:cs="Times New Roman"/>
              </w:rPr>
            </w:pPr>
          </w:p>
        </w:tc>
        <w:tc>
          <w:tcPr>
            <w:tcW w:w="1991" w:type="dxa"/>
            <w:tcBorders>
              <w:top w:val="dotted" w:sz="4" w:space="0" w:color="auto"/>
              <w:left w:val="dotted" w:sz="4" w:space="0" w:color="auto"/>
              <w:bottom w:val="dotted" w:sz="4" w:space="0" w:color="auto"/>
              <w:right w:val="dotted" w:sz="4" w:space="0" w:color="auto"/>
            </w:tcBorders>
          </w:tcPr>
          <w:p w14:paraId="71CCE668"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rPr>
              <w:t>ｼｬﾄﾙﾊﾞｽ</w:t>
            </w:r>
            <w:r w:rsidRPr="00CC7ADA">
              <w:rPr>
                <w:rFonts w:ascii="ＭＳ ゴシック" w:eastAsia="ＭＳ ゴシック" w:hAnsi="ＭＳ ゴシック" w:cs="Times New Roman" w:hint="eastAsia"/>
                <w:lang w:eastAsia="zh-TW"/>
              </w:rPr>
              <w:t>（区間B）</w:t>
            </w:r>
          </w:p>
        </w:tc>
        <w:tc>
          <w:tcPr>
            <w:tcW w:w="1269" w:type="dxa"/>
            <w:tcBorders>
              <w:top w:val="dotted" w:sz="4" w:space="0" w:color="auto"/>
              <w:left w:val="dotted" w:sz="4" w:space="0" w:color="auto"/>
              <w:bottom w:val="dotted" w:sz="4" w:space="0" w:color="auto"/>
              <w:right w:val="single" w:sz="4" w:space="0" w:color="auto"/>
            </w:tcBorders>
          </w:tcPr>
          <w:p w14:paraId="5CB01DB0" w14:textId="77777777" w:rsidR="00CC7ADA" w:rsidRPr="00CC7ADA" w:rsidRDefault="00CC7ADA" w:rsidP="00CC7ADA">
            <w:pPr>
              <w:jc w:val="right"/>
              <w:rPr>
                <w:rFonts w:ascii="ＭＳ ゴシック" w:eastAsia="ＭＳ ゴシック" w:hAnsi="ＭＳ ゴシック" w:cs="Times New Roman"/>
                <w:lang w:eastAsia="zh-TW"/>
              </w:rPr>
            </w:pPr>
          </w:p>
        </w:tc>
        <w:tc>
          <w:tcPr>
            <w:tcW w:w="1522" w:type="dxa"/>
            <w:tcBorders>
              <w:top w:val="dotted" w:sz="4" w:space="0" w:color="auto"/>
              <w:left w:val="single" w:sz="4" w:space="0" w:color="auto"/>
              <w:bottom w:val="dotted" w:sz="4" w:space="0" w:color="auto"/>
              <w:right w:val="dotted" w:sz="4" w:space="0" w:color="auto"/>
            </w:tcBorders>
          </w:tcPr>
          <w:p w14:paraId="6B6FD728" w14:textId="77777777" w:rsidR="00CC7ADA" w:rsidRPr="00CC7ADA" w:rsidRDefault="00CC7ADA" w:rsidP="00CC7ADA">
            <w:pPr>
              <w:rPr>
                <w:rFonts w:ascii="ＭＳ ゴシック" w:eastAsia="ＭＳ ゴシック" w:hAnsi="ＭＳ ゴシック" w:cs="Times New Roman"/>
                <w:lang w:eastAsia="zh-TW"/>
              </w:rPr>
            </w:pPr>
          </w:p>
        </w:tc>
        <w:tc>
          <w:tcPr>
            <w:tcW w:w="1701" w:type="dxa"/>
            <w:tcBorders>
              <w:top w:val="dotted" w:sz="4" w:space="0" w:color="auto"/>
              <w:left w:val="dotted" w:sz="4" w:space="0" w:color="auto"/>
              <w:bottom w:val="dotted" w:sz="4" w:space="0" w:color="auto"/>
              <w:right w:val="dotted" w:sz="4" w:space="0" w:color="auto"/>
            </w:tcBorders>
          </w:tcPr>
          <w:p w14:paraId="3C9DFACA" w14:textId="77777777" w:rsidR="00CC7ADA" w:rsidRPr="00CC7ADA" w:rsidRDefault="00CC7ADA" w:rsidP="00CC7ADA">
            <w:pPr>
              <w:rPr>
                <w:rFonts w:ascii="ＭＳ ゴシック" w:eastAsia="ＭＳ ゴシック" w:hAnsi="ＭＳ ゴシック" w:cs="Times New Roman"/>
                <w:lang w:eastAsia="zh-TW"/>
              </w:rPr>
            </w:pPr>
          </w:p>
        </w:tc>
        <w:tc>
          <w:tcPr>
            <w:tcW w:w="1134" w:type="dxa"/>
            <w:tcBorders>
              <w:top w:val="dotted" w:sz="4" w:space="0" w:color="auto"/>
              <w:left w:val="dotted" w:sz="4" w:space="0" w:color="auto"/>
              <w:bottom w:val="dotted" w:sz="4" w:space="0" w:color="auto"/>
            </w:tcBorders>
          </w:tcPr>
          <w:p w14:paraId="13AAE888" w14:textId="77777777" w:rsidR="00CC7ADA" w:rsidRPr="00CC7ADA" w:rsidRDefault="00CC7ADA" w:rsidP="00CC7ADA">
            <w:pPr>
              <w:jc w:val="right"/>
              <w:rPr>
                <w:rFonts w:ascii="ＭＳ ゴシック" w:eastAsia="ＭＳ ゴシック" w:hAnsi="ＭＳ ゴシック" w:cs="Times New Roman"/>
                <w:lang w:eastAsia="zh-TW"/>
              </w:rPr>
            </w:pPr>
          </w:p>
        </w:tc>
      </w:tr>
      <w:tr w:rsidR="00CC7ADA" w:rsidRPr="00CC7ADA" w14:paraId="41CD70B9" w14:textId="77777777" w:rsidTr="007158CB">
        <w:trPr>
          <w:trHeight w:hRule="exact" w:val="284"/>
        </w:trPr>
        <w:tc>
          <w:tcPr>
            <w:tcW w:w="1560" w:type="dxa"/>
            <w:tcBorders>
              <w:top w:val="dotted" w:sz="4" w:space="0" w:color="auto"/>
              <w:bottom w:val="dotted" w:sz="4" w:space="0" w:color="auto"/>
              <w:right w:val="dotted" w:sz="4" w:space="0" w:color="auto"/>
            </w:tcBorders>
          </w:tcPr>
          <w:p w14:paraId="19C20C50" w14:textId="77777777" w:rsidR="00CC7ADA" w:rsidRPr="00CC7ADA" w:rsidRDefault="00CC7ADA" w:rsidP="00CC7ADA">
            <w:pPr>
              <w:rPr>
                <w:rFonts w:ascii="ＭＳ ゴシック" w:eastAsia="ＭＳ ゴシック" w:hAnsi="ＭＳ ゴシック" w:cs="Times New Roman"/>
                <w:lang w:eastAsia="zh-TW"/>
              </w:rPr>
            </w:pPr>
          </w:p>
        </w:tc>
        <w:tc>
          <w:tcPr>
            <w:tcW w:w="1991" w:type="dxa"/>
            <w:tcBorders>
              <w:top w:val="dotted" w:sz="4" w:space="0" w:color="auto"/>
              <w:left w:val="dotted" w:sz="4" w:space="0" w:color="auto"/>
              <w:bottom w:val="dotted" w:sz="4" w:space="0" w:color="auto"/>
              <w:right w:val="dotted" w:sz="4" w:space="0" w:color="auto"/>
            </w:tcBorders>
          </w:tcPr>
          <w:p w14:paraId="445F2231" w14:textId="77777777" w:rsidR="00CC7ADA" w:rsidRPr="00CC7ADA" w:rsidRDefault="00CC7ADA" w:rsidP="00CC7ADA">
            <w:pPr>
              <w:rPr>
                <w:rFonts w:ascii="ＭＳ ゴシック" w:eastAsia="ＭＳ ゴシック" w:hAnsi="ＭＳ ゴシック" w:cs="Times New Roman"/>
                <w:lang w:eastAsia="zh-TW"/>
              </w:rPr>
            </w:pPr>
          </w:p>
        </w:tc>
        <w:tc>
          <w:tcPr>
            <w:tcW w:w="1269" w:type="dxa"/>
            <w:tcBorders>
              <w:top w:val="dotted" w:sz="4" w:space="0" w:color="auto"/>
              <w:left w:val="dotted" w:sz="4" w:space="0" w:color="auto"/>
              <w:bottom w:val="dotted" w:sz="4" w:space="0" w:color="auto"/>
              <w:right w:val="single" w:sz="4" w:space="0" w:color="auto"/>
            </w:tcBorders>
          </w:tcPr>
          <w:p w14:paraId="10AF966F" w14:textId="77777777" w:rsidR="00CC7ADA" w:rsidRPr="00CC7ADA" w:rsidRDefault="00CC7ADA" w:rsidP="00CC7ADA">
            <w:pPr>
              <w:jc w:val="right"/>
              <w:rPr>
                <w:rFonts w:ascii="ＭＳ ゴシック" w:eastAsia="ＭＳ ゴシック" w:hAnsi="ＭＳ ゴシック" w:cs="Times New Roman"/>
                <w:lang w:eastAsia="zh-TW"/>
              </w:rPr>
            </w:pPr>
          </w:p>
        </w:tc>
        <w:tc>
          <w:tcPr>
            <w:tcW w:w="1522" w:type="dxa"/>
            <w:tcBorders>
              <w:top w:val="dotted" w:sz="4" w:space="0" w:color="auto"/>
              <w:left w:val="single" w:sz="4" w:space="0" w:color="auto"/>
              <w:bottom w:val="dotted" w:sz="4" w:space="0" w:color="auto"/>
              <w:right w:val="dotted" w:sz="4" w:space="0" w:color="auto"/>
            </w:tcBorders>
          </w:tcPr>
          <w:p w14:paraId="3B2AD1A1" w14:textId="77777777" w:rsidR="00CC7ADA" w:rsidRPr="00CC7ADA" w:rsidRDefault="00CC7ADA" w:rsidP="00CC7ADA">
            <w:pPr>
              <w:rPr>
                <w:rFonts w:ascii="ＭＳ ゴシック" w:eastAsia="ＭＳ ゴシック" w:hAnsi="ＭＳ ゴシック" w:cs="Times New Roman"/>
                <w:lang w:eastAsia="zh-TW"/>
              </w:rPr>
            </w:pPr>
          </w:p>
        </w:tc>
        <w:tc>
          <w:tcPr>
            <w:tcW w:w="1701" w:type="dxa"/>
            <w:tcBorders>
              <w:top w:val="dotted" w:sz="4" w:space="0" w:color="auto"/>
              <w:left w:val="dotted" w:sz="4" w:space="0" w:color="auto"/>
              <w:bottom w:val="dotted" w:sz="4" w:space="0" w:color="auto"/>
              <w:right w:val="dotted" w:sz="4" w:space="0" w:color="auto"/>
            </w:tcBorders>
          </w:tcPr>
          <w:p w14:paraId="74B8D4E4" w14:textId="77777777" w:rsidR="00CC7ADA" w:rsidRPr="00CC7ADA" w:rsidRDefault="00CC7ADA" w:rsidP="00CC7ADA">
            <w:pPr>
              <w:rPr>
                <w:rFonts w:ascii="ＭＳ ゴシック" w:eastAsia="ＭＳ ゴシック" w:hAnsi="ＭＳ ゴシック" w:cs="Times New Roman"/>
                <w:lang w:eastAsia="zh-TW"/>
              </w:rPr>
            </w:pPr>
          </w:p>
        </w:tc>
        <w:tc>
          <w:tcPr>
            <w:tcW w:w="1134" w:type="dxa"/>
            <w:tcBorders>
              <w:top w:val="dotted" w:sz="4" w:space="0" w:color="auto"/>
              <w:left w:val="dotted" w:sz="4" w:space="0" w:color="auto"/>
              <w:bottom w:val="dotted" w:sz="4" w:space="0" w:color="auto"/>
            </w:tcBorders>
          </w:tcPr>
          <w:p w14:paraId="71CC3300" w14:textId="77777777" w:rsidR="00CC7ADA" w:rsidRPr="00CC7ADA" w:rsidRDefault="00CC7ADA" w:rsidP="00CC7ADA">
            <w:pPr>
              <w:jc w:val="right"/>
              <w:rPr>
                <w:rFonts w:ascii="ＭＳ ゴシック" w:eastAsia="ＭＳ ゴシック" w:hAnsi="ＭＳ ゴシック" w:cs="Times New Roman"/>
                <w:lang w:eastAsia="zh-TW"/>
              </w:rPr>
            </w:pPr>
          </w:p>
        </w:tc>
      </w:tr>
      <w:tr w:rsidR="00CC7ADA" w:rsidRPr="00CC7ADA" w14:paraId="17D75AEC" w14:textId="77777777" w:rsidTr="007158CB">
        <w:trPr>
          <w:trHeight w:hRule="exact" w:val="284"/>
        </w:trPr>
        <w:tc>
          <w:tcPr>
            <w:tcW w:w="1560" w:type="dxa"/>
            <w:tcBorders>
              <w:top w:val="dotted" w:sz="4" w:space="0" w:color="auto"/>
              <w:bottom w:val="dotted" w:sz="4" w:space="0" w:color="auto"/>
              <w:right w:val="dotted" w:sz="4" w:space="0" w:color="auto"/>
            </w:tcBorders>
          </w:tcPr>
          <w:p w14:paraId="016A4E70" w14:textId="77777777" w:rsidR="00CC7ADA" w:rsidRPr="00CC7ADA" w:rsidRDefault="00CC7ADA" w:rsidP="00CC7ADA">
            <w:pPr>
              <w:rPr>
                <w:rFonts w:ascii="ＭＳ ゴシック" w:eastAsia="ＭＳ ゴシック" w:hAnsi="ＭＳ ゴシック" w:cs="Times New Roman"/>
                <w:lang w:eastAsia="zh-TW"/>
              </w:rPr>
            </w:pPr>
          </w:p>
        </w:tc>
        <w:tc>
          <w:tcPr>
            <w:tcW w:w="1991" w:type="dxa"/>
            <w:tcBorders>
              <w:top w:val="dotted" w:sz="4" w:space="0" w:color="auto"/>
              <w:left w:val="dotted" w:sz="4" w:space="0" w:color="auto"/>
              <w:bottom w:val="dotted" w:sz="4" w:space="0" w:color="auto"/>
              <w:right w:val="dotted" w:sz="4" w:space="0" w:color="auto"/>
            </w:tcBorders>
          </w:tcPr>
          <w:p w14:paraId="664FE15F" w14:textId="77777777" w:rsidR="00CC7ADA" w:rsidRPr="00CC7ADA" w:rsidRDefault="00CC7ADA" w:rsidP="00CC7ADA">
            <w:pPr>
              <w:rPr>
                <w:rFonts w:ascii="ＭＳ ゴシック" w:eastAsia="ＭＳ ゴシック" w:hAnsi="ＭＳ ゴシック" w:cs="Times New Roman"/>
                <w:lang w:eastAsia="zh-TW"/>
              </w:rPr>
            </w:pPr>
          </w:p>
        </w:tc>
        <w:tc>
          <w:tcPr>
            <w:tcW w:w="1269" w:type="dxa"/>
            <w:tcBorders>
              <w:top w:val="dotted" w:sz="4" w:space="0" w:color="auto"/>
              <w:left w:val="dotted" w:sz="4" w:space="0" w:color="auto"/>
              <w:bottom w:val="dotted" w:sz="4" w:space="0" w:color="auto"/>
              <w:right w:val="single" w:sz="4" w:space="0" w:color="auto"/>
            </w:tcBorders>
          </w:tcPr>
          <w:p w14:paraId="2185ECAE" w14:textId="77777777" w:rsidR="00CC7ADA" w:rsidRPr="00CC7ADA" w:rsidRDefault="00CC7ADA" w:rsidP="00CC7ADA">
            <w:pPr>
              <w:jc w:val="right"/>
              <w:rPr>
                <w:rFonts w:ascii="ＭＳ ゴシック" w:eastAsia="ＭＳ ゴシック" w:hAnsi="ＭＳ ゴシック" w:cs="Times New Roman"/>
                <w:lang w:eastAsia="zh-TW"/>
              </w:rPr>
            </w:pPr>
          </w:p>
        </w:tc>
        <w:tc>
          <w:tcPr>
            <w:tcW w:w="1522" w:type="dxa"/>
            <w:tcBorders>
              <w:top w:val="dotted" w:sz="4" w:space="0" w:color="auto"/>
              <w:left w:val="single" w:sz="4" w:space="0" w:color="auto"/>
              <w:bottom w:val="dotted" w:sz="4" w:space="0" w:color="auto"/>
              <w:right w:val="dotted" w:sz="4" w:space="0" w:color="auto"/>
            </w:tcBorders>
            <w:shd w:val="clear" w:color="auto" w:fill="00FF00"/>
          </w:tcPr>
          <w:p w14:paraId="29D5951F" w14:textId="77777777" w:rsidR="00CC7ADA" w:rsidRPr="00CC7ADA" w:rsidRDefault="00CC7ADA" w:rsidP="00CC7ADA">
            <w:pPr>
              <w:rPr>
                <w:rFonts w:ascii="ＭＳ ゴシック" w:eastAsia="ＭＳ ゴシック" w:hAnsi="ＭＳ ゴシック" w:cs="Times New Roman"/>
                <w:lang w:eastAsia="zh-CN"/>
              </w:rPr>
            </w:pPr>
            <w:r w:rsidRPr="00CC7ADA">
              <w:rPr>
                <w:rFonts w:ascii="ＭＳ ゴシック" w:eastAsia="ＭＳ ゴシック" w:hAnsi="ＭＳ ゴシック" w:cs="Times New Roman" w:hint="eastAsia"/>
              </w:rPr>
              <w:t>ｴｸｽｶｰｼｮﾝ</w:t>
            </w:r>
            <w:r w:rsidRPr="00CC7ADA">
              <w:rPr>
                <w:rFonts w:ascii="ＭＳ ゴシック" w:eastAsia="ＭＳ ゴシック" w:hAnsi="ＭＳ ゴシック" w:cs="Times New Roman" w:hint="eastAsia"/>
                <w:lang w:eastAsia="zh-CN"/>
              </w:rPr>
              <w:t>部会</w:t>
            </w:r>
          </w:p>
        </w:tc>
        <w:tc>
          <w:tcPr>
            <w:tcW w:w="1701" w:type="dxa"/>
            <w:tcBorders>
              <w:top w:val="dotted" w:sz="4" w:space="0" w:color="auto"/>
              <w:left w:val="dotted" w:sz="4" w:space="0" w:color="auto"/>
              <w:bottom w:val="dotted" w:sz="4" w:space="0" w:color="auto"/>
              <w:right w:val="dotted" w:sz="4" w:space="0" w:color="auto"/>
            </w:tcBorders>
            <w:shd w:val="clear" w:color="auto" w:fill="00FF00"/>
          </w:tcPr>
          <w:p w14:paraId="01C68BCD" w14:textId="77777777" w:rsidR="00CC7ADA" w:rsidRPr="00CC7ADA" w:rsidRDefault="00CC7ADA" w:rsidP="00CC7ADA">
            <w:pPr>
              <w:rPr>
                <w:rFonts w:ascii="ＭＳ ゴシック" w:eastAsia="ＭＳ ゴシック" w:hAnsi="ＭＳ ゴシック" w:cs="Times New Roman"/>
                <w:lang w:eastAsia="zh-CN"/>
              </w:rPr>
            </w:pPr>
          </w:p>
        </w:tc>
        <w:tc>
          <w:tcPr>
            <w:tcW w:w="1134" w:type="dxa"/>
            <w:tcBorders>
              <w:top w:val="dotted" w:sz="4" w:space="0" w:color="auto"/>
              <w:left w:val="dotted" w:sz="4" w:space="0" w:color="auto"/>
              <w:bottom w:val="dotted" w:sz="4" w:space="0" w:color="auto"/>
            </w:tcBorders>
            <w:shd w:val="clear" w:color="auto" w:fill="00FF00"/>
          </w:tcPr>
          <w:p w14:paraId="38EDDA2A" w14:textId="77777777" w:rsidR="00CC7ADA" w:rsidRPr="00CC7ADA" w:rsidRDefault="00CC7ADA" w:rsidP="00CC7ADA">
            <w:pPr>
              <w:jc w:val="right"/>
              <w:rPr>
                <w:rFonts w:ascii="ＭＳ ゴシック" w:eastAsia="ＭＳ ゴシック" w:hAnsi="ＭＳ ゴシック" w:cs="Times New Roman"/>
                <w:lang w:eastAsia="zh-CN"/>
              </w:rPr>
            </w:pPr>
          </w:p>
        </w:tc>
      </w:tr>
      <w:tr w:rsidR="00CC7ADA" w:rsidRPr="00CC7ADA" w14:paraId="64958C6F" w14:textId="77777777" w:rsidTr="007158CB">
        <w:trPr>
          <w:trHeight w:hRule="exact" w:val="284"/>
        </w:trPr>
        <w:tc>
          <w:tcPr>
            <w:tcW w:w="1560" w:type="dxa"/>
            <w:tcBorders>
              <w:top w:val="dotted" w:sz="4" w:space="0" w:color="auto"/>
              <w:bottom w:val="dotted" w:sz="4" w:space="0" w:color="auto"/>
              <w:right w:val="dotted" w:sz="4" w:space="0" w:color="auto"/>
            </w:tcBorders>
          </w:tcPr>
          <w:p w14:paraId="3BC7DC29" w14:textId="77777777" w:rsidR="00CC7ADA" w:rsidRPr="00CC7ADA" w:rsidRDefault="00CC7ADA" w:rsidP="00CC7ADA">
            <w:pPr>
              <w:rPr>
                <w:rFonts w:ascii="ＭＳ ゴシック" w:eastAsia="ＭＳ ゴシック" w:hAnsi="ＭＳ ゴシック" w:cs="Times New Roman"/>
                <w:lang w:eastAsia="zh-CN"/>
              </w:rPr>
            </w:pPr>
          </w:p>
        </w:tc>
        <w:tc>
          <w:tcPr>
            <w:tcW w:w="1991" w:type="dxa"/>
            <w:tcBorders>
              <w:top w:val="dotted" w:sz="4" w:space="0" w:color="auto"/>
              <w:left w:val="dotted" w:sz="4" w:space="0" w:color="auto"/>
              <w:bottom w:val="dotted" w:sz="4" w:space="0" w:color="auto"/>
              <w:right w:val="dotted" w:sz="4" w:space="0" w:color="auto"/>
            </w:tcBorders>
          </w:tcPr>
          <w:p w14:paraId="7D55F538"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rPr>
              <w:t>ﾀｸｼｰ</w:t>
            </w:r>
          </w:p>
        </w:tc>
        <w:tc>
          <w:tcPr>
            <w:tcW w:w="1269" w:type="dxa"/>
            <w:tcBorders>
              <w:top w:val="dotted" w:sz="4" w:space="0" w:color="auto"/>
              <w:left w:val="dotted" w:sz="4" w:space="0" w:color="auto"/>
              <w:bottom w:val="dotted" w:sz="4" w:space="0" w:color="auto"/>
              <w:right w:val="single" w:sz="4" w:space="0" w:color="auto"/>
            </w:tcBorders>
          </w:tcPr>
          <w:p w14:paraId="65AD6DDC" w14:textId="77777777" w:rsidR="00CC7ADA" w:rsidRPr="00CC7ADA" w:rsidRDefault="00CC7ADA" w:rsidP="00CC7ADA">
            <w:pPr>
              <w:jc w:val="right"/>
              <w:rPr>
                <w:rFonts w:ascii="ＭＳ ゴシック" w:eastAsia="ＭＳ ゴシック" w:hAnsi="ＭＳ ゴシック" w:cs="Times New Roman"/>
                <w:lang w:eastAsia="zh-TW"/>
              </w:rPr>
            </w:pPr>
          </w:p>
        </w:tc>
        <w:tc>
          <w:tcPr>
            <w:tcW w:w="1522" w:type="dxa"/>
            <w:tcBorders>
              <w:top w:val="dotted" w:sz="4" w:space="0" w:color="auto"/>
              <w:left w:val="single" w:sz="4" w:space="0" w:color="auto"/>
              <w:bottom w:val="dotted" w:sz="4" w:space="0" w:color="auto"/>
              <w:right w:val="dotted" w:sz="4" w:space="0" w:color="auto"/>
            </w:tcBorders>
          </w:tcPr>
          <w:p w14:paraId="495C8F53" w14:textId="77777777" w:rsidR="00CC7ADA" w:rsidRPr="00CC7ADA" w:rsidRDefault="00CC7ADA" w:rsidP="00CC7ADA">
            <w:pPr>
              <w:rPr>
                <w:rFonts w:ascii="ＭＳ ゴシック" w:eastAsia="ＭＳ ゴシック" w:hAnsi="ＭＳ ゴシック" w:cs="Times New Roman"/>
                <w:lang w:eastAsia="zh-TW"/>
              </w:rPr>
            </w:pPr>
          </w:p>
        </w:tc>
        <w:tc>
          <w:tcPr>
            <w:tcW w:w="1701" w:type="dxa"/>
            <w:tcBorders>
              <w:top w:val="dotted" w:sz="4" w:space="0" w:color="auto"/>
              <w:left w:val="dotted" w:sz="4" w:space="0" w:color="auto"/>
              <w:bottom w:val="dotted" w:sz="4" w:space="0" w:color="auto"/>
              <w:right w:val="dotted" w:sz="4" w:space="0" w:color="auto"/>
            </w:tcBorders>
          </w:tcPr>
          <w:p w14:paraId="7EF34D66"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rPr>
              <w:t>ｺｰｽ</w:t>
            </w:r>
            <w:r w:rsidRPr="00CC7ADA">
              <w:rPr>
                <w:rFonts w:ascii="ＭＳ ゴシック" w:eastAsia="ＭＳ ゴシック" w:hAnsi="ＭＳ ゴシック" w:cs="Times New Roman" w:hint="eastAsia"/>
                <w:lang w:eastAsia="zh-TW"/>
              </w:rPr>
              <w:t>補助費</w:t>
            </w:r>
          </w:p>
        </w:tc>
        <w:tc>
          <w:tcPr>
            <w:tcW w:w="1134" w:type="dxa"/>
            <w:tcBorders>
              <w:top w:val="dotted" w:sz="4" w:space="0" w:color="auto"/>
              <w:left w:val="dotted" w:sz="4" w:space="0" w:color="auto"/>
              <w:bottom w:val="dotted" w:sz="4" w:space="0" w:color="auto"/>
            </w:tcBorders>
          </w:tcPr>
          <w:p w14:paraId="56ED319F" w14:textId="77777777" w:rsidR="00CC7ADA" w:rsidRPr="00CC7ADA" w:rsidRDefault="00CC7ADA" w:rsidP="00CC7ADA">
            <w:pPr>
              <w:jc w:val="right"/>
              <w:rPr>
                <w:rFonts w:ascii="ＭＳ ゴシック" w:eastAsia="ＭＳ ゴシック" w:hAnsi="ＭＳ ゴシック" w:cs="Times New Roman"/>
                <w:lang w:eastAsia="zh-TW"/>
              </w:rPr>
            </w:pPr>
          </w:p>
        </w:tc>
      </w:tr>
      <w:tr w:rsidR="00CC7ADA" w:rsidRPr="00CC7ADA" w14:paraId="7A9B85CF" w14:textId="77777777" w:rsidTr="007158CB">
        <w:trPr>
          <w:trHeight w:hRule="exact" w:val="284"/>
        </w:trPr>
        <w:tc>
          <w:tcPr>
            <w:tcW w:w="1560" w:type="dxa"/>
            <w:tcBorders>
              <w:top w:val="dotted" w:sz="4" w:space="0" w:color="auto"/>
              <w:bottom w:val="dotted" w:sz="4" w:space="0" w:color="auto"/>
              <w:right w:val="dotted" w:sz="4" w:space="0" w:color="auto"/>
            </w:tcBorders>
          </w:tcPr>
          <w:p w14:paraId="583958D6" w14:textId="77777777" w:rsidR="00CC7ADA" w:rsidRPr="00CC7ADA" w:rsidRDefault="00CC7ADA" w:rsidP="00CC7ADA">
            <w:pPr>
              <w:rPr>
                <w:rFonts w:ascii="ＭＳ ゴシック" w:eastAsia="ＭＳ ゴシック" w:hAnsi="ＭＳ ゴシック" w:cs="Times New Roman"/>
                <w:lang w:eastAsia="zh-TW"/>
              </w:rPr>
            </w:pPr>
          </w:p>
        </w:tc>
        <w:tc>
          <w:tcPr>
            <w:tcW w:w="1991" w:type="dxa"/>
            <w:tcBorders>
              <w:top w:val="dotted" w:sz="4" w:space="0" w:color="auto"/>
              <w:left w:val="dotted" w:sz="4" w:space="0" w:color="auto"/>
              <w:bottom w:val="dotted" w:sz="4" w:space="0" w:color="auto"/>
              <w:right w:val="dotted" w:sz="4" w:space="0" w:color="auto"/>
            </w:tcBorders>
          </w:tcPr>
          <w:p w14:paraId="2B11F3C4" w14:textId="77777777" w:rsidR="00CC7ADA" w:rsidRPr="00CC7ADA" w:rsidRDefault="00CC7ADA" w:rsidP="00CC7ADA">
            <w:pPr>
              <w:rPr>
                <w:rFonts w:ascii="ＭＳ ゴシック" w:eastAsia="ＭＳ ゴシック" w:hAnsi="ＭＳ ゴシック" w:cs="Times New Roman"/>
                <w:lang w:eastAsia="zh-TW"/>
              </w:rPr>
            </w:pPr>
          </w:p>
        </w:tc>
        <w:tc>
          <w:tcPr>
            <w:tcW w:w="1269" w:type="dxa"/>
            <w:tcBorders>
              <w:top w:val="dotted" w:sz="4" w:space="0" w:color="auto"/>
              <w:left w:val="dotted" w:sz="4" w:space="0" w:color="auto"/>
              <w:bottom w:val="dotted" w:sz="4" w:space="0" w:color="auto"/>
              <w:right w:val="single" w:sz="4" w:space="0" w:color="auto"/>
            </w:tcBorders>
          </w:tcPr>
          <w:p w14:paraId="6AC180DD" w14:textId="77777777" w:rsidR="00CC7ADA" w:rsidRPr="00CC7ADA" w:rsidRDefault="00CC7ADA" w:rsidP="00CC7ADA">
            <w:pPr>
              <w:jc w:val="right"/>
              <w:rPr>
                <w:rFonts w:ascii="ＭＳ ゴシック" w:eastAsia="ＭＳ ゴシック" w:hAnsi="ＭＳ ゴシック" w:cs="Times New Roman"/>
                <w:lang w:eastAsia="zh-TW"/>
              </w:rPr>
            </w:pPr>
          </w:p>
        </w:tc>
        <w:tc>
          <w:tcPr>
            <w:tcW w:w="1522" w:type="dxa"/>
            <w:tcBorders>
              <w:top w:val="dotted" w:sz="4" w:space="0" w:color="auto"/>
              <w:left w:val="single" w:sz="4" w:space="0" w:color="auto"/>
              <w:bottom w:val="dotted" w:sz="4" w:space="0" w:color="auto"/>
              <w:right w:val="dotted" w:sz="4" w:space="0" w:color="auto"/>
            </w:tcBorders>
          </w:tcPr>
          <w:p w14:paraId="1C79963F" w14:textId="77777777" w:rsidR="00CC7ADA" w:rsidRPr="00CC7ADA" w:rsidRDefault="00CC7ADA" w:rsidP="00CC7ADA">
            <w:pPr>
              <w:rPr>
                <w:rFonts w:ascii="ＭＳ ゴシック" w:eastAsia="ＭＳ ゴシック" w:hAnsi="ＭＳ ゴシック" w:cs="Times New Roman"/>
                <w:lang w:eastAsia="zh-TW"/>
              </w:rPr>
            </w:pPr>
          </w:p>
        </w:tc>
        <w:tc>
          <w:tcPr>
            <w:tcW w:w="1701" w:type="dxa"/>
            <w:tcBorders>
              <w:top w:val="dotted" w:sz="4" w:space="0" w:color="auto"/>
              <w:left w:val="dotted" w:sz="4" w:space="0" w:color="auto"/>
              <w:bottom w:val="dotted" w:sz="4" w:space="0" w:color="auto"/>
              <w:right w:val="dotted" w:sz="4" w:space="0" w:color="auto"/>
            </w:tcBorders>
          </w:tcPr>
          <w:p w14:paraId="7F85C14E" w14:textId="77777777" w:rsidR="00CC7ADA" w:rsidRPr="00CC7ADA" w:rsidRDefault="00CC7ADA" w:rsidP="00CC7ADA">
            <w:pPr>
              <w:rPr>
                <w:rFonts w:ascii="ＭＳ ゴシック" w:eastAsia="ＭＳ ゴシック" w:hAnsi="ＭＳ ゴシック" w:cs="Times New Roman"/>
                <w:lang w:eastAsia="zh-TW"/>
              </w:rPr>
            </w:pPr>
          </w:p>
        </w:tc>
        <w:tc>
          <w:tcPr>
            <w:tcW w:w="1134" w:type="dxa"/>
            <w:tcBorders>
              <w:top w:val="dotted" w:sz="4" w:space="0" w:color="auto"/>
              <w:left w:val="dotted" w:sz="4" w:space="0" w:color="auto"/>
              <w:bottom w:val="dotted" w:sz="4" w:space="0" w:color="auto"/>
            </w:tcBorders>
          </w:tcPr>
          <w:p w14:paraId="4955C60C" w14:textId="77777777" w:rsidR="00CC7ADA" w:rsidRPr="00CC7ADA" w:rsidRDefault="00CC7ADA" w:rsidP="00CC7ADA">
            <w:pPr>
              <w:jc w:val="right"/>
              <w:rPr>
                <w:rFonts w:ascii="ＭＳ ゴシック" w:eastAsia="ＭＳ ゴシック" w:hAnsi="ＭＳ ゴシック" w:cs="Times New Roman"/>
                <w:lang w:eastAsia="zh-TW"/>
              </w:rPr>
            </w:pPr>
          </w:p>
        </w:tc>
      </w:tr>
      <w:tr w:rsidR="00CC7ADA" w:rsidRPr="00CC7ADA" w14:paraId="74F9E72A" w14:textId="77777777" w:rsidTr="007158CB">
        <w:trPr>
          <w:trHeight w:hRule="exact" w:val="284"/>
        </w:trPr>
        <w:tc>
          <w:tcPr>
            <w:tcW w:w="1560" w:type="dxa"/>
            <w:tcBorders>
              <w:top w:val="dotted" w:sz="4" w:space="0" w:color="auto"/>
              <w:bottom w:val="dotted" w:sz="4" w:space="0" w:color="auto"/>
              <w:right w:val="dotted" w:sz="4" w:space="0" w:color="auto"/>
            </w:tcBorders>
            <w:shd w:val="clear" w:color="auto" w:fill="00FF00"/>
          </w:tcPr>
          <w:p w14:paraId="3B695308"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式典部会</w:t>
            </w:r>
          </w:p>
        </w:tc>
        <w:tc>
          <w:tcPr>
            <w:tcW w:w="1991" w:type="dxa"/>
            <w:tcBorders>
              <w:top w:val="dotted" w:sz="4" w:space="0" w:color="auto"/>
              <w:left w:val="dotted" w:sz="4" w:space="0" w:color="auto"/>
              <w:bottom w:val="dotted" w:sz="4" w:space="0" w:color="auto"/>
              <w:right w:val="dotted" w:sz="4" w:space="0" w:color="auto"/>
            </w:tcBorders>
            <w:shd w:val="clear" w:color="auto" w:fill="00FF00"/>
          </w:tcPr>
          <w:p w14:paraId="52A3250F" w14:textId="77777777" w:rsidR="00CC7ADA" w:rsidRPr="00CC7ADA" w:rsidRDefault="00CC7ADA" w:rsidP="00CC7ADA">
            <w:pPr>
              <w:rPr>
                <w:rFonts w:ascii="ＭＳ ゴシック" w:eastAsia="ＭＳ ゴシック" w:hAnsi="ＭＳ ゴシック" w:cs="Times New Roman"/>
                <w:lang w:eastAsia="zh-TW"/>
              </w:rPr>
            </w:pPr>
          </w:p>
        </w:tc>
        <w:tc>
          <w:tcPr>
            <w:tcW w:w="1269" w:type="dxa"/>
            <w:tcBorders>
              <w:top w:val="dotted" w:sz="4" w:space="0" w:color="auto"/>
              <w:left w:val="dotted" w:sz="4" w:space="0" w:color="auto"/>
              <w:bottom w:val="dotted" w:sz="4" w:space="0" w:color="auto"/>
              <w:right w:val="single" w:sz="4" w:space="0" w:color="auto"/>
            </w:tcBorders>
            <w:shd w:val="clear" w:color="auto" w:fill="00FF00"/>
          </w:tcPr>
          <w:p w14:paraId="57D19168" w14:textId="77777777" w:rsidR="00CC7ADA" w:rsidRPr="00CC7ADA" w:rsidRDefault="00CC7ADA" w:rsidP="00CC7ADA">
            <w:pPr>
              <w:jc w:val="right"/>
              <w:rPr>
                <w:rFonts w:ascii="ＭＳ ゴシック" w:eastAsia="ＭＳ ゴシック" w:hAnsi="ＭＳ ゴシック" w:cs="Times New Roman"/>
                <w:lang w:eastAsia="zh-TW"/>
              </w:rPr>
            </w:pPr>
          </w:p>
        </w:tc>
        <w:tc>
          <w:tcPr>
            <w:tcW w:w="1522" w:type="dxa"/>
            <w:tcBorders>
              <w:top w:val="dotted" w:sz="4" w:space="0" w:color="auto"/>
              <w:left w:val="single" w:sz="4" w:space="0" w:color="auto"/>
              <w:bottom w:val="dotted" w:sz="4" w:space="0" w:color="auto"/>
              <w:right w:val="dotted" w:sz="4" w:space="0" w:color="auto"/>
            </w:tcBorders>
          </w:tcPr>
          <w:p w14:paraId="1DC41E45" w14:textId="77777777" w:rsidR="00CC7ADA" w:rsidRPr="00CC7ADA" w:rsidRDefault="00CC7ADA" w:rsidP="00CC7ADA">
            <w:pPr>
              <w:rPr>
                <w:rFonts w:ascii="ＭＳ ゴシック" w:eastAsia="ＭＳ ゴシック" w:hAnsi="ＭＳ ゴシック" w:cs="Times New Roman"/>
                <w:lang w:eastAsia="zh-TW"/>
              </w:rPr>
            </w:pPr>
          </w:p>
        </w:tc>
        <w:tc>
          <w:tcPr>
            <w:tcW w:w="1701" w:type="dxa"/>
            <w:tcBorders>
              <w:top w:val="dotted" w:sz="4" w:space="0" w:color="auto"/>
              <w:left w:val="dotted" w:sz="4" w:space="0" w:color="auto"/>
              <w:bottom w:val="dotted" w:sz="4" w:space="0" w:color="auto"/>
              <w:right w:val="dotted" w:sz="4" w:space="0" w:color="auto"/>
            </w:tcBorders>
          </w:tcPr>
          <w:p w14:paraId="07CA0E98" w14:textId="77777777" w:rsidR="00CC7ADA" w:rsidRPr="00CC7ADA" w:rsidRDefault="00CC7ADA" w:rsidP="00CC7ADA">
            <w:pPr>
              <w:rPr>
                <w:rFonts w:ascii="ＭＳ ゴシック" w:eastAsia="ＭＳ ゴシック" w:hAnsi="ＭＳ ゴシック" w:cs="Times New Roman"/>
                <w:lang w:eastAsia="zh-TW"/>
              </w:rPr>
            </w:pPr>
          </w:p>
        </w:tc>
        <w:tc>
          <w:tcPr>
            <w:tcW w:w="1134" w:type="dxa"/>
            <w:tcBorders>
              <w:top w:val="dotted" w:sz="4" w:space="0" w:color="auto"/>
              <w:left w:val="dotted" w:sz="4" w:space="0" w:color="auto"/>
              <w:bottom w:val="dotted" w:sz="4" w:space="0" w:color="auto"/>
            </w:tcBorders>
          </w:tcPr>
          <w:p w14:paraId="6D9E824E" w14:textId="77777777" w:rsidR="00CC7ADA" w:rsidRPr="00CC7ADA" w:rsidRDefault="00CC7ADA" w:rsidP="00CC7ADA">
            <w:pPr>
              <w:jc w:val="right"/>
              <w:rPr>
                <w:rFonts w:ascii="ＭＳ ゴシック" w:eastAsia="ＭＳ ゴシック" w:hAnsi="ＭＳ ゴシック" w:cs="Times New Roman"/>
                <w:lang w:eastAsia="zh-TW"/>
              </w:rPr>
            </w:pPr>
          </w:p>
        </w:tc>
      </w:tr>
      <w:tr w:rsidR="00CC7ADA" w:rsidRPr="00CC7ADA" w14:paraId="728148A4" w14:textId="77777777" w:rsidTr="007158CB">
        <w:trPr>
          <w:trHeight w:hRule="exact" w:val="284"/>
        </w:trPr>
        <w:tc>
          <w:tcPr>
            <w:tcW w:w="1560" w:type="dxa"/>
            <w:tcBorders>
              <w:top w:val="dotted" w:sz="4" w:space="0" w:color="auto"/>
              <w:bottom w:val="dotted" w:sz="4" w:space="0" w:color="auto"/>
              <w:right w:val="dotted" w:sz="4" w:space="0" w:color="auto"/>
            </w:tcBorders>
          </w:tcPr>
          <w:p w14:paraId="322627C6" w14:textId="77777777" w:rsidR="00CC7ADA" w:rsidRPr="00CC7ADA" w:rsidRDefault="00CC7ADA" w:rsidP="00CC7ADA">
            <w:pPr>
              <w:rPr>
                <w:rFonts w:ascii="ＭＳ ゴシック" w:eastAsia="ＭＳ ゴシック" w:hAnsi="ＭＳ ゴシック" w:cs="Times New Roman"/>
                <w:lang w:eastAsia="zh-TW"/>
              </w:rPr>
            </w:pPr>
          </w:p>
        </w:tc>
        <w:tc>
          <w:tcPr>
            <w:tcW w:w="1991" w:type="dxa"/>
            <w:tcBorders>
              <w:top w:val="dotted" w:sz="4" w:space="0" w:color="auto"/>
              <w:left w:val="dotted" w:sz="4" w:space="0" w:color="auto"/>
              <w:bottom w:val="dotted" w:sz="4" w:space="0" w:color="auto"/>
              <w:right w:val="dotted" w:sz="4" w:space="0" w:color="auto"/>
            </w:tcBorders>
          </w:tcPr>
          <w:p w14:paraId="7CD0B7F5"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会場設営費</w:t>
            </w:r>
          </w:p>
        </w:tc>
        <w:tc>
          <w:tcPr>
            <w:tcW w:w="1269" w:type="dxa"/>
            <w:tcBorders>
              <w:top w:val="dotted" w:sz="4" w:space="0" w:color="auto"/>
              <w:left w:val="dotted" w:sz="4" w:space="0" w:color="auto"/>
              <w:bottom w:val="dotted" w:sz="4" w:space="0" w:color="auto"/>
              <w:right w:val="single" w:sz="4" w:space="0" w:color="auto"/>
            </w:tcBorders>
          </w:tcPr>
          <w:p w14:paraId="6E2E3AD2" w14:textId="77777777" w:rsidR="00CC7ADA" w:rsidRPr="00CC7ADA" w:rsidRDefault="00CC7ADA" w:rsidP="00CC7ADA">
            <w:pPr>
              <w:jc w:val="right"/>
              <w:rPr>
                <w:rFonts w:ascii="ＭＳ ゴシック" w:eastAsia="ＭＳ ゴシック" w:hAnsi="ＭＳ ゴシック" w:cs="Times New Roman"/>
                <w:lang w:eastAsia="zh-TW"/>
              </w:rPr>
            </w:pPr>
          </w:p>
        </w:tc>
        <w:tc>
          <w:tcPr>
            <w:tcW w:w="1522" w:type="dxa"/>
            <w:tcBorders>
              <w:top w:val="dotted" w:sz="4" w:space="0" w:color="auto"/>
              <w:left w:val="single" w:sz="4" w:space="0" w:color="auto"/>
              <w:bottom w:val="dotted" w:sz="4" w:space="0" w:color="auto"/>
              <w:right w:val="dotted" w:sz="4" w:space="0" w:color="auto"/>
            </w:tcBorders>
          </w:tcPr>
          <w:p w14:paraId="7E937E33" w14:textId="77777777" w:rsidR="00CC7ADA" w:rsidRPr="00CC7ADA" w:rsidRDefault="00CC7ADA" w:rsidP="00CC7ADA">
            <w:pPr>
              <w:rPr>
                <w:rFonts w:ascii="ＭＳ ゴシック" w:eastAsia="ＭＳ ゴシック" w:hAnsi="ＭＳ ゴシック" w:cs="Times New Roman"/>
                <w:lang w:eastAsia="zh-TW"/>
              </w:rPr>
            </w:pPr>
          </w:p>
        </w:tc>
        <w:tc>
          <w:tcPr>
            <w:tcW w:w="1701" w:type="dxa"/>
            <w:tcBorders>
              <w:top w:val="dotted" w:sz="4" w:space="0" w:color="auto"/>
              <w:left w:val="dotted" w:sz="4" w:space="0" w:color="auto"/>
              <w:bottom w:val="dotted" w:sz="4" w:space="0" w:color="auto"/>
              <w:right w:val="dotted" w:sz="4" w:space="0" w:color="auto"/>
            </w:tcBorders>
          </w:tcPr>
          <w:p w14:paraId="7B5D6ABA" w14:textId="77777777" w:rsidR="00CC7ADA" w:rsidRPr="00CC7ADA" w:rsidRDefault="00CC7ADA" w:rsidP="00CC7ADA">
            <w:pPr>
              <w:rPr>
                <w:rFonts w:ascii="ＭＳ ゴシック" w:eastAsia="ＭＳ ゴシック" w:hAnsi="ＭＳ ゴシック" w:cs="Times New Roman"/>
                <w:lang w:eastAsia="zh-TW"/>
              </w:rPr>
            </w:pPr>
          </w:p>
        </w:tc>
        <w:tc>
          <w:tcPr>
            <w:tcW w:w="1134" w:type="dxa"/>
            <w:tcBorders>
              <w:top w:val="dotted" w:sz="4" w:space="0" w:color="auto"/>
              <w:left w:val="dotted" w:sz="4" w:space="0" w:color="auto"/>
              <w:bottom w:val="dotted" w:sz="4" w:space="0" w:color="auto"/>
            </w:tcBorders>
          </w:tcPr>
          <w:p w14:paraId="49D459AE" w14:textId="77777777" w:rsidR="00CC7ADA" w:rsidRPr="00CC7ADA" w:rsidRDefault="00CC7ADA" w:rsidP="00CC7ADA">
            <w:pPr>
              <w:jc w:val="right"/>
              <w:rPr>
                <w:rFonts w:ascii="ＭＳ ゴシック" w:eastAsia="ＭＳ ゴシック" w:hAnsi="ＭＳ ゴシック" w:cs="Times New Roman"/>
                <w:lang w:eastAsia="zh-TW"/>
              </w:rPr>
            </w:pPr>
          </w:p>
        </w:tc>
      </w:tr>
      <w:tr w:rsidR="00CC7ADA" w:rsidRPr="00CC7ADA" w14:paraId="1B9C9285" w14:textId="77777777" w:rsidTr="007158CB">
        <w:trPr>
          <w:trHeight w:hRule="exact" w:val="284"/>
        </w:trPr>
        <w:tc>
          <w:tcPr>
            <w:tcW w:w="1560" w:type="dxa"/>
            <w:tcBorders>
              <w:top w:val="dotted" w:sz="4" w:space="0" w:color="auto"/>
              <w:bottom w:val="dotted" w:sz="4" w:space="0" w:color="auto"/>
              <w:right w:val="dotted" w:sz="4" w:space="0" w:color="auto"/>
            </w:tcBorders>
          </w:tcPr>
          <w:p w14:paraId="64CCB303" w14:textId="77777777" w:rsidR="00CC7ADA" w:rsidRPr="00CC7ADA" w:rsidRDefault="00CC7ADA" w:rsidP="00CC7ADA">
            <w:pPr>
              <w:rPr>
                <w:rFonts w:ascii="ＭＳ ゴシック" w:eastAsia="ＭＳ ゴシック" w:hAnsi="ＭＳ ゴシック" w:cs="Times New Roman"/>
                <w:lang w:eastAsia="zh-TW"/>
              </w:rPr>
            </w:pPr>
          </w:p>
        </w:tc>
        <w:tc>
          <w:tcPr>
            <w:tcW w:w="1991" w:type="dxa"/>
            <w:tcBorders>
              <w:top w:val="dotted" w:sz="4" w:space="0" w:color="auto"/>
              <w:left w:val="dotted" w:sz="4" w:space="0" w:color="auto"/>
              <w:bottom w:val="dotted" w:sz="4" w:space="0" w:color="auto"/>
              <w:right w:val="dotted" w:sz="4" w:space="0" w:color="auto"/>
            </w:tcBorders>
          </w:tcPr>
          <w:p w14:paraId="1BFC689D"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rPr>
              <w:t>ｵｰﾌﾟﾆﾝｸﾞ</w:t>
            </w:r>
            <w:r w:rsidRPr="00CC7ADA">
              <w:rPr>
                <w:rFonts w:ascii="ＭＳ ゴシック" w:eastAsia="ＭＳ ゴシック" w:hAnsi="ＭＳ ゴシック" w:cs="Times New Roman" w:hint="eastAsia"/>
                <w:lang w:eastAsia="zh-TW"/>
              </w:rPr>
              <w:t>演出</w:t>
            </w:r>
          </w:p>
        </w:tc>
        <w:tc>
          <w:tcPr>
            <w:tcW w:w="1269" w:type="dxa"/>
            <w:tcBorders>
              <w:top w:val="dotted" w:sz="4" w:space="0" w:color="auto"/>
              <w:left w:val="dotted" w:sz="4" w:space="0" w:color="auto"/>
              <w:bottom w:val="dotted" w:sz="4" w:space="0" w:color="auto"/>
              <w:right w:val="single" w:sz="4" w:space="0" w:color="auto"/>
            </w:tcBorders>
          </w:tcPr>
          <w:p w14:paraId="3D45FF70" w14:textId="77777777" w:rsidR="00CC7ADA" w:rsidRPr="00CC7ADA" w:rsidRDefault="00CC7ADA" w:rsidP="00CC7ADA">
            <w:pPr>
              <w:jc w:val="right"/>
              <w:rPr>
                <w:rFonts w:ascii="ＭＳ ゴシック" w:eastAsia="ＭＳ ゴシック" w:hAnsi="ＭＳ ゴシック" w:cs="Times New Roman"/>
                <w:lang w:eastAsia="zh-TW"/>
              </w:rPr>
            </w:pPr>
          </w:p>
        </w:tc>
        <w:tc>
          <w:tcPr>
            <w:tcW w:w="1522" w:type="dxa"/>
            <w:tcBorders>
              <w:top w:val="dotted" w:sz="4" w:space="0" w:color="auto"/>
              <w:left w:val="single" w:sz="4" w:space="0" w:color="auto"/>
              <w:bottom w:val="dotted" w:sz="4" w:space="0" w:color="auto"/>
              <w:right w:val="dotted" w:sz="4" w:space="0" w:color="auto"/>
            </w:tcBorders>
          </w:tcPr>
          <w:p w14:paraId="41655290" w14:textId="77777777" w:rsidR="00CC7ADA" w:rsidRPr="00CC7ADA" w:rsidRDefault="00CC7ADA" w:rsidP="00CC7ADA">
            <w:pPr>
              <w:rPr>
                <w:rFonts w:ascii="ＭＳ ゴシック" w:eastAsia="ＭＳ ゴシック" w:hAnsi="ＭＳ ゴシック" w:cs="Times New Roman"/>
                <w:lang w:eastAsia="zh-TW"/>
              </w:rPr>
            </w:pPr>
          </w:p>
        </w:tc>
        <w:tc>
          <w:tcPr>
            <w:tcW w:w="1701" w:type="dxa"/>
            <w:tcBorders>
              <w:top w:val="dotted" w:sz="4" w:space="0" w:color="auto"/>
              <w:left w:val="dotted" w:sz="4" w:space="0" w:color="auto"/>
              <w:bottom w:val="dotted" w:sz="4" w:space="0" w:color="auto"/>
              <w:right w:val="dotted" w:sz="4" w:space="0" w:color="auto"/>
            </w:tcBorders>
          </w:tcPr>
          <w:p w14:paraId="671D4736" w14:textId="77777777" w:rsidR="00CC7ADA" w:rsidRPr="00CC7ADA" w:rsidRDefault="00CC7ADA" w:rsidP="00CC7ADA">
            <w:pPr>
              <w:rPr>
                <w:rFonts w:ascii="ＭＳ ゴシック" w:eastAsia="ＭＳ ゴシック" w:hAnsi="ＭＳ ゴシック" w:cs="Times New Roman"/>
                <w:lang w:eastAsia="zh-TW"/>
              </w:rPr>
            </w:pPr>
          </w:p>
        </w:tc>
        <w:tc>
          <w:tcPr>
            <w:tcW w:w="1134" w:type="dxa"/>
            <w:tcBorders>
              <w:top w:val="dotted" w:sz="4" w:space="0" w:color="auto"/>
              <w:left w:val="dotted" w:sz="4" w:space="0" w:color="auto"/>
              <w:bottom w:val="dotted" w:sz="4" w:space="0" w:color="auto"/>
            </w:tcBorders>
          </w:tcPr>
          <w:p w14:paraId="6941C7D8" w14:textId="77777777" w:rsidR="00CC7ADA" w:rsidRPr="00CC7ADA" w:rsidRDefault="00CC7ADA" w:rsidP="00CC7ADA">
            <w:pPr>
              <w:jc w:val="right"/>
              <w:rPr>
                <w:rFonts w:ascii="ＭＳ ゴシック" w:eastAsia="ＭＳ ゴシック" w:hAnsi="ＭＳ ゴシック" w:cs="Times New Roman"/>
                <w:lang w:eastAsia="zh-TW"/>
              </w:rPr>
            </w:pPr>
          </w:p>
        </w:tc>
      </w:tr>
      <w:tr w:rsidR="00CC7ADA" w:rsidRPr="00CC7ADA" w14:paraId="3E3A7347" w14:textId="77777777" w:rsidTr="007158CB">
        <w:trPr>
          <w:trHeight w:hRule="exact" w:val="284"/>
        </w:trPr>
        <w:tc>
          <w:tcPr>
            <w:tcW w:w="1560" w:type="dxa"/>
            <w:tcBorders>
              <w:top w:val="dotted" w:sz="4" w:space="0" w:color="auto"/>
              <w:bottom w:val="dotted" w:sz="4" w:space="0" w:color="auto"/>
              <w:right w:val="dotted" w:sz="4" w:space="0" w:color="auto"/>
            </w:tcBorders>
          </w:tcPr>
          <w:p w14:paraId="60ADC51E" w14:textId="77777777" w:rsidR="00CC7ADA" w:rsidRPr="00CC7ADA" w:rsidRDefault="00CC7ADA" w:rsidP="00CC7ADA">
            <w:pPr>
              <w:rPr>
                <w:rFonts w:ascii="ＭＳ ゴシック" w:eastAsia="ＭＳ ゴシック" w:hAnsi="ＭＳ ゴシック" w:cs="Times New Roman"/>
                <w:lang w:eastAsia="zh-TW"/>
              </w:rPr>
            </w:pPr>
          </w:p>
        </w:tc>
        <w:tc>
          <w:tcPr>
            <w:tcW w:w="1991" w:type="dxa"/>
            <w:tcBorders>
              <w:top w:val="dotted" w:sz="4" w:space="0" w:color="auto"/>
              <w:left w:val="dotted" w:sz="4" w:space="0" w:color="auto"/>
              <w:bottom w:val="dotted" w:sz="4" w:space="0" w:color="auto"/>
              <w:right w:val="dotted" w:sz="4" w:space="0" w:color="auto"/>
            </w:tcBorders>
          </w:tcPr>
          <w:p w14:paraId="056FF0B6" w14:textId="77777777" w:rsidR="00CC7ADA" w:rsidRPr="00CC7ADA" w:rsidRDefault="00CC7ADA" w:rsidP="00CC7ADA">
            <w:pPr>
              <w:rPr>
                <w:rFonts w:ascii="ＭＳ ゴシック" w:eastAsia="ＭＳ ゴシック" w:hAnsi="ＭＳ ゴシック" w:cs="Times New Roman"/>
              </w:rPr>
            </w:pPr>
            <w:r w:rsidRPr="00CC7ADA">
              <w:rPr>
                <w:rFonts w:ascii="ＭＳ ゴシック" w:eastAsia="ＭＳ ゴシック" w:hAnsi="ＭＳ ゴシック" w:cs="Times New Roman" w:hint="eastAsia"/>
                <w:lang w:eastAsia="zh-TW"/>
              </w:rPr>
              <w:t>講師等謝礼</w:t>
            </w:r>
          </w:p>
        </w:tc>
        <w:tc>
          <w:tcPr>
            <w:tcW w:w="1269" w:type="dxa"/>
            <w:tcBorders>
              <w:top w:val="dotted" w:sz="4" w:space="0" w:color="auto"/>
              <w:left w:val="dotted" w:sz="4" w:space="0" w:color="auto"/>
              <w:bottom w:val="dotted" w:sz="4" w:space="0" w:color="auto"/>
              <w:right w:val="single" w:sz="4" w:space="0" w:color="auto"/>
            </w:tcBorders>
          </w:tcPr>
          <w:p w14:paraId="32721D4E" w14:textId="77777777" w:rsidR="00CC7ADA" w:rsidRPr="00CC7ADA" w:rsidRDefault="00CC7ADA" w:rsidP="00CC7ADA">
            <w:pPr>
              <w:jc w:val="right"/>
              <w:rPr>
                <w:rFonts w:ascii="ＭＳ ゴシック" w:eastAsia="ＭＳ ゴシック" w:hAnsi="ＭＳ ゴシック" w:cs="Times New Roman"/>
              </w:rPr>
            </w:pPr>
          </w:p>
        </w:tc>
        <w:tc>
          <w:tcPr>
            <w:tcW w:w="1522" w:type="dxa"/>
            <w:tcBorders>
              <w:top w:val="dotted" w:sz="4" w:space="0" w:color="auto"/>
              <w:left w:val="single" w:sz="4" w:space="0" w:color="auto"/>
              <w:bottom w:val="dotted" w:sz="4" w:space="0" w:color="auto"/>
              <w:right w:val="dotted" w:sz="4" w:space="0" w:color="auto"/>
            </w:tcBorders>
          </w:tcPr>
          <w:p w14:paraId="5EDB1319" w14:textId="77777777" w:rsidR="00CC7ADA" w:rsidRPr="00CC7ADA" w:rsidRDefault="00CC7ADA" w:rsidP="00CC7ADA">
            <w:pPr>
              <w:rPr>
                <w:rFonts w:ascii="ＭＳ ゴシック" w:eastAsia="ＭＳ ゴシック" w:hAnsi="ＭＳ ゴシック" w:cs="Times New Roman"/>
              </w:rPr>
            </w:pPr>
          </w:p>
        </w:tc>
        <w:tc>
          <w:tcPr>
            <w:tcW w:w="1701" w:type="dxa"/>
            <w:tcBorders>
              <w:top w:val="dotted" w:sz="4" w:space="0" w:color="auto"/>
              <w:left w:val="dotted" w:sz="4" w:space="0" w:color="auto"/>
              <w:bottom w:val="dotted" w:sz="4" w:space="0" w:color="auto"/>
              <w:right w:val="dotted" w:sz="4" w:space="0" w:color="auto"/>
            </w:tcBorders>
          </w:tcPr>
          <w:p w14:paraId="15789727" w14:textId="77777777" w:rsidR="00CC7ADA" w:rsidRPr="00CC7ADA" w:rsidRDefault="00CC7ADA" w:rsidP="00CC7ADA">
            <w:pPr>
              <w:rPr>
                <w:rFonts w:ascii="ＭＳ ゴシック" w:eastAsia="ＭＳ ゴシック" w:hAnsi="ＭＳ ゴシック" w:cs="Times New Roman"/>
              </w:rPr>
            </w:pPr>
          </w:p>
        </w:tc>
        <w:tc>
          <w:tcPr>
            <w:tcW w:w="1134" w:type="dxa"/>
            <w:tcBorders>
              <w:top w:val="dotted" w:sz="4" w:space="0" w:color="auto"/>
              <w:left w:val="dotted" w:sz="4" w:space="0" w:color="auto"/>
              <w:bottom w:val="dotted" w:sz="4" w:space="0" w:color="auto"/>
            </w:tcBorders>
          </w:tcPr>
          <w:p w14:paraId="4E4B6A51" w14:textId="77777777" w:rsidR="00CC7ADA" w:rsidRPr="00CC7ADA" w:rsidRDefault="00CC7ADA" w:rsidP="00CC7ADA">
            <w:pPr>
              <w:jc w:val="right"/>
              <w:rPr>
                <w:rFonts w:ascii="ＭＳ ゴシック" w:eastAsia="ＭＳ ゴシック" w:hAnsi="ＭＳ ゴシック" w:cs="Times New Roman"/>
              </w:rPr>
            </w:pPr>
          </w:p>
        </w:tc>
      </w:tr>
      <w:tr w:rsidR="00CC7ADA" w:rsidRPr="00CC7ADA" w14:paraId="1E36865D" w14:textId="77777777" w:rsidTr="007158CB">
        <w:trPr>
          <w:trHeight w:hRule="exact" w:val="284"/>
        </w:trPr>
        <w:tc>
          <w:tcPr>
            <w:tcW w:w="1560" w:type="dxa"/>
            <w:tcBorders>
              <w:top w:val="dotted" w:sz="4" w:space="0" w:color="auto"/>
              <w:bottom w:val="dotted" w:sz="4" w:space="0" w:color="auto"/>
              <w:right w:val="dotted" w:sz="4" w:space="0" w:color="auto"/>
            </w:tcBorders>
          </w:tcPr>
          <w:p w14:paraId="63653A11" w14:textId="77777777" w:rsidR="00CC7ADA" w:rsidRPr="00CC7ADA" w:rsidRDefault="00CC7ADA" w:rsidP="00CC7ADA">
            <w:pPr>
              <w:rPr>
                <w:rFonts w:ascii="ＭＳ ゴシック" w:eastAsia="ＭＳ ゴシック" w:hAnsi="ＭＳ ゴシック" w:cs="Times New Roman"/>
              </w:rPr>
            </w:pPr>
          </w:p>
        </w:tc>
        <w:tc>
          <w:tcPr>
            <w:tcW w:w="1991" w:type="dxa"/>
            <w:tcBorders>
              <w:top w:val="dotted" w:sz="4" w:space="0" w:color="auto"/>
              <w:left w:val="dotted" w:sz="4" w:space="0" w:color="auto"/>
              <w:bottom w:val="dotted" w:sz="4" w:space="0" w:color="auto"/>
              <w:right w:val="dotted" w:sz="4" w:space="0" w:color="auto"/>
            </w:tcBorders>
          </w:tcPr>
          <w:p w14:paraId="3D717EC2" w14:textId="77777777" w:rsidR="00CC7ADA" w:rsidRPr="00CC7ADA" w:rsidRDefault="00CC7ADA" w:rsidP="00CC7ADA">
            <w:pPr>
              <w:rPr>
                <w:rFonts w:ascii="ＭＳ ゴシック" w:eastAsia="ＭＳ ゴシック" w:hAnsi="ＭＳ ゴシック" w:cs="Times New Roman"/>
              </w:rPr>
            </w:pPr>
            <w:r w:rsidRPr="00CC7ADA">
              <w:rPr>
                <w:rFonts w:ascii="ＭＳ ゴシック" w:eastAsia="ＭＳ ゴシック" w:hAnsi="ＭＳ ゴシック" w:cs="Times New Roman" w:hint="eastAsia"/>
              </w:rPr>
              <w:t>単会紹介ビデオ</w:t>
            </w:r>
          </w:p>
        </w:tc>
        <w:tc>
          <w:tcPr>
            <w:tcW w:w="1269" w:type="dxa"/>
            <w:tcBorders>
              <w:top w:val="dotted" w:sz="4" w:space="0" w:color="auto"/>
              <w:left w:val="dotted" w:sz="4" w:space="0" w:color="auto"/>
              <w:bottom w:val="dotted" w:sz="4" w:space="0" w:color="auto"/>
              <w:right w:val="single" w:sz="4" w:space="0" w:color="auto"/>
            </w:tcBorders>
          </w:tcPr>
          <w:p w14:paraId="4618B77C" w14:textId="77777777" w:rsidR="00CC7ADA" w:rsidRPr="00CC7ADA" w:rsidRDefault="00CC7ADA" w:rsidP="00CC7ADA">
            <w:pPr>
              <w:jc w:val="right"/>
              <w:rPr>
                <w:rFonts w:ascii="ＭＳ ゴシック" w:eastAsia="ＭＳ ゴシック" w:hAnsi="ＭＳ ゴシック" w:cs="Times New Roman"/>
              </w:rPr>
            </w:pPr>
          </w:p>
        </w:tc>
        <w:tc>
          <w:tcPr>
            <w:tcW w:w="1522" w:type="dxa"/>
            <w:tcBorders>
              <w:top w:val="dotted" w:sz="4" w:space="0" w:color="auto"/>
              <w:left w:val="single" w:sz="4" w:space="0" w:color="auto"/>
              <w:bottom w:val="dotted" w:sz="4" w:space="0" w:color="auto"/>
              <w:right w:val="dotted" w:sz="4" w:space="0" w:color="auto"/>
            </w:tcBorders>
            <w:shd w:val="clear" w:color="auto" w:fill="00FF00"/>
          </w:tcPr>
          <w:p w14:paraId="3D43F62D" w14:textId="77777777" w:rsidR="00CC7ADA" w:rsidRPr="00CC7ADA" w:rsidRDefault="00CC7ADA" w:rsidP="00CC7ADA">
            <w:pP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予備費</w:t>
            </w:r>
          </w:p>
        </w:tc>
        <w:tc>
          <w:tcPr>
            <w:tcW w:w="1701" w:type="dxa"/>
            <w:tcBorders>
              <w:top w:val="dotted" w:sz="4" w:space="0" w:color="auto"/>
              <w:left w:val="dotted" w:sz="4" w:space="0" w:color="auto"/>
              <w:bottom w:val="dotted" w:sz="4" w:space="0" w:color="auto"/>
              <w:right w:val="dotted" w:sz="4" w:space="0" w:color="auto"/>
            </w:tcBorders>
            <w:shd w:val="clear" w:color="auto" w:fill="00FF00"/>
          </w:tcPr>
          <w:p w14:paraId="7347E5ED" w14:textId="77777777" w:rsidR="00CC7ADA" w:rsidRPr="00CC7ADA" w:rsidRDefault="00CC7ADA" w:rsidP="00CC7ADA">
            <w:pPr>
              <w:rPr>
                <w:rFonts w:ascii="ＭＳ ゴシック" w:eastAsia="ＭＳ ゴシック" w:hAnsi="ＭＳ ゴシック" w:cs="Times New Roman"/>
                <w:lang w:eastAsia="zh-TW"/>
              </w:rPr>
            </w:pPr>
          </w:p>
        </w:tc>
        <w:tc>
          <w:tcPr>
            <w:tcW w:w="1134" w:type="dxa"/>
            <w:tcBorders>
              <w:top w:val="dotted" w:sz="4" w:space="0" w:color="auto"/>
              <w:left w:val="dotted" w:sz="4" w:space="0" w:color="auto"/>
              <w:bottom w:val="dotted" w:sz="4" w:space="0" w:color="auto"/>
            </w:tcBorders>
            <w:shd w:val="clear" w:color="auto" w:fill="00FF00"/>
          </w:tcPr>
          <w:p w14:paraId="284C9D2D" w14:textId="77777777" w:rsidR="00CC7ADA" w:rsidRPr="00CC7ADA" w:rsidRDefault="00CC7ADA" w:rsidP="00CC7ADA">
            <w:pPr>
              <w:jc w:val="right"/>
              <w:rPr>
                <w:rFonts w:ascii="ＭＳ ゴシック" w:eastAsia="ＭＳ ゴシック" w:hAnsi="ＭＳ ゴシック" w:cs="Times New Roman"/>
                <w:lang w:eastAsia="zh-TW"/>
              </w:rPr>
            </w:pPr>
          </w:p>
        </w:tc>
      </w:tr>
      <w:tr w:rsidR="00CC7ADA" w:rsidRPr="00CC7ADA" w14:paraId="003D63F4" w14:textId="77777777" w:rsidTr="007158CB">
        <w:trPr>
          <w:trHeight w:hRule="exact" w:val="284"/>
        </w:trPr>
        <w:tc>
          <w:tcPr>
            <w:tcW w:w="1560" w:type="dxa"/>
            <w:tcBorders>
              <w:top w:val="dotted" w:sz="4" w:space="0" w:color="auto"/>
              <w:bottom w:val="dotted" w:sz="4" w:space="0" w:color="auto"/>
              <w:right w:val="dotted" w:sz="4" w:space="0" w:color="auto"/>
            </w:tcBorders>
          </w:tcPr>
          <w:p w14:paraId="2CCD6E69" w14:textId="77777777" w:rsidR="00CC7ADA" w:rsidRPr="00CC7ADA" w:rsidRDefault="00CC7ADA" w:rsidP="00CC7ADA">
            <w:pPr>
              <w:rPr>
                <w:rFonts w:ascii="ＭＳ ゴシック" w:eastAsia="ＭＳ ゴシック" w:hAnsi="ＭＳ ゴシック" w:cs="Times New Roman"/>
                <w:lang w:eastAsia="zh-TW"/>
              </w:rPr>
            </w:pPr>
          </w:p>
        </w:tc>
        <w:tc>
          <w:tcPr>
            <w:tcW w:w="1991" w:type="dxa"/>
            <w:tcBorders>
              <w:top w:val="dotted" w:sz="4" w:space="0" w:color="auto"/>
              <w:left w:val="dotted" w:sz="4" w:space="0" w:color="auto"/>
              <w:bottom w:val="dotted" w:sz="4" w:space="0" w:color="auto"/>
              <w:right w:val="dotted" w:sz="4" w:space="0" w:color="auto"/>
            </w:tcBorders>
          </w:tcPr>
          <w:p w14:paraId="601176B4" w14:textId="77777777" w:rsidR="00CC7ADA" w:rsidRPr="00CC7ADA" w:rsidRDefault="00CC7ADA" w:rsidP="00CC7ADA">
            <w:pPr>
              <w:rPr>
                <w:rFonts w:ascii="ＭＳ ゴシック" w:eastAsia="ＭＳ ゴシック" w:hAnsi="ＭＳ ゴシック" w:cs="Times New Roman"/>
                <w:lang w:eastAsia="zh-TW"/>
              </w:rPr>
            </w:pPr>
          </w:p>
        </w:tc>
        <w:tc>
          <w:tcPr>
            <w:tcW w:w="1269" w:type="dxa"/>
            <w:tcBorders>
              <w:top w:val="dotted" w:sz="4" w:space="0" w:color="auto"/>
              <w:left w:val="dotted" w:sz="4" w:space="0" w:color="auto"/>
              <w:bottom w:val="dotted" w:sz="4" w:space="0" w:color="auto"/>
              <w:right w:val="single" w:sz="4" w:space="0" w:color="auto"/>
            </w:tcBorders>
          </w:tcPr>
          <w:p w14:paraId="1903B8F3" w14:textId="77777777" w:rsidR="00CC7ADA" w:rsidRPr="00CC7ADA" w:rsidRDefault="00CC7ADA" w:rsidP="00CC7ADA">
            <w:pPr>
              <w:jc w:val="right"/>
              <w:rPr>
                <w:rFonts w:ascii="ＭＳ ゴシック" w:eastAsia="ＭＳ ゴシック" w:hAnsi="ＭＳ ゴシック" w:cs="Times New Roman"/>
                <w:lang w:eastAsia="zh-TW"/>
              </w:rPr>
            </w:pPr>
          </w:p>
        </w:tc>
        <w:tc>
          <w:tcPr>
            <w:tcW w:w="1522" w:type="dxa"/>
            <w:tcBorders>
              <w:top w:val="dotted" w:sz="4" w:space="0" w:color="auto"/>
              <w:left w:val="single" w:sz="4" w:space="0" w:color="auto"/>
              <w:bottom w:val="dotted" w:sz="4" w:space="0" w:color="auto"/>
              <w:right w:val="dotted" w:sz="4" w:space="0" w:color="auto"/>
            </w:tcBorders>
          </w:tcPr>
          <w:p w14:paraId="3EDB08C9" w14:textId="77777777" w:rsidR="00CC7ADA" w:rsidRPr="00CC7ADA" w:rsidRDefault="00CC7ADA" w:rsidP="00CC7ADA">
            <w:pPr>
              <w:rPr>
                <w:rFonts w:ascii="ＭＳ ゴシック" w:eastAsia="ＭＳ ゴシック" w:hAnsi="ＭＳ ゴシック" w:cs="Times New Roman"/>
                <w:lang w:eastAsia="zh-TW"/>
              </w:rPr>
            </w:pPr>
          </w:p>
        </w:tc>
        <w:tc>
          <w:tcPr>
            <w:tcW w:w="1701" w:type="dxa"/>
            <w:tcBorders>
              <w:top w:val="dotted" w:sz="4" w:space="0" w:color="auto"/>
              <w:left w:val="dotted" w:sz="4" w:space="0" w:color="auto"/>
              <w:bottom w:val="dotted" w:sz="4" w:space="0" w:color="auto"/>
              <w:right w:val="dotted" w:sz="4" w:space="0" w:color="auto"/>
            </w:tcBorders>
          </w:tcPr>
          <w:p w14:paraId="73ECDDEF" w14:textId="77777777" w:rsidR="00CC7ADA" w:rsidRPr="00CC7ADA" w:rsidRDefault="00CC7ADA" w:rsidP="00CC7ADA">
            <w:pPr>
              <w:rPr>
                <w:rFonts w:ascii="ＭＳ ゴシック" w:eastAsia="ＭＳ ゴシック" w:hAnsi="ＭＳ ゴシック" w:cs="Times New Roman"/>
                <w:lang w:eastAsia="zh-TW"/>
              </w:rPr>
            </w:pPr>
          </w:p>
        </w:tc>
        <w:tc>
          <w:tcPr>
            <w:tcW w:w="1134" w:type="dxa"/>
            <w:tcBorders>
              <w:top w:val="dotted" w:sz="4" w:space="0" w:color="auto"/>
              <w:left w:val="dotted" w:sz="4" w:space="0" w:color="auto"/>
              <w:bottom w:val="dotted" w:sz="4" w:space="0" w:color="auto"/>
            </w:tcBorders>
          </w:tcPr>
          <w:p w14:paraId="610B0EA3" w14:textId="77777777" w:rsidR="00CC7ADA" w:rsidRPr="00CC7ADA" w:rsidRDefault="00CC7ADA" w:rsidP="00CC7ADA">
            <w:pPr>
              <w:jc w:val="right"/>
              <w:rPr>
                <w:rFonts w:ascii="ＭＳ ゴシック" w:eastAsia="ＭＳ ゴシック" w:hAnsi="ＭＳ ゴシック" w:cs="Times New Roman"/>
                <w:lang w:eastAsia="zh-TW"/>
              </w:rPr>
            </w:pPr>
          </w:p>
        </w:tc>
      </w:tr>
      <w:tr w:rsidR="00CC7ADA" w:rsidRPr="00CC7ADA" w14:paraId="05F3CD55" w14:textId="77777777" w:rsidTr="007158CB">
        <w:trPr>
          <w:trHeight w:hRule="exact" w:val="284"/>
        </w:trPr>
        <w:tc>
          <w:tcPr>
            <w:tcW w:w="1560" w:type="dxa"/>
            <w:tcBorders>
              <w:top w:val="dotted" w:sz="4" w:space="0" w:color="auto"/>
              <w:bottom w:val="single" w:sz="4" w:space="0" w:color="auto"/>
              <w:right w:val="dotted" w:sz="4" w:space="0" w:color="auto"/>
            </w:tcBorders>
          </w:tcPr>
          <w:p w14:paraId="4E3027DC" w14:textId="77777777" w:rsidR="00CC7ADA" w:rsidRPr="00CC7ADA" w:rsidRDefault="00CC7ADA" w:rsidP="00CC7ADA">
            <w:pPr>
              <w:rPr>
                <w:rFonts w:ascii="ＭＳ ゴシック" w:eastAsia="ＭＳ ゴシック" w:hAnsi="ＭＳ ゴシック" w:cs="Times New Roman"/>
                <w:lang w:eastAsia="zh-TW"/>
              </w:rPr>
            </w:pPr>
          </w:p>
        </w:tc>
        <w:tc>
          <w:tcPr>
            <w:tcW w:w="1991" w:type="dxa"/>
            <w:tcBorders>
              <w:top w:val="dotted" w:sz="4" w:space="0" w:color="auto"/>
              <w:left w:val="dotted" w:sz="4" w:space="0" w:color="auto"/>
              <w:bottom w:val="single" w:sz="4" w:space="0" w:color="auto"/>
              <w:right w:val="dotted" w:sz="4" w:space="0" w:color="auto"/>
            </w:tcBorders>
          </w:tcPr>
          <w:p w14:paraId="287600CF" w14:textId="77777777" w:rsidR="00CC7ADA" w:rsidRPr="00CC7ADA" w:rsidRDefault="00CC7ADA" w:rsidP="00CC7ADA">
            <w:pPr>
              <w:rPr>
                <w:rFonts w:ascii="ＭＳ ゴシック" w:eastAsia="ＭＳ ゴシック" w:hAnsi="ＭＳ ゴシック" w:cs="Times New Roman"/>
                <w:lang w:eastAsia="zh-TW"/>
              </w:rPr>
            </w:pPr>
          </w:p>
        </w:tc>
        <w:tc>
          <w:tcPr>
            <w:tcW w:w="1269" w:type="dxa"/>
            <w:tcBorders>
              <w:top w:val="dotted" w:sz="4" w:space="0" w:color="auto"/>
              <w:left w:val="dotted" w:sz="4" w:space="0" w:color="auto"/>
              <w:bottom w:val="single" w:sz="4" w:space="0" w:color="auto"/>
              <w:right w:val="single" w:sz="4" w:space="0" w:color="auto"/>
            </w:tcBorders>
          </w:tcPr>
          <w:p w14:paraId="5209DDEA" w14:textId="77777777" w:rsidR="00CC7ADA" w:rsidRPr="00CC7ADA" w:rsidRDefault="00CC7ADA" w:rsidP="00CC7ADA">
            <w:pPr>
              <w:jc w:val="right"/>
              <w:rPr>
                <w:rFonts w:ascii="ＭＳ ゴシック" w:eastAsia="ＭＳ ゴシック" w:hAnsi="ＭＳ ゴシック" w:cs="Times New Roman"/>
                <w:lang w:eastAsia="zh-TW"/>
              </w:rPr>
            </w:pPr>
          </w:p>
        </w:tc>
        <w:tc>
          <w:tcPr>
            <w:tcW w:w="1522" w:type="dxa"/>
            <w:tcBorders>
              <w:top w:val="dotted" w:sz="4" w:space="0" w:color="auto"/>
              <w:left w:val="single" w:sz="4" w:space="0" w:color="auto"/>
              <w:bottom w:val="single" w:sz="4" w:space="0" w:color="auto"/>
              <w:right w:val="dotted" w:sz="4" w:space="0" w:color="auto"/>
            </w:tcBorders>
          </w:tcPr>
          <w:p w14:paraId="5F93363E" w14:textId="77777777" w:rsidR="00CC7ADA" w:rsidRPr="00CC7ADA" w:rsidRDefault="00CC7ADA" w:rsidP="00CC7ADA">
            <w:pPr>
              <w:rPr>
                <w:rFonts w:ascii="ＭＳ ゴシック" w:eastAsia="ＭＳ ゴシック" w:hAnsi="ＭＳ ゴシック" w:cs="Times New Roman"/>
                <w:lang w:eastAsia="zh-TW"/>
              </w:rPr>
            </w:pPr>
          </w:p>
        </w:tc>
        <w:tc>
          <w:tcPr>
            <w:tcW w:w="1701" w:type="dxa"/>
            <w:tcBorders>
              <w:top w:val="dotted" w:sz="4" w:space="0" w:color="auto"/>
              <w:left w:val="dotted" w:sz="4" w:space="0" w:color="auto"/>
              <w:bottom w:val="single" w:sz="4" w:space="0" w:color="auto"/>
              <w:right w:val="dotted" w:sz="4" w:space="0" w:color="auto"/>
            </w:tcBorders>
          </w:tcPr>
          <w:p w14:paraId="2D94D95E" w14:textId="77777777" w:rsidR="00CC7ADA" w:rsidRPr="00CC7ADA" w:rsidRDefault="00CC7ADA" w:rsidP="00CC7ADA">
            <w:pPr>
              <w:rPr>
                <w:rFonts w:ascii="ＭＳ ゴシック" w:eastAsia="ＭＳ ゴシック" w:hAnsi="ＭＳ ゴシック" w:cs="Times New Roman"/>
                <w:lang w:eastAsia="zh-TW"/>
              </w:rPr>
            </w:pPr>
          </w:p>
        </w:tc>
        <w:tc>
          <w:tcPr>
            <w:tcW w:w="1134" w:type="dxa"/>
            <w:tcBorders>
              <w:top w:val="dotted" w:sz="4" w:space="0" w:color="auto"/>
              <w:left w:val="dotted" w:sz="4" w:space="0" w:color="auto"/>
              <w:bottom w:val="single" w:sz="4" w:space="0" w:color="auto"/>
            </w:tcBorders>
          </w:tcPr>
          <w:p w14:paraId="4263B3C1" w14:textId="77777777" w:rsidR="00CC7ADA" w:rsidRPr="00CC7ADA" w:rsidRDefault="00CC7ADA" w:rsidP="00CC7ADA">
            <w:pPr>
              <w:jc w:val="right"/>
              <w:rPr>
                <w:rFonts w:ascii="ＭＳ ゴシック" w:eastAsia="ＭＳ ゴシック" w:hAnsi="ＭＳ ゴシック" w:cs="Times New Roman"/>
                <w:lang w:eastAsia="zh-TW"/>
              </w:rPr>
            </w:pPr>
          </w:p>
        </w:tc>
      </w:tr>
      <w:tr w:rsidR="00CC7ADA" w:rsidRPr="00CC7ADA" w14:paraId="25BF58C7" w14:textId="77777777" w:rsidTr="007158CB">
        <w:trPr>
          <w:trHeight w:hRule="exact" w:val="284"/>
        </w:trPr>
        <w:tc>
          <w:tcPr>
            <w:tcW w:w="1560" w:type="dxa"/>
            <w:tcBorders>
              <w:top w:val="dotted" w:sz="4" w:space="0" w:color="auto"/>
              <w:bottom w:val="single" w:sz="4" w:space="0" w:color="auto"/>
              <w:right w:val="dotted" w:sz="4" w:space="0" w:color="auto"/>
            </w:tcBorders>
          </w:tcPr>
          <w:p w14:paraId="7518DDAA" w14:textId="77777777" w:rsidR="00CC7ADA" w:rsidRPr="00CC7ADA" w:rsidRDefault="00CC7ADA" w:rsidP="00CC7ADA">
            <w:pPr>
              <w:jc w:val="cente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小　計</w:t>
            </w:r>
          </w:p>
        </w:tc>
        <w:tc>
          <w:tcPr>
            <w:tcW w:w="1991" w:type="dxa"/>
            <w:tcBorders>
              <w:top w:val="dotted" w:sz="4" w:space="0" w:color="auto"/>
              <w:left w:val="dotted" w:sz="4" w:space="0" w:color="auto"/>
              <w:bottom w:val="single" w:sz="4" w:space="0" w:color="auto"/>
              <w:right w:val="dotted" w:sz="4" w:space="0" w:color="auto"/>
            </w:tcBorders>
          </w:tcPr>
          <w:p w14:paraId="55FCADE7" w14:textId="77777777" w:rsidR="00CC7ADA" w:rsidRPr="00CC7ADA" w:rsidRDefault="00CC7ADA" w:rsidP="00CC7ADA">
            <w:pPr>
              <w:rPr>
                <w:rFonts w:ascii="ＭＳ ゴシック" w:eastAsia="ＭＳ ゴシック" w:hAnsi="ＭＳ ゴシック" w:cs="Times New Roman"/>
                <w:lang w:eastAsia="zh-TW"/>
              </w:rPr>
            </w:pPr>
          </w:p>
        </w:tc>
        <w:tc>
          <w:tcPr>
            <w:tcW w:w="1269" w:type="dxa"/>
            <w:tcBorders>
              <w:top w:val="dotted" w:sz="4" w:space="0" w:color="auto"/>
              <w:left w:val="dotted" w:sz="4" w:space="0" w:color="auto"/>
              <w:bottom w:val="single" w:sz="4" w:space="0" w:color="auto"/>
              <w:right w:val="single" w:sz="4" w:space="0" w:color="auto"/>
            </w:tcBorders>
          </w:tcPr>
          <w:p w14:paraId="59A86D87" w14:textId="77777777" w:rsidR="00CC7ADA" w:rsidRPr="00CC7ADA" w:rsidRDefault="00CC7ADA" w:rsidP="00CC7ADA">
            <w:pPr>
              <w:jc w:val="right"/>
              <w:rPr>
                <w:rFonts w:ascii="ＭＳ ゴシック" w:eastAsia="ＭＳ ゴシック" w:hAnsi="ＭＳ ゴシック" w:cs="Times New Roman"/>
                <w:lang w:eastAsia="zh-TW"/>
              </w:rPr>
            </w:pPr>
          </w:p>
        </w:tc>
        <w:tc>
          <w:tcPr>
            <w:tcW w:w="1522" w:type="dxa"/>
            <w:tcBorders>
              <w:top w:val="dotted" w:sz="4" w:space="0" w:color="auto"/>
              <w:left w:val="single" w:sz="4" w:space="0" w:color="auto"/>
              <w:bottom w:val="single" w:sz="4" w:space="0" w:color="auto"/>
              <w:right w:val="dotted" w:sz="4" w:space="0" w:color="auto"/>
            </w:tcBorders>
          </w:tcPr>
          <w:p w14:paraId="2D7EC27D" w14:textId="77777777" w:rsidR="00CC7ADA" w:rsidRPr="00CC7ADA" w:rsidRDefault="00CC7ADA" w:rsidP="00CC7ADA">
            <w:pPr>
              <w:jc w:val="cente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小　計</w:t>
            </w:r>
          </w:p>
        </w:tc>
        <w:tc>
          <w:tcPr>
            <w:tcW w:w="1701" w:type="dxa"/>
            <w:tcBorders>
              <w:top w:val="dotted" w:sz="4" w:space="0" w:color="auto"/>
              <w:left w:val="dotted" w:sz="4" w:space="0" w:color="auto"/>
              <w:bottom w:val="single" w:sz="4" w:space="0" w:color="auto"/>
              <w:right w:val="dotted" w:sz="4" w:space="0" w:color="auto"/>
            </w:tcBorders>
          </w:tcPr>
          <w:p w14:paraId="72F80535" w14:textId="77777777" w:rsidR="00CC7ADA" w:rsidRPr="00CC7ADA" w:rsidRDefault="00CC7ADA" w:rsidP="00CC7ADA">
            <w:pPr>
              <w:rPr>
                <w:rFonts w:ascii="ＭＳ ゴシック" w:eastAsia="ＭＳ ゴシック" w:hAnsi="ＭＳ ゴシック" w:cs="Times New Roman"/>
                <w:lang w:eastAsia="zh-TW"/>
              </w:rPr>
            </w:pPr>
          </w:p>
        </w:tc>
        <w:tc>
          <w:tcPr>
            <w:tcW w:w="1134" w:type="dxa"/>
            <w:tcBorders>
              <w:top w:val="dotted" w:sz="4" w:space="0" w:color="auto"/>
              <w:left w:val="dotted" w:sz="4" w:space="0" w:color="auto"/>
              <w:bottom w:val="single" w:sz="4" w:space="0" w:color="auto"/>
            </w:tcBorders>
          </w:tcPr>
          <w:p w14:paraId="2FECAD41" w14:textId="77777777" w:rsidR="00CC7ADA" w:rsidRPr="00CC7ADA" w:rsidRDefault="00CC7ADA" w:rsidP="00CC7ADA">
            <w:pPr>
              <w:jc w:val="right"/>
              <w:rPr>
                <w:rFonts w:ascii="ＭＳ ゴシック" w:eastAsia="ＭＳ ゴシック" w:hAnsi="ＭＳ ゴシック" w:cs="Times New Roman"/>
                <w:lang w:eastAsia="zh-TW"/>
              </w:rPr>
            </w:pPr>
          </w:p>
        </w:tc>
      </w:tr>
      <w:tr w:rsidR="00CC7ADA" w:rsidRPr="00CC7ADA" w14:paraId="2D047F0A" w14:textId="77777777" w:rsidTr="007158CB">
        <w:trPr>
          <w:trHeight w:hRule="exact" w:val="455"/>
        </w:trPr>
        <w:tc>
          <w:tcPr>
            <w:tcW w:w="1560" w:type="dxa"/>
            <w:tcBorders>
              <w:right w:val="dotted" w:sz="4" w:space="0" w:color="auto"/>
            </w:tcBorders>
          </w:tcPr>
          <w:p w14:paraId="38BD8CAE" w14:textId="77777777" w:rsidR="00CC7ADA" w:rsidRPr="00CC7ADA" w:rsidRDefault="00CC7ADA" w:rsidP="00CC7ADA">
            <w:pPr>
              <w:jc w:val="center"/>
              <w:rPr>
                <w:rFonts w:ascii="ＭＳ ゴシック" w:eastAsia="ＭＳ ゴシック" w:hAnsi="ＭＳ ゴシック" w:cs="Times New Roman"/>
                <w:lang w:eastAsia="zh-TW"/>
              </w:rPr>
            </w:pPr>
          </w:p>
        </w:tc>
        <w:tc>
          <w:tcPr>
            <w:tcW w:w="1991" w:type="dxa"/>
            <w:tcBorders>
              <w:left w:val="dotted" w:sz="4" w:space="0" w:color="auto"/>
              <w:right w:val="dotted" w:sz="4" w:space="0" w:color="auto"/>
            </w:tcBorders>
          </w:tcPr>
          <w:p w14:paraId="5ACAC680" w14:textId="77777777" w:rsidR="00CC7ADA" w:rsidRPr="00CC7ADA" w:rsidRDefault="00CC7ADA" w:rsidP="00CC7ADA">
            <w:pPr>
              <w:rPr>
                <w:rFonts w:ascii="ＭＳ ゴシック" w:eastAsia="ＭＳ ゴシック" w:hAnsi="ＭＳ ゴシック" w:cs="Times New Roman"/>
                <w:lang w:eastAsia="zh-TW"/>
              </w:rPr>
            </w:pPr>
          </w:p>
        </w:tc>
        <w:tc>
          <w:tcPr>
            <w:tcW w:w="1269" w:type="dxa"/>
            <w:tcBorders>
              <w:left w:val="dotted" w:sz="4" w:space="0" w:color="auto"/>
              <w:right w:val="single" w:sz="4" w:space="0" w:color="auto"/>
            </w:tcBorders>
          </w:tcPr>
          <w:p w14:paraId="302E0DCB" w14:textId="77777777" w:rsidR="00CC7ADA" w:rsidRPr="00CC7ADA" w:rsidRDefault="00CC7ADA" w:rsidP="00CC7ADA">
            <w:pPr>
              <w:jc w:val="right"/>
              <w:rPr>
                <w:rFonts w:ascii="ＭＳ ゴシック" w:eastAsia="ＭＳ ゴシック" w:hAnsi="ＭＳ ゴシック" w:cs="Times New Roman"/>
                <w:lang w:eastAsia="zh-TW"/>
              </w:rPr>
            </w:pPr>
          </w:p>
        </w:tc>
        <w:tc>
          <w:tcPr>
            <w:tcW w:w="1522" w:type="dxa"/>
            <w:tcBorders>
              <w:left w:val="single" w:sz="4" w:space="0" w:color="auto"/>
              <w:right w:val="dotted" w:sz="4" w:space="0" w:color="auto"/>
            </w:tcBorders>
          </w:tcPr>
          <w:p w14:paraId="71D3F0CC" w14:textId="77777777" w:rsidR="00CC7ADA" w:rsidRPr="00CC7ADA" w:rsidRDefault="00CC7ADA" w:rsidP="00CC7ADA">
            <w:pPr>
              <w:jc w:val="center"/>
              <w:rPr>
                <w:rFonts w:ascii="ＭＳ ゴシック" w:eastAsia="ＭＳ ゴシック" w:hAnsi="ＭＳ ゴシック" w:cs="Times New Roman"/>
                <w:lang w:eastAsia="zh-TW"/>
              </w:rPr>
            </w:pPr>
            <w:r w:rsidRPr="00CC7ADA">
              <w:rPr>
                <w:rFonts w:ascii="ＭＳ ゴシック" w:eastAsia="ＭＳ ゴシック" w:hAnsi="ＭＳ ゴシック" w:cs="Times New Roman" w:hint="eastAsia"/>
                <w:lang w:eastAsia="zh-TW"/>
              </w:rPr>
              <w:t>合　計</w:t>
            </w:r>
          </w:p>
        </w:tc>
        <w:tc>
          <w:tcPr>
            <w:tcW w:w="1701" w:type="dxa"/>
            <w:tcBorders>
              <w:left w:val="dotted" w:sz="4" w:space="0" w:color="auto"/>
              <w:right w:val="dotted" w:sz="4" w:space="0" w:color="auto"/>
            </w:tcBorders>
          </w:tcPr>
          <w:p w14:paraId="6AC9A9F5" w14:textId="77777777" w:rsidR="00CC7ADA" w:rsidRPr="00CC7ADA" w:rsidRDefault="00CC7ADA" w:rsidP="00CC7ADA">
            <w:pPr>
              <w:rPr>
                <w:rFonts w:ascii="ＭＳ ゴシック" w:eastAsia="ＭＳ ゴシック" w:hAnsi="ＭＳ ゴシック" w:cs="Times New Roman"/>
                <w:lang w:eastAsia="zh-TW"/>
              </w:rPr>
            </w:pPr>
          </w:p>
        </w:tc>
        <w:tc>
          <w:tcPr>
            <w:tcW w:w="1134" w:type="dxa"/>
            <w:tcBorders>
              <w:left w:val="dotted" w:sz="4" w:space="0" w:color="auto"/>
            </w:tcBorders>
          </w:tcPr>
          <w:p w14:paraId="558A12EA" w14:textId="77777777" w:rsidR="00CC7ADA" w:rsidRPr="00CC7ADA" w:rsidRDefault="00CC7ADA" w:rsidP="00CC7ADA">
            <w:pPr>
              <w:jc w:val="right"/>
              <w:rPr>
                <w:rFonts w:ascii="ＭＳ ゴシック" w:eastAsia="ＭＳ ゴシック" w:hAnsi="ＭＳ ゴシック" w:cs="Times New Roman"/>
              </w:rPr>
            </w:pPr>
          </w:p>
        </w:tc>
      </w:tr>
    </w:tbl>
    <w:p w14:paraId="208A68EB" w14:textId="77777777" w:rsidR="00CC7ADA" w:rsidRPr="00CC7ADA" w:rsidRDefault="00CC7ADA" w:rsidP="00CC7ADA">
      <w:pPr>
        <w:rPr>
          <w:rFonts w:ascii="ＭＳ ゴシック" w:eastAsia="ＭＳ ゴシック" w:hAnsi="ＭＳ ゴシック" w:cs="Times New Roman"/>
        </w:rPr>
        <w:sectPr w:rsidR="00CC7ADA" w:rsidRPr="00CC7ADA" w:rsidSect="007158CB">
          <w:headerReference w:type="default" r:id="rId24"/>
          <w:footnotePr>
            <w:numFmt w:val="decimalFullWidth"/>
          </w:footnotePr>
          <w:endnotePr>
            <w:numFmt w:val="decimalFullWidth"/>
          </w:endnotePr>
          <w:pgSz w:w="11906" w:h="16838" w:code="9"/>
          <w:pgMar w:top="1418" w:right="1134" w:bottom="1418" w:left="1134" w:header="567" w:footer="567" w:gutter="0"/>
          <w:cols w:space="425"/>
          <w:docGrid w:linePitch="360"/>
        </w:sectPr>
      </w:pPr>
    </w:p>
    <w:tbl>
      <w:tblPr>
        <w:tblStyle w:val="220"/>
        <w:tblpPr w:leftFromText="142" w:rightFromText="142" w:vertAnchor="text" w:horzAnchor="margin" w:tblpXSpec="right" w:tblpY="69"/>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3862"/>
      </w:tblGrid>
      <w:tr w:rsidR="00CC7ADA" w:rsidRPr="00CC7ADA" w14:paraId="6DF2A76A" w14:textId="77777777" w:rsidTr="007158CB">
        <w:trPr>
          <w:trHeight w:val="362"/>
        </w:trPr>
        <w:tc>
          <w:tcPr>
            <w:tcW w:w="3862" w:type="dxa"/>
          </w:tcPr>
          <w:p w14:paraId="78E7C161" w14:textId="77777777" w:rsidR="00CC7ADA" w:rsidRPr="00CC7ADA" w:rsidRDefault="00CC7ADA" w:rsidP="00CC7ADA">
            <w:pPr>
              <w:rPr>
                <w:rFonts w:ascii="ＭＳ ゴシック" w:eastAsia="ＭＳ ゴシック" w:hAnsi="ＭＳ ゴシック"/>
                <w:bCs/>
                <w:sz w:val="22"/>
                <w:szCs w:val="22"/>
              </w:rPr>
            </w:pPr>
            <w:bookmarkStart w:id="65" w:name="_Hlk30872287"/>
            <w:r w:rsidRPr="00CC7ADA">
              <w:rPr>
                <w:rFonts w:ascii="ＭＳ ゴシック" w:eastAsia="ＭＳ ゴシック" w:hAnsi="ＭＳ ゴシック" w:hint="eastAsia"/>
                <w:bCs/>
                <w:sz w:val="22"/>
                <w:szCs w:val="22"/>
              </w:rPr>
              <w:t>消防署</w:t>
            </w:r>
          </w:p>
        </w:tc>
      </w:tr>
      <w:tr w:rsidR="00CC7ADA" w:rsidRPr="00CC7ADA" w14:paraId="33F8B651" w14:textId="77777777" w:rsidTr="007158CB">
        <w:trPr>
          <w:trHeight w:val="736"/>
        </w:trPr>
        <w:tc>
          <w:tcPr>
            <w:tcW w:w="3862" w:type="dxa"/>
          </w:tcPr>
          <w:p w14:paraId="110D6D0B" w14:textId="77777777" w:rsidR="00CC7ADA" w:rsidRPr="00CC7ADA" w:rsidRDefault="00CC7ADA" w:rsidP="00CC7ADA">
            <w:pPr>
              <w:rPr>
                <w:rFonts w:ascii="ＭＳ ゴシック" w:eastAsia="ＭＳ ゴシック" w:hAnsi="ＭＳ ゴシック"/>
                <w:bCs/>
                <w:sz w:val="22"/>
                <w:szCs w:val="22"/>
              </w:rPr>
            </w:pPr>
            <w:r w:rsidRPr="00CC7ADA">
              <w:rPr>
                <w:rFonts w:ascii="ＭＳ ゴシック" w:eastAsia="ＭＳ ゴシック" w:hAnsi="ＭＳ ゴシック" w:hint="eastAsia"/>
                <w:bCs/>
                <w:sz w:val="22"/>
                <w:szCs w:val="22"/>
              </w:rPr>
              <w:t>○○消防署</w:t>
            </w:r>
          </w:p>
          <w:p w14:paraId="4B1D0940" w14:textId="77777777" w:rsidR="00CC7ADA" w:rsidRPr="00CC7ADA" w:rsidRDefault="00CC7ADA" w:rsidP="00CC7ADA">
            <w:pPr>
              <w:rPr>
                <w:rFonts w:ascii="ＭＳ ゴシック" w:eastAsia="ＭＳ ゴシック" w:hAnsi="ＭＳ ゴシック"/>
                <w:bCs/>
                <w:sz w:val="22"/>
                <w:szCs w:val="22"/>
              </w:rPr>
            </w:pPr>
            <w:r w:rsidRPr="00CC7ADA">
              <w:rPr>
                <w:rFonts w:ascii="ＭＳ ゴシック" w:eastAsia="ＭＳ ゴシック" w:hAnsi="ＭＳ ゴシック" w:hint="eastAsia"/>
                <w:bCs/>
                <w:sz w:val="22"/>
                <w:szCs w:val="22"/>
              </w:rPr>
              <w:t>ＴＥＬ：○○○－○○○－○○○○</w:t>
            </w:r>
          </w:p>
        </w:tc>
      </w:tr>
      <w:tr w:rsidR="00CC7ADA" w:rsidRPr="00CC7ADA" w14:paraId="5B86BD9A" w14:textId="77777777" w:rsidTr="007158CB">
        <w:trPr>
          <w:trHeight w:val="362"/>
        </w:trPr>
        <w:tc>
          <w:tcPr>
            <w:tcW w:w="3862" w:type="dxa"/>
          </w:tcPr>
          <w:p w14:paraId="677701A3" w14:textId="77777777" w:rsidR="00CC7ADA" w:rsidRPr="00CC7ADA" w:rsidRDefault="00CC7ADA" w:rsidP="00CC7ADA">
            <w:pPr>
              <w:rPr>
                <w:rFonts w:ascii="ＭＳ ゴシック" w:eastAsia="ＭＳ ゴシック" w:hAnsi="ＭＳ ゴシック"/>
                <w:bCs/>
                <w:sz w:val="22"/>
                <w:szCs w:val="22"/>
              </w:rPr>
            </w:pPr>
            <w:r w:rsidRPr="00CC7ADA">
              <w:rPr>
                <w:rFonts w:ascii="ＭＳ ゴシック" w:eastAsia="ＭＳ ゴシック" w:hAnsi="ＭＳ ゴシック" w:hint="eastAsia"/>
                <w:bCs/>
                <w:sz w:val="22"/>
                <w:szCs w:val="22"/>
              </w:rPr>
              <w:t>警察署</w:t>
            </w:r>
          </w:p>
        </w:tc>
      </w:tr>
      <w:tr w:rsidR="00CC7ADA" w:rsidRPr="00CC7ADA" w14:paraId="142A3505" w14:textId="77777777" w:rsidTr="007158CB">
        <w:trPr>
          <w:trHeight w:val="726"/>
        </w:trPr>
        <w:tc>
          <w:tcPr>
            <w:tcW w:w="3862" w:type="dxa"/>
          </w:tcPr>
          <w:p w14:paraId="5B24B2A8" w14:textId="77777777" w:rsidR="00CC7ADA" w:rsidRPr="00CC7ADA" w:rsidRDefault="00CC7ADA" w:rsidP="00CC7ADA">
            <w:pPr>
              <w:rPr>
                <w:rFonts w:ascii="ＭＳ ゴシック" w:eastAsia="ＭＳ ゴシック" w:hAnsi="ＭＳ ゴシック"/>
                <w:bCs/>
                <w:sz w:val="22"/>
                <w:szCs w:val="22"/>
              </w:rPr>
            </w:pPr>
            <w:r w:rsidRPr="00CC7ADA">
              <w:rPr>
                <w:rFonts w:ascii="ＭＳ ゴシック" w:eastAsia="ＭＳ ゴシック" w:hAnsi="ＭＳ ゴシック" w:hint="eastAsia"/>
                <w:bCs/>
                <w:sz w:val="22"/>
                <w:szCs w:val="22"/>
              </w:rPr>
              <w:t>○○警察署</w:t>
            </w:r>
          </w:p>
          <w:p w14:paraId="29E6BE95" w14:textId="77777777" w:rsidR="00CC7ADA" w:rsidRPr="00CC7ADA" w:rsidRDefault="00CC7ADA" w:rsidP="00CC7ADA">
            <w:pPr>
              <w:rPr>
                <w:rFonts w:ascii="ＭＳ ゴシック" w:eastAsia="ＭＳ ゴシック" w:hAnsi="ＭＳ ゴシック"/>
                <w:bCs/>
                <w:sz w:val="22"/>
                <w:szCs w:val="22"/>
              </w:rPr>
            </w:pPr>
            <w:r w:rsidRPr="00CC7ADA">
              <w:rPr>
                <w:rFonts w:ascii="ＭＳ ゴシック" w:eastAsia="ＭＳ ゴシック" w:hAnsi="ＭＳ ゴシック" w:hint="eastAsia"/>
                <w:bCs/>
                <w:sz w:val="22"/>
                <w:szCs w:val="22"/>
              </w:rPr>
              <w:t>ＴＥＬ：○○○－○○○－○○○○</w:t>
            </w:r>
          </w:p>
        </w:tc>
      </w:tr>
      <w:tr w:rsidR="00CC7ADA" w:rsidRPr="00CC7ADA" w14:paraId="79373D0F" w14:textId="77777777" w:rsidTr="007158CB">
        <w:trPr>
          <w:trHeight w:val="372"/>
        </w:trPr>
        <w:tc>
          <w:tcPr>
            <w:tcW w:w="3862" w:type="dxa"/>
          </w:tcPr>
          <w:p w14:paraId="3240C0F5" w14:textId="77777777" w:rsidR="00CC7ADA" w:rsidRPr="00CC7ADA" w:rsidRDefault="00CC7ADA" w:rsidP="00CC7ADA">
            <w:pPr>
              <w:rPr>
                <w:rFonts w:ascii="ＭＳ ゴシック" w:eastAsia="ＭＳ ゴシック" w:hAnsi="ＭＳ ゴシック"/>
                <w:bCs/>
                <w:sz w:val="22"/>
                <w:szCs w:val="22"/>
              </w:rPr>
            </w:pPr>
            <w:r w:rsidRPr="00CC7ADA">
              <w:rPr>
                <w:rFonts w:ascii="ＭＳ ゴシック" w:eastAsia="ＭＳ ゴシック" w:hAnsi="ＭＳ ゴシック" w:hint="eastAsia"/>
                <w:bCs/>
                <w:sz w:val="22"/>
                <w:szCs w:val="22"/>
              </w:rPr>
              <w:t>病院</w:t>
            </w:r>
          </w:p>
        </w:tc>
      </w:tr>
      <w:tr w:rsidR="00CC7ADA" w:rsidRPr="00CC7ADA" w14:paraId="5CE40E14" w14:textId="77777777" w:rsidTr="007158CB">
        <w:trPr>
          <w:trHeight w:val="1464"/>
        </w:trPr>
        <w:tc>
          <w:tcPr>
            <w:tcW w:w="3862" w:type="dxa"/>
          </w:tcPr>
          <w:p w14:paraId="572E6248" w14:textId="77777777" w:rsidR="00CC7ADA" w:rsidRPr="00CC7ADA" w:rsidRDefault="00CC7ADA" w:rsidP="00CC7ADA">
            <w:pPr>
              <w:rPr>
                <w:rFonts w:ascii="ＭＳ ゴシック" w:eastAsia="ＭＳ ゴシック" w:hAnsi="ＭＳ ゴシック"/>
                <w:bCs/>
                <w:sz w:val="22"/>
                <w:szCs w:val="22"/>
              </w:rPr>
            </w:pPr>
            <w:r w:rsidRPr="00CC7ADA">
              <w:rPr>
                <w:rFonts w:ascii="ＭＳ ゴシック" w:eastAsia="ＭＳ ゴシック" w:hAnsi="ＭＳ ゴシック" w:hint="eastAsia"/>
                <w:bCs/>
                <w:sz w:val="22"/>
                <w:szCs w:val="22"/>
              </w:rPr>
              <w:t>○○救急医療センター</w:t>
            </w:r>
          </w:p>
          <w:p w14:paraId="297D4B7C" w14:textId="77777777" w:rsidR="00CC7ADA" w:rsidRPr="00CC7ADA" w:rsidRDefault="00CC7ADA" w:rsidP="00CC7ADA">
            <w:pPr>
              <w:rPr>
                <w:rFonts w:ascii="ＭＳ ゴシック" w:eastAsia="ＭＳ ゴシック" w:hAnsi="ＭＳ ゴシック"/>
                <w:bCs/>
                <w:sz w:val="22"/>
                <w:szCs w:val="22"/>
              </w:rPr>
            </w:pPr>
            <w:r w:rsidRPr="00CC7ADA">
              <w:rPr>
                <w:rFonts w:ascii="ＭＳ ゴシック" w:eastAsia="ＭＳ ゴシック" w:hAnsi="ＭＳ ゴシック" w:hint="eastAsia"/>
                <w:bCs/>
                <w:sz w:val="22"/>
                <w:szCs w:val="22"/>
              </w:rPr>
              <w:t>ＴＥＬ：○○○－○○○－○○○○</w:t>
            </w:r>
          </w:p>
          <w:p w14:paraId="46C59A08" w14:textId="77777777" w:rsidR="00CC7ADA" w:rsidRPr="00CC7ADA" w:rsidRDefault="00CC7ADA" w:rsidP="00CC7ADA">
            <w:pPr>
              <w:rPr>
                <w:rFonts w:ascii="ＭＳ ゴシック" w:eastAsia="ＭＳ ゴシック" w:hAnsi="ＭＳ ゴシック"/>
                <w:bCs/>
                <w:sz w:val="22"/>
                <w:szCs w:val="22"/>
              </w:rPr>
            </w:pPr>
            <w:r w:rsidRPr="00CC7ADA">
              <w:rPr>
                <w:rFonts w:ascii="ＭＳ ゴシック" w:eastAsia="ＭＳ ゴシック" w:hAnsi="ＭＳ ゴシック" w:hint="eastAsia"/>
                <w:bCs/>
                <w:sz w:val="22"/>
                <w:szCs w:val="22"/>
              </w:rPr>
              <w:t>○○病院（当番医院）</w:t>
            </w:r>
          </w:p>
          <w:p w14:paraId="25B2F169" w14:textId="77777777" w:rsidR="00CC7ADA" w:rsidRPr="00CC7ADA" w:rsidRDefault="00CC7ADA" w:rsidP="00CC7ADA">
            <w:pPr>
              <w:rPr>
                <w:rFonts w:ascii="ＭＳ ゴシック" w:eastAsia="ＭＳ ゴシック" w:hAnsi="ＭＳ ゴシック"/>
                <w:bCs/>
                <w:sz w:val="22"/>
                <w:szCs w:val="22"/>
              </w:rPr>
            </w:pPr>
            <w:r w:rsidRPr="00CC7ADA">
              <w:rPr>
                <w:rFonts w:ascii="ＭＳ ゴシック" w:eastAsia="ＭＳ ゴシック" w:hAnsi="ＭＳ ゴシック" w:hint="eastAsia"/>
                <w:bCs/>
                <w:sz w:val="22"/>
                <w:szCs w:val="22"/>
              </w:rPr>
              <w:t>ＴＥＬ：○○○－○○○－○○○○</w:t>
            </w:r>
          </w:p>
        </w:tc>
      </w:tr>
      <w:tr w:rsidR="00CC7ADA" w:rsidRPr="00CC7ADA" w14:paraId="0A0EA93E" w14:textId="77777777" w:rsidTr="007158CB">
        <w:trPr>
          <w:trHeight w:val="362"/>
        </w:trPr>
        <w:tc>
          <w:tcPr>
            <w:tcW w:w="3862" w:type="dxa"/>
          </w:tcPr>
          <w:p w14:paraId="33FCF34D" w14:textId="77777777" w:rsidR="00CC7ADA" w:rsidRPr="00CC7ADA" w:rsidRDefault="00CC7ADA" w:rsidP="00CC7ADA">
            <w:pPr>
              <w:rPr>
                <w:rFonts w:ascii="ＭＳ ゴシック" w:eastAsia="ＭＳ ゴシック" w:hAnsi="ＭＳ ゴシック"/>
                <w:bCs/>
                <w:sz w:val="22"/>
                <w:szCs w:val="22"/>
              </w:rPr>
            </w:pPr>
            <w:r w:rsidRPr="00CC7ADA">
              <w:rPr>
                <w:rFonts w:ascii="ＭＳ ゴシック" w:eastAsia="ＭＳ ゴシック" w:hAnsi="ＭＳ ゴシック" w:hint="eastAsia"/>
                <w:bCs/>
                <w:sz w:val="22"/>
                <w:szCs w:val="22"/>
              </w:rPr>
              <w:t>公官庁等</w:t>
            </w:r>
          </w:p>
        </w:tc>
      </w:tr>
      <w:tr w:rsidR="00CC7ADA" w:rsidRPr="00CC7ADA" w14:paraId="42167D68" w14:textId="77777777" w:rsidTr="007158CB">
        <w:trPr>
          <w:trHeight w:val="736"/>
        </w:trPr>
        <w:tc>
          <w:tcPr>
            <w:tcW w:w="3862" w:type="dxa"/>
          </w:tcPr>
          <w:p w14:paraId="6F7F61F3" w14:textId="77777777" w:rsidR="00CC7ADA" w:rsidRPr="00CC7ADA" w:rsidRDefault="00CC7ADA" w:rsidP="00CC7ADA">
            <w:pPr>
              <w:rPr>
                <w:rFonts w:ascii="ＭＳ ゴシック" w:eastAsia="ＭＳ ゴシック" w:hAnsi="ＭＳ ゴシック"/>
                <w:bCs/>
                <w:sz w:val="22"/>
                <w:szCs w:val="22"/>
              </w:rPr>
            </w:pPr>
            <w:r w:rsidRPr="00CC7ADA">
              <w:rPr>
                <w:rFonts w:ascii="ＭＳ ゴシック" w:eastAsia="ＭＳ ゴシック" w:hAnsi="ＭＳ ゴシック" w:hint="eastAsia"/>
                <w:bCs/>
                <w:sz w:val="22"/>
                <w:szCs w:val="22"/>
              </w:rPr>
              <w:t>○○市役所</w:t>
            </w:r>
          </w:p>
          <w:p w14:paraId="04DD8A7D" w14:textId="77777777" w:rsidR="00CC7ADA" w:rsidRPr="00CC7ADA" w:rsidRDefault="00CC7ADA" w:rsidP="00CC7ADA">
            <w:pPr>
              <w:rPr>
                <w:rFonts w:ascii="ＭＳ ゴシック" w:eastAsia="ＭＳ ゴシック" w:hAnsi="ＭＳ ゴシック"/>
                <w:bCs/>
                <w:sz w:val="22"/>
                <w:szCs w:val="22"/>
              </w:rPr>
            </w:pPr>
            <w:r w:rsidRPr="00CC7ADA">
              <w:rPr>
                <w:rFonts w:ascii="ＭＳ ゴシック" w:eastAsia="ＭＳ ゴシック" w:hAnsi="ＭＳ ゴシック" w:hint="eastAsia"/>
                <w:bCs/>
                <w:sz w:val="22"/>
                <w:szCs w:val="22"/>
              </w:rPr>
              <w:t>ＴＥＬ：○○○－○○○－○○○○</w:t>
            </w:r>
          </w:p>
        </w:tc>
      </w:tr>
      <w:tr w:rsidR="00CC7ADA" w:rsidRPr="00CC7ADA" w14:paraId="6B5D5A88" w14:textId="77777777" w:rsidTr="007158CB">
        <w:trPr>
          <w:trHeight w:val="362"/>
        </w:trPr>
        <w:tc>
          <w:tcPr>
            <w:tcW w:w="3862" w:type="dxa"/>
          </w:tcPr>
          <w:p w14:paraId="73D5C7C2" w14:textId="77777777" w:rsidR="00CC7ADA" w:rsidRPr="00CC7ADA" w:rsidRDefault="00CC7ADA" w:rsidP="00CC7ADA">
            <w:pPr>
              <w:rPr>
                <w:rFonts w:ascii="ＭＳ ゴシック" w:eastAsia="ＭＳ ゴシック" w:hAnsi="ＭＳ ゴシック"/>
                <w:bCs/>
                <w:sz w:val="22"/>
                <w:szCs w:val="22"/>
              </w:rPr>
            </w:pPr>
            <w:r w:rsidRPr="00CC7ADA">
              <w:rPr>
                <w:rFonts w:ascii="ＭＳ ゴシック" w:eastAsia="ＭＳ ゴシック" w:hAnsi="ＭＳ ゴシック" w:hint="eastAsia"/>
                <w:bCs/>
                <w:sz w:val="22"/>
                <w:szCs w:val="22"/>
              </w:rPr>
              <w:t>地方気象台</w:t>
            </w:r>
          </w:p>
        </w:tc>
      </w:tr>
      <w:tr w:rsidR="00CC7ADA" w:rsidRPr="00CC7ADA" w14:paraId="225E2152" w14:textId="77777777" w:rsidTr="007158CB">
        <w:trPr>
          <w:trHeight w:val="736"/>
        </w:trPr>
        <w:tc>
          <w:tcPr>
            <w:tcW w:w="3862" w:type="dxa"/>
          </w:tcPr>
          <w:p w14:paraId="7766F363" w14:textId="77777777" w:rsidR="00CC7ADA" w:rsidRPr="00CC7ADA" w:rsidRDefault="00CC7ADA" w:rsidP="00CC7ADA">
            <w:pPr>
              <w:rPr>
                <w:rFonts w:ascii="ＭＳ ゴシック" w:eastAsia="ＭＳ ゴシック" w:hAnsi="ＭＳ ゴシック"/>
                <w:bCs/>
                <w:sz w:val="22"/>
                <w:szCs w:val="22"/>
              </w:rPr>
            </w:pPr>
            <w:r w:rsidRPr="00CC7ADA">
              <w:rPr>
                <w:rFonts w:ascii="ＭＳ ゴシック" w:eastAsia="ＭＳ ゴシック" w:hAnsi="ＭＳ ゴシック" w:hint="eastAsia"/>
                <w:bCs/>
                <w:sz w:val="22"/>
                <w:szCs w:val="22"/>
              </w:rPr>
              <w:t>○○地方気象台</w:t>
            </w:r>
          </w:p>
          <w:p w14:paraId="43941107" w14:textId="77777777" w:rsidR="00CC7ADA" w:rsidRPr="00CC7ADA" w:rsidRDefault="00CC7ADA" w:rsidP="00CC7ADA">
            <w:pPr>
              <w:rPr>
                <w:rFonts w:ascii="ＭＳ ゴシック" w:eastAsia="ＭＳ ゴシック" w:hAnsi="ＭＳ ゴシック"/>
                <w:bCs/>
                <w:sz w:val="22"/>
                <w:szCs w:val="22"/>
              </w:rPr>
            </w:pPr>
            <w:r w:rsidRPr="00CC7ADA">
              <w:rPr>
                <w:rFonts w:ascii="ＭＳ ゴシック" w:eastAsia="ＭＳ ゴシック" w:hAnsi="ＭＳ ゴシック" w:hint="eastAsia"/>
                <w:bCs/>
                <w:sz w:val="22"/>
                <w:szCs w:val="22"/>
              </w:rPr>
              <w:t>ＴＥＬ：○○○－○○○－○○○○</w:t>
            </w:r>
          </w:p>
        </w:tc>
      </w:tr>
      <w:tr w:rsidR="00CC7ADA" w:rsidRPr="00CC7ADA" w14:paraId="45480E7C" w14:textId="77777777" w:rsidTr="007158CB">
        <w:trPr>
          <w:trHeight w:val="362"/>
        </w:trPr>
        <w:tc>
          <w:tcPr>
            <w:tcW w:w="3862" w:type="dxa"/>
          </w:tcPr>
          <w:p w14:paraId="10311039" w14:textId="77777777" w:rsidR="00CC7ADA" w:rsidRPr="00CC7ADA" w:rsidRDefault="00CC7ADA" w:rsidP="00CC7ADA">
            <w:pPr>
              <w:rPr>
                <w:rFonts w:ascii="ＭＳ ゴシック" w:eastAsia="ＭＳ ゴシック" w:hAnsi="ＭＳ ゴシック"/>
                <w:bCs/>
                <w:sz w:val="22"/>
                <w:szCs w:val="22"/>
              </w:rPr>
            </w:pPr>
            <w:r w:rsidRPr="00CC7ADA">
              <w:rPr>
                <w:rFonts w:ascii="ＭＳ ゴシック" w:eastAsia="ＭＳ ゴシック" w:hAnsi="ＭＳ ゴシック" w:hint="eastAsia"/>
                <w:bCs/>
                <w:sz w:val="22"/>
                <w:szCs w:val="22"/>
              </w:rPr>
              <w:t>電力会社</w:t>
            </w:r>
          </w:p>
        </w:tc>
      </w:tr>
      <w:tr w:rsidR="00CC7ADA" w:rsidRPr="00CC7ADA" w14:paraId="6D987B67" w14:textId="77777777" w:rsidTr="007158CB">
        <w:trPr>
          <w:trHeight w:val="736"/>
        </w:trPr>
        <w:tc>
          <w:tcPr>
            <w:tcW w:w="3862" w:type="dxa"/>
          </w:tcPr>
          <w:p w14:paraId="7860723A" w14:textId="77777777" w:rsidR="00CC7ADA" w:rsidRPr="00CC7ADA" w:rsidRDefault="00CC7ADA" w:rsidP="00CC7ADA">
            <w:pPr>
              <w:rPr>
                <w:rFonts w:ascii="ＭＳ ゴシック" w:eastAsia="ＭＳ ゴシック" w:hAnsi="ＭＳ ゴシック"/>
                <w:bCs/>
                <w:sz w:val="22"/>
                <w:szCs w:val="22"/>
              </w:rPr>
            </w:pPr>
            <w:r w:rsidRPr="00CC7ADA">
              <w:rPr>
                <w:rFonts w:ascii="ＭＳ ゴシック" w:eastAsia="ＭＳ ゴシック" w:hAnsi="ＭＳ ゴシック" w:hint="eastAsia"/>
                <w:bCs/>
                <w:sz w:val="22"/>
                <w:szCs w:val="22"/>
              </w:rPr>
              <w:t>○○電力</w:t>
            </w:r>
          </w:p>
          <w:p w14:paraId="270B0A57" w14:textId="77777777" w:rsidR="00CC7ADA" w:rsidRPr="00CC7ADA" w:rsidRDefault="00CC7ADA" w:rsidP="00CC7ADA">
            <w:pPr>
              <w:rPr>
                <w:rFonts w:ascii="ＭＳ ゴシック" w:eastAsia="ＭＳ ゴシック" w:hAnsi="ＭＳ ゴシック"/>
                <w:bCs/>
                <w:sz w:val="22"/>
                <w:szCs w:val="22"/>
              </w:rPr>
            </w:pPr>
            <w:r w:rsidRPr="00CC7ADA">
              <w:rPr>
                <w:rFonts w:ascii="ＭＳ ゴシック" w:eastAsia="ＭＳ ゴシック" w:hAnsi="ＭＳ ゴシック" w:hint="eastAsia"/>
                <w:bCs/>
                <w:sz w:val="22"/>
                <w:szCs w:val="22"/>
              </w:rPr>
              <w:t>ＴＥＬ：○○○－○○○－○○○○</w:t>
            </w:r>
          </w:p>
        </w:tc>
      </w:tr>
      <w:tr w:rsidR="00CC7ADA" w:rsidRPr="00CC7ADA" w14:paraId="0E4D1009" w14:textId="77777777" w:rsidTr="007158CB">
        <w:trPr>
          <w:trHeight w:val="362"/>
        </w:trPr>
        <w:tc>
          <w:tcPr>
            <w:tcW w:w="3862" w:type="dxa"/>
          </w:tcPr>
          <w:p w14:paraId="0DC3096B" w14:textId="77777777" w:rsidR="00CC7ADA" w:rsidRPr="00CC7ADA" w:rsidRDefault="00CC7ADA" w:rsidP="00CC7ADA">
            <w:pPr>
              <w:rPr>
                <w:rFonts w:ascii="ＭＳ ゴシック" w:eastAsia="ＭＳ ゴシック" w:hAnsi="ＭＳ ゴシック"/>
                <w:bCs/>
                <w:sz w:val="22"/>
                <w:szCs w:val="22"/>
              </w:rPr>
            </w:pPr>
            <w:r w:rsidRPr="00CC7ADA">
              <w:rPr>
                <w:rFonts w:ascii="ＭＳ ゴシック" w:eastAsia="ＭＳ ゴシック" w:hAnsi="ＭＳ ゴシック" w:hint="eastAsia"/>
                <w:bCs/>
                <w:sz w:val="22"/>
                <w:szCs w:val="22"/>
              </w:rPr>
              <w:t>ガス会社</w:t>
            </w:r>
          </w:p>
        </w:tc>
      </w:tr>
      <w:tr w:rsidR="00CC7ADA" w:rsidRPr="00CC7ADA" w14:paraId="15843215" w14:textId="77777777" w:rsidTr="007158CB">
        <w:trPr>
          <w:trHeight w:val="736"/>
        </w:trPr>
        <w:tc>
          <w:tcPr>
            <w:tcW w:w="3862" w:type="dxa"/>
          </w:tcPr>
          <w:p w14:paraId="3D6CEBA8" w14:textId="77777777" w:rsidR="00CC7ADA" w:rsidRPr="00CC7ADA" w:rsidRDefault="00CC7ADA" w:rsidP="00CC7ADA">
            <w:pPr>
              <w:rPr>
                <w:rFonts w:ascii="ＭＳ ゴシック" w:eastAsia="ＭＳ ゴシック" w:hAnsi="ＭＳ ゴシック"/>
                <w:bCs/>
                <w:sz w:val="22"/>
                <w:szCs w:val="22"/>
              </w:rPr>
            </w:pPr>
            <w:r w:rsidRPr="00CC7ADA">
              <w:rPr>
                <w:rFonts w:ascii="ＭＳ ゴシック" w:eastAsia="ＭＳ ゴシック" w:hAnsi="ＭＳ ゴシック" w:hint="eastAsia"/>
                <w:bCs/>
                <w:sz w:val="22"/>
                <w:szCs w:val="22"/>
              </w:rPr>
              <w:t>○○ガス</w:t>
            </w:r>
          </w:p>
          <w:p w14:paraId="16996353" w14:textId="77777777" w:rsidR="00CC7ADA" w:rsidRPr="00CC7ADA" w:rsidRDefault="00CC7ADA" w:rsidP="00CC7ADA">
            <w:pPr>
              <w:rPr>
                <w:rFonts w:ascii="ＭＳ ゴシック" w:eastAsia="ＭＳ ゴシック" w:hAnsi="ＭＳ ゴシック"/>
                <w:bCs/>
                <w:sz w:val="22"/>
                <w:szCs w:val="22"/>
              </w:rPr>
            </w:pPr>
            <w:r w:rsidRPr="00CC7ADA">
              <w:rPr>
                <w:rFonts w:ascii="ＭＳ ゴシック" w:eastAsia="ＭＳ ゴシック" w:hAnsi="ＭＳ ゴシック" w:hint="eastAsia"/>
                <w:bCs/>
                <w:sz w:val="22"/>
                <w:szCs w:val="22"/>
              </w:rPr>
              <w:t>ＴＥＬ：○○○－○○○－○○○○</w:t>
            </w:r>
          </w:p>
        </w:tc>
      </w:tr>
    </w:tbl>
    <w:bookmarkEnd w:id="65"/>
    <w:p w14:paraId="0B821BAF" w14:textId="77777777" w:rsidR="00CC7ADA" w:rsidRPr="00CC7ADA" w:rsidRDefault="00CC7ADA" w:rsidP="00CC7ADA">
      <w:pPr>
        <w:keepNext/>
        <w:outlineLvl w:val="1"/>
        <w:rPr>
          <w:rFonts w:ascii="ＭＳ ゴシック" w:eastAsia="ＭＳ ゴシック" w:hAnsi="ＭＳ ゴシック" w:cs="Times New Roman"/>
          <w:b/>
          <w:sz w:val="24"/>
        </w:rPr>
      </w:pPr>
      <w:r w:rsidRPr="00CC7ADA">
        <w:rPr>
          <w:rFonts w:ascii="ＭＳ ゴシック" w:eastAsia="ＭＳ ゴシック" w:hAnsi="ＭＳ ゴシック" w:cs="Times New Roman" w:hint="eastAsia"/>
          <w:b/>
          <w:sz w:val="24"/>
          <w:bdr w:val="single" w:sz="4" w:space="0" w:color="auto"/>
        </w:rPr>
        <w:t>４-３-５．緊急時のフロー図モデル</w:t>
      </w:r>
    </w:p>
    <w:p w14:paraId="196CCA10" w14:textId="77777777" w:rsidR="00CC7ADA" w:rsidRPr="00CC7ADA" w:rsidRDefault="00CC7ADA" w:rsidP="00CC7ADA">
      <w:pPr>
        <w:rPr>
          <w:rFonts w:ascii="ＭＳ ゴシック" w:eastAsia="ＭＳ ゴシック" w:hAnsi="ＭＳ ゴシック" w:cs="Times New Roman"/>
        </w:rPr>
      </w:pPr>
    </w:p>
    <w:p w14:paraId="7D909835" w14:textId="77777777" w:rsidR="00CC7ADA" w:rsidRPr="00CC7ADA" w:rsidRDefault="00CC7ADA" w:rsidP="00CC7ADA">
      <w:pPr>
        <w:rPr>
          <w:rFonts w:ascii="ＭＳ ゴシック" w:eastAsia="ＭＳ ゴシック" w:hAnsi="ＭＳ ゴシック" w:cs="Times New Roman"/>
        </w:rPr>
      </w:pPr>
      <w:r w:rsidRPr="00CC7ADA">
        <w:rPr>
          <w:rFonts w:ascii="ＭＳ ゴシック" w:eastAsia="ＭＳ ゴシック" w:hAnsi="ＭＳ ゴシック" w:cs="Times New Roman"/>
          <w:noProof/>
        </w:rPr>
        <mc:AlternateContent>
          <mc:Choice Requires="wpg">
            <w:drawing>
              <wp:anchor distT="0" distB="0" distL="114300" distR="114300" simplePos="0" relativeHeight="251716608" behindDoc="0" locked="0" layoutInCell="1" allowOverlap="1" wp14:anchorId="1FFF68F1" wp14:editId="2469AA1D">
                <wp:simplePos x="0" y="0"/>
                <wp:positionH relativeFrom="column">
                  <wp:posOffset>222884</wp:posOffset>
                </wp:positionH>
                <wp:positionV relativeFrom="paragraph">
                  <wp:posOffset>30479</wp:posOffset>
                </wp:positionV>
                <wp:extent cx="6162675" cy="3781425"/>
                <wp:effectExtent l="0" t="0" r="47625" b="28575"/>
                <wp:wrapNone/>
                <wp:docPr id="2167" name="グループ化 2167"/>
                <wp:cNvGraphicFramePr/>
                <a:graphic xmlns:a="http://schemas.openxmlformats.org/drawingml/2006/main">
                  <a:graphicData uri="http://schemas.microsoft.com/office/word/2010/wordprocessingGroup">
                    <wpg:wgp>
                      <wpg:cNvGrpSpPr/>
                      <wpg:grpSpPr>
                        <a:xfrm>
                          <a:off x="0" y="0"/>
                          <a:ext cx="6162675" cy="3781425"/>
                          <a:chOff x="0" y="0"/>
                          <a:chExt cx="6340475" cy="3530600"/>
                        </a:xfrm>
                      </wpg:grpSpPr>
                      <wps:wsp>
                        <wps:cNvPr id="2168" name="正方形/長方形 2168"/>
                        <wps:cNvSpPr/>
                        <wps:spPr>
                          <a:xfrm>
                            <a:off x="0" y="2482850"/>
                            <a:ext cx="2055495" cy="1047750"/>
                          </a:xfrm>
                          <a:prstGeom prst="rect">
                            <a:avLst/>
                          </a:prstGeom>
                          <a:noFill/>
                          <a:ln w="25400" cap="flat" cmpd="sng" algn="ctr">
                            <a:solidFill>
                              <a:sysClr val="windowText" lastClr="000000"/>
                            </a:solidFill>
                            <a:prstDash val="solid"/>
                          </a:ln>
                          <a:effectLst/>
                        </wps:spPr>
                        <wps:txbx>
                          <w:txbxContent>
                            <w:p w14:paraId="61511126" w14:textId="77777777" w:rsidR="00EE16AF" w:rsidRPr="008B149E" w:rsidRDefault="00EE16AF" w:rsidP="00CC7ADA">
                              <w:pPr>
                                <w:jc w:val="center"/>
                                <w:rPr>
                                  <w:rFonts w:asciiTheme="majorEastAsia" w:eastAsiaTheme="majorEastAsia" w:hAnsiTheme="majorEastAsia"/>
                                  <w:b/>
                                  <w:color w:val="000000" w:themeColor="text1"/>
                                  <w:sz w:val="56"/>
                                  <w:szCs w:val="56"/>
                                </w:rPr>
                              </w:pPr>
                              <w:r w:rsidRPr="008B149E">
                                <w:rPr>
                                  <w:rFonts w:asciiTheme="majorEastAsia" w:eastAsiaTheme="majorEastAsia" w:hAnsiTheme="majorEastAsia" w:hint="eastAsia"/>
                                  <w:b/>
                                  <w:color w:val="000000" w:themeColor="text1"/>
                                  <w:sz w:val="56"/>
                                  <w:szCs w:val="56"/>
                                </w:rPr>
                                <w:t>緊急事態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69" name="角丸四角形 2169"/>
                        <wps:cNvSpPr/>
                        <wps:spPr>
                          <a:xfrm>
                            <a:off x="2622550" y="0"/>
                            <a:ext cx="3114676" cy="752475"/>
                          </a:xfrm>
                          <a:prstGeom prst="roundRect">
                            <a:avLst/>
                          </a:prstGeom>
                          <a:noFill/>
                          <a:ln w="25400" cap="flat" cmpd="sng" algn="ctr">
                            <a:solidFill>
                              <a:sysClr val="windowText" lastClr="000000"/>
                            </a:solidFill>
                            <a:prstDash val="solid"/>
                          </a:ln>
                          <a:effectLst/>
                        </wps:spPr>
                        <wps:txbx>
                          <w:txbxContent>
                            <w:p w14:paraId="7E0BCAD9" w14:textId="77777777" w:rsidR="00EE16AF" w:rsidRPr="008B149E" w:rsidRDefault="00EE16AF" w:rsidP="00CC7ADA">
                              <w:pPr>
                                <w:jc w:val="center"/>
                                <w:rPr>
                                  <w:rFonts w:asciiTheme="majorEastAsia" w:eastAsiaTheme="majorEastAsia" w:hAnsiTheme="majorEastAsia"/>
                                  <w:b/>
                                  <w:color w:val="000000" w:themeColor="text1"/>
                                  <w:sz w:val="28"/>
                                </w:rPr>
                              </w:pPr>
                              <w:r w:rsidRPr="008B149E">
                                <w:rPr>
                                  <w:rFonts w:asciiTheme="majorEastAsia" w:eastAsiaTheme="majorEastAsia" w:hAnsiTheme="majorEastAsia" w:hint="eastAsia"/>
                                  <w:b/>
                                  <w:color w:val="000000" w:themeColor="text1"/>
                                  <w:sz w:val="28"/>
                                </w:rPr>
                                <w:t>日本商工会議所青年部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0" name="右矢印 2170"/>
                        <wps:cNvSpPr/>
                        <wps:spPr>
                          <a:xfrm>
                            <a:off x="2139950" y="2832100"/>
                            <a:ext cx="447675" cy="323850"/>
                          </a:xfrm>
                          <a:prstGeom prst="rightArrow">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1" name="右矢印 2171"/>
                        <wps:cNvSpPr/>
                        <wps:spPr>
                          <a:xfrm>
                            <a:off x="5892800" y="2863850"/>
                            <a:ext cx="447675" cy="323850"/>
                          </a:xfrm>
                          <a:prstGeom prst="rightArrow">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2" name="正方形/長方形 2172"/>
                        <wps:cNvSpPr/>
                        <wps:spPr>
                          <a:xfrm>
                            <a:off x="2660650" y="2482850"/>
                            <a:ext cx="3200400" cy="1047750"/>
                          </a:xfrm>
                          <a:prstGeom prst="rect">
                            <a:avLst/>
                          </a:prstGeom>
                          <a:noFill/>
                          <a:ln w="25400" cap="flat" cmpd="sng" algn="ctr">
                            <a:solidFill>
                              <a:sysClr val="windowText" lastClr="000000"/>
                            </a:solidFill>
                            <a:prstDash val="solid"/>
                          </a:ln>
                          <a:effectLst/>
                        </wps:spPr>
                        <wps:txbx>
                          <w:txbxContent>
                            <w:p w14:paraId="2571E430" w14:textId="77777777" w:rsidR="00EE16AF" w:rsidRPr="008B149E" w:rsidRDefault="00EE16AF" w:rsidP="00CC7ADA">
                              <w:pPr>
                                <w:jc w:val="center"/>
                                <w:rPr>
                                  <w:rFonts w:asciiTheme="majorEastAsia" w:eastAsiaTheme="majorEastAsia" w:hAnsiTheme="majorEastAsia"/>
                                  <w:b/>
                                  <w:color w:val="000000" w:themeColor="text1"/>
                                  <w:sz w:val="32"/>
                                  <w:szCs w:val="32"/>
                                </w:rPr>
                              </w:pPr>
                              <w:r w:rsidRPr="008B149E">
                                <w:rPr>
                                  <w:rFonts w:asciiTheme="majorEastAsia" w:eastAsiaTheme="majorEastAsia" w:hAnsiTheme="majorEastAsia" w:hint="eastAsia"/>
                                  <w:b/>
                                  <w:color w:val="000000" w:themeColor="text1"/>
                                  <w:sz w:val="32"/>
                                  <w:szCs w:val="32"/>
                                </w:rPr>
                                <w:t>全国大会実行委員長</w:t>
                              </w:r>
                            </w:p>
                            <w:p w14:paraId="1D4BDAEF" w14:textId="77777777" w:rsidR="00EE16AF" w:rsidRPr="008B149E" w:rsidRDefault="00EE16AF" w:rsidP="00CC7ADA">
                              <w:pPr>
                                <w:jc w:val="center"/>
                                <w:rPr>
                                  <w:rFonts w:asciiTheme="majorEastAsia" w:eastAsiaTheme="majorEastAsia" w:hAnsiTheme="majorEastAsia"/>
                                  <w:b/>
                                  <w:color w:val="000000" w:themeColor="text1"/>
                                  <w:sz w:val="28"/>
                                  <w:szCs w:val="28"/>
                                </w:rPr>
                              </w:pPr>
                              <w:r w:rsidRPr="008B149E">
                                <w:rPr>
                                  <w:rFonts w:asciiTheme="majorEastAsia" w:eastAsiaTheme="majorEastAsia" w:hAnsiTheme="majorEastAsia" w:hint="eastAsia"/>
                                  <w:b/>
                                  <w:color w:val="000000" w:themeColor="text1"/>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3" name="右矢印 2173"/>
                        <wps:cNvSpPr/>
                        <wps:spPr>
                          <a:xfrm rot="16200000">
                            <a:off x="4051300" y="825500"/>
                            <a:ext cx="214212" cy="247015"/>
                          </a:xfrm>
                          <a:prstGeom prst="rightArrow">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74" name="正方形/長方形 2174"/>
                        <wps:cNvSpPr/>
                        <wps:spPr>
                          <a:xfrm>
                            <a:off x="2660650" y="1130300"/>
                            <a:ext cx="3200400" cy="1047750"/>
                          </a:xfrm>
                          <a:prstGeom prst="rect">
                            <a:avLst/>
                          </a:prstGeom>
                          <a:noFill/>
                          <a:ln w="25400" cap="flat" cmpd="sng" algn="ctr">
                            <a:solidFill>
                              <a:sysClr val="windowText" lastClr="000000"/>
                            </a:solidFill>
                            <a:prstDash val="solid"/>
                          </a:ln>
                          <a:effectLst/>
                        </wps:spPr>
                        <wps:txbx>
                          <w:txbxContent>
                            <w:p w14:paraId="021ABFF8" w14:textId="77777777" w:rsidR="00EE16AF" w:rsidRPr="008B149E" w:rsidRDefault="00EE16AF" w:rsidP="00CC7ADA">
                              <w:pPr>
                                <w:jc w:val="center"/>
                                <w:rPr>
                                  <w:rFonts w:asciiTheme="majorEastAsia" w:eastAsiaTheme="majorEastAsia" w:hAnsiTheme="majorEastAsia"/>
                                  <w:b/>
                                  <w:color w:val="000000" w:themeColor="text1"/>
                                  <w:sz w:val="32"/>
                                  <w:szCs w:val="32"/>
                                </w:rPr>
                              </w:pPr>
                              <w:r w:rsidRPr="008B149E">
                                <w:rPr>
                                  <w:rFonts w:asciiTheme="majorEastAsia" w:eastAsiaTheme="majorEastAsia" w:hAnsiTheme="majorEastAsia" w:hint="eastAsia"/>
                                  <w:b/>
                                  <w:color w:val="000000" w:themeColor="text1"/>
                                  <w:sz w:val="32"/>
                                  <w:szCs w:val="32"/>
                                </w:rPr>
                                <w:t>全国大会実行委員会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FFF68F1" id="グループ化 2167" o:spid="_x0000_s1725" style="position:absolute;left:0;text-align:left;margin-left:17.55pt;margin-top:2.4pt;width:485.25pt;height:297.75pt;z-index:251716608;mso-width-relative:margin;mso-height-relative:margin" coordsize="63404,35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">
                <v:rect id="正方形/長方形 2168" o:spid="_x0000_s1726" style="position:absolute;top:24828;width:20554;height:10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" filled="f" strokecolor="windowText" strokeweight="2pt">
                  <v:textbox>
                    <w:txbxContent>
                      <w:p w14:paraId="61511126" w14:textId="77777777" w:rsidR="00EE16AF" w:rsidRPr="008B149E" w:rsidRDefault="00EE16AF" w:rsidP="00CC7ADA">
                        <w:pPr>
                          <w:jc w:val="center"/>
                          <w:rPr>
                            <w:rFonts w:asciiTheme="majorEastAsia" w:eastAsiaTheme="majorEastAsia" w:hAnsiTheme="majorEastAsia"/>
                            <w:b/>
                            <w:color w:val="000000" w:themeColor="text1"/>
                            <w:sz w:val="56"/>
                            <w:szCs w:val="56"/>
                          </w:rPr>
                        </w:pPr>
                        <w:r w:rsidRPr="008B149E">
                          <w:rPr>
                            <w:rFonts w:asciiTheme="majorEastAsia" w:eastAsiaTheme="majorEastAsia" w:hAnsiTheme="majorEastAsia" w:hint="eastAsia"/>
                            <w:b/>
                            <w:color w:val="000000" w:themeColor="text1"/>
                            <w:sz w:val="56"/>
                            <w:szCs w:val="56"/>
                          </w:rPr>
                          <w:t>緊急事態</w:t>
                        </w:r>
                      </w:p>
                    </w:txbxContent>
                  </v:textbox>
                </v:rect>
                <v:roundrect id="角丸四角形 2169" o:spid="_x0000_s1727" style="position:absolute;left:26225;width:31147;height:75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" filled="f" strokecolor="windowText" strokeweight="2pt">
                  <v:textbox>
                    <w:txbxContent>
                      <w:p w14:paraId="7E0BCAD9" w14:textId="77777777" w:rsidR="00EE16AF" w:rsidRPr="008B149E" w:rsidRDefault="00EE16AF" w:rsidP="00CC7ADA">
                        <w:pPr>
                          <w:jc w:val="center"/>
                          <w:rPr>
                            <w:rFonts w:asciiTheme="majorEastAsia" w:eastAsiaTheme="majorEastAsia" w:hAnsiTheme="majorEastAsia"/>
                            <w:b/>
                            <w:color w:val="000000" w:themeColor="text1"/>
                            <w:sz w:val="28"/>
                          </w:rPr>
                        </w:pPr>
                        <w:r w:rsidRPr="008B149E">
                          <w:rPr>
                            <w:rFonts w:asciiTheme="majorEastAsia" w:eastAsiaTheme="majorEastAsia" w:hAnsiTheme="majorEastAsia" w:hint="eastAsia"/>
                            <w:b/>
                            <w:color w:val="000000" w:themeColor="text1"/>
                            <w:sz w:val="28"/>
                          </w:rPr>
                          <w:t>日本商工会議所青年部</w:t>
                        </w:r>
                      </w:p>
                    </w:txbxContent>
                  </v:textbox>
                </v:round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2170" o:spid="_x0000_s1728" type="#_x0000_t13" style="position:absolute;left:21399;top:28321;width:4477;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" adj="13787" filled="f" strokecolor="windowText" strokeweight="2pt"/>
                <v:shape id="右矢印 2171" o:spid="_x0000_s1729" type="#_x0000_t13" style="position:absolute;left:58928;top:28638;width:4476;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" adj="13787" filled="f" strokecolor="windowText" strokeweight="2pt"/>
                <v:rect id="正方形/長方形 2172" o:spid="_x0000_s1730" style="position:absolute;left:26606;top:24828;width:32004;height:10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" filled="f" strokecolor="windowText" strokeweight="2pt">
                  <v:textbox>
                    <w:txbxContent>
                      <w:p w14:paraId="2571E430" w14:textId="77777777" w:rsidR="00EE16AF" w:rsidRPr="008B149E" w:rsidRDefault="00EE16AF" w:rsidP="00CC7ADA">
                        <w:pPr>
                          <w:jc w:val="center"/>
                          <w:rPr>
                            <w:rFonts w:asciiTheme="majorEastAsia" w:eastAsiaTheme="majorEastAsia" w:hAnsiTheme="majorEastAsia"/>
                            <w:b/>
                            <w:color w:val="000000" w:themeColor="text1"/>
                            <w:sz w:val="32"/>
                            <w:szCs w:val="32"/>
                          </w:rPr>
                        </w:pPr>
                        <w:r w:rsidRPr="008B149E">
                          <w:rPr>
                            <w:rFonts w:asciiTheme="majorEastAsia" w:eastAsiaTheme="majorEastAsia" w:hAnsiTheme="majorEastAsia" w:hint="eastAsia"/>
                            <w:b/>
                            <w:color w:val="000000" w:themeColor="text1"/>
                            <w:sz w:val="32"/>
                            <w:szCs w:val="32"/>
                          </w:rPr>
                          <w:t>全国大会実行委員長</w:t>
                        </w:r>
                      </w:p>
                      <w:p w14:paraId="1D4BDAEF" w14:textId="77777777" w:rsidR="00EE16AF" w:rsidRPr="008B149E" w:rsidRDefault="00EE16AF" w:rsidP="00CC7ADA">
                        <w:pPr>
                          <w:jc w:val="center"/>
                          <w:rPr>
                            <w:rFonts w:asciiTheme="majorEastAsia" w:eastAsiaTheme="majorEastAsia" w:hAnsiTheme="majorEastAsia"/>
                            <w:b/>
                            <w:color w:val="000000" w:themeColor="text1"/>
                            <w:sz w:val="28"/>
                            <w:szCs w:val="28"/>
                          </w:rPr>
                        </w:pPr>
                        <w:r w:rsidRPr="008B149E">
                          <w:rPr>
                            <w:rFonts w:asciiTheme="majorEastAsia" w:eastAsiaTheme="majorEastAsia" w:hAnsiTheme="majorEastAsia" w:hint="eastAsia"/>
                            <w:b/>
                            <w:color w:val="000000" w:themeColor="text1"/>
                            <w:sz w:val="28"/>
                            <w:szCs w:val="28"/>
                          </w:rPr>
                          <w:t>○○○－○○○○－○○○○</w:t>
                        </w:r>
                      </w:p>
                    </w:txbxContent>
                  </v:textbox>
                </v:rect>
                <v:shape id="右矢印 2173" o:spid="_x0000_s1731" type="#_x0000_t13" style="position:absolute;left:40513;top:8254;width:2142;height:247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" adj="10800" filled="f" strokecolor="windowText" strokeweight="2pt"/>
                <v:rect id="正方形/長方形 2174" o:spid="_x0000_s1732" style="position:absolute;left:26606;top:11303;width:32004;height:10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" filled="f" strokecolor="windowText" strokeweight="2pt">
                  <v:textbox>
                    <w:txbxContent>
                      <w:p w14:paraId="021ABFF8" w14:textId="77777777" w:rsidR="00EE16AF" w:rsidRPr="008B149E" w:rsidRDefault="00EE16AF" w:rsidP="00CC7ADA">
                        <w:pPr>
                          <w:jc w:val="center"/>
                          <w:rPr>
                            <w:rFonts w:asciiTheme="majorEastAsia" w:eastAsiaTheme="majorEastAsia" w:hAnsiTheme="majorEastAsia"/>
                            <w:b/>
                            <w:color w:val="000000" w:themeColor="text1"/>
                            <w:sz w:val="32"/>
                            <w:szCs w:val="32"/>
                          </w:rPr>
                        </w:pPr>
                        <w:r w:rsidRPr="008B149E">
                          <w:rPr>
                            <w:rFonts w:asciiTheme="majorEastAsia" w:eastAsiaTheme="majorEastAsia" w:hAnsiTheme="majorEastAsia" w:hint="eastAsia"/>
                            <w:b/>
                            <w:color w:val="000000" w:themeColor="text1"/>
                            <w:sz w:val="32"/>
                            <w:szCs w:val="32"/>
                          </w:rPr>
                          <w:t>全国大会実行委員会</w:t>
                        </w:r>
                      </w:p>
                    </w:txbxContent>
                  </v:textbox>
                </v:rect>
              </v:group>
            </w:pict>
          </mc:Fallback>
        </mc:AlternateContent>
      </w:r>
    </w:p>
    <w:p w14:paraId="2F2C25A3" w14:textId="77777777" w:rsidR="00CC7ADA" w:rsidRPr="00CC7ADA" w:rsidRDefault="00CC7ADA" w:rsidP="00CC7ADA">
      <w:pPr>
        <w:rPr>
          <w:rFonts w:ascii="ＭＳ ゴシック" w:eastAsia="ＭＳ ゴシック" w:hAnsi="ＭＳ ゴシック" w:cs="Times New Roman"/>
        </w:rPr>
      </w:pPr>
    </w:p>
    <w:p w14:paraId="4BACA5C5" w14:textId="77777777" w:rsidR="00CC7ADA" w:rsidRPr="00CC7ADA" w:rsidRDefault="00CC7ADA" w:rsidP="00CC7ADA">
      <w:pPr>
        <w:rPr>
          <w:rFonts w:ascii="ＭＳ ゴシック" w:eastAsia="ＭＳ ゴシック" w:hAnsi="ＭＳ ゴシック" w:cs="Times New Roman"/>
        </w:rPr>
      </w:pPr>
    </w:p>
    <w:p w14:paraId="39606250" w14:textId="77777777" w:rsidR="00CC7ADA" w:rsidRPr="00CC7ADA" w:rsidRDefault="00CC7ADA" w:rsidP="00CC7ADA">
      <w:pPr>
        <w:rPr>
          <w:rFonts w:ascii="ＭＳ ゴシック" w:eastAsia="ＭＳ ゴシック" w:hAnsi="ＭＳ ゴシック" w:cs="Times New Roman"/>
        </w:rPr>
      </w:pPr>
    </w:p>
    <w:p w14:paraId="41A8788B" w14:textId="77777777" w:rsidR="00CC7ADA" w:rsidRPr="00CC7ADA" w:rsidRDefault="00CC7ADA" w:rsidP="00CC7ADA">
      <w:pPr>
        <w:rPr>
          <w:rFonts w:ascii="ＭＳ ゴシック" w:eastAsia="ＭＳ ゴシック" w:hAnsi="ＭＳ ゴシック" w:cs="Times New Roman"/>
        </w:rPr>
      </w:pPr>
    </w:p>
    <w:p w14:paraId="77255265" w14:textId="77777777" w:rsidR="00CC7ADA" w:rsidRPr="00CC7ADA" w:rsidRDefault="00CC7ADA" w:rsidP="00CC7ADA">
      <w:pPr>
        <w:rPr>
          <w:rFonts w:ascii="ＭＳ ゴシック" w:eastAsia="ＭＳ ゴシック" w:hAnsi="ＭＳ ゴシック" w:cs="Times New Roman"/>
        </w:rPr>
      </w:pPr>
    </w:p>
    <w:p w14:paraId="6DD6EE17" w14:textId="77777777" w:rsidR="00CC7ADA" w:rsidRPr="00CC7ADA" w:rsidRDefault="00CC7ADA" w:rsidP="00CC7ADA">
      <w:pPr>
        <w:rPr>
          <w:rFonts w:ascii="ＭＳ ゴシック" w:eastAsia="ＭＳ ゴシック" w:hAnsi="ＭＳ ゴシック" w:cs="Times New Roman"/>
        </w:rPr>
      </w:pPr>
    </w:p>
    <w:p w14:paraId="6978DCDE" w14:textId="77777777" w:rsidR="00CC7ADA" w:rsidRPr="00CC7ADA" w:rsidRDefault="00CC7ADA" w:rsidP="00CC7ADA">
      <w:pPr>
        <w:rPr>
          <w:rFonts w:ascii="ＭＳ ゴシック" w:eastAsia="ＭＳ ゴシック" w:hAnsi="ＭＳ ゴシック" w:cs="Times New Roman"/>
        </w:rPr>
      </w:pPr>
    </w:p>
    <w:p w14:paraId="5CBE1BDF" w14:textId="77777777" w:rsidR="00CC7ADA" w:rsidRPr="00D60F63" w:rsidRDefault="00CC7ADA" w:rsidP="00CC7ADA">
      <w:pPr>
        <w:rPr>
          <w:rFonts w:ascii="ＭＳ ゴシック" w:eastAsia="ＭＳ ゴシック" w:hAnsi="ＭＳ ゴシック" w:cs="Times New Roman"/>
        </w:rPr>
      </w:pPr>
    </w:p>
    <w:p w14:paraId="04401115" w14:textId="77777777" w:rsidR="00CC7ADA" w:rsidRPr="00D60F63" w:rsidRDefault="00CC7ADA" w:rsidP="00CC7ADA">
      <w:pPr>
        <w:rPr>
          <w:rFonts w:ascii="ＭＳ ゴシック" w:eastAsia="ＭＳ ゴシック" w:hAnsi="ＭＳ ゴシック" w:cs="Times New Roman"/>
        </w:rPr>
      </w:pPr>
    </w:p>
    <w:p w14:paraId="28DC08A7" w14:textId="77777777" w:rsidR="00CC7ADA" w:rsidRPr="00D60F63" w:rsidRDefault="00CC7ADA" w:rsidP="00CC7ADA">
      <w:pPr>
        <w:rPr>
          <w:rFonts w:ascii="ＭＳ ゴシック" w:eastAsia="ＭＳ ゴシック" w:hAnsi="ＭＳ ゴシック" w:cs="Times New Roman"/>
        </w:rPr>
      </w:pPr>
    </w:p>
    <w:p w14:paraId="1C44C716" w14:textId="77777777" w:rsidR="00CC7ADA" w:rsidRPr="00D60F63" w:rsidRDefault="00CC7ADA" w:rsidP="00CC7ADA">
      <w:pPr>
        <w:rPr>
          <w:rFonts w:ascii="ＭＳ ゴシック" w:eastAsia="ＭＳ ゴシック" w:hAnsi="ＭＳ ゴシック" w:cs="Times New Roman"/>
        </w:rPr>
      </w:pPr>
    </w:p>
    <w:p w14:paraId="1596575C" w14:textId="77777777" w:rsidR="00CC7ADA" w:rsidRPr="00D60F63" w:rsidRDefault="00CC7ADA" w:rsidP="00CC7ADA">
      <w:pPr>
        <w:rPr>
          <w:rFonts w:ascii="ＭＳ ゴシック" w:eastAsia="ＭＳ ゴシック" w:hAnsi="ＭＳ ゴシック" w:cs="Times New Roman"/>
        </w:rPr>
      </w:pPr>
    </w:p>
    <w:p w14:paraId="43A21906" w14:textId="77777777" w:rsidR="00CC7ADA" w:rsidRPr="00D60F63" w:rsidRDefault="00CC7ADA" w:rsidP="00CC7ADA">
      <w:pPr>
        <w:rPr>
          <w:rFonts w:ascii="ＭＳ ゴシック" w:eastAsia="ＭＳ ゴシック" w:hAnsi="ＭＳ ゴシック" w:cs="Times New Roman"/>
        </w:rPr>
      </w:pPr>
      <w:r w:rsidRPr="00D60F63">
        <w:rPr>
          <w:rFonts w:ascii="ＭＳ ゴシック" w:eastAsia="ＭＳ ゴシック" w:hAnsi="ＭＳ ゴシック" w:cs="Times New Roman"/>
          <w:noProof/>
        </w:rPr>
        <mc:AlternateContent>
          <mc:Choice Requires="wps">
            <w:drawing>
              <wp:anchor distT="0" distB="0" distL="114300" distR="114300" simplePos="0" relativeHeight="251717632" behindDoc="0" locked="0" layoutInCell="1" allowOverlap="1" wp14:anchorId="04AFD5BC" wp14:editId="68A72D70">
                <wp:simplePos x="0" y="0"/>
                <wp:positionH relativeFrom="column">
                  <wp:posOffset>4165918</wp:posOffset>
                </wp:positionH>
                <wp:positionV relativeFrom="paragraph">
                  <wp:posOffset>166052</wp:posOffset>
                </wp:positionV>
                <wp:extent cx="215900" cy="249555"/>
                <wp:effectExtent l="21272" t="16828" r="14923" b="14922"/>
                <wp:wrapNone/>
                <wp:docPr id="367" name="右矢印 367"/>
                <wp:cNvGraphicFramePr/>
                <a:graphic xmlns:a="http://schemas.openxmlformats.org/drawingml/2006/main">
                  <a:graphicData uri="http://schemas.microsoft.com/office/word/2010/wordprocessingShape">
                    <wps:wsp>
                      <wps:cNvSpPr/>
                      <wps:spPr>
                        <a:xfrm rot="16200000">
                          <a:off x="0" y="0"/>
                          <a:ext cx="215900" cy="249555"/>
                        </a:xfrm>
                        <a:prstGeom prst="rightArrow">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AD4F93E" id="右矢印 367" o:spid="_x0000_s1026" type="#_x0000_t13" style="position:absolute;left:0;text-align:left;margin-left:328.05pt;margin-top:13.05pt;width:17pt;height:19.65pt;rotation:-90;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" adj="10800" filled="f" strokecolor="windowText" strokeweight="2pt"/>
            </w:pict>
          </mc:Fallback>
        </mc:AlternateContent>
      </w:r>
    </w:p>
    <w:p w14:paraId="3CA6C24A" w14:textId="77777777" w:rsidR="00CC7ADA" w:rsidRPr="00D60F63" w:rsidRDefault="00CC7ADA" w:rsidP="00CC7ADA">
      <w:pPr>
        <w:rPr>
          <w:rFonts w:ascii="ＭＳ ゴシック" w:eastAsia="ＭＳ ゴシック" w:hAnsi="ＭＳ ゴシック" w:cs="Times New Roman"/>
        </w:rPr>
      </w:pPr>
    </w:p>
    <w:p w14:paraId="647852D1" w14:textId="77777777" w:rsidR="00CC7ADA" w:rsidRPr="00D60F63" w:rsidRDefault="00CC7ADA" w:rsidP="00CC7ADA">
      <w:pPr>
        <w:rPr>
          <w:rFonts w:ascii="ＭＳ ゴシック" w:eastAsia="ＭＳ ゴシック" w:hAnsi="ＭＳ ゴシック" w:cs="Times New Roman"/>
        </w:rPr>
      </w:pPr>
    </w:p>
    <w:p w14:paraId="770E1621" w14:textId="77777777" w:rsidR="00CC7ADA" w:rsidRPr="00D60F63" w:rsidRDefault="00CC7ADA" w:rsidP="00CC7ADA">
      <w:pPr>
        <w:rPr>
          <w:rFonts w:ascii="ＭＳ ゴシック" w:eastAsia="ＭＳ ゴシック" w:hAnsi="ＭＳ ゴシック" w:cs="Times New Roman"/>
        </w:rPr>
      </w:pPr>
    </w:p>
    <w:p w14:paraId="7273FA01" w14:textId="77777777" w:rsidR="00CC7ADA" w:rsidRPr="00D60F63" w:rsidRDefault="00CC7ADA" w:rsidP="00CC7ADA">
      <w:pPr>
        <w:rPr>
          <w:rFonts w:ascii="ＭＳ ゴシック" w:eastAsia="ＭＳ ゴシック" w:hAnsi="ＭＳ ゴシック" w:cs="Times New Roman"/>
        </w:rPr>
      </w:pPr>
    </w:p>
    <w:p w14:paraId="664AE8AE" w14:textId="77777777" w:rsidR="00CC7ADA" w:rsidRPr="00D60F63" w:rsidRDefault="00CC7ADA" w:rsidP="00CC7ADA">
      <w:pPr>
        <w:rPr>
          <w:rFonts w:ascii="ＭＳ ゴシック" w:eastAsia="ＭＳ ゴシック" w:hAnsi="ＭＳ ゴシック" w:cs="Times New Roman"/>
        </w:rPr>
      </w:pPr>
    </w:p>
    <w:p w14:paraId="62CD3FD6" w14:textId="77777777" w:rsidR="00CC7ADA" w:rsidRPr="00D60F63" w:rsidRDefault="00CC7ADA" w:rsidP="00CC7ADA">
      <w:pPr>
        <w:rPr>
          <w:rFonts w:ascii="ＭＳ ゴシック" w:eastAsia="ＭＳ ゴシック" w:hAnsi="ＭＳ ゴシック" w:cs="Times New Roman"/>
        </w:rPr>
      </w:pPr>
    </w:p>
    <w:p w14:paraId="7716F2C5" w14:textId="77777777" w:rsidR="00CC7ADA" w:rsidRPr="00D60F63" w:rsidRDefault="00CC7ADA" w:rsidP="00CC7ADA">
      <w:pPr>
        <w:rPr>
          <w:rFonts w:ascii="ＭＳ ゴシック" w:eastAsia="ＭＳ ゴシック" w:hAnsi="ＭＳ ゴシック" w:cs="Times New Roman"/>
        </w:rPr>
      </w:pPr>
    </w:p>
    <w:p w14:paraId="466C5D56" w14:textId="77777777" w:rsidR="00CC7ADA" w:rsidRPr="00D60F63" w:rsidRDefault="00CC7ADA" w:rsidP="00CC7ADA">
      <w:pPr>
        <w:rPr>
          <w:rFonts w:ascii="ＭＳ ゴシック" w:eastAsia="ＭＳ ゴシック" w:hAnsi="ＭＳ ゴシック" w:cs="Times New Roman"/>
        </w:rPr>
      </w:pPr>
    </w:p>
    <w:tbl>
      <w:tblPr>
        <w:tblStyle w:val="220"/>
        <w:tblpPr w:leftFromText="142" w:rightFromText="142" w:vertAnchor="text" w:horzAnchor="margin" w:tblpXSpec="center" w:tblpY="343"/>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063"/>
      </w:tblGrid>
      <w:tr w:rsidR="00D60F63" w:rsidRPr="00D60F63" w14:paraId="74D0DE50" w14:textId="77777777" w:rsidTr="007158CB">
        <w:trPr>
          <w:trHeight w:val="298"/>
        </w:trPr>
        <w:tc>
          <w:tcPr>
            <w:tcW w:w="5063" w:type="dxa"/>
          </w:tcPr>
          <w:p w14:paraId="46458A21" w14:textId="77777777" w:rsidR="00CC7ADA" w:rsidRPr="00D60F63" w:rsidRDefault="00CC7ADA" w:rsidP="00CC7ADA">
            <w:pPr>
              <w:rPr>
                <w:rFonts w:ascii="ＭＳ ゴシック" w:eastAsia="ＭＳ ゴシック" w:hAnsi="ＭＳ ゴシック"/>
                <w:bCs/>
                <w:sz w:val="22"/>
                <w:szCs w:val="22"/>
              </w:rPr>
            </w:pPr>
            <w:r w:rsidRPr="00D60F63">
              <w:rPr>
                <w:rFonts w:ascii="ＭＳ ゴシック" w:eastAsia="ＭＳ ゴシック" w:hAnsi="ＭＳ ゴシック" w:hint="eastAsia"/>
                <w:bCs/>
                <w:sz w:val="22"/>
                <w:szCs w:val="22"/>
              </w:rPr>
              <w:t>単会会長</w:t>
            </w:r>
          </w:p>
        </w:tc>
      </w:tr>
      <w:tr w:rsidR="00D60F63" w:rsidRPr="00D60F63" w14:paraId="231986A4" w14:textId="77777777" w:rsidTr="007158CB">
        <w:trPr>
          <w:trHeight w:val="596"/>
        </w:trPr>
        <w:tc>
          <w:tcPr>
            <w:tcW w:w="5063" w:type="dxa"/>
          </w:tcPr>
          <w:p w14:paraId="0BEDAA76" w14:textId="77777777" w:rsidR="00CC7ADA" w:rsidRPr="00D60F63" w:rsidRDefault="00CC7ADA" w:rsidP="00CC7ADA">
            <w:pPr>
              <w:rPr>
                <w:rFonts w:ascii="ＭＳ ゴシック" w:eastAsia="ＭＳ ゴシック" w:hAnsi="ＭＳ ゴシック"/>
                <w:bCs/>
                <w:sz w:val="22"/>
                <w:szCs w:val="22"/>
              </w:rPr>
            </w:pPr>
            <w:r w:rsidRPr="00D60F63">
              <w:rPr>
                <w:rFonts w:ascii="ＭＳ ゴシック" w:eastAsia="ＭＳ ゴシック" w:hAnsi="ＭＳ ゴシック" w:hint="eastAsia"/>
                <w:bCs/>
                <w:sz w:val="22"/>
                <w:szCs w:val="22"/>
              </w:rPr>
              <w:t xml:space="preserve">○○　○○　</w:t>
            </w:r>
          </w:p>
          <w:p w14:paraId="37B12D09" w14:textId="77777777" w:rsidR="00CC7ADA" w:rsidRPr="00D60F63" w:rsidRDefault="00CC7ADA" w:rsidP="00CC7ADA">
            <w:pPr>
              <w:rPr>
                <w:rFonts w:ascii="ＭＳ ゴシック" w:eastAsia="ＭＳ ゴシック" w:hAnsi="ＭＳ ゴシック"/>
                <w:bCs/>
                <w:sz w:val="22"/>
                <w:szCs w:val="22"/>
              </w:rPr>
            </w:pPr>
            <w:r w:rsidRPr="00D60F63">
              <w:rPr>
                <w:rFonts w:ascii="ＭＳ ゴシック" w:eastAsia="ＭＳ ゴシック" w:hAnsi="ＭＳ ゴシック" w:hint="eastAsia"/>
                <w:bCs/>
                <w:sz w:val="22"/>
                <w:szCs w:val="22"/>
              </w:rPr>
              <w:t>ＴＥＬ：○○○－○○○○－○○○○</w:t>
            </w:r>
          </w:p>
        </w:tc>
      </w:tr>
      <w:tr w:rsidR="00D60F63" w:rsidRPr="00D60F63" w14:paraId="642408D7" w14:textId="77777777" w:rsidTr="007158CB">
        <w:trPr>
          <w:trHeight w:val="314"/>
        </w:trPr>
        <w:tc>
          <w:tcPr>
            <w:tcW w:w="5063" w:type="dxa"/>
          </w:tcPr>
          <w:p w14:paraId="254F0949" w14:textId="77777777" w:rsidR="00CC7ADA" w:rsidRPr="00D60F63" w:rsidRDefault="00CC7ADA" w:rsidP="00CC7ADA">
            <w:pPr>
              <w:rPr>
                <w:rFonts w:ascii="ＭＳ ゴシック" w:eastAsia="ＭＳ ゴシック" w:hAnsi="ＭＳ ゴシック"/>
                <w:bCs/>
                <w:sz w:val="22"/>
                <w:szCs w:val="22"/>
              </w:rPr>
            </w:pPr>
            <w:r w:rsidRPr="00D60F63">
              <w:rPr>
                <w:rFonts w:ascii="ＭＳ ゴシック" w:eastAsia="ＭＳ ゴシック" w:hAnsi="ＭＳ ゴシック" w:hint="eastAsia"/>
                <w:bCs/>
                <w:sz w:val="22"/>
                <w:szCs w:val="22"/>
              </w:rPr>
              <w:t>大会会長（全国会長研修会担当理事）</w:t>
            </w:r>
          </w:p>
        </w:tc>
      </w:tr>
      <w:tr w:rsidR="00D60F63" w:rsidRPr="00D60F63" w14:paraId="50C626C1" w14:textId="77777777" w:rsidTr="007158CB">
        <w:trPr>
          <w:trHeight w:val="596"/>
        </w:trPr>
        <w:tc>
          <w:tcPr>
            <w:tcW w:w="5063" w:type="dxa"/>
          </w:tcPr>
          <w:p w14:paraId="5573F958" w14:textId="77777777" w:rsidR="00CC7ADA" w:rsidRPr="00D60F63" w:rsidRDefault="00CC7ADA" w:rsidP="00CC7ADA">
            <w:pPr>
              <w:rPr>
                <w:rFonts w:ascii="ＭＳ ゴシック" w:eastAsia="ＭＳ ゴシック" w:hAnsi="ＭＳ ゴシック"/>
                <w:bCs/>
                <w:sz w:val="22"/>
                <w:szCs w:val="22"/>
              </w:rPr>
            </w:pPr>
            <w:r w:rsidRPr="00D60F63">
              <w:rPr>
                <w:rFonts w:ascii="ＭＳ ゴシック" w:eastAsia="ＭＳ ゴシック" w:hAnsi="ＭＳ ゴシック" w:hint="eastAsia"/>
                <w:bCs/>
                <w:sz w:val="22"/>
                <w:szCs w:val="22"/>
              </w:rPr>
              <w:t xml:space="preserve">○○　○○　</w:t>
            </w:r>
          </w:p>
          <w:p w14:paraId="5D318B9E" w14:textId="77777777" w:rsidR="00CC7ADA" w:rsidRPr="00D60F63" w:rsidRDefault="00CC7ADA" w:rsidP="00CC7ADA">
            <w:pPr>
              <w:rPr>
                <w:rFonts w:ascii="ＭＳ ゴシック" w:eastAsia="ＭＳ ゴシック" w:hAnsi="ＭＳ ゴシック"/>
                <w:bCs/>
                <w:sz w:val="22"/>
                <w:szCs w:val="22"/>
              </w:rPr>
            </w:pPr>
            <w:r w:rsidRPr="00D60F63">
              <w:rPr>
                <w:rFonts w:ascii="ＭＳ ゴシック" w:eastAsia="ＭＳ ゴシック" w:hAnsi="ＭＳ ゴシック" w:hint="eastAsia"/>
                <w:bCs/>
                <w:sz w:val="22"/>
                <w:szCs w:val="22"/>
              </w:rPr>
              <w:t>ＴＥＬ：○○○－○○○○－○○○○</w:t>
            </w:r>
          </w:p>
        </w:tc>
      </w:tr>
    </w:tbl>
    <w:p w14:paraId="5CC9ABB4" w14:textId="77777777" w:rsidR="00CC7ADA" w:rsidRPr="00D60F63" w:rsidRDefault="00CC7ADA" w:rsidP="00CC7ADA">
      <w:pPr>
        <w:widowControl/>
        <w:jc w:val="left"/>
        <w:rPr>
          <w:rFonts w:ascii="ＭＳ ゴシック" w:eastAsia="ＭＳ ゴシック" w:hAnsi="ＭＳ ゴシック" w:cs="Times New Roman"/>
        </w:rPr>
      </w:pPr>
      <w:r w:rsidRPr="00D60F63">
        <w:rPr>
          <w:rFonts w:ascii="ＭＳ ゴシック" w:eastAsia="ＭＳ ゴシック" w:hAnsi="ＭＳ ゴシック" w:cs="Times New Roman"/>
          <w:noProof/>
        </w:rPr>
        <mc:AlternateContent>
          <mc:Choice Requires="wps">
            <w:drawing>
              <wp:anchor distT="0" distB="0" distL="114300" distR="114300" simplePos="0" relativeHeight="251701248" behindDoc="0" locked="0" layoutInCell="1" allowOverlap="1" wp14:anchorId="70871EF7" wp14:editId="0ABBDE8C">
                <wp:simplePos x="0" y="0"/>
                <wp:positionH relativeFrom="margin">
                  <wp:align>left</wp:align>
                </wp:positionH>
                <wp:positionV relativeFrom="paragraph">
                  <wp:posOffset>634365</wp:posOffset>
                </wp:positionV>
                <wp:extent cx="2156460" cy="786130"/>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6460" cy="786130"/>
                        </a:xfrm>
                        <a:prstGeom prst="rect">
                          <a:avLst/>
                        </a:prstGeom>
                        <a:solidFill>
                          <a:srgbClr val="FFFFFF"/>
                        </a:solidFill>
                        <a:ln w="9525">
                          <a:noFill/>
                          <a:miter lim="800000"/>
                          <a:headEnd/>
                          <a:tailEnd/>
                        </a:ln>
                      </wps:spPr>
                      <wps:txbx>
                        <w:txbxContent>
                          <w:p w14:paraId="574348F6" w14:textId="77777777" w:rsidR="00EE16AF" w:rsidRPr="008B149E" w:rsidRDefault="00EE16AF" w:rsidP="00CC7ADA">
                            <w:pPr>
                              <w:pStyle w:val="affa"/>
                              <w:numPr>
                                <w:ilvl w:val="0"/>
                                <w:numId w:val="20"/>
                              </w:numPr>
                              <w:suppressAutoHyphens/>
                              <w:spacing w:line="360" w:lineRule="auto"/>
                              <w:ind w:leftChars="0"/>
                              <w:rPr>
                                <w:rFonts w:asciiTheme="majorEastAsia" w:eastAsiaTheme="majorEastAsia" w:hAnsiTheme="majorEastAsia"/>
                                <w:bCs/>
                                <w:sz w:val="22"/>
                                <w:szCs w:val="22"/>
                              </w:rPr>
                            </w:pPr>
                            <w:r w:rsidRPr="008B149E">
                              <w:rPr>
                                <w:rFonts w:asciiTheme="majorEastAsia" w:eastAsiaTheme="majorEastAsia" w:hAnsiTheme="majorEastAsia" w:hint="eastAsia"/>
                                <w:bCs/>
                                <w:sz w:val="22"/>
                                <w:szCs w:val="22"/>
                              </w:rPr>
                              <w:t>自然災害等の発生</w:t>
                            </w:r>
                          </w:p>
                          <w:p w14:paraId="4B52E43A" w14:textId="77777777" w:rsidR="00EE16AF" w:rsidRPr="008B149E" w:rsidRDefault="00EE16AF" w:rsidP="00CC7ADA">
                            <w:pPr>
                              <w:pStyle w:val="affa"/>
                              <w:numPr>
                                <w:ilvl w:val="0"/>
                                <w:numId w:val="20"/>
                              </w:numPr>
                              <w:suppressAutoHyphens/>
                              <w:spacing w:line="360" w:lineRule="auto"/>
                              <w:ind w:leftChars="0"/>
                              <w:rPr>
                                <w:rFonts w:asciiTheme="majorEastAsia" w:eastAsiaTheme="majorEastAsia" w:hAnsiTheme="majorEastAsia"/>
                                <w:bCs/>
                                <w:sz w:val="22"/>
                                <w:szCs w:val="22"/>
                              </w:rPr>
                            </w:pPr>
                            <w:r w:rsidRPr="008B149E">
                              <w:rPr>
                                <w:rFonts w:asciiTheme="majorEastAsia" w:eastAsiaTheme="majorEastAsia" w:hAnsiTheme="majorEastAsia" w:hint="eastAsia"/>
                                <w:bCs/>
                                <w:sz w:val="22"/>
                                <w:szCs w:val="22"/>
                              </w:rPr>
                              <w:t>病気・ケガ等の発生</w:t>
                            </w:r>
                          </w:p>
                          <w:p w14:paraId="460A7444" w14:textId="77777777" w:rsidR="00EE16AF" w:rsidRPr="008B149E" w:rsidRDefault="00EE16AF" w:rsidP="00CC7ADA">
                            <w:pPr>
                              <w:pStyle w:val="affa"/>
                              <w:numPr>
                                <w:ilvl w:val="0"/>
                                <w:numId w:val="20"/>
                              </w:numPr>
                              <w:suppressAutoHyphens/>
                              <w:spacing w:line="360" w:lineRule="auto"/>
                              <w:ind w:leftChars="0"/>
                              <w:rPr>
                                <w:rFonts w:asciiTheme="majorEastAsia" w:eastAsiaTheme="majorEastAsia" w:hAnsiTheme="majorEastAsia"/>
                                <w:bCs/>
                                <w:sz w:val="22"/>
                                <w:szCs w:val="22"/>
                              </w:rPr>
                            </w:pPr>
                            <w:r w:rsidRPr="008B149E">
                              <w:rPr>
                                <w:rFonts w:asciiTheme="majorEastAsia" w:eastAsiaTheme="majorEastAsia" w:hAnsiTheme="majorEastAsia" w:hint="eastAsia"/>
                                <w:bCs/>
                                <w:sz w:val="22"/>
                                <w:szCs w:val="22"/>
                              </w:rPr>
                              <w:t>交通事故等の発生</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0871EF7" id="テキスト ボックス 2" o:spid="_x0000_s1733" type="#_x0000_t202" style="position:absolute;margin-left:0;margin-top:49.95pt;width:169.8pt;height:61.9pt;z-index:251701248;visibility:visible;mso-wrap-style:square;mso-width-percent:0;mso-height-percent:200;mso-wrap-distance-left:9pt;mso-wrap-distance-top:0;mso-wrap-distance-right:9pt;mso-wrap-distance-bottom:0;mso-position-horizontal:lef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" stroked="f">
                <v:textbox style="mso-fit-shape-to-text:t">
                  <w:txbxContent>
                    <w:p w14:paraId="574348F6" w14:textId="77777777" w:rsidR="00EE16AF" w:rsidRPr="008B149E" w:rsidRDefault="00EE16AF" w:rsidP="00CC7ADA">
                      <w:pPr>
                        <w:pStyle w:val="affa"/>
                        <w:numPr>
                          <w:ilvl w:val="0"/>
                          <w:numId w:val="20"/>
                        </w:numPr>
                        <w:suppressAutoHyphens/>
                        <w:spacing w:line="360" w:lineRule="auto"/>
                        <w:ind w:leftChars="0"/>
                        <w:rPr>
                          <w:rFonts w:asciiTheme="majorEastAsia" w:eastAsiaTheme="majorEastAsia" w:hAnsiTheme="majorEastAsia"/>
                          <w:bCs/>
                          <w:sz w:val="22"/>
                          <w:szCs w:val="22"/>
                        </w:rPr>
                      </w:pPr>
                      <w:r w:rsidRPr="008B149E">
                        <w:rPr>
                          <w:rFonts w:asciiTheme="majorEastAsia" w:eastAsiaTheme="majorEastAsia" w:hAnsiTheme="majorEastAsia" w:hint="eastAsia"/>
                          <w:bCs/>
                          <w:sz w:val="22"/>
                          <w:szCs w:val="22"/>
                        </w:rPr>
                        <w:t>自然災害等の発生</w:t>
                      </w:r>
                    </w:p>
                    <w:p w14:paraId="4B52E43A" w14:textId="77777777" w:rsidR="00EE16AF" w:rsidRPr="008B149E" w:rsidRDefault="00EE16AF" w:rsidP="00CC7ADA">
                      <w:pPr>
                        <w:pStyle w:val="affa"/>
                        <w:numPr>
                          <w:ilvl w:val="0"/>
                          <w:numId w:val="20"/>
                        </w:numPr>
                        <w:suppressAutoHyphens/>
                        <w:spacing w:line="360" w:lineRule="auto"/>
                        <w:ind w:leftChars="0"/>
                        <w:rPr>
                          <w:rFonts w:asciiTheme="majorEastAsia" w:eastAsiaTheme="majorEastAsia" w:hAnsiTheme="majorEastAsia"/>
                          <w:bCs/>
                          <w:sz w:val="22"/>
                          <w:szCs w:val="22"/>
                        </w:rPr>
                      </w:pPr>
                      <w:r w:rsidRPr="008B149E">
                        <w:rPr>
                          <w:rFonts w:asciiTheme="majorEastAsia" w:eastAsiaTheme="majorEastAsia" w:hAnsiTheme="majorEastAsia" w:hint="eastAsia"/>
                          <w:bCs/>
                          <w:sz w:val="22"/>
                          <w:szCs w:val="22"/>
                        </w:rPr>
                        <w:t>病気・ケガ等の発生</w:t>
                      </w:r>
                    </w:p>
                    <w:p w14:paraId="460A7444" w14:textId="77777777" w:rsidR="00EE16AF" w:rsidRPr="008B149E" w:rsidRDefault="00EE16AF" w:rsidP="00CC7ADA">
                      <w:pPr>
                        <w:pStyle w:val="affa"/>
                        <w:numPr>
                          <w:ilvl w:val="0"/>
                          <w:numId w:val="20"/>
                        </w:numPr>
                        <w:suppressAutoHyphens/>
                        <w:spacing w:line="360" w:lineRule="auto"/>
                        <w:ind w:leftChars="0"/>
                        <w:rPr>
                          <w:rFonts w:asciiTheme="majorEastAsia" w:eastAsiaTheme="majorEastAsia" w:hAnsiTheme="majorEastAsia"/>
                          <w:bCs/>
                          <w:sz w:val="22"/>
                          <w:szCs w:val="22"/>
                        </w:rPr>
                      </w:pPr>
                      <w:r w:rsidRPr="008B149E">
                        <w:rPr>
                          <w:rFonts w:asciiTheme="majorEastAsia" w:eastAsiaTheme="majorEastAsia" w:hAnsiTheme="majorEastAsia" w:hint="eastAsia"/>
                          <w:bCs/>
                          <w:sz w:val="22"/>
                          <w:szCs w:val="22"/>
                        </w:rPr>
                        <w:t>交通事故等の発生</w:t>
                      </w:r>
                    </w:p>
                  </w:txbxContent>
                </v:textbox>
                <w10:wrap anchorx="margin"/>
              </v:shape>
            </w:pict>
          </mc:Fallback>
        </mc:AlternateContent>
      </w:r>
      <w:r w:rsidRPr="00D60F63">
        <w:rPr>
          <w:rFonts w:ascii="ＭＳ ゴシック" w:eastAsia="ＭＳ ゴシック" w:hAnsi="ＭＳ ゴシック" w:cs="Times New Roman"/>
        </w:rPr>
        <w:br w:type="page"/>
      </w:r>
    </w:p>
    <w:p w14:paraId="3FCD0051" w14:textId="77777777" w:rsidR="00CC7ADA" w:rsidRPr="00D60F63" w:rsidRDefault="00CC7ADA" w:rsidP="00CC7ADA">
      <w:pPr>
        <w:numPr>
          <w:ilvl w:val="0"/>
          <w:numId w:val="21"/>
        </w:numPr>
        <w:suppressAutoHyphens/>
        <w:rPr>
          <w:rFonts w:ascii="ＭＳ ゴシック" w:eastAsia="ＭＳ ゴシック" w:hAnsi="ＭＳ ゴシック" w:cs="Times New Roman"/>
          <w:bCs/>
        </w:rPr>
      </w:pPr>
      <w:r w:rsidRPr="00D60F63">
        <w:rPr>
          <w:rFonts w:ascii="ＭＳ ゴシック" w:eastAsia="ＭＳ ゴシック" w:hAnsi="ＭＳ ゴシック" w:cs="Times New Roman" w:hint="eastAsia"/>
          <w:bCs/>
        </w:rPr>
        <w:t>緊急事態が発生した場合は、全国大会実行委員長に連絡する</w:t>
      </w:r>
    </w:p>
    <w:p w14:paraId="3691FACB" w14:textId="77777777" w:rsidR="00CC7ADA" w:rsidRPr="00D60F63" w:rsidRDefault="00CC7ADA" w:rsidP="00CC7ADA">
      <w:pPr>
        <w:numPr>
          <w:ilvl w:val="0"/>
          <w:numId w:val="21"/>
        </w:numPr>
        <w:suppressAutoHyphens/>
        <w:rPr>
          <w:rFonts w:ascii="ＭＳ ゴシック" w:eastAsia="ＭＳ ゴシック" w:hAnsi="ＭＳ ゴシック" w:cs="Times New Roman"/>
          <w:bCs/>
        </w:rPr>
      </w:pPr>
      <w:r w:rsidRPr="00D60F63">
        <w:rPr>
          <w:rFonts w:ascii="ＭＳ ゴシック" w:eastAsia="ＭＳ ゴシック" w:hAnsi="ＭＳ ゴシック" w:cs="Times New Roman" w:hint="eastAsia"/>
          <w:bCs/>
        </w:rPr>
        <w:t>大会の中止等については、日本ＹＥＧと協議の上、大会会長が最終的な判断をする</w:t>
      </w:r>
    </w:p>
    <w:p w14:paraId="194F0FA5" w14:textId="77777777" w:rsidR="00CC7ADA" w:rsidRPr="00D60F63" w:rsidRDefault="00CC7ADA" w:rsidP="00CC7ADA">
      <w:pPr>
        <w:rPr>
          <w:rFonts w:ascii="ＭＳ ゴシック" w:eastAsia="ＭＳ ゴシック" w:hAnsi="ＭＳ ゴシック" w:cs="Times New Roman"/>
          <w:bCs/>
        </w:rPr>
      </w:pPr>
      <w:r w:rsidRPr="00D60F63">
        <w:rPr>
          <w:rFonts w:ascii="ＭＳ ゴシック" w:eastAsia="ＭＳ ゴシック" w:hAnsi="ＭＳ ゴシック" w:cs="Times New Roman" w:hint="eastAsia"/>
          <w:bCs/>
        </w:rPr>
        <w:t>【緊急時の対応策】</w:t>
      </w:r>
    </w:p>
    <w:p w14:paraId="0917F4E0" w14:textId="77777777" w:rsidR="00CC7ADA" w:rsidRPr="00D60F63" w:rsidRDefault="00CC7ADA" w:rsidP="00CC7ADA">
      <w:pPr>
        <w:ind w:firstLineChars="100" w:firstLine="210"/>
        <w:rPr>
          <w:rFonts w:ascii="ＭＳ ゴシック" w:eastAsia="ＭＳ ゴシック" w:hAnsi="ＭＳ ゴシック" w:cs="Times New Roman"/>
          <w:bCs/>
        </w:rPr>
      </w:pPr>
      <w:r w:rsidRPr="00D60F63">
        <w:rPr>
          <w:rFonts w:ascii="ＭＳ ゴシック" w:eastAsia="ＭＳ ゴシック" w:hAnsi="ＭＳ ゴシック" w:cs="Times New Roman" w:hint="eastAsia"/>
          <w:bCs/>
        </w:rPr>
        <w:t>緊急事態が発生した場合は、以下の通りに対応します。</w:t>
      </w:r>
    </w:p>
    <w:p w14:paraId="7719F73C" w14:textId="77777777" w:rsidR="00CC7ADA" w:rsidRPr="00D60F63" w:rsidRDefault="00CC7ADA" w:rsidP="00CC7ADA">
      <w:pPr>
        <w:numPr>
          <w:ilvl w:val="0"/>
          <w:numId w:val="22"/>
        </w:numPr>
        <w:suppressAutoHyphens/>
        <w:rPr>
          <w:rFonts w:ascii="ＭＳ ゴシック" w:eastAsia="ＭＳ ゴシック" w:hAnsi="ＭＳ ゴシック" w:cs="Times New Roman"/>
          <w:bCs/>
        </w:rPr>
      </w:pPr>
      <w:r w:rsidRPr="00D60F63">
        <w:rPr>
          <w:rFonts w:ascii="ＭＳ ゴシック" w:eastAsia="ＭＳ ゴシック" w:hAnsi="ＭＳ ゴシック" w:cs="Times New Roman" w:hint="eastAsia"/>
          <w:bCs/>
        </w:rPr>
        <w:t>病気・ケガの場合</w:t>
      </w:r>
    </w:p>
    <w:p w14:paraId="3A2EAC0A" w14:textId="77777777" w:rsidR="00CC7ADA" w:rsidRPr="00D60F63" w:rsidRDefault="00CC7ADA" w:rsidP="00CC7ADA">
      <w:pPr>
        <w:numPr>
          <w:ilvl w:val="1"/>
          <w:numId w:val="22"/>
        </w:numPr>
        <w:suppressAutoHyphens/>
        <w:rPr>
          <w:rFonts w:ascii="ＭＳ ゴシック" w:eastAsia="ＭＳ ゴシック" w:hAnsi="ＭＳ ゴシック" w:cs="Times New Roman"/>
          <w:bCs/>
        </w:rPr>
      </w:pPr>
      <w:r w:rsidRPr="00D60F63">
        <w:rPr>
          <w:rFonts w:ascii="ＭＳ ゴシック" w:eastAsia="ＭＳ ゴシック" w:hAnsi="ＭＳ ゴシック" w:cs="Times New Roman" w:hint="eastAsia"/>
          <w:bCs/>
        </w:rPr>
        <w:t>近くにいる参加者のケガや体調不良に気付いた方は近くの実行委員会メンバーに連絡する</w:t>
      </w:r>
    </w:p>
    <w:p w14:paraId="2B8ABD32" w14:textId="77777777" w:rsidR="00CC7ADA" w:rsidRPr="00D60F63" w:rsidRDefault="00CC7ADA" w:rsidP="00CC7ADA">
      <w:pPr>
        <w:rPr>
          <w:rFonts w:ascii="ＭＳ ゴシック" w:eastAsia="ＭＳ ゴシック" w:hAnsi="ＭＳ ゴシック" w:cs="Times New Roman"/>
          <w:bCs/>
        </w:rPr>
      </w:pPr>
      <w:r w:rsidRPr="00D60F63">
        <w:rPr>
          <w:rFonts w:ascii="ＭＳ ゴシック" w:eastAsia="ＭＳ ゴシック" w:hAnsi="ＭＳ ゴシック" w:cs="Times New Roman" w:hint="eastAsia"/>
          <w:bCs/>
        </w:rPr>
        <w:t xml:space="preserve">　　＜対処・連絡方法＞</w:t>
      </w:r>
    </w:p>
    <w:p w14:paraId="0488FE89" w14:textId="77777777" w:rsidR="00CC7ADA" w:rsidRPr="00D60F63" w:rsidRDefault="00CC7ADA" w:rsidP="00CC7ADA">
      <w:pPr>
        <w:spacing w:line="360" w:lineRule="exact"/>
        <w:rPr>
          <w:rFonts w:ascii="ＭＳ ゴシック" w:eastAsia="ＭＳ ゴシック" w:hAnsi="ＭＳ ゴシック" w:cs="Times New Roman"/>
          <w:bCs/>
        </w:rPr>
      </w:pPr>
      <w:r w:rsidRPr="00D60F63">
        <w:rPr>
          <w:rFonts w:ascii="ＭＳ ゴシック" w:eastAsia="ＭＳ ゴシック" w:hAnsi="ＭＳ ゴシック" w:cs="Times New Roman"/>
          <w:bCs/>
          <w:noProof/>
        </w:rPr>
        <mc:AlternateContent>
          <mc:Choice Requires="wpg">
            <w:drawing>
              <wp:anchor distT="0" distB="0" distL="114300" distR="114300" simplePos="0" relativeHeight="251702272" behindDoc="0" locked="0" layoutInCell="1" allowOverlap="1" wp14:anchorId="64555B3A" wp14:editId="3999AD04">
                <wp:simplePos x="0" y="0"/>
                <wp:positionH relativeFrom="column">
                  <wp:posOffset>609600</wp:posOffset>
                </wp:positionH>
                <wp:positionV relativeFrom="paragraph">
                  <wp:posOffset>76200</wp:posOffset>
                </wp:positionV>
                <wp:extent cx="2571750" cy="419100"/>
                <wp:effectExtent l="0" t="0" r="19050" b="19050"/>
                <wp:wrapNone/>
                <wp:docPr id="372" name="グループ化 372"/>
                <wp:cNvGraphicFramePr/>
                <a:graphic xmlns:a="http://schemas.openxmlformats.org/drawingml/2006/main">
                  <a:graphicData uri="http://schemas.microsoft.com/office/word/2010/wordprocessingGroup">
                    <wpg:wgp>
                      <wpg:cNvGrpSpPr/>
                      <wpg:grpSpPr>
                        <a:xfrm>
                          <a:off x="0" y="0"/>
                          <a:ext cx="2571750" cy="419100"/>
                          <a:chOff x="0" y="0"/>
                          <a:chExt cx="2571750" cy="419100"/>
                        </a:xfrm>
                      </wpg:grpSpPr>
                      <wps:wsp>
                        <wps:cNvPr id="373" name="正方形/長方形 373"/>
                        <wps:cNvSpPr/>
                        <wps:spPr>
                          <a:xfrm>
                            <a:off x="0" y="0"/>
                            <a:ext cx="2571750" cy="419100"/>
                          </a:xfrm>
                          <a:prstGeom prst="rect">
                            <a:avLst/>
                          </a:prstGeom>
                          <a:noFill/>
                          <a:ln w="12700" cap="flat" cmpd="sng" algn="ctr">
                            <a:solidFill>
                              <a:sysClr val="windowText" lastClr="000000"/>
                            </a:solidFill>
                            <a:prstDash val="solid"/>
                          </a:ln>
                          <a:effectLst/>
                        </wps:spPr>
                        <wps:txbx>
                          <w:txbxContent>
                            <w:p w14:paraId="1A1B1D76" w14:textId="77777777" w:rsidR="00EE16AF" w:rsidRPr="00B52B51" w:rsidRDefault="00EE16AF" w:rsidP="00CC7ADA">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sidRPr="00B52B51">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4" name="テキスト ボックス 374"/>
                        <wps:cNvSpPr txBox="1"/>
                        <wps:spPr>
                          <a:xfrm>
                            <a:off x="47625" y="47625"/>
                            <a:ext cx="2486025" cy="323850"/>
                          </a:xfrm>
                          <a:prstGeom prst="rect">
                            <a:avLst/>
                          </a:prstGeom>
                          <a:solidFill>
                            <a:sysClr val="window" lastClr="FFFFFF"/>
                          </a:solidFill>
                          <a:ln w="6350">
                            <a:noFill/>
                          </a:ln>
                          <a:effectLst/>
                        </wps:spPr>
                        <wps:txbx>
                          <w:txbxContent>
                            <w:p w14:paraId="1D45F9A8" w14:textId="77777777" w:rsidR="00EE16AF" w:rsidRPr="008B149E" w:rsidRDefault="00EE16AF" w:rsidP="00CC7ADA">
                              <w:pPr>
                                <w:jc w:val="center"/>
                                <w:rPr>
                                  <w:rFonts w:asciiTheme="majorEastAsia" w:eastAsiaTheme="majorEastAsia" w:hAnsiTheme="majorEastAsia"/>
                                  <w:bCs/>
                                  <w:sz w:val="22"/>
                                  <w:szCs w:val="22"/>
                                </w:rPr>
                              </w:pPr>
                              <w:r w:rsidRPr="008B149E">
                                <w:rPr>
                                  <w:rFonts w:asciiTheme="majorEastAsia" w:eastAsiaTheme="majorEastAsia" w:hAnsiTheme="majorEastAsia" w:hint="eastAsia"/>
                                  <w:bCs/>
                                  <w:sz w:val="22"/>
                                  <w:szCs w:val="22"/>
                                </w:rPr>
                                <w:t>ケガ・体調不良者の発見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64555B3A" id="グループ化 372" o:spid="_x0000_s1734" style="position:absolute;left:0;text-align:left;margin-left:48pt;margin-top:6pt;width:202.5pt;height:33pt;z-index:251702272" coordsize="25717,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">
                <v:rect id="正方形/長方形 373" o:spid="_x0000_s1735" style="position:absolute;width:25717;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" filled="f" strokecolor="windowText" strokeweight="1pt">
                  <v:textbox>
                    <w:txbxContent>
                      <w:p w14:paraId="1A1B1D76" w14:textId="77777777" w:rsidR="00EE16AF" w:rsidRPr="00B52B51" w:rsidRDefault="00EE16AF" w:rsidP="00CC7ADA">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sidRPr="00B52B51">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v:textbox>
                </v:rect>
                <v:shape id="テキスト ボックス 374" o:spid="_x0000_s1736" type="#_x0000_t202" style="position:absolute;left:476;top:476;width:2486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" fillcolor="window" stroked="f" strokeweight=".5pt">
                  <v:textbox>
                    <w:txbxContent>
                      <w:p w14:paraId="1D45F9A8" w14:textId="77777777" w:rsidR="00EE16AF" w:rsidRPr="008B149E" w:rsidRDefault="00EE16AF" w:rsidP="00CC7ADA">
                        <w:pPr>
                          <w:jc w:val="center"/>
                          <w:rPr>
                            <w:rFonts w:asciiTheme="majorEastAsia" w:eastAsiaTheme="majorEastAsia" w:hAnsiTheme="majorEastAsia"/>
                            <w:bCs/>
                            <w:sz w:val="22"/>
                            <w:szCs w:val="22"/>
                          </w:rPr>
                        </w:pPr>
                        <w:r w:rsidRPr="008B149E">
                          <w:rPr>
                            <w:rFonts w:asciiTheme="majorEastAsia" w:eastAsiaTheme="majorEastAsia" w:hAnsiTheme="majorEastAsia" w:hint="eastAsia"/>
                            <w:bCs/>
                            <w:sz w:val="22"/>
                            <w:szCs w:val="22"/>
                          </w:rPr>
                          <w:t>ケガ・体調不良者の発見</w:t>
                        </w:r>
                      </w:p>
                    </w:txbxContent>
                  </v:textbox>
                </v:shape>
              </v:group>
            </w:pict>
          </mc:Fallback>
        </mc:AlternateContent>
      </w:r>
      <w:r w:rsidRPr="00D60F63">
        <w:rPr>
          <w:rFonts w:ascii="ＭＳ ゴシック" w:eastAsia="ＭＳ ゴシック" w:hAnsi="ＭＳ ゴシック" w:cs="Times New Roman" w:hint="eastAsia"/>
          <w:bCs/>
        </w:rPr>
        <w:t xml:space="preserve">　　　</w:t>
      </w:r>
    </w:p>
    <w:p w14:paraId="1699794E" w14:textId="77777777" w:rsidR="00CC7ADA" w:rsidRPr="00D60F63" w:rsidRDefault="00CC7ADA" w:rsidP="00CC7ADA">
      <w:pPr>
        <w:spacing w:line="360" w:lineRule="exact"/>
        <w:ind w:left="660"/>
        <w:rPr>
          <w:rFonts w:ascii="ＭＳ ゴシック" w:eastAsia="ＭＳ ゴシック" w:hAnsi="ＭＳ ゴシック" w:cs="Times New Roman"/>
          <w:bCs/>
        </w:rPr>
      </w:pPr>
    </w:p>
    <w:p w14:paraId="18CF6D45" w14:textId="77777777" w:rsidR="00CC7ADA" w:rsidRPr="00D60F63" w:rsidRDefault="00CC7ADA" w:rsidP="00CC7ADA">
      <w:pPr>
        <w:spacing w:line="360" w:lineRule="exact"/>
        <w:ind w:left="660"/>
        <w:rPr>
          <w:rFonts w:ascii="ＭＳ ゴシック" w:eastAsia="ＭＳ ゴシック" w:hAnsi="ＭＳ ゴシック" w:cs="Times New Roman"/>
          <w:bCs/>
        </w:rPr>
      </w:pPr>
      <w:r w:rsidRPr="00D60F63">
        <w:rPr>
          <w:rFonts w:ascii="ＭＳ ゴシック" w:eastAsia="ＭＳ ゴシック" w:hAnsi="ＭＳ ゴシック" w:cs="Times New Roman"/>
          <w:bCs/>
          <w:noProof/>
        </w:rPr>
        <mc:AlternateContent>
          <mc:Choice Requires="wps">
            <w:drawing>
              <wp:anchor distT="0" distB="0" distL="114300" distR="114300" simplePos="0" relativeHeight="251710464" behindDoc="0" locked="0" layoutInCell="1" allowOverlap="1" wp14:anchorId="578F5056" wp14:editId="3009E3F0">
                <wp:simplePos x="0" y="0"/>
                <wp:positionH relativeFrom="column">
                  <wp:posOffset>1828800</wp:posOffset>
                </wp:positionH>
                <wp:positionV relativeFrom="paragraph">
                  <wp:posOffset>38100</wp:posOffset>
                </wp:positionV>
                <wp:extent cx="19050" cy="266700"/>
                <wp:effectExtent l="0" t="0" r="19050" b="19050"/>
                <wp:wrapNone/>
                <wp:docPr id="300" name="カギ線コネクタ 300"/>
                <wp:cNvGraphicFramePr/>
                <a:graphic xmlns:a="http://schemas.openxmlformats.org/drawingml/2006/main">
                  <a:graphicData uri="http://schemas.microsoft.com/office/word/2010/wordprocessingShape">
                    <wps:wsp>
                      <wps:cNvCnPr/>
                      <wps:spPr>
                        <a:xfrm flipH="1">
                          <a:off x="0" y="0"/>
                          <a:ext cx="19050" cy="266700"/>
                        </a:xfrm>
                        <a:prstGeom prst="bentConnector3">
                          <a:avLst/>
                        </a:prstGeom>
                        <a:noFill/>
                        <a:ln w="12700" cap="flat" cmpd="sng" algn="ctr">
                          <a:solidFill>
                            <a:sysClr val="windowText" lastClr="000000"/>
                          </a:solidFill>
                          <a:prstDash val="solid"/>
                        </a:ln>
                        <a:effectLst/>
                      </wps:spPr>
                      <wps:bodyPr/>
                    </wps:wsp>
                  </a:graphicData>
                </a:graphic>
              </wp:anchor>
            </w:drawing>
          </mc:Choice>
          <mc:Fallback>
            <w:pict>
              <v:shapetype w14:anchorId="4294AC23"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300" o:spid="_x0000_s1026" type="#_x0000_t34" style="position:absolute;left:0;text-align:left;margin-left:2in;margin-top:3pt;width:1.5pt;height:21pt;flip:x;z-index:251710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" strokecolor="windowText" strokeweight="1pt"/>
            </w:pict>
          </mc:Fallback>
        </mc:AlternateContent>
      </w:r>
    </w:p>
    <w:p w14:paraId="689FB1ED" w14:textId="77777777" w:rsidR="00CC7ADA" w:rsidRPr="00D60F63" w:rsidRDefault="00CC7ADA" w:rsidP="00CC7ADA">
      <w:pPr>
        <w:spacing w:line="360" w:lineRule="exact"/>
        <w:ind w:left="660"/>
        <w:rPr>
          <w:rFonts w:ascii="ＭＳ ゴシック" w:eastAsia="ＭＳ ゴシック" w:hAnsi="ＭＳ ゴシック" w:cs="Times New Roman"/>
          <w:bCs/>
        </w:rPr>
      </w:pPr>
      <w:r w:rsidRPr="00D60F63">
        <w:rPr>
          <w:rFonts w:ascii="ＭＳ ゴシック" w:eastAsia="ＭＳ ゴシック" w:hAnsi="ＭＳ ゴシック" w:cs="Times New Roman"/>
          <w:bCs/>
          <w:noProof/>
        </w:rPr>
        <mc:AlternateContent>
          <mc:Choice Requires="wpg">
            <w:drawing>
              <wp:anchor distT="0" distB="0" distL="114300" distR="114300" simplePos="0" relativeHeight="251703296" behindDoc="0" locked="0" layoutInCell="1" allowOverlap="1" wp14:anchorId="067A28DC" wp14:editId="177E3C04">
                <wp:simplePos x="0" y="0"/>
                <wp:positionH relativeFrom="column">
                  <wp:posOffset>609600</wp:posOffset>
                </wp:positionH>
                <wp:positionV relativeFrom="paragraph">
                  <wp:posOffset>76200</wp:posOffset>
                </wp:positionV>
                <wp:extent cx="2571750" cy="419100"/>
                <wp:effectExtent l="0" t="0" r="19050" b="19050"/>
                <wp:wrapNone/>
                <wp:docPr id="375" name="グループ化 375"/>
                <wp:cNvGraphicFramePr/>
                <a:graphic xmlns:a="http://schemas.openxmlformats.org/drawingml/2006/main">
                  <a:graphicData uri="http://schemas.microsoft.com/office/word/2010/wordprocessingGroup">
                    <wpg:wgp>
                      <wpg:cNvGrpSpPr/>
                      <wpg:grpSpPr>
                        <a:xfrm>
                          <a:off x="0" y="0"/>
                          <a:ext cx="2571750" cy="419100"/>
                          <a:chOff x="0" y="0"/>
                          <a:chExt cx="2571750" cy="419100"/>
                        </a:xfrm>
                      </wpg:grpSpPr>
                      <wps:wsp>
                        <wps:cNvPr id="376" name="正方形/長方形 376"/>
                        <wps:cNvSpPr/>
                        <wps:spPr>
                          <a:xfrm>
                            <a:off x="0" y="0"/>
                            <a:ext cx="2571750" cy="419100"/>
                          </a:xfrm>
                          <a:prstGeom prst="rect">
                            <a:avLst/>
                          </a:prstGeom>
                          <a:noFill/>
                          <a:ln w="12700" cap="flat" cmpd="sng" algn="ctr">
                            <a:solidFill>
                              <a:sysClr val="windowText" lastClr="000000"/>
                            </a:solidFill>
                            <a:prstDash val="solid"/>
                          </a:ln>
                          <a:effectLst/>
                        </wps:spPr>
                        <wps:txbx>
                          <w:txbxContent>
                            <w:p w14:paraId="208767F1" w14:textId="77777777" w:rsidR="00EE16AF" w:rsidRPr="00B52B51" w:rsidRDefault="00EE16AF" w:rsidP="00CC7ADA">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sidRPr="00B52B51">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7" name="テキスト ボックス 377"/>
                        <wps:cNvSpPr txBox="1"/>
                        <wps:spPr>
                          <a:xfrm>
                            <a:off x="47625" y="47625"/>
                            <a:ext cx="2486025" cy="323850"/>
                          </a:xfrm>
                          <a:prstGeom prst="rect">
                            <a:avLst/>
                          </a:prstGeom>
                          <a:solidFill>
                            <a:sysClr val="window" lastClr="FFFFFF"/>
                          </a:solidFill>
                          <a:ln w="6350">
                            <a:noFill/>
                          </a:ln>
                          <a:effectLst/>
                        </wps:spPr>
                        <wps:txbx>
                          <w:txbxContent>
                            <w:p w14:paraId="05AB4E17" w14:textId="77777777" w:rsidR="00EE16AF" w:rsidRPr="008B149E" w:rsidRDefault="00EE16AF" w:rsidP="00CC7ADA">
                              <w:pPr>
                                <w:jc w:val="center"/>
                                <w:rPr>
                                  <w:rFonts w:asciiTheme="majorEastAsia" w:eastAsiaTheme="majorEastAsia" w:hAnsiTheme="majorEastAsia"/>
                                  <w:bCs/>
                                  <w:sz w:val="22"/>
                                  <w:szCs w:val="22"/>
                                </w:rPr>
                              </w:pPr>
                              <w:r w:rsidRPr="008B149E">
                                <w:rPr>
                                  <w:rFonts w:asciiTheme="majorEastAsia" w:eastAsiaTheme="majorEastAsia" w:hAnsiTheme="majorEastAsia" w:hint="eastAsia"/>
                                  <w:bCs/>
                                  <w:sz w:val="22"/>
                                  <w:szCs w:val="22"/>
                                </w:rPr>
                                <w:t>実行委員会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67A28DC" id="グループ化 375" o:spid="_x0000_s1737" style="position:absolute;left:0;text-align:left;margin-left:48pt;margin-top:6pt;width:202.5pt;height:33pt;z-index:251703296" coordsize="25717,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">
                <v:rect id="正方形/長方形 376" o:spid="_x0000_s1738" style="position:absolute;width:25717;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" filled="f" strokecolor="windowText" strokeweight="1pt">
                  <v:textbox>
                    <w:txbxContent>
                      <w:p w14:paraId="208767F1" w14:textId="77777777" w:rsidR="00EE16AF" w:rsidRPr="00B52B51" w:rsidRDefault="00EE16AF" w:rsidP="00CC7ADA">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sidRPr="00B52B51">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v:textbox>
                </v:rect>
                <v:shape id="テキスト ボックス 377" o:spid="_x0000_s1739" type="#_x0000_t202" style="position:absolute;left:476;top:476;width:2486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" fillcolor="window" stroked="f" strokeweight=".5pt">
                  <v:textbox>
                    <w:txbxContent>
                      <w:p w14:paraId="05AB4E17" w14:textId="77777777" w:rsidR="00EE16AF" w:rsidRPr="008B149E" w:rsidRDefault="00EE16AF" w:rsidP="00CC7ADA">
                        <w:pPr>
                          <w:jc w:val="center"/>
                          <w:rPr>
                            <w:rFonts w:asciiTheme="majorEastAsia" w:eastAsiaTheme="majorEastAsia" w:hAnsiTheme="majorEastAsia"/>
                            <w:bCs/>
                            <w:sz w:val="22"/>
                            <w:szCs w:val="22"/>
                          </w:rPr>
                        </w:pPr>
                        <w:r w:rsidRPr="008B149E">
                          <w:rPr>
                            <w:rFonts w:asciiTheme="majorEastAsia" w:eastAsiaTheme="majorEastAsia" w:hAnsiTheme="majorEastAsia" w:hint="eastAsia"/>
                            <w:bCs/>
                            <w:sz w:val="22"/>
                            <w:szCs w:val="22"/>
                          </w:rPr>
                          <w:t>実行委員会</w:t>
                        </w:r>
                      </w:p>
                    </w:txbxContent>
                  </v:textbox>
                </v:shape>
              </v:group>
            </w:pict>
          </mc:Fallback>
        </mc:AlternateContent>
      </w:r>
    </w:p>
    <w:p w14:paraId="5179C456" w14:textId="77777777" w:rsidR="00CC7ADA" w:rsidRPr="00D60F63" w:rsidRDefault="00CC7ADA" w:rsidP="00CC7ADA">
      <w:pPr>
        <w:spacing w:line="360" w:lineRule="exact"/>
        <w:ind w:left="660"/>
        <w:rPr>
          <w:rFonts w:ascii="ＭＳ ゴシック" w:eastAsia="ＭＳ ゴシック" w:hAnsi="ＭＳ ゴシック" w:cs="Times New Roman"/>
          <w:bCs/>
        </w:rPr>
      </w:pPr>
    </w:p>
    <w:p w14:paraId="476DFF05" w14:textId="77777777" w:rsidR="00CC7ADA" w:rsidRPr="00D60F63" w:rsidRDefault="00CC7ADA" w:rsidP="00CC7ADA">
      <w:pPr>
        <w:spacing w:line="360" w:lineRule="exact"/>
        <w:ind w:left="660"/>
        <w:rPr>
          <w:rFonts w:ascii="ＭＳ ゴシック" w:eastAsia="ＭＳ ゴシック" w:hAnsi="ＭＳ ゴシック" w:cs="Times New Roman"/>
          <w:bCs/>
        </w:rPr>
      </w:pPr>
      <w:r w:rsidRPr="00D60F63">
        <w:rPr>
          <w:rFonts w:ascii="ＭＳ ゴシック" w:eastAsia="ＭＳ ゴシック" w:hAnsi="ＭＳ ゴシック" w:cs="Times New Roman"/>
          <w:bCs/>
          <w:noProof/>
        </w:rPr>
        <mc:AlternateContent>
          <mc:Choice Requires="wps">
            <w:drawing>
              <wp:anchor distT="0" distB="0" distL="114300" distR="114300" simplePos="0" relativeHeight="251711488" behindDoc="0" locked="0" layoutInCell="1" allowOverlap="1" wp14:anchorId="60D132DA" wp14:editId="5498C763">
                <wp:simplePos x="0" y="0"/>
                <wp:positionH relativeFrom="column">
                  <wp:posOffset>1847850</wp:posOffset>
                </wp:positionH>
                <wp:positionV relativeFrom="paragraph">
                  <wp:posOffset>38100</wp:posOffset>
                </wp:positionV>
                <wp:extent cx="0" cy="257175"/>
                <wp:effectExtent l="0" t="0" r="19050" b="9525"/>
                <wp:wrapNone/>
                <wp:docPr id="302" name="カギ線コネクタ 302"/>
                <wp:cNvGraphicFramePr/>
                <a:graphic xmlns:a="http://schemas.openxmlformats.org/drawingml/2006/main">
                  <a:graphicData uri="http://schemas.microsoft.com/office/word/2010/wordprocessingShape">
                    <wps:wsp>
                      <wps:cNvCnPr/>
                      <wps:spPr>
                        <a:xfrm>
                          <a:off x="0" y="0"/>
                          <a:ext cx="0" cy="257175"/>
                        </a:xfrm>
                        <a:prstGeom prst="bentConnector3">
                          <a:avLst/>
                        </a:prstGeom>
                        <a:noFill/>
                        <a:ln w="12700" cap="flat" cmpd="sng" algn="ctr">
                          <a:solidFill>
                            <a:sysClr val="windowText" lastClr="000000"/>
                          </a:solidFill>
                          <a:prstDash val="solid"/>
                        </a:ln>
                        <a:effectLst/>
                      </wps:spPr>
                      <wps:bodyPr/>
                    </wps:wsp>
                  </a:graphicData>
                </a:graphic>
              </wp:anchor>
            </w:drawing>
          </mc:Choice>
          <mc:Fallback>
            <w:pict>
              <v:shape w14:anchorId="23346630" id="カギ線コネクタ 302" o:spid="_x0000_s1026" type="#_x0000_t34" style="position:absolute;left:0;text-align:left;margin-left:145.5pt;margin-top:3pt;width:0;height:20.25pt;z-index:251711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" strokecolor="windowText" strokeweight="1pt"/>
            </w:pict>
          </mc:Fallback>
        </mc:AlternateContent>
      </w:r>
    </w:p>
    <w:p w14:paraId="61DD2C3F" w14:textId="77777777" w:rsidR="00CC7ADA" w:rsidRPr="00D60F63" w:rsidRDefault="00CC7ADA" w:rsidP="00CC7ADA">
      <w:pPr>
        <w:spacing w:line="360" w:lineRule="exact"/>
        <w:rPr>
          <w:rFonts w:ascii="ＭＳ ゴシック" w:eastAsia="ＭＳ ゴシック" w:hAnsi="ＭＳ ゴシック" w:cs="Times New Roman"/>
          <w:bCs/>
        </w:rPr>
      </w:pPr>
      <w:r w:rsidRPr="00D60F63">
        <w:rPr>
          <w:rFonts w:ascii="ＭＳ ゴシック" w:eastAsia="ＭＳ ゴシック" w:hAnsi="ＭＳ ゴシック" w:cs="Times New Roman"/>
          <w:bCs/>
          <w:noProof/>
        </w:rPr>
        <mc:AlternateContent>
          <mc:Choice Requires="wps">
            <w:drawing>
              <wp:anchor distT="0" distB="0" distL="114300" distR="114300" simplePos="0" relativeHeight="251718656" behindDoc="0" locked="0" layoutInCell="1" allowOverlap="1" wp14:anchorId="0425F3EA" wp14:editId="3F0B0E68">
                <wp:simplePos x="0" y="0"/>
                <wp:positionH relativeFrom="column">
                  <wp:posOffset>1854835</wp:posOffset>
                </wp:positionH>
                <wp:positionV relativeFrom="paragraph">
                  <wp:posOffset>60960</wp:posOffset>
                </wp:positionV>
                <wp:extent cx="0" cy="342900"/>
                <wp:effectExtent l="0" t="0" r="19050" b="19050"/>
                <wp:wrapNone/>
                <wp:docPr id="2175" name="カギ線コネクタ 2175"/>
                <wp:cNvGraphicFramePr/>
                <a:graphic xmlns:a="http://schemas.openxmlformats.org/drawingml/2006/main">
                  <a:graphicData uri="http://schemas.microsoft.com/office/word/2010/wordprocessingShape">
                    <wps:wsp>
                      <wps:cNvCnPr/>
                      <wps:spPr>
                        <a:xfrm>
                          <a:off x="0" y="0"/>
                          <a:ext cx="0" cy="342900"/>
                        </a:xfrm>
                        <a:prstGeom prst="bentConnector3">
                          <a:avLst/>
                        </a:prstGeom>
                        <a:noFill/>
                        <a:ln w="12700" cap="flat" cmpd="sng" algn="ctr">
                          <a:solidFill>
                            <a:sysClr val="windowText" lastClr="000000"/>
                          </a:solidFill>
                          <a:prstDash val="solid"/>
                        </a:ln>
                        <a:effectLst/>
                      </wps:spPr>
                      <wps:bodyPr/>
                    </wps:wsp>
                  </a:graphicData>
                </a:graphic>
              </wp:anchor>
            </w:drawing>
          </mc:Choice>
          <mc:Fallback>
            <w:pict>
              <v:shape w14:anchorId="4C1D431F" id="カギ線コネクタ 2175" o:spid="_x0000_s1026" type="#_x0000_t34" style="position:absolute;left:0;text-align:left;margin-left:146.05pt;margin-top:4.8pt;width:0;height:27pt;z-index:2517186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" strokecolor="windowText" strokeweight="1pt"/>
            </w:pict>
          </mc:Fallback>
        </mc:AlternateContent>
      </w:r>
      <w:r w:rsidRPr="00D60F63">
        <w:rPr>
          <w:rFonts w:ascii="ＭＳ ゴシック" w:eastAsia="ＭＳ ゴシック" w:hAnsi="ＭＳ ゴシック" w:cs="Times New Roman"/>
          <w:bCs/>
          <w:noProof/>
        </w:rPr>
        <mc:AlternateContent>
          <mc:Choice Requires="wps">
            <w:drawing>
              <wp:anchor distT="0" distB="0" distL="114300" distR="114300" simplePos="0" relativeHeight="251712512" behindDoc="0" locked="0" layoutInCell="1" allowOverlap="1" wp14:anchorId="263480AD" wp14:editId="47393EF8">
                <wp:simplePos x="0" y="0"/>
                <wp:positionH relativeFrom="column">
                  <wp:posOffset>1852395</wp:posOffset>
                </wp:positionH>
                <wp:positionV relativeFrom="paragraph">
                  <wp:posOffset>64503</wp:posOffset>
                </wp:positionV>
                <wp:extent cx="4238625" cy="317633"/>
                <wp:effectExtent l="0" t="0" r="47625" b="25400"/>
                <wp:wrapNone/>
                <wp:docPr id="304" name="カギ線コネクタ 304"/>
                <wp:cNvGraphicFramePr/>
                <a:graphic xmlns:a="http://schemas.openxmlformats.org/drawingml/2006/main">
                  <a:graphicData uri="http://schemas.microsoft.com/office/word/2010/wordprocessingShape">
                    <wps:wsp>
                      <wps:cNvCnPr/>
                      <wps:spPr>
                        <a:xfrm>
                          <a:off x="0" y="0"/>
                          <a:ext cx="4238625" cy="317633"/>
                        </a:xfrm>
                        <a:prstGeom prst="bentConnector3">
                          <a:avLst>
                            <a:gd name="adj1" fmla="val 100640"/>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shape w14:anchorId="5E4322A4" id="カギ線コネクタ 304" o:spid="_x0000_s1026" type="#_x0000_t34" style="position:absolute;left:0;text-align:left;margin-left:145.85pt;margin-top:5.1pt;width:333.75pt;height:25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" adj="21738" strokecolor="windowText" strokeweight="1pt"/>
            </w:pict>
          </mc:Fallback>
        </mc:AlternateContent>
      </w:r>
      <w:r w:rsidRPr="00D60F63">
        <w:rPr>
          <w:rFonts w:ascii="ＭＳ ゴシック" w:eastAsia="ＭＳ ゴシック" w:hAnsi="ＭＳ ゴシック" w:cs="Times New Roman" w:hint="eastAsia"/>
          <w:bCs/>
        </w:rPr>
        <w:t xml:space="preserve">　　　</w:t>
      </w:r>
    </w:p>
    <w:p w14:paraId="7CF74706" w14:textId="77777777" w:rsidR="00CC7ADA" w:rsidRPr="00D60F63" w:rsidRDefault="00CC7ADA" w:rsidP="00CC7ADA">
      <w:pPr>
        <w:spacing w:line="360" w:lineRule="exact"/>
        <w:ind w:left="660"/>
        <w:rPr>
          <w:rFonts w:ascii="ＭＳ ゴシック" w:eastAsia="ＭＳ ゴシック" w:hAnsi="ＭＳ ゴシック" w:cs="Times New Roman"/>
          <w:bCs/>
        </w:rPr>
      </w:pPr>
      <w:r w:rsidRPr="00D60F63">
        <w:rPr>
          <w:rFonts w:ascii="ＭＳ ゴシック" w:eastAsia="ＭＳ ゴシック" w:hAnsi="ＭＳ ゴシック" w:cs="Times New Roman"/>
          <w:bCs/>
          <w:noProof/>
        </w:rPr>
        <mc:AlternateContent>
          <mc:Choice Requires="wpg">
            <w:drawing>
              <wp:anchor distT="0" distB="0" distL="114300" distR="114300" simplePos="0" relativeHeight="251709440" behindDoc="0" locked="0" layoutInCell="1" allowOverlap="1" wp14:anchorId="7A318CED" wp14:editId="59F86252">
                <wp:simplePos x="0" y="0"/>
                <wp:positionH relativeFrom="column">
                  <wp:posOffset>4771390</wp:posOffset>
                </wp:positionH>
                <wp:positionV relativeFrom="paragraph">
                  <wp:posOffset>1717040</wp:posOffset>
                </wp:positionV>
                <wp:extent cx="2571750" cy="419100"/>
                <wp:effectExtent l="0" t="0" r="19050" b="19050"/>
                <wp:wrapNone/>
                <wp:docPr id="292" name="グループ化 292"/>
                <wp:cNvGraphicFramePr/>
                <a:graphic xmlns:a="http://schemas.openxmlformats.org/drawingml/2006/main">
                  <a:graphicData uri="http://schemas.microsoft.com/office/word/2010/wordprocessingGroup">
                    <wpg:wgp>
                      <wpg:cNvGrpSpPr/>
                      <wpg:grpSpPr>
                        <a:xfrm>
                          <a:off x="0" y="0"/>
                          <a:ext cx="2571750" cy="419100"/>
                          <a:chOff x="0" y="0"/>
                          <a:chExt cx="2571750" cy="419100"/>
                        </a:xfrm>
                      </wpg:grpSpPr>
                      <wps:wsp>
                        <wps:cNvPr id="293" name="正方形/長方形 293"/>
                        <wps:cNvSpPr/>
                        <wps:spPr>
                          <a:xfrm>
                            <a:off x="0" y="0"/>
                            <a:ext cx="2571750" cy="419100"/>
                          </a:xfrm>
                          <a:prstGeom prst="rect">
                            <a:avLst/>
                          </a:prstGeom>
                          <a:noFill/>
                          <a:ln w="12700" cap="flat" cmpd="sng" algn="ctr">
                            <a:solidFill>
                              <a:sysClr val="windowText" lastClr="000000"/>
                            </a:solidFill>
                            <a:prstDash val="solid"/>
                          </a:ln>
                          <a:effectLst/>
                        </wps:spPr>
                        <wps:txbx>
                          <w:txbxContent>
                            <w:p w14:paraId="17DF6B0D" w14:textId="77777777" w:rsidR="00EE16AF" w:rsidRPr="00B52B51" w:rsidRDefault="00EE16AF" w:rsidP="00CC7ADA">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sidRPr="00B52B51">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4" name="テキスト ボックス 294"/>
                        <wps:cNvSpPr txBox="1"/>
                        <wps:spPr>
                          <a:xfrm>
                            <a:off x="47625" y="47625"/>
                            <a:ext cx="2486025" cy="323850"/>
                          </a:xfrm>
                          <a:prstGeom prst="rect">
                            <a:avLst/>
                          </a:prstGeom>
                          <a:solidFill>
                            <a:sysClr val="window" lastClr="FFFFFF"/>
                          </a:solidFill>
                          <a:ln w="6350">
                            <a:noFill/>
                          </a:ln>
                          <a:effectLst/>
                        </wps:spPr>
                        <wps:txbx>
                          <w:txbxContent>
                            <w:p w14:paraId="711A8904" w14:textId="77777777" w:rsidR="00EE16AF" w:rsidRPr="008B149E" w:rsidRDefault="00EE16AF" w:rsidP="00CC7ADA">
                              <w:pPr>
                                <w:jc w:val="center"/>
                                <w:rPr>
                                  <w:rFonts w:ascii="ＭＳ ゴシック" w:eastAsia="ＭＳ ゴシック" w:hAnsi="ＭＳ ゴシック"/>
                                  <w:bCs/>
                                  <w:sz w:val="22"/>
                                  <w:szCs w:val="22"/>
                                </w:rPr>
                              </w:pPr>
                              <w:r w:rsidRPr="008B149E">
                                <w:rPr>
                                  <w:rFonts w:ascii="ＭＳ ゴシック" w:eastAsia="ＭＳ ゴシック" w:hAnsi="ＭＳ ゴシック" w:hint="eastAsia"/>
                                  <w:bCs/>
                                  <w:sz w:val="22"/>
                                  <w:szCs w:val="22"/>
                                </w:rPr>
                                <w:t>自宅へ連絡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7A318CED" id="グループ化 292" o:spid="_x0000_s1740" style="position:absolute;left:0;text-align:left;margin-left:375.7pt;margin-top:135.2pt;width:202.5pt;height:33pt;z-index:251709440" coordsize="25717,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">
                <v:rect id="正方形/長方形 293" o:spid="_x0000_s1741" style="position:absolute;width:25717;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" filled="f" strokecolor="windowText" strokeweight="1pt">
                  <v:textbox>
                    <w:txbxContent>
                      <w:p w14:paraId="17DF6B0D" w14:textId="77777777" w:rsidR="00EE16AF" w:rsidRPr="00B52B51" w:rsidRDefault="00EE16AF" w:rsidP="00CC7ADA">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sidRPr="00B52B51">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v:textbox>
                </v:rect>
                <v:shape id="テキスト ボックス 294" o:spid="_x0000_s1742" type="#_x0000_t202" style="position:absolute;left:476;top:476;width:2486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" fillcolor="window" stroked="f" strokeweight=".5pt">
                  <v:textbox>
                    <w:txbxContent>
                      <w:p w14:paraId="711A8904" w14:textId="77777777" w:rsidR="00EE16AF" w:rsidRPr="008B149E" w:rsidRDefault="00EE16AF" w:rsidP="00CC7ADA">
                        <w:pPr>
                          <w:jc w:val="center"/>
                          <w:rPr>
                            <w:rFonts w:ascii="ＭＳ ゴシック" w:eastAsia="ＭＳ ゴシック" w:hAnsi="ＭＳ ゴシック"/>
                            <w:bCs/>
                            <w:sz w:val="22"/>
                            <w:szCs w:val="22"/>
                          </w:rPr>
                        </w:pPr>
                        <w:r w:rsidRPr="008B149E">
                          <w:rPr>
                            <w:rFonts w:ascii="ＭＳ ゴシック" w:eastAsia="ＭＳ ゴシック" w:hAnsi="ＭＳ ゴシック" w:hint="eastAsia"/>
                            <w:bCs/>
                            <w:sz w:val="22"/>
                            <w:szCs w:val="22"/>
                          </w:rPr>
                          <w:t>自宅へ連絡</w:t>
                        </w:r>
                      </w:p>
                    </w:txbxContent>
                  </v:textbox>
                </v:shape>
              </v:group>
            </w:pict>
          </mc:Fallback>
        </mc:AlternateContent>
      </w:r>
      <w:r w:rsidRPr="00D60F63">
        <w:rPr>
          <w:rFonts w:ascii="ＭＳ ゴシック" w:eastAsia="ＭＳ ゴシック" w:hAnsi="ＭＳ ゴシック" w:cs="Times New Roman"/>
          <w:bCs/>
          <w:noProof/>
        </w:rPr>
        <mc:AlternateContent>
          <mc:Choice Requires="wpg">
            <w:drawing>
              <wp:anchor distT="0" distB="0" distL="114300" distR="114300" simplePos="0" relativeHeight="251708416" behindDoc="0" locked="0" layoutInCell="1" allowOverlap="1" wp14:anchorId="28E0D84E" wp14:editId="54D6ED1F">
                <wp:simplePos x="0" y="0"/>
                <wp:positionH relativeFrom="column">
                  <wp:posOffset>628015</wp:posOffset>
                </wp:positionH>
                <wp:positionV relativeFrom="paragraph">
                  <wp:posOffset>1707515</wp:posOffset>
                </wp:positionV>
                <wp:extent cx="2571750" cy="419100"/>
                <wp:effectExtent l="0" t="0" r="19050" b="19050"/>
                <wp:wrapNone/>
                <wp:docPr id="289" name="グループ化 289"/>
                <wp:cNvGraphicFramePr/>
                <a:graphic xmlns:a="http://schemas.openxmlformats.org/drawingml/2006/main">
                  <a:graphicData uri="http://schemas.microsoft.com/office/word/2010/wordprocessingGroup">
                    <wpg:wgp>
                      <wpg:cNvGrpSpPr/>
                      <wpg:grpSpPr>
                        <a:xfrm>
                          <a:off x="0" y="0"/>
                          <a:ext cx="2571750" cy="419100"/>
                          <a:chOff x="0" y="0"/>
                          <a:chExt cx="2571750" cy="419100"/>
                        </a:xfrm>
                      </wpg:grpSpPr>
                      <wps:wsp>
                        <wps:cNvPr id="290" name="正方形/長方形 290"/>
                        <wps:cNvSpPr/>
                        <wps:spPr>
                          <a:xfrm>
                            <a:off x="0" y="0"/>
                            <a:ext cx="2571750" cy="419100"/>
                          </a:xfrm>
                          <a:prstGeom prst="rect">
                            <a:avLst/>
                          </a:prstGeom>
                          <a:noFill/>
                          <a:ln w="12700" cap="flat" cmpd="sng" algn="ctr">
                            <a:solidFill>
                              <a:sysClr val="windowText" lastClr="000000"/>
                            </a:solidFill>
                            <a:prstDash val="solid"/>
                          </a:ln>
                          <a:effectLst/>
                        </wps:spPr>
                        <wps:txbx>
                          <w:txbxContent>
                            <w:p w14:paraId="2207609B" w14:textId="77777777" w:rsidR="00EE16AF" w:rsidRPr="00B52B51" w:rsidRDefault="00EE16AF" w:rsidP="00CC7ADA">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sidRPr="00B52B51">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1" name="テキスト ボックス 291"/>
                        <wps:cNvSpPr txBox="1"/>
                        <wps:spPr>
                          <a:xfrm>
                            <a:off x="47625" y="47625"/>
                            <a:ext cx="2486025" cy="323850"/>
                          </a:xfrm>
                          <a:prstGeom prst="rect">
                            <a:avLst/>
                          </a:prstGeom>
                          <a:solidFill>
                            <a:sysClr val="window" lastClr="FFFFFF"/>
                          </a:solidFill>
                          <a:ln w="6350">
                            <a:noFill/>
                          </a:ln>
                          <a:effectLst/>
                        </wps:spPr>
                        <wps:txbx>
                          <w:txbxContent>
                            <w:p w14:paraId="1011E16B" w14:textId="77777777" w:rsidR="00EE16AF" w:rsidRPr="008B149E" w:rsidRDefault="00EE16AF" w:rsidP="00CC7ADA">
                              <w:pPr>
                                <w:jc w:val="center"/>
                                <w:rPr>
                                  <w:rFonts w:ascii="ＭＳ ゴシック" w:eastAsia="ＭＳ ゴシック" w:hAnsi="ＭＳ ゴシック"/>
                                  <w:bCs/>
                                  <w:sz w:val="22"/>
                                  <w:szCs w:val="22"/>
                                </w:rPr>
                              </w:pPr>
                              <w:r w:rsidRPr="008B149E">
                                <w:rPr>
                                  <w:rFonts w:ascii="ＭＳ ゴシック" w:eastAsia="ＭＳ ゴシック" w:hAnsi="ＭＳ ゴシック" w:hint="eastAsia"/>
                                  <w:bCs/>
                                  <w:sz w:val="22"/>
                                  <w:szCs w:val="22"/>
                                </w:rPr>
                                <w:t>自宅へ連絡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28E0D84E" id="グループ化 289" o:spid="_x0000_s1743" style="position:absolute;left:0;text-align:left;margin-left:49.45pt;margin-top:134.45pt;width:202.5pt;height:33pt;z-index:251708416" coordsize="25717,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">
                <v:rect id="正方形/長方形 290" o:spid="_x0000_s1744" style="position:absolute;width:25717;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" filled="f" strokecolor="windowText" strokeweight="1pt">
                  <v:textbox>
                    <w:txbxContent>
                      <w:p w14:paraId="2207609B" w14:textId="77777777" w:rsidR="00EE16AF" w:rsidRPr="00B52B51" w:rsidRDefault="00EE16AF" w:rsidP="00CC7ADA">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sidRPr="00B52B51">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v:textbox>
                </v:rect>
                <v:shape id="テキスト ボックス 291" o:spid="_x0000_s1745" type="#_x0000_t202" style="position:absolute;left:476;top:476;width:2486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" fillcolor="window" stroked="f" strokeweight=".5pt">
                  <v:textbox>
                    <w:txbxContent>
                      <w:p w14:paraId="1011E16B" w14:textId="77777777" w:rsidR="00EE16AF" w:rsidRPr="008B149E" w:rsidRDefault="00EE16AF" w:rsidP="00CC7ADA">
                        <w:pPr>
                          <w:jc w:val="center"/>
                          <w:rPr>
                            <w:rFonts w:ascii="ＭＳ ゴシック" w:eastAsia="ＭＳ ゴシック" w:hAnsi="ＭＳ ゴシック"/>
                            <w:bCs/>
                            <w:sz w:val="22"/>
                            <w:szCs w:val="22"/>
                          </w:rPr>
                        </w:pPr>
                        <w:r w:rsidRPr="008B149E">
                          <w:rPr>
                            <w:rFonts w:ascii="ＭＳ ゴシック" w:eastAsia="ＭＳ ゴシック" w:hAnsi="ＭＳ ゴシック" w:hint="eastAsia"/>
                            <w:bCs/>
                            <w:sz w:val="22"/>
                            <w:szCs w:val="22"/>
                          </w:rPr>
                          <w:t>自宅へ連絡</w:t>
                        </w:r>
                      </w:p>
                    </w:txbxContent>
                  </v:textbox>
                </v:shape>
              </v:group>
            </w:pict>
          </mc:Fallback>
        </mc:AlternateContent>
      </w:r>
      <w:r w:rsidRPr="00D60F63">
        <w:rPr>
          <w:rFonts w:ascii="ＭＳ ゴシック" w:eastAsia="ＭＳ ゴシック" w:hAnsi="ＭＳ ゴシック" w:cs="Times New Roman"/>
          <w:bCs/>
          <w:noProof/>
        </w:rPr>
        <mc:AlternateContent>
          <mc:Choice Requires="wps">
            <w:drawing>
              <wp:anchor distT="0" distB="0" distL="114300" distR="114300" simplePos="0" relativeHeight="251714560" behindDoc="0" locked="0" layoutInCell="1" allowOverlap="1" wp14:anchorId="54538E5C" wp14:editId="24893FEE">
                <wp:simplePos x="0" y="0"/>
                <wp:positionH relativeFrom="column">
                  <wp:posOffset>1856740</wp:posOffset>
                </wp:positionH>
                <wp:positionV relativeFrom="paragraph">
                  <wp:posOffset>1364615</wp:posOffset>
                </wp:positionV>
                <wp:extent cx="0" cy="342900"/>
                <wp:effectExtent l="0" t="0" r="19050" b="19050"/>
                <wp:wrapNone/>
                <wp:docPr id="308" name="カギ線コネクタ 308"/>
                <wp:cNvGraphicFramePr/>
                <a:graphic xmlns:a="http://schemas.openxmlformats.org/drawingml/2006/main">
                  <a:graphicData uri="http://schemas.microsoft.com/office/word/2010/wordprocessingShape">
                    <wps:wsp>
                      <wps:cNvCnPr/>
                      <wps:spPr>
                        <a:xfrm>
                          <a:off x="0" y="0"/>
                          <a:ext cx="0" cy="342900"/>
                        </a:xfrm>
                        <a:prstGeom prst="bentConnector3">
                          <a:avLst/>
                        </a:prstGeom>
                        <a:noFill/>
                        <a:ln w="12700" cap="flat" cmpd="sng" algn="ctr">
                          <a:solidFill>
                            <a:sysClr val="windowText" lastClr="000000"/>
                          </a:solidFill>
                          <a:prstDash val="solid"/>
                        </a:ln>
                        <a:effectLst/>
                      </wps:spPr>
                      <wps:bodyPr/>
                    </wps:wsp>
                  </a:graphicData>
                </a:graphic>
              </wp:anchor>
            </w:drawing>
          </mc:Choice>
          <mc:Fallback>
            <w:pict>
              <v:shape w14:anchorId="64014193" id="カギ線コネクタ 308" o:spid="_x0000_s1026" type="#_x0000_t34" style="position:absolute;left:0;text-align:left;margin-left:146.2pt;margin-top:107.45pt;width:0;height:27pt;z-index:2517145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" strokecolor="windowText" strokeweight="1pt"/>
            </w:pict>
          </mc:Fallback>
        </mc:AlternateContent>
      </w:r>
      <w:r w:rsidRPr="00D60F63">
        <w:rPr>
          <w:rFonts w:ascii="ＭＳ ゴシック" w:eastAsia="ＭＳ ゴシック" w:hAnsi="ＭＳ ゴシック" w:cs="Times New Roman"/>
          <w:bCs/>
          <w:noProof/>
        </w:rPr>
        <mc:AlternateContent>
          <mc:Choice Requires="wps">
            <w:drawing>
              <wp:anchor distT="0" distB="0" distL="114300" distR="114300" simplePos="0" relativeHeight="251715584" behindDoc="0" locked="0" layoutInCell="1" allowOverlap="1" wp14:anchorId="40666581" wp14:editId="3350C9C0">
                <wp:simplePos x="0" y="0"/>
                <wp:positionH relativeFrom="column">
                  <wp:posOffset>6095365</wp:posOffset>
                </wp:positionH>
                <wp:positionV relativeFrom="paragraph">
                  <wp:posOffset>1316990</wp:posOffset>
                </wp:positionV>
                <wp:extent cx="0" cy="390525"/>
                <wp:effectExtent l="0" t="0" r="19050" b="9525"/>
                <wp:wrapNone/>
                <wp:docPr id="310" name="カギ線コネクタ 310"/>
                <wp:cNvGraphicFramePr/>
                <a:graphic xmlns:a="http://schemas.openxmlformats.org/drawingml/2006/main">
                  <a:graphicData uri="http://schemas.microsoft.com/office/word/2010/wordprocessingShape">
                    <wps:wsp>
                      <wps:cNvCnPr/>
                      <wps:spPr>
                        <a:xfrm>
                          <a:off x="0" y="0"/>
                          <a:ext cx="0" cy="390525"/>
                        </a:xfrm>
                        <a:prstGeom prst="bentConnector3">
                          <a:avLst/>
                        </a:prstGeom>
                        <a:noFill/>
                        <a:ln w="12700" cap="flat" cmpd="sng" algn="ctr">
                          <a:solidFill>
                            <a:sysClr val="windowText" lastClr="000000"/>
                          </a:solidFill>
                          <a:prstDash val="solid"/>
                        </a:ln>
                        <a:effectLst/>
                      </wps:spPr>
                      <wps:bodyPr/>
                    </wps:wsp>
                  </a:graphicData>
                </a:graphic>
              </wp:anchor>
            </w:drawing>
          </mc:Choice>
          <mc:Fallback>
            <w:pict>
              <v:shape w14:anchorId="31298A3F" id="カギ線コネクタ 310" o:spid="_x0000_s1026" type="#_x0000_t34" style="position:absolute;left:0;text-align:left;margin-left:479.95pt;margin-top:103.7pt;width:0;height:30.75pt;z-index:2517155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" strokecolor="windowText" strokeweight="1pt"/>
            </w:pict>
          </mc:Fallback>
        </mc:AlternateContent>
      </w:r>
      <w:r w:rsidRPr="00D60F63">
        <w:rPr>
          <w:rFonts w:ascii="ＭＳ ゴシック" w:eastAsia="ＭＳ ゴシック" w:hAnsi="ＭＳ ゴシック" w:cs="Times New Roman"/>
          <w:bCs/>
          <w:noProof/>
        </w:rPr>
        <mc:AlternateContent>
          <mc:Choice Requires="wpg">
            <w:drawing>
              <wp:anchor distT="0" distB="0" distL="114300" distR="114300" simplePos="0" relativeHeight="251706368" behindDoc="0" locked="0" layoutInCell="1" allowOverlap="1" wp14:anchorId="3D5893F5" wp14:editId="0A30E33E">
                <wp:simplePos x="0" y="0"/>
                <wp:positionH relativeFrom="column">
                  <wp:posOffset>666115</wp:posOffset>
                </wp:positionH>
                <wp:positionV relativeFrom="paragraph">
                  <wp:posOffset>945515</wp:posOffset>
                </wp:positionV>
                <wp:extent cx="2571750" cy="419100"/>
                <wp:effectExtent l="0" t="0" r="19050" b="19050"/>
                <wp:wrapNone/>
                <wp:docPr id="387" name="グループ化 387"/>
                <wp:cNvGraphicFramePr/>
                <a:graphic xmlns:a="http://schemas.openxmlformats.org/drawingml/2006/main">
                  <a:graphicData uri="http://schemas.microsoft.com/office/word/2010/wordprocessingGroup">
                    <wpg:wgp>
                      <wpg:cNvGrpSpPr/>
                      <wpg:grpSpPr>
                        <a:xfrm>
                          <a:off x="0" y="0"/>
                          <a:ext cx="2571750" cy="419100"/>
                          <a:chOff x="0" y="0"/>
                          <a:chExt cx="2571750" cy="419100"/>
                        </a:xfrm>
                      </wpg:grpSpPr>
                      <wps:wsp>
                        <wps:cNvPr id="388" name="正方形/長方形 388"/>
                        <wps:cNvSpPr/>
                        <wps:spPr>
                          <a:xfrm>
                            <a:off x="0" y="0"/>
                            <a:ext cx="2571750" cy="419100"/>
                          </a:xfrm>
                          <a:prstGeom prst="rect">
                            <a:avLst/>
                          </a:prstGeom>
                          <a:noFill/>
                          <a:ln w="12700" cap="flat" cmpd="sng" algn="ctr">
                            <a:solidFill>
                              <a:sysClr val="windowText" lastClr="000000"/>
                            </a:solidFill>
                            <a:prstDash val="solid"/>
                          </a:ln>
                          <a:effectLst/>
                        </wps:spPr>
                        <wps:txbx>
                          <w:txbxContent>
                            <w:p w14:paraId="190187D0" w14:textId="77777777" w:rsidR="00EE16AF" w:rsidRPr="00B52B51" w:rsidRDefault="00EE16AF" w:rsidP="00CC7ADA">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sidRPr="00B52B51">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9" name="テキスト ボックス 389"/>
                        <wps:cNvSpPr txBox="1"/>
                        <wps:spPr>
                          <a:xfrm>
                            <a:off x="47625" y="47625"/>
                            <a:ext cx="2486025" cy="323850"/>
                          </a:xfrm>
                          <a:prstGeom prst="rect">
                            <a:avLst/>
                          </a:prstGeom>
                          <a:solidFill>
                            <a:sysClr val="window" lastClr="FFFFFF"/>
                          </a:solidFill>
                          <a:ln w="6350">
                            <a:noFill/>
                          </a:ln>
                          <a:effectLst/>
                        </wps:spPr>
                        <wps:txbx>
                          <w:txbxContent>
                            <w:p w14:paraId="6AC3E40B" w14:textId="77777777" w:rsidR="00EE16AF" w:rsidRPr="008B149E" w:rsidRDefault="00EE16AF" w:rsidP="00CC7ADA">
                              <w:pPr>
                                <w:jc w:val="center"/>
                                <w:rPr>
                                  <w:rFonts w:asciiTheme="majorEastAsia" w:eastAsiaTheme="majorEastAsia" w:hAnsiTheme="majorEastAsia"/>
                                  <w:bCs/>
                                  <w:sz w:val="22"/>
                                  <w:szCs w:val="22"/>
                                </w:rPr>
                              </w:pPr>
                              <w:r w:rsidRPr="008B149E">
                                <w:rPr>
                                  <w:rFonts w:asciiTheme="majorEastAsia" w:eastAsiaTheme="majorEastAsia" w:hAnsiTheme="majorEastAsia" w:hint="eastAsia"/>
                                  <w:bCs/>
                                  <w:sz w:val="22"/>
                                  <w:szCs w:val="22"/>
                                </w:rPr>
                                <w:t>応急処置・緊急搬送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3D5893F5" id="グループ化 387" o:spid="_x0000_s1746" style="position:absolute;left:0;text-align:left;margin-left:52.45pt;margin-top:74.45pt;width:202.5pt;height:33pt;z-index:251706368;mso-height-relative:margin" coordsize="25717,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">
                <v:rect id="正方形/長方形 388" o:spid="_x0000_s1747" style="position:absolute;width:25717;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" filled="f" strokecolor="windowText" strokeweight="1pt">
                  <v:textbox>
                    <w:txbxContent>
                      <w:p w14:paraId="190187D0" w14:textId="77777777" w:rsidR="00EE16AF" w:rsidRPr="00B52B51" w:rsidRDefault="00EE16AF" w:rsidP="00CC7ADA">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sidRPr="00B52B51">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v:textbox>
                </v:rect>
                <v:shape id="テキスト ボックス 389" o:spid="_x0000_s1748" type="#_x0000_t202" style="position:absolute;left:476;top:476;width:2486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" fillcolor="window" stroked="f" strokeweight=".5pt">
                  <v:textbox>
                    <w:txbxContent>
                      <w:p w14:paraId="6AC3E40B" w14:textId="77777777" w:rsidR="00EE16AF" w:rsidRPr="008B149E" w:rsidRDefault="00EE16AF" w:rsidP="00CC7ADA">
                        <w:pPr>
                          <w:jc w:val="center"/>
                          <w:rPr>
                            <w:rFonts w:asciiTheme="majorEastAsia" w:eastAsiaTheme="majorEastAsia" w:hAnsiTheme="majorEastAsia"/>
                            <w:bCs/>
                            <w:sz w:val="22"/>
                            <w:szCs w:val="22"/>
                          </w:rPr>
                        </w:pPr>
                        <w:r w:rsidRPr="008B149E">
                          <w:rPr>
                            <w:rFonts w:asciiTheme="majorEastAsia" w:eastAsiaTheme="majorEastAsia" w:hAnsiTheme="majorEastAsia" w:hint="eastAsia"/>
                            <w:bCs/>
                            <w:sz w:val="22"/>
                            <w:szCs w:val="22"/>
                          </w:rPr>
                          <w:t>応急処置・緊急搬送</w:t>
                        </w:r>
                      </w:p>
                    </w:txbxContent>
                  </v:textbox>
                </v:shape>
              </v:group>
            </w:pict>
          </mc:Fallback>
        </mc:AlternateContent>
      </w:r>
      <w:r w:rsidRPr="00D60F63">
        <w:rPr>
          <w:rFonts w:ascii="ＭＳ ゴシック" w:eastAsia="ＭＳ ゴシック" w:hAnsi="ＭＳ ゴシック" w:cs="Times New Roman"/>
          <w:bCs/>
          <w:noProof/>
        </w:rPr>
        <mc:AlternateContent>
          <mc:Choice Requires="wpg">
            <w:drawing>
              <wp:anchor distT="0" distB="0" distL="114300" distR="114300" simplePos="0" relativeHeight="251707392" behindDoc="0" locked="0" layoutInCell="1" allowOverlap="1" wp14:anchorId="108A6EB5" wp14:editId="29C5DD89">
                <wp:simplePos x="0" y="0"/>
                <wp:positionH relativeFrom="column">
                  <wp:posOffset>4771390</wp:posOffset>
                </wp:positionH>
                <wp:positionV relativeFrom="paragraph">
                  <wp:posOffset>897890</wp:posOffset>
                </wp:positionV>
                <wp:extent cx="2571750" cy="419100"/>
                <wp:effectExtent l="0" t="0" r="19050" b="19050"/>
                <wp:wrapNone/>
                <wp:docPr id="384" name="グループ化 384"/>
                <wp:cNvGraphicFramePr/>
                <a:graphic xmlns:a="http://schemas.openxmlformats.org/drawingml/2006/main">
                  <a:graphicData uri="http://schemas.microsoft.com/office/word/2010/wordprocessingGroup">
                    <wpg:wgp>
                      <wpg:cNvGrpSpPr/>
                      <wpg:grpSpPr>
                        <a:xfrm>
                          <a:off x="0" y="0"/>
                          <a:ext cx="2571750" cy="419100"/>
                          <a:chOff x="0" y="0"/>
                          <a:chExt cx="2571750" cy="419100"/>
                        </a:xfrm>
                      </wpg:grpSpPr>
                      <wps:wsp>
                        <wps:cNvPr id="385" name="正方形/長方形 385"/>
                        <wps:cNvSpPr/>
                        <wps:spPr>
                          <a:xfrm>
                            <a:off x="0" y="0"/>
                            <a:ext cx="2571750" cy="419100"/>
                          </a:xfrm>
                          <a:prstGeom prst="rect">
                            <a:avLst/>
                          </a:prstGeom>
                          <a:noFill/>
                          <a:ln w="12700" cap="flat" cmpd="sng" algn="ctr">
                            <a:solidFill>
                              <a:sysClr val="windowText" lastClr="000000"/>
                            </a:solidFill>
                            <a:prstDash val="solid"/>
                          </a:ln>
                          <a:effectLst/>
                        </wps:spPr>
                        <wps:txbx>
                          <w:txbxContent>
                            <w:p w14:paraId="78105DA6" w14:textId="77777777" w:rsidR="00EE16AF" w:rsidRPr="00B52B51" w:rsidRDefault="00EE16AF" w:rsidP="00CC7ADA">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sidRPr="00B52B51">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6" name="テキスト ボックス 386"/>
                        <wps:cNvSpPr txBox="1"/>
                        <wps:spPr>
                          <a:xfrm>
                            <a:off x="47625" y="47625"/>
                            <a:ext cx="2486025" cy="323850"/>
                          </a:xfrm>
                          <a:prstGeom prst="rect">
                            <a:avLst/>
                          </a:prstGeom>
                          <a:solidFill>
                            <a:sysClr val="window" lastClr="FFFFFF"/>
                          </a:solidFill>
                          <a:ln w="6350">
                            <a:noFill/>
                          </a:ln>
                          <a:effectLst/>
                        </wps:spPr>
                        <wps:txbx>
                          <w:txbxContent>
                            <w:p w14:paraId="26E59979" w14:textId="77777777" w:rsidR="00EE16AF" w:rsidRPr="008B149E" w:rsidRDefault="00EE16AF" w:rsidP="00CC7ADA">
                              <w:pPr>
                                <w:jc w:val="center"/>
                                <w:rPr>
                                  <w:rFonts w:asciiTheme="majorEastAsia" w:eastAsiaTheme="majorEastAsia" w:hAnsiTheme="majorEastAsia"/>
                                  <w:bCs/>
                                  <w:sz w:val="22"/>
                                  <w:szCs w:val="22"/>
                                </w:rPr>
                              </w:pPr>
                              <w:r w:rsidRPr="008B149E">
                                <w:rPr>
                                  <w:rFonts w:asciiTheme="majorEastAsia" w:eastAsiaTheme="majorEastAsia" w:hAnsiTheme="majorEastAsia" w:hint="eastAsia"/>
                                  <w:bCs/>
                                  <w:sz w:val="22"/>
                                  <w:szCs w:val="22"/>
                                </w:rPr>
                                <w:t>応急処置・医務室で休養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108A6EB5" id="グループ化 384" o:spid="_x0000_s1749" style="position:absolute;left:0;text-align:left;margin-left:375.7pt;margin-top:70.7pt;width:202.5pt;height:33pt;z-index:251707392" coordsize="25717,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">
                <v:rect id="正方形/長方形 385" o:spid="_x0000_s1750" style="position:absolute;width:25717;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" filled="f" strokecolor="windowText" strokeweight="1pt">
                  <v:textbox>
                    <w:txbxContent>
                      <w:p w14:paraId="78105DA6" w14:textId="77777777" w:rsidR="00EE16AF" w:rsidRPr="00B52B51" w:rsidRDefault="00EE16AF" w:rsidP="00CC7ADA">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sidRPr="00B52B51">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v:textbox>
                </v:rect>
                <v:shape id="テキスト ボックス 386" o:spid="_x0000_s1751" type="#_x0000_t202" style="position:absolute;left:476;top:476;width:2486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" fillcolor="window" stroked="f" strokeweight=".5pt">
                  <v:textbox>
                    <w:txbxContent>
                      <w:p w14:paraId="26E59979" w14:textId="77777777" w:rsidR="00EE16AF" w:rsidRPr="008B149E" w:rsidRDefault="00EE16AF" w:rsidP="00CC7ADA">
                        <w:pPr>
                          <w:jc w:val="center"/>
                          <w:rPr>
                            <w:rFonts w:asciiTheme="majorEastAsia" w:eastAsiaTheme="majorEastAsia" w:hAnsiTheme="majorEastAsia"/>
                            <w:bCs/>
                            <w:sz w:val="22"/>
                            <w:szCs w:val="22"/>
                          </w:rPr>
                        </w:pPr>
                        <w:r w:rsidRPr="008B149E">
                          <w:rPr>
                            <w:rFonts w:asciiTheme="majorEastAsia" w:eastAsiaTheme="majorEastAsia" w:hAnsiTheme="majorEastAsia" w:hint="eastAsia"/>
                            <w:bCs/>
                            <w:sz w:val="22"/>
                            <w:szCs w:val="22"/>
                          </w:rPr>
                          <w:t>応急処置・医務室で休養</w:t>
                        </w:r>
                      </w:p>
                    </w:txbxContent>
                  </v:textbox>
                </v:shape>
              </v:group>
            </w:pict>
          </mc:Fallback>
        </mc:AlternateContent>
      </w:r>
      <w:r w:rsidRPr="00D60F63">
        <w:rPr>
          <w:rFonts w:ascii="ＭＳ ゴシック" w:eastAsia="ＭＳ ゴシック" w:hAnsi="ＭＳ ゴシック" w:cs="Times New Roman"/>
          <w:bCs/>
          <w:noProof/>
        </w:rPr>
        <mc:AlternateContent>
          <mc:Choice Requires="wpg">
            <w:drawing>
              <wp:anchor distT="0" distB="0" distL="114300" distR="114300" simplePos="0" relativeHeight="251704320" behindDoc="0" locked="0" layoutInCell="1" allowOverlap="1" wp14:anchorId="26D0AB0F" wp14:editId="2E3F3392">
                <wp:simplePos x="0" y="0"/>
                <wp:positionH relativeFrom="column">
                  <wp:posOffset>619125</wp:posOffset>
                </wp:positionH>
                <wp:positionV relativeFrom="paragraph">
                  <wp:posOffset>203200</wp:posOffset>
                </wp:positionV>
                <wp:extent cx="2571750" cy="419100"/>
                <wp:effectExtent l="0" t="0" r="19050" b="19050"/>
                <wp:wrapNone/>
                <wp:docPr id="381" name="グループ化 381"/>
                <wp:cNvGraphicFramePr/>
                <a:graphic xmlns:a="http://schemas.openxmlformats.org/drawingml/2006/main">
                  <a:graphicData uri="http://schemas.microsoft.com/office/word/2010/wordprocessingGroup">
                    <wpg:wgp>
                      <wpg:cNvGrpSpPr/>
                      <wpg:grpSpPr>
                        <a:xfrm>
                          <a:off x="0" y="0"/>
                          <a:ext cx="2571750" cy="419100"/>
                          <a:chOff x="0" y="0"/>
                          <a:chExt cx="2571750" cy="419100"/>
                        </a:xfrm>
                      </wpg:grpSpPr>
                      <wps:wsp>
                        <wps:cNvPr id="382" name="正方形/長方形 382"/>
                        <wps:cNvSpPr/>
                        <wps:spPr>
                          <a:xfrm>
                            <a:off x="0" y="0"/>
                            <a:ext cx="2571750" cy="419100"/>
                          </a:xfrm>
                          <a:prstGeom prst="rect">
                            <a:avLst/>
                          </a:prstGeom>
                          <a:noFill/>
                          <a:ln w="12700" cap="flat" cmpd="sng" algn="ctr">
                            <a:solidFill>
                              <a:sysClr val="windowText" lastClr="000000"/>
                            </a:solidFill>
                            <a:prstDash val="solid"/>
                          </a:ln>
                          <a:effectLst/>
                        </wps:spPr>
                        <wps:txbx>
                          <w:txbxContent>
                            <w:p w14:paraId="513D8DA6" w14:textId="77777777" w:rsidR="00EE16AF" w:rsidRPr="00B52B51" w:rsidRDefault="00EE16AF" w:rsidP="00CC7ADA">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sidRPr="00B52B51">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3" name="テキスト ボックス 383"/>
                        <wps:cNvSpPr txBox="1"/>
                        <wps:spPr>
                          <a:xfrm>
                            <a:off x="47625" y="47625"/>
                            <a:ext cx="2486025" cy="323850"/>
                          </a:xfrm>
                          <a:prstGeom prst="rect">
                            <a:avLst/>
                          </a:prstGeom>
                          <a:solidFill>
                            <a:sysClr val="window" lastClr="FFFFFF"/>
                          </a:solidFill>
                          <a:ln w="6350">
                            <a:noFill/>
                          </a:ln>
                          <a:effectLst/>
                        </wps:spPr>
                        <wps:txbx>
                          <w:txbxContent>
                            <w:p w14:paraId="416FF937" w14:textId="77777777" w:rsidR="00EE16AF" w:rsidRPr="008B149E" w:rsidRDefault="00EE16AF" w:rsidP="00CC7ADA">
                              <w:pPr>
                                <w:jc w:val="center"/>
                                <w:rPr>
                                  <w:rFonts w:asciiTheme="majorEastAsia" w:eastAsiaTheme="majorEastAsia" w:hAnsiTheme="majorEastAsia"/>
                                  <w:bCs/>
                                  <w:sz w:val="22"/>
                                  <w:szCs w:val="22"/>
                                </w:rPr>
                              </w:pPr>
                              <w:r w:rsidRPr="008B149E">
                                <w:rPr>
                                  <w:rFonts w:asciiTheme="majorEastAsia" w:eastAsiaTheme="majorEastAsia" w:hAnsiTheme="majorEastAsia" w:hint="eastAsia"/>
                                  <w:bCs/>
                                  <w:sz w:val="22"/>
                                  <w:szCs w:val="22"/>
                                </w:rPr>
                                <w:t>１１９番通報の場合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26D0AB0F" id="グループ化 381" o:spid="_x0000_s1752" style="position:absolute;left:0;text-align:left;margin-left:48.75pt;margin-top:16pt;width:202.5pt;height:33pt;z-index:251704320" coordsize="25717,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">
                <v:rect id="正方形/長方形 382" o:spid="_x0000_s1753" style="position:absolute;width:25717;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" filled="f" strokecolor="windowText" strokeweight="1pt">
                  <v:textbox>
                    <w:txbxContent>
                      <w:p w14:paraId="513D8DA6" w14:textId="77777777" w:rsidR="00EE16AF" w:rsidRPr="00B52B51" w:rsidRDefault="00EE16AF" w:rsidP="00CC7ADA">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sidRPr="00B52B51">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v:textbox>
                </v:rect>
                <v:shape id="テキスト ボックス 383" o:spid="_x0000_s1754" type="#_x0000_t202" style="position:absolute;left:476;top:476;width:2486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" fillcolor="window" stroked="f" strokeweight=".5pt">
                  <v:textbox>
                    <w:txbxContent>
                      <w:p w14:paraId="416FF937" w14:textId="77777777" w:rsidR="00EE16AF" w:rsidRPr="008B149E" w:rsidRDefault="00EE16AF" w:rsidP="00CC7ADA">
                        <w:pPr>
                          <w:jc w:val="center"/>
                          <w:rPr>
                            <w:rFonts w:asciiTheme="majorEastAsia" w:eastAsiaTheme="majorEastAsia" w:hAnsiTheme="majorEastAsia"/>
                            <w:bCs/>
                            <w:sz w:val="22"/>
                            <w:szCs w:val="22"/>
                          </w:rPr>
                        </w:pPr>
                        <w:r w:rsidRPr="008B149E">
                          <w:rPr>
                            <w:rFonts w:asciiTheme="majorEastAsia" w:eastAsiaTheme="majorEastAsia" w:hAnsiTheme="majorEastAsia" w:hint="eastAsia"/>
                            <w:bCs/>
                            <w:sz w:val="22"/>
                            <w:szCs w:val="22"/>
                          </w:rPr>
                          <w:t>１１９番通報の場合</w:t>
                        </w:r>
                      </w:p>
                    </w:txbxContent>
                  </v:textbox>
                </v:shape>
              </v:group>
            </w:pict>
          </mc:Fallback>
        </mc:AlternateContent>
      </w:r>
      <w:r w:rsidRPr="00D60F63">
        <w:rPr>
          <w:rFonts w:ascii="ＭＳ ゴシック" w:eastAsia="ＭＳ ゴシック" w:hAnsi="ＭＳ ゴシック" w:cs="Times New Roman"/>
          <w:bCs/>
          <w:noProof/>
        </w:rPr>
        <mc:AlternateContent>
          <mc:Choice Requires="wpg">
            <w:drawing>
              <wp:anchor distT="0" distB="0" distL="114300" distR="114300" simplePos="0" relativeHeight="251705344" behindDoc="0" locked="0" layoutInCell="1" allowOverlap="1" wp14:anchorId="49AA28B4" wp14:editId="1FE851DE">
                <wp:simplePos x="0" y="0"/>
                <wp:positionH relativeFrom="column">
                  <wp:posOffset>4771390</wp:posOffset>
                </wp:positionH>
                <wp:positionV relativeFrom="paragraph">
                  <wp:posOffset>155475</wp:posOffset>
                </wp:positionV>
                <wp:extent cx="2571750" cy="419100"/>
                <wp:effectExtent l="0" t="0" r="19050" b="19050"/>
                <wp:wrapNone/>
                <wp:docPr id="378" name="グループ化 378"/>
                <wp:cNvGraphicFramePr/>
                <a:graphic xmlns:a="http://schemas.openxmlformats.org/drawingml/2006/main">
                  <a:graphicData uri="http://schemas.microsoft.com/office/word/2010/wordprocessingGroup">
                    <wpg:wgp>
                      <wpg:cNvGrpSpPr/>
                      <wpg:grpSpPr>
                        <a:xfrm>
                          <a:off x="0" y="0"/>
                          <a:ext cx="2571750" cy="419100"/>
                          <a:chOff x="0" y="0"/>
                          <a:chExt cx="2571750" cy="419100"/>
                        </a:xfrm>
                      </wpg:grpSpPr>
                      <wps:wsp>
                        <wps:cNvPr id="379" name="正方形/長方形 379"/>
                        <wps:cNvSpPr/>
                        <wps:spPr>
                          <a:xfrm>
                            <a:off x="0" y="0"/>
                            <a:ext cx="2571750" cy="419100"/>
                          </a:xfrm>
                          <a:prstGeom prst="rect">
                            <a:avLst/>
                          </a:prstGeom>
                          <a:noFill/>
                          <a:ln w="12700" cap="flat" cmpd="sng" algn="ctr">
                            <a:solidFill>
                              <a:sysClr val="windowText" lastClr="000000"/>
                            </a:solidFill>
                            <a:prstDash val="solid"/>
                          </a:ln>
                          <a:effectLst/>
                        </wps:spPr>
                        <wps:txbx>
                          <w:txbxContent>
                            <w:p w14:paraId="7FB879A2" w14:textId="77777777" w:rsidR="00EE16AF" w:rsidRPr="00B52B51" w:rsidRDefault="00EE16AF" w:rsidP="00CC7ADA">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sidRPr="00B52B51">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0" name="テキスト ボックス 380"/>
                        <wps:cNvSpPr txBox="1"/>
                        <wps:spPr>
                          <a:xfrm>
                            <a:off x="47625" y="47625"/>
                            <a:ext cx="2486025" cy="323850"/>
                          </a:xfrm>
                          <a:prstGeom prst="rect">
                            <a:avLst/>
                          </a:prstGeom>
                          <a:solidFill>
                            <a:sysClr val="window" lastClr="FFFFFF"/>
                          </a:solidFill>
                          <a:ln w="6350">
                            <a:noFill/>
                          </a:ln>
                          <a:effectLst/>
                        </wps:spPr>
                        <wps:txbx>
                          <w:txbxContent>
                            <w:p w14:paraId="631F4711" w14:textId="77777777" w:rsidR="00EE16AF" w:rsidRPr="008B149E" w:rsidRDefault="00EE16AF" w:rsidP="00CC7ADA">
                              <w:pPr>
                                <w:jc w:val="center"/>
                                <w:rPr>
                                  <w:rFonts w:asciiTheme="majorEastAsia" w:eastAsiaTheme="majorEastAsia" w:hAnsiTheme="majorEastAsia"/>
                                  <w:bCs/>
                                  <w:sz w:val="22"/>
                                  <w:szCs w:val="22"/>
                                </w:rPr>
                              </w:pPr>
                              <w:r w:rsidRPr="008B149E">
                                <w:rPr>
                                  <w:rFonts w:asciiTheme="majorEastAsia" w:eastAsiaTheme="majorEastAsia" w:hAnsiTheme="majorEastAsia" w:hint="eastAsia"/>
                                  <w:bCs/>
                                  <w:sz w:val="22"/>
                                  <w:szCs w:val="22"/>
                                </w:rPr>
                                <w:t>医務室対応の場合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9AA28B4" id="グループ化 378" o:spid="_x0000_s1755" style="position:absolute;left:0;text-align:left;margin-left:375.7pt;margin-top:12.25pt;width:202.5pt;height:33pt;z-index:251705344" coordsize="25717,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">
                <v:rect id="正方形/長方形 379" o:spid="_x0000_s1756" style="position:absolute;width:25717;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" filled="f" strokecolor="windowText" strokeweight="1pt">
                  <v:textbox>
                    <w:txbxContent>
                      <w:p w14:paraId="7FB879A2" w14:textId="77777777" w:rsidR="00EE16AF" w:rsidRPr="00B52B51" w:rsidRDefault="00EE16AF" w:rsidP="00CC7ADA">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sidRPr="00B52B51">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v:textbox>
                </v:rect>
                <v:shape id="テキスト ボックス 380" o:spid="_x0000_s1757" type="#_x0000_t202" style="position:absolute;left:476;top:476;width:2486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" fillcolor="window" stroked="f" strokeweight=".5pt">
                  <v:textbox>
                    <w:txbxContent>
                      <w:p w14:paraId="631F4711" w14:textId="77777777" w:rsidR="00EE16AF" w:rsidRPr="008B149E" w:rsidRDefault="00EE16AF" w:rsidP="00CC7ADA">
                        <w:pPr>
                          <w:jc w:val="center"/>
                          <w:rPr>
                            <w:rFonts w:asciiTheme="majorEastAsia" w:eastAsiaTheme="majorEastAsia" w:hAnsiTheme="majorEastAsia"/>
                            <w:bCs/>
                            <w:sz w:val="22"/>
                            <w:szCs w:val="22"/>
                          </w:rPr>
                        </w:pPr>
                        <w:r w:rsidRPr="008B149E">
                          <w:rPr>
                            <w:rFonts w:asciiTheme="majorEastAsia" w:eastAsiaTheme="majorEastAsia" w:hAnsiTheme="majorEastAsia" w:hint="eastAsia"/>
                            <w:bCs/>
                            <w:sz w:val="22"/>
                            <w:szCs w:val="22"/>
                          </w:rPr>
                          <w:t>医務室対応の場合</w:t>
                        </w:r>
                      </w:p>
                    </w:txbxContent>
                  </v:textbox>
                </v:shape>
              </v:group>
            </w:pict>
          </mc:Fallback>
        </mc:AlternateContent>
      </w:r>
    </w:p>
    <w:p w14:paraId="356C9EBA" w14:textId="77777777" w:rsidR="00CC7ADA" w:rsidRPr="00D60F63" w:rsidRDefault="00CC7ADA" w:rsidP="00CC7ADA">
      <w:pPr>
        <w:spacing w:line="360" w:lineRule="exact"/>
        <w:ind w:left="660"/>
        <w:rPr>
          <w:rFonts w:ascii="ＭＳ ゴシック" w:eastAsia="ＭＳ ゴシック" w:hAnsi="ＭＳ ゴシック" w:cs="Times New Roman"/>
          <w:bCs/>
        </w:rPr>
      </w:pPr>
    </w:p>
    <w:p w14:paraId="23120EA1" w14:textId="77777777" w:rsidR="00CC7ADA" w:rsidRPr="00D60F63" w:rsidRDefault="00CC7ADA" w:rsidP="00CC7ADA">
      <w:pPr>
        <w:spacing w:line="360" w:lineRule="exact"/>
        <w:ind w:left="660"/>
        <w:rPr>
          <w:rFonts w:ascii="ＭＳ ゴシック" w:eastAsia="ＭＳ ゴシック" w:hAnsi="ＭＳ ゴシック" w:cs="Times New Roman"/>
          <w:bCs/>
        </w:rPr>
      </w:pPr>
      <w:r w:rsidRPr="00D60F63">
        <w:rPr>
          <w:rFonts w:ascii="ＭＳ ゴシック" w:eastAsia="ＭＳ ゴシック" w:hAnsi="ＭＳ ゴシック" w:cs="Times New Roman"/>
          <w:bCs/>
          <w:noProof/>
        </w:rPr>
        <mc:AlternateContent>
          <mc:Choice Requires="wps">
            <w:drawing>
              <wp:anchor distT="0" distB="0" distL="114300" distR="114300" simplePos="0" relativeHeight="251719680" behindDoc="0" locked="0" layoutInCell="1" allowOverlap="1" wp14:anchorId="2E996846" wp14:editId="4E4208DD">
                <wp:simplePos x="0" y="0"/>
                <wp:positionH relativeFrom="column">
                  <wp:posOffset>6097905</wp:posOffset>
                </wp:positionH>
                <wp:positionV relativeFrom="paragraph">
                  <wp:posOffset>119380</wp:posOffset>
                </wp:positionV>
                <wp:extent cx="0" cy="342900"/>
                <wp:effectExtent l="0" t="0" r="19050" b="19050"/>
                <wp:wrapNone/>
                <wp:docPr id="256" name="カギ線コネクタ 256"/>
                <wp:cNvGraphicFramePr/>
                <a:graphic xmlns:a="http://schemas.openxmlformats.org/drawingml/2006/main">
                  <a:graphicData uri="http://schemas.microsoft.com/office/word/2010/wordprocessingShape">
                    <wps:wsp>
                      <wps:cNvCnPr/>
                      <wps:spPr>
                        <a:xfrm>
                          <a:off x="0" y="0"/>
                          <a:ext cx="0" cy="342900"/>
                        </a:xfrm>
                        <a:prstGeom prst="bentConnector3">
                          <a:avLst/>
                        </a:prstGeom>
                        <a:noFill/>
                        <a:ln w="12700" cap="flat" cmpd="sng" algn="ctr">
                          <a:solidFill>
                            <a:sysClr val="windowText" lastClr="000000"/>
                          </a:solidFill>
                          <a:prstDash val="solid"/>
                        </a:ln>
                        <a:effectLst/>
                      </wps:spPr>
                      <wps:bodyPr/>
                    </wps:wsp>
                  </a:graphicData>
                </a:graphic>
              </wp:anchor>
            </w:drawing>
          </mc:Choice>
          <mc:Fallback>
            <w:pict>
              <v:shape w14:anchorId="5E0D23DE" id="カギ線コネクタ 256" o:spid="_x0000_s1026" type="#_x0000_t34" style="position:absolute;left:0;text-align:left;margin-left:480.15pt;margin-top:9.4pt;width:0;height:27pt;z-index:2517196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" strokecolor="windowText" strokeweight="1pt"/>
            </w:pict>
          </mc:Fallback>
        </mc:AlternateContent>
      </w:r>
      <w:r w:rsidRPr="00D60F63">
        <w:rPr>
          <w:rFonts w:ascii="ＭＳ ゴシック" w:eastAsia="ＭＳ ゴシック" w:hAnsi="ＭＳ ゴシック" w:cs="Times New Roman"/>
          <w:bCs/>
          <w:noProof/>
        </w:rPr>
        <mc:AlternateContent>
          <mc:Choice Requires="wps">
            <w:drawing>
              <wp:anchor distT="0" distB="0" distL="114300" distR="114300" simplePos="0" relativeHeight="251713536" behindDoc="0" locked="0" layoutInCell="1" allowOverlap="1" wp14:anchorId="565AF268" wp14:editId="7A125DBD">
                <wp:simplePos x="0" y="0"/>
                <wp:positionH relativeFrom="column">
                  <wp:posOffset>1856740</wp:posOffset>
                </wp:positionH>
                <wp:positionV relativeFrom="paragraph">
                  <wp:posOffset>155475</wp:posOffset>
                </wp:positionV>
                <wp:extent cx="0" cy="333375"/>
                <wp:effectExtent l="0" t="0" r="19050" b="9525"/>
                <wp:wrapNone/>
                <wp:docPr id="306" name="カギ線コネクタ 306"/>
                <wp:cNvGraphicFramePr/>
                <a:graphic xmlns:a="http://schemas.openxmlformats.org/drawingml/2006/main">
                  <a:graphicData uri="http://schemas.microsoft.com/office/word/2010/wordprocessingShape">
                    <wps:wsp>
                      <wps:cNvCnPr/>
                      <wps:spPr>
                        <a:xfrm>
                          <a:off x="0" y="0"/>
                          <a:ext cx="0" cy="333375"/>
                        </a:xfrm>
                        <a:prstGeom prst="bentConnector3">
                          <a:avLst/>
                        </a:prstGeom>
                        <a:noFill/>
                        <a:ln w="12700" cap="flat" cmpd="sng" algn="ctr">
                          <a:solidFill>
                            <a:sysClr val="windowText" lastClr="000000"/>
                          </a:solidFill>
                          <a:prstDash val="solid"/>
                        </a:ln>
                        <a:effectLst/>
                      </wps:spPr>
                      <wps:bodyPr/>
                    </wps:wsp>
                  </a:graphicData>
                </a:graphic>
              </wp:anchor>
            </w:drawing>
          </mc:Choice>
          <mc:Fallback>
            <w:pict>
              <v:shape w14:anchorId="70DF6E86" id="カギ線コネクタ 306" o:spid="_x0000_s1026" type="#_x0000_t34" style="position:absolute;left:0;text-align:left;margin-left:146.2pt;margin-top:12.25pt;width:0;height:26.25pt;z-index:2517135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" strokecolor="windowText" strokeweight="1pt"/>
            </w:pict>
          </mc:Fallback>
        </mc:AlternateContent>
      </w:r>
    </w:p>
    <w:p w14:paraId="06C7EDCA" w14:textId="77777777" w:rsidR="00CC7ADA" w:rsidRPr="00D60F63" w:rsidRDefault="00CC7ADA" w:rsidP="00CC7ADA">
      <w:pPr>
        <w:spacing w:line="360" w:lineRule="exact"/>
        <w:ind w:left="660"/>
        <w:rPr>
          <w:rFonts w:ascii="ＭＳ ゴシック" w:eastAsia="ＭＳ ゴシック" w:hAnsi="ＭＳ ゴシック" w:cs="Times New Roman"/>
          <w:bCs/>
        </w:rPr>
      </w:pPr>
    </w:p>
    <w:p w14:paraId="3EFA13CF" w14:textId="77777777" w:rsidR="00CC7ADA" w:rsidRPr="00D60F63" w:rsidRDefault="00CC7ADA" w:rsidP="00CC7ADA">
      <w:pPr>
        <w:spacing w:line="360" w:lineRule="exact"/>
        <w:ind w:left="660"/>
        <w:rPr>
          <w:rFonts w:ascii="ＭＳ ゴシック" w:eastAsia="ＭＳ ゴシック" w:hAnsi="ＭＳ ゴシック" w:cs="Times New Roman"/>
          <w:bCs/>
        </w:rPr>
      </w:pPr>
    </w:p>
    <w:p w14:paraId="1AD6B33C" w14:textId="77777777" w:rsidR="00CC7ADA" w:rsidRPr="00D60F63" w:rsidRDefault="00CC7ADA" w:rsidP="00CC7ADA">
      <w:pPr>
        <w:spacing w:line="360" w:lineRule="exact"/>
        <w:ind w:left="660"/>
        <w:rPr>
          <w:rFonts w:ascii="ＭＳ ゴシック" w:eastAsia="ＭＳ ゴシック" w:hAnsi="ＭＳ ゴシック" w:cs="Times New Roman"/>
          <w:bCs/>
        </w:rPr>
      </w:pPr>
    </w:p>
    <w:p w14:paraId="39A6BFC4" w14:textId="77777777" w:rsidR="00CC7ADA" w:rsidRPr="00D60F63" w:rsidRDefault="00CC7ADA" w:rsidP="00CC7ADA">
      <w:pPr>
        <w:spacing w:line="360" w:lineRule="exact"/>
        <w:ind w:left="660"/>
        <w:rPr>
          <w:rFonts w:ascii="ＭＳ ゴシック" w:eastAsia="ＭＳ ゴシック" w:hAnsi="ＭＳ ゴシック" w:cs="Times New Roman"/>
          <w:bCs/>
        </w:rPr>
      </w:pPr>
    </w:p>
    <w:p w14:paraId="4D179A2B" w14:textId="77777777" w:rsidR="00CC7ADA" w:rsidRPr="00D60F63" w:rsidRDefault="00CC7ADA" w:rsidP="00CC7ADA">
      <w:pPr>
        <w:spacing w:line="360" w:lineRule="exact"/>
        <w:ind w:left="660"/>
        <w:rPr>
          <w:rFonts w:ascii="ＭＳ ゴシック" w:eastAsia="ＭＳ ゴシック" w:hAnsi="ＭＳ ゴシック" w:cs="Times New Roman"/>
          <w:bCs/>
        </w:rPr>
      </w:pPr>
    </w:p>
    <w:p w14:paraId="1D8246E7" w14:textId="77777777" w:rsidR="00CC7ADA" w:rsidRPr="00D60F63" w:rsidRDefault="00CC7ADA" w:rsidP="00CC7ADA">
      <w:pPr>
        <w:spacing w:line="360" w:lineRule="exact"/>
        <w:ind w:left="660"/>
        <w:rPr>
          <w:rFonts w:ascii="ＭＳ ゴシック" w:eastAsia="ＭＳ ゴシック" w:hAnsi="ＭＳ ゴシック" w:cs="Times New Roman"/>
          <w:bCs/>
        </w:rPr>
      </w:pPr>
    </w:p>
    <w:p w14:paraId="29E6D93F" w14:textId="77777777" w:rsidR="00CC7ADA" w:rsidRPr="00D60F63" w:rsidRDefault="00CC7ADA" w:rsidP="00CC7ADA">
      <w:pPr>
        <w:spacing w:line="360" w:lineRule="exact"/>
        <w:rPr>
          <w:rFonts w:ascii="ＭＳ ゴシック" w:eastAsia="ＭＳ ゴシック" w:hAnsi="ＭＳ ゴシック" w:cs="Times New Roman"/>
          <w:bCs/>
        </w:rPr>
      </w:pPr>
    </w:p>
    <w:p w14:paraId="18290AC0" w14:textId="77777777" w:rsidR="00CC7ADA" w:rsidRPr="00D60F63" w:rsidRDefault="00CC7ADA" w:rsidP="00CC7ADA">
      <w:pPr>
        <w:spacing w:line="360" w:lineRule="exact"/>
        <w:ind w:left="660"/>
        <w:rPr>
          <w:rFonts w:ascii="ＭＳ ゴシック" w:eastAsia="ＭＳ ゴシック" w:hAnsi="ＭＳ ゴシック" w:cs="Times New Roman"/>
          <w:bCs/>
        </w:rPr>
      </w:pPr>
    </w:p>
    <w:p w14:paraId="798E1873" w14:textId="77777777" w:rsidR="00CC7ADA" w:rsidRPr="00D60F63" w:rsidRDefault="00CC7ADA" w:rsidP="00CC7ADA">
      <w:pPr>
        <w:spacing w:line="360" w:lineRule="exact"/>
        <w:ind w:left="660"/>
        <w:rPr>
          <w:rFonts w:ascii="ＭＳ ゴシック" w:eastAsia="ＭＳ ゴシック" w:hAnsi="ＭＳ ゴシック" w:cs="Times New Roman"/>
          <w:bCs/>
        </w:rPr>
      </w:pPr>
      <w:r w:rsidRPr="00D60F63">
        <w:rPr>
          <w:rFonts w:ascii="ＭＳ ゴシック" w:eastAsia="ＭＳ ゴシック" w:hAnsi="ＭＳ ゴシック" w:cs="Times New Roman" w:hint="eastAsia"/>
          <w:bCs/>
        </w:rPr>
        <w:t>＊緊急連絡先番号　　　○○○－○○○○－○○○○　　実行委員長　○○　○○</w:t>
      </w:r>
    </w:p>
    <w:p w14:paraId="5B4CF687" w14:textId="77777777" w:rsidR="00CC7ADA" w:rsidRPr="00D60F63" w:rsidRDefault="00CC7ADA" w:rsidP="00CC7ADA">
      <w:pPr>
        <w:widowControl/>
        <w:jc w:val="left"/>
        <w:rPr>
          <w:rFonts w:ascii="ＭＳ ゴシック" w:eastAsia="ＭＳ ゴシック" w:hAnsi="ＭＳ ゴシック" w:cs="Times New Roman"/>
          <w:bCs/>
        </w:rPr>
      </w:pPr>
      <w:r w:rsidRPr="00D60F63">
        <w:rPr>
          <w:rFonts w:ascii="ＭＳ ゴシック" w:eastAsia="ＭＳ ゴシック" w:hAnsi="ＭＳ ゴシック" w:cs="Times New Roman"/>
          <w:bCs/>
        </w:rPr>
        <w:br w:type="page"/>
      </w:r>
    </w:p>
    <w:p w14:paraId="329A7189" w14:textId="77777777" w:rsidR="00CC7ADA" w:rsidRPr="00D60F63" w:rsidRDefault="00CC7ADA" w:rsidP="00CC7ADA">
      <w:pPr>
        <w:numPr>
          <w:ilvl w:val="0"/>
          <w:numId w:val="22"/>
        </w:numPr>
        <w:suppressAutoHyphens/>
        <w:spacing w:line="276" w:lineRule="auto"/>
        <w:rPr>
          <w:rFonts w:ascii="ＭＳ ゴシック" w:eastAsia="ＭＳ ゴシック" w:hAnsi="ＭＳ ゴシック" w:cs="Times New Roman"/>
          <w:bCs/>
        </w:rPr>
      </w:pPr>
      <w:r w:rsidRPr="00D60F63">
        <w:rPr>
          <w:rFonts w:ascii="ＭＳ ゴシック" w:eastAsia="ＭＳ ゴシック" w:hAnsi="ＭＳ ゴシック" w:cs="Times New Roman" w:hint="eastAsia"/>
          <w:bCs/>
        </w:rPr>
        <w:t>自然災害（台風・大雨・洪水・雷・地震等）が発生した場合</w:t>
      </w:r>
    </w:p>
    <w:p w14:paraId="6A025C19" w14:textId="77777777" w:rsidR="00CC7ADA" w:rsidRPr="00D60F63" w:rsidRDefault="00CC7ADA" w:rsidP="00CC7ADA">
      <w:pPr>
        <w:numPr>
          <w:ilvl w:val="1"/>
          <w:numId w:val="22"/>
        </w:numPr>
        <w:suppressAutoHyphens/>
        <w:spacing w:line="276" w:lineRule="auto"/>
        <w:rPr>
          <w:rFonts w:ascii="ＭＳ ゴシック" w:eastAsia="ＭＳ ゴシック" w:hAnsi="ＭＳ ゴシック" w:cs="Times New Roman"/>
          <w:bCs/>
        </w:rPr>
      </w:pPr>
      <w:r w:rsidRPr="00D60F63">
        <w:rPr>
          <w:rFonts w:ascii="ＭＳ ゴシック" w:eastAsia="ＭＳ ゴシック" w:hAnsi="ＭＳ ゴシック" w:cs="Times New Roman" w:hint="eastAsia"/>
          <w:bCs/>
        </w:rPr>
        <w:t>事業前日の天気予報等で異常気象の恐れが報じられている場合は、大会会長・実行委員長・日本商工会議所青年部正副会長・専務と協議の上、　大会会長の判断で中止等の決定を下す。</w:t>
      </w:r>
    </w:p>
    <w:p w14:paraId="77942849" w14:textId="77777777" w:rsidR="00CC7ADA" w:rsidRPr="00D60F63" w:rsidRDefault="00CC7ADA" w:rsidP="00CC7ADA">
      <w:pPr>
        <w:numPr>
          <w:ilvl w:val="1"/>
          <w:numId w:val="22"/>
        </w:numPr>
        <w:suppressAutoHyphens/>
        <w:spacing w:line="276" w:lineRule="auto"/>
        <w:rPr>
          <w:rFonts w:ascii="ＭＳ ゴシック" w:eastAsia="ＭＳ ゴシック" w:hAnsi="ＭＳ ゴシック" w:cs="Times New Roman"/>
          <w:bCs/>
        </w:rPr>
      </w:pPr>
      <w:r w:rsidRPr="00D60F63">
        <w:rPr>
          <w:rFonts w:ascii="ＭＳ ゴシック" w:eastAsia="ＭＳ ゴシック" w:hAnsi="ＭＳ ゴシック" w:cs="Times New Roman" w:hint="eastAsia"/>
          <w:bCs/>
        </w:rPr>
        <w:t>大会実施中に自然災害が発生した場合は、下記事項を直ちに実施し、大会参加者の安全確保を速やかに行います。</w:t>
      </w:r>
    </w:p>
    <w:p w14:paraId="09DA665E" w14:textId="77777777" w:rsidR="00CC7ADA" w:rsidRPr="00D60F63" w:rsidRDefault="00CC7ADA" w:rsidP="00CC7ADA">
      <w:pPr>
        <w:spacing w:line="276" w:lineRule="auto"/>
        <w:ind w:leftChars="400" w:left="840"/>
        <w:rPr>
          <w:rFonts w:ascii="ＭＳ ゴシック" w:eastAsia="ＭＳ ゴシック" w:hAnsi="ＭＳ ゴシック" w:cs="Times New Roman"/>
          <w:bCs/>
        </w:rPr>
      </w:pPr>
    </w:p>
    <w:p w14:paraId="1A95E2B7" w14:textId="77777777" w:rsidR="00CC7ADA" w:rsidRPr="00D60F63" w:rsidRDefault="00CC7ADA" w:rsidP="00CC7ADA">
      <w:pPr>
        <w:spacing w:line="276" w:lineRule="auto"/>
        <w:ind w:left="1020"/>
        <w:rPr>
          <w:rFonts w:ascii="ＭＳ ゴシック" w:eastAsia="ＭＳ ゴシック" w:hAnsi="ＭＳ ゴシック" w:cs="Times New Roman"/>
          <w:bCs/>
        </w:rPr>
      </w:pPr>
      <w:r w:rsidRPr="00D60F63">
        <w:rPr>
          <w:rFonts w:ascii="ＭＳ ゴシック" w:eastAsia="ＭＳ ゴシック" w:hAnsi="ＭＳ ゴシック" w:cs="Times New Roman" w:hint="eastAsia"/>
          <w:bCs/>
        </w:rPr>
        <w:t>＜突発的な地震が発生した場合＞</w:t>
      </w:r>
    </w:p>
    <w:p w14:paraId="032753A9" w14:textId="77777777" w:rsidR="00CC7ADA" w:rsidRPr="00D60F63" w:rsidRDefault="00CC7ADA" w:rsidP="00CC7ADA">
      <w:pPr>
        <w:spacing w:line="276" w:lineRule="auto"/>
        <w:ind w:left="1020"/>
        <w:rPr>
          <w:rFonts w:ascii="ＭＳ ゴシック" w:eastAsia="ＭＳ ゴシック" w:hAnsi="ＭＳ ゴシック" w:cs="Times New Roman"/>
          <w:bCs/>
        </w:rPr>
      </w:pPr>
      <w:r w:rsidRPr="00D60F63">
        <w:rPr>
          <w:rFonts w:ascii="ＭＳ ゴシック" w:eastAsia="ＭＳ ゴシック" w:hAnsi="ＭＳ ゴシック" w:cs="Times New Roman" w:hint="eastAsia"/>
          <w:bCs/>
        </w:rPr>
        <w:t xml:space="preserve">　突発的な地震が発生した場合は、震度に応じて下記の通りに対応します。</w:t>
      </w:r>
    </w:p>
    <w:tbl>
      <w:tblPr>
        <w:tblStyle w:val="220"/>
        <w:tblpPr w:leftFromText="142" w:rightFromText="142" w:vertAnchor="page" w:horzAnchor="page" w:tblpX="1189" w:tblpY="3601"/>
        <w:tblW w:w="0" w:type="auto"/>
        <w:tblLook w:val="04A0" w:firstRow="1" w:lastRow="0" w:firstColumn="1" w:lastColumn="0" w:noHBand="0" w:noVBand="1"/>
      </w:tblPr>
      <w:tblGrid>
        <w:gridCol w:w="1897"/>
        <w:gridCol w:w="12663"/>
      </w:tblGrid>
      <w:tr w:rsidR="00D60F63" w:rsidRPr="00D60F63" w14:paraId="376751F0" w14:textId="77777777" w:rsidTr="007158CB">
        <w:trPr>
          <w:trHeight w:val="555"/>
        </w:trPr>
        <w:tc>
          <w:tcPr>
            <w:tcW w:w="1951" w:type="dxa"/>
            <w:vAlign w:val="center"/>
          </w:tcPr>
          <w:p w14:paraId="16C13152" w14:textId="77777777" w:rsidR="00CC7ADA" w:rsidRPr="00D60F63" w:rsidRDefault="00CC7ADA" w:rsidP="00CC7ADA">
            <w:pPr>
              <w:spacing w:line="276" w:lineRule="auto"/>
              <w:rPr>
                <w:rFonts w:ascii="ＭＳ ゴシック" w:eastAsia="ＭＳ ゴシック" w:hAnsi="ＭＳ ゴシック"/>
                <w:bCs/>
              </w:rPr>
            </w:pPr>
            <w:r w:rsidRPr="00D60F63">
              <w:rPr>
                <w:rFonts w:ascii="ＭＳ ゴシック" w:eastAsia="ＭＳ ゴシック" w:hAnsi="ＭＳ ゴシック" w:hint="eastAsia"/>
                <w:bCs/>
              </w:rPr>
              <w:t>震度３以下：</w:t>
            </w:r>
          </w:p>
        </w:tc>
        <w:tc>
          <w:tcPr>
            <w:tcW w:w="13173" w:type="dxa"/>
            <w:vAlign w:val="center"/>
          </w:tcPr>
          <w:p w14:paraId="0C8DCFBE" w14:textId="77777777" w:rsidR="00CC7ADA" w:rsidRPr="00D60F63" w:rsidRDefault="00CC7ADA" w:rsidP="00CC7ADA">
            <w:pPr>
              <w:spacing w:line="276" w:lineRule="auto"/>
              <w:rPr>
                <w:rFonts w:ascii="ＭＳ ゴシック" w:eastAsia="ＭＳ ゴシック" w:hAnsi="ＭＳ ゴシック"/>
                <w:bCs/>
              </w:rPr>
            </w:pPr>
            <w:r w:rsidRPr="00D60F63">
              <w:rPr>
                <w:rFonts w:ascii="ＭＳ ゴシック" w:eastAsia="ＭＳ ゴシック" w:hAnsi="ＭＳ ゴシック" w:hint="eastAsia"/>
                <w:bCs/>
              </w:rPr>
              <w:t>活動施設点検・活動場所点検・ケガ人の有無等を確認後、大会を再開します。</w:t>
            </w:r>
          </w:p>
        </w:tc>
      </w:tr>
      <w:tr w:rsidR="00D60F63" w:rsidRPr="00D60F63" w14:paraId="0F596467" w14:textId="77777777" w:rsidTr="007158CB">
        <w:trPr>
          <w:trHeight w:val="549"/>
        </w:trPr>
        <w:tc>
          <w:tcPr>
            <w:tcW w:w="1951" w:type="dxa"/>
            <w:vAlign w:val="center"/>
          </w:tcPr>
          <w:p w14:paraId="11BF3A95" w14:textId="77777777" w:rsidR="00CC7ADA" w:rsidRPr="00D60F63" w:rsidRDefault="00CC7ADA" w:rsidP="00CC7ADA">
            <w:pPr>
              <w:spacing w:line="276" w:lineRule="auto"/>
              <w:rPr>
                <w:rFonts w:ascii="ＭＳ ゴシック" w:eastAsia="ＭＳ ゴシック" w:hAnsi="ＭＳ ゴシック"/>
                <w:bCs/>
              </w:rPr>
            </w:pPr>
            <w:r w:rsidRPr="00D60F63">
              <w:rPr>
                <w:rFonts w:ascii="ＭＳ ゴシック" w:eastAsia="ＭＳ ゴシック" w:hAnsi="ＭＳ ゴシック" w:hint="eastAsia"/>
                <w:bCs/>
              </w:rPr>
              <w:t>震度４～５：</w:t>
            </w:r>
          </w:p>
        </w:tc>
        <w:tc>
          <w:tcPr>
            <w:tcW w:w="13173" w:type="dxa"/>
            <w:vAlign w:val="center"/>
          </w:tcPr>
          <w:p w14:paraId="70372A29" w14:textId="77777777" w:rsidR="00CC7ADA" w:rsidRPr="00D60F63" w:rsidRDefault="00CC7ADA" w:rsidP="00CC7ADA">
            <w:pPr>
              <w:spacing w:line="276" w:lineRule="auto"/>
              <w:rPr>
                <w:rFonts w:ascii="ＭＳ ゴシック" w:eastAsia="ＭＳ ゴシック" w:hAnsi="ＭＳ ゴシック"/>
                <w:bCs/>
              </w:rPr>
            </w:pPr>
            <w:r w:rsidRPr="00D60F63">
              <w:rPr>
                <w:rFonts w:ascii="ＭＳ ゴシック" w:eastAsia="ＭＳ ゴシック" w:hAnsi="ＭＳ ゴシック" w:hint="eastAsia"/>
                <w:bCs/>
              </w:rPr>
              <w:t>一旦大会を中断し、施設異常・周辺異常・ケガ人の有無等の確認を行い、異常なしと判断した場合は大会を再開します。</w:t>
            </w:r>
          </w:p>
        </w:tc>
      </w:tr>
      <w:tr w:rsidR="00D60F63" w:rsidRPr="00D60F63" w14:paraId="7D204FC4" w14:textId="77777777" w:rsidTr="007158CB">
        <w:trPr>
          <w:trHeight w:val="571"/>
        </w:trPr>
        <w:tc>
          <w:tcPr>
            <w:tcW w:w="1951" w:type="dxa"/>
            <w:vAlign w:val="center"/>
          </w:tcPr>
          <w:p w14:paraId="736D807B" w14:textId="77777777" w:rsidR="00CC7ADA" w:rsidRPr="00D60F63" w:rsidRDefault="00CC7ADA" w:rsidP="00CC7ADA">
            <w:pPr>
              <w:spacing w:line="276" w:lineRule="auto"/>
              <w:rPr>
                <w:rFonts w:ascii="ＭＳ ゴシック" w:eastAsia="ＭＳ ゴシック" w:hAnsi="ＭＳ ゴシック"/>
                <w:bCs/>
              </w:rPr>
            </w:pPr>
            <w:r w:rsidRPr="00D60F63">
              <w:rPr>
                <w:rFonts w:ascii="ＭＳ ゴシック" w:eastAsia="ＭＳ ゴシック" w:hAnsi="ＭＳ ゴシック" w:hint="eastAsia"/>
                <w:bCs/>
              </w:rPr>
              <w:t>震度６以上：</w:t>
            </w:r>
          </w:p>
        </w:tc>
        <w:tc>
          <w:tcPr>
            <w:tcW w:w="13173" w:type="dxa"/>
            <w:vAlign w:val="center"/>
          </w:tcPr>
          <w:p w14:paraId="4AE6F04F" w14:textId="77777777" w:rsidR="00CC7ADA" w:rsidRPr="00D60F63" w:rsidRDefault="00CC7ADA" w:rsidP="00CC7ADA">
            <w:pPr>
              <w:spacing w:line="276" w:lineRule="auto"/>
              <w:rPr>
                <w:rFonts w:ascii="ＭＳ ゴシック" w:eastAsia="ＭＳ ゴシック" w:hAnsi="ＭＳ ゴシック"/>
                <w:bCs/>
              </w:rPr>
            </w:pPr>
            <w:r w:rsidRPr="00D60F63">
              <w:rPr>
                <w:rFonts w:ascii="ＭＳ ゴシック" w:eastAsia="ＭＳ ゴシック" w:hAnsi="ＭＳ ゴシック" w:hint="eastAsia"/>
                <w:bCs/>
              </w:rPr>
              <w:t>一旦大会を中断し、施設異常・周辺異常・ケガ人の有無等の確認を行い、必要あれば避難場所に誘導します。</w:t>
            </w:r>
          </w:p>
          <w:p w14:paraId="189DE9D5" w14:textId="77777777" w:rsidR="00CC7ADA" w:rsidRPr="00D60F63" w:rsidRDefault="00CC7ADA" w:rsidP="00CC7ADA">
            <w:pPr>
              <w:spacing w:line="276" w:lineRule="auto"/>
              <w:rPr>
                <w:rFonts w:ascii="ＭＳ ゴシック" w:eastAsia="ＭＳ ゴシック" w:hAnsi="ＭＳ ゴシック"/>
                <w:bCs/>
              </w:rPr>
            </w:pPr>
            <w:r w:rsidRPr="00D60F63">
              <w:rPr>
                <w:rFonts w:ascii="ＭＳ ゴシック" w:eastAsia="ＭＳ ゴシック" w:hAnsi="ＭＳ ゴシック" w:hint="eastAsia"/>
                <w:bCs/>
              </w:rPr>
              <w:t>異常なしと判断された場合でも関係機関と協議の上、危険と思われる場合には中止とします。</w:t>
            </w:r>
          </w:p>
        </w:tc>
      </w:tr>
    </w:tbl>
    <w:p w14:paraId="5BA105AB" w14:textId="77777777" w:rsidR="00CC7ADA" w:rsidRPr="00D60F63" w:rsidRDefault="00CC7ADA" w:rsidP="00CC7ADA">
      <w:pPr>
        <w:spacing w:line="276" w:lineRule="auto"/>
        <w:rPr>
          <w:rFonts w:ascii="ＭＳ ゴシック" w:eastAsia="ＭＳ ゴシック" w:hAnsi="ＭＳ ゴシック" w:cs="Times New Roman"/>
          <w:bCs/>
        </w:rPr>
      </w:pPr>
      <w:r w:rsidRPr="00D60F63">
        <w:rPr>
          <w:rFonts w:ascii="ＭＳ ゴシック" w:eastAsia="ＭＳ ゴシック" w:hAnsi="ＭＳ ゴシック" w:cs="Times New Roman" w:hint="eastAsia"/>
          <w:bCs/>
        </w:rPr>
        <w:t xml:space="preserve">　　　　</w:t>
      </w:r>
    </w:p>
    <w:p w14:paraId="4B634783" w14:textId="77777777" w:rsidR="00CC7ADA" w:rsidRPr="00D60F63" w:rsidRDefault="00CC7ADA" w:rsidP="00CC7ADA">
      <w:pPr>
        <w:spacing w:line="276" w:lineRule="auto"/>
        <w:ind w:firstLineChars="400" w:firstLine="840"/>
        <w:rPr>
          <w:rFonts w:ascii="ＭＳ ゴシック" w:eastAsia="ＭＳ ゴシック" w:hAnsi="ＭＳ ゴシック" w:cs="Times New Roman"/>
          <w:bCs/>
        </w:rPr>
      </w:pPr>
      <w:r w:rsidRPr="00D60F63">
        <w:rPr>
          <w:rFonts w:ascii="ＭＳ ゴシック" w:eastAsia="ＭＳ ゴシック" w:hAnsi="ＭＳ ゴシック" w:cs="Times New Roman" w:hint="eastAsia"/>
          <w:bCs/>
        </w:rPr>
        <w:t>＜大会開催中に注意報・警報が発令された場合＞</w:t>
      </w:r>
    </w:p>
    <w:p w14:paraId="3ABB56FD" w14:textId="77777777" w:rsidR="00CC7ADA" w:rsidRPr="00D60F63" w:rsidRDefault="00CC7ADA" w:rsidP="00CC7ADA">
      <w:pPr>
        <w:spacing w:line="276" w:lineRule="auto"/>
        <w:rPr>
          <w:rFonts w:ascii="ＭＳ ゴシック" w:eastAsia="ＭＳ ゴシック" w:hAnsi="ＭＳ ゴシック" w:cs="Times New Roman"/>
          <w:bCs/>
        </w:rPr>
      </w:pPr>
      <w:r w:rsidRPr="00D60F63">
        <w:rPr>
          <w:rFonts w:ascii="ＭＳ ゴシック" w:eastAsia="ＭＳ ゴシック" w:hAnsi="ＭＳ ゴシック" w:cs="Times New Roman" w:hint="eastAsia"/>
          <w:bCs/>
        </w:rPr>
        <w:t xml:space="preserve">　　　　　気象台情報・国土交通省の情報をもとに大会の中止・一部中止・継続等を判断します。</w:t>
      </w:r>
    </w:p>
    <w:p w14:paraId="4004FF0D" w14:textId="77777777" w:rsidR="00CC7ADA" w:rsidRPr="00D60F63" w:rsidRDefault="00CC7ADA" w:rsidP="00CC7ADA">
      <w:pPr>
        <w:spacing w:line="276" w:lineRule="auto"/>
        <w:rPr>
          <w:rFonts w:ascii="ＭＳ ゴシック" w:eastAsia="ＭＳ ゴシック" w:hAnsi="ＭＳ ゴシック" w:cs="Times New Roman"/>
          <w:bCs/>
        </w:rPr>
      </w:pPr>
      <w:r w:rsidRPr="00D60F63">
        <w:rPr>
          <w:rFonts w:ascii="ＭＳ ゴシック" w:eastAsia="ＭＳ ゴシック" w:hAnsi="ＭＳ ゴシック" w:cs="Times New Roman" w:hint="eastAsia"/>
          <w:bCs/>
        </w:rPr>
        <w:t xml:space="preserve">　　　　　情報収集は、下記ホームページ等を使用します。</w:t>
      </w:r>
    </w:p>
    <w:p w14:paraId="1AB97915" w14:textId="77777777" w:rsidR="00CC7ADA" w:rsidRPr="00D60F63" w:rsidRDefault="00CC7ADA" w:rsidP="00CC7ADA">
      <w:pPr>
        <w:spacing w:line="276" w:lineRule="auto"/>
        <w:rPr>
          <w:rFonts w:ascii="ＭＳ ゴシック" w:eastAsia="ＭＳ ゴシック" w:hAnsi="ＭＳ ゴシック" w:cs="Times New Roman"/>
          <w:bCs/>
        </w:rPr>
      </w:pPr>
      <w:r w:rsidRPr="00D60F63">
        <w:rPr>
          <w:rFonts w:ascii="ＭＳ ゴシック" w:eastAsia="ＭＳ ゴシック" w:hAnsi="ＭＳ ゴシック" w:cs="Times New Roman" w:hint="eastAsia"/>
          <w:bCs/>
        </w:rPr>
        <w:t xml:space="preserve">　　　　　○○県・市役所　　</w:t>
      </w:r>
      <w:hyperlink r:id="rId25" w:history="1">
        <w:r w:rsidRPr="00D60F63">
          <w:rPr>
            <w:rFonts w:ascii="ＭＳ ゴシック" w:eastAsia="ＭＳ ゴシック" w:hAnsi="ＭＳ ゴシック" w:cs="Times New Roman" w:hint="eastAsia"/>
            <w:bCs/>
            <w:u w:val="single"/>
          </w:rPr>
          <w:t>https://www</w:t>
        </w:r>
      </w:hyperlink>
      <w:r w:rsidRPr="00D60F63">
        <w:rPr>
          <w:rFonts w:ascii="ＭＳ ゴシック" w:eastAsia="ＭＳ ゴシック" w:hAnsi="ＭＳ ゴシック" w:cs="Times New Roman" w:hint="eastAsia"/>
          <w:bCs/>
        </w:rPr>
        <w:t>.･･･････････････････････/</w:t>
      </w:r>
    </w:p>
    <w:p w14:paraId="5866C88F" w14:textId="77777777" w:rsidR="00CC7ADA" w:rsidRPr="00D60F63" w:rsidRDefault="00CC7ADA" w:rsidP="00CC7ADA">
      <w:pPr>
        <w:spacing w:line="276" w:lineRule="auto"/>
        <w:rPr>
          <w:rFonts w:ascii="ＭＳ ゴシック" w:eastAsia="ＭＳ ゴシック" w:hAnsi="ＭＳ ゴシック" w:cs="Times New Roman"/>
          <w:bCs/>
        </w:rPr>
      </w:pPr>
      <w:r w:rsidRPr="00D60F63">
        <w:rPr>
          <w:rFonts w:ascii="ＭＳ ゴシック" w:eastAsia="ＭＳ ゴシック" w:hAnsi="ＭＳ ゴシック" w:cs="Times New Roman" w:hint="eastAsia"/>
          <w:bCs/>
        </w:rPr>
        <w:t xml:space="preserve">　　　　　○○地方気象台　　</w:t>
      </w:r>
      <w:hyperlink r:id="rId26" w:history="1">
        <w:r w:rsidRPr="00D60F63">
          <w:rPr>
            <w:rFonts w:ascii="ＭＳ ゴシック" w:eastAsia="ＭＳ ゴシック" w:hAnsi="ＭＳ ゴシック" w:cs="Times New Roman"/>
            <w:bCs/>
            <w:u w:val="single"/>
          </w:rPr>
          <w:t>https://www.jma-net.go.jp/</w:t>
        </w:r>
      </w:hyperlink>
      <w:r w:rsidRPr="00D60F63">
        <w:rPr>
          <w:rFonts w:ascii="ＭＳ ゴシック" w:eastAsia="ＭＳ ゴシック" w:hAnsi="ＭＳ ゴシック" w:cs="Times New Roman" w:hint="eastAsia"/>
          <w:bCs/>
        </w:rPr>
        <w:t>･･････････</w:t>
      </w:r>
      <w:r w:rsidRPr="00D60F63">
        <w:rPr>
          <w:rFonts w:ascii="ＭＳ ゴシック" w:eastAsia="ＭＳ ゴシック" w:hAnsi="ＭＳ ゴシック" w:cs="Times New Roman"/>
          <w:bCs/>
        </w:rPr>
        <w:t>/</w:t>
      </w:r>
    </w:p>
    <w:p w14:paraId="7A28FD0C" w14:textId="77777777" w:rsidR="00CC7ADA" w:rsidRPr="00D60F63" w:rsidRDefault="00CC7ADA" w:rsidP="00CC7ADA">
      <w:pPr>
        <w:spacing w:line="276" w:lineRule="auto"/>
        <w:rPr>
          <w:rFonts w:ascii="ＭＳ ゴシック" w:eastAsia="ＭＳ ゴシック" w:hAnsi="ＭＳ ゴシック" w:cs="Times New Roman"/>
          <w:bCs/>
        </w:rPr>
      </w:pPr>
      <w:r w:rsidRPr="00D60F63">
        <w:rPr>
          <w:rFonts w:ascii="ＭＳ ゴシック" w:eastAsia="ＭＳ ゴシック" w:hAnsi="ＭＳ ゴシック" w:cs="Times New Roman" w:hint="eastAsia"/>
          <w:bCs/>
        </w:rPr>
        <w:t xml:space="preserve">　　　　　国土交通省　　　　</w:t>
      </w:r>
      <w:hyperlink r:id="rId27" w:history="1">
        <w:r w:rsidRPr="00D60F63">
          <w:rPr>
            <w:rFonts w:ascii="ＭＳ ゴシック" w:eastAsia="ＭＳ ゴシック" w:hAnsi="ＭＳ ゴシック" w:cs="Times New Roman"/>
            <w:bCs/>
            <w:u w:val="single"/>
          </w:rPr>
          <w:t>http://www.mlit.go.jp/saigai/bosaijoho/</w:t>
        </w:r>
      </w:hyperlink>
    </w:p>
    <w:p w14:paraId="1180B32B" w14:textId="77777777" w:rsidR="00CC7ADA" w:rsidRPr="00D60F63" w:rsidRDefault="00CC7ADA" w:rsidP="00CC7ADA">
      <w:pPr>
        <w:spacing w:line="276" w:lineRule="auto"/>
        <w:ind w:firstLineChars="500" w:firstLine="1050"/>
        <w:rPr>
          <w:rFonts w:ascii="ＭＳ ゴシック" w:eastAsia="ＭＳ ゴシック" w:hAnsi="ＭＳ ゴシック" w:cs="Times New Roman"/>
          <w:bCs/>
        </w:rPr>
      </w:pPr>
      <w:r w:rsidRPr="00D60F63">
        <w:rPr>
          <w:rFonts w:ascii="ＭＳ ゴシック" w:eastAsia="ＭＳ ゴシック" w:hAnsi="ＭＳ ゴシック" w:cs="Times New Roman" w:hint="eastAsia"/>
          <w:bCs/>
        </w:rPr>
        <w:t>＊屋外での事業実施は、予め一時避難場所の確保と避難時の誘導ルートを確保しておくこと。</w:t>
      </w:r>
    </w:p>
    <w:p w14:paraId="11662B33" w14:textId="77777777" w:rsidR="00CC7ADA" w:rsidRPr="00D60F63" w:rsidRDefault="00CC7ADA" w:rsidP="00CC7ADA">
      <w:pPr>
        <w:spacing w:line="276" w:lineRule="auto"/>
        <w:ind w:leftChars="600" w:left="1260"/>
        <w:rPr>
          <w:rFonts w:ascii="ＭＳ ゴシック" w:eastAsia="ＭＳ ゴシック" w:hAnsi="ＭＳ ゴシック" w:cs="Times New Roman"/>
          <w:bCs/>
        </w:rPr>
      </w:pPr>
      <w:r w:rsidRPr="00D60F63">
        <w:rPr>
          <w:rFonts w:ascii="ＭＳ ゴシック" w:eastAsia="ＭＳ ゴシック" w:hAnsi="ＭＳ ゴシック" w:cs="Times New Roman"/>
          <w:bCs/>
        </w:rPr>
        <w:t xml:space="preserve"> </w:t>
      </w:r>
      <w:r w:rsidRPr="00D60F63">
        <w:rPr>
          <w:rFonts w:ascii="ＭＳ ゴシック" w:eastAsia="ＭＳ ゴシック" w:hAnsi="ＭＳ ゴシック" w:cs="Times New Roman" w:hint="eastAsia"/>
          <w:bCs/>
        </w:rPr>
        <w:t>急激な雷雨等の災害発生時にも気象台情報・国土交通省等の情報をもとに、大会の中止・一部中止・継続を判断します。</w:t>
      </w:r>
    </w:p>
    <w:p w14:paraId="17940E4F" w14:textId="77777777" w:rsidR="00CC7ADA" w:rsidRPr="00D60F63" w:rsidRDefault="00CC7ADA" w:rsidP="00CC7ADA">
      <w:pPr>
        <w:spacing w:line="276" w:lineRule="auto"/>
        <w:rPr>
          <w:rFonts w:ascii="ＭＳ ゴシック" w:eastAsia="ＭＳ ゴシック" w:hAnsi="ＭＳ ゴシック" w:cs="Times New Roman"/>
          <w:bCs/>
        </w:rPr>
      </w:pPr>
      <w:r w:rsidRPr="00D60F63">
        <w:rPr>
          <w:rFonts w:ascii="ＭＳ ゴシック" w:eastAsia="ＭＳ ゴシック" w:hAnsi="ＭＳ ゴシック" w:cs="Times New Roman" w:hint="eastAsia"/>
          <w:bCs/>
        </w:rPr>
        <w:t xml:space="preserve">　　　　　　中止等の判断をした場合は、大会参加者の安全確保を速やかに行い、避難誘導をします。</w:t>
      </w:r>
    </w:p>
    <w:p w14:paraId="25F5AAD1" w14:textId="77777777" w:rsidR="00CC7ADA" w:rsidRPr="00D60F63" w:rsidRDefault="00CC7ADA" w:rsidP="00CC7ADA">
      <w:pPr>
        <w:spacing w:line="276" w:lineRule="auto"/>
        <w:rPr>
          <w:rFonts w:ascii="ＭＳ ゴシック" w:eastAsia="ＭＳ ゴシック" w:hAnsi="ＭＳ ゴシック" w:cs="Times New Roman"/>
          <w:bCs/>
        </w:rPr>
      </w:pPr>
    </w:p>
    <w:p w14:paraId="5CA6DDA7" w14:textId="77777777" w:rsidR="00CC7ADA" w:rsidRPr="00D60F63" w:rsidRDefault="00CC7ADA" w:rsidP="00CC7ADA">
      <w:pPr>
        <w:spacing w:line="276" w:lineRule="auto"/>
        <w:rPr>
          <w:rFonts w:ascii="ＭＳ ゴシック" w:eastAsia="ＭＳ ゴシック" w:hAnsi="ＭＳ ゴシック" w:cs="Times New Roman"/>
          <w:bCs/>
        </w:rPr>
      </w:pPr>
      <w:r w:rsidRPr="00D60F63">
        <w:rPr>
          <w:rFonts w:ascii="ＭＳ ゴシック" w:eastAsia="ＭＳ ゴシック" w:hAnsi="ＭＳ ゴシック" w:cs="Times New Roman" w:hint="eastAsia"/>
          <w:bCs/>
        </w:rPr>
        <w:t>【緊急時の一時避難場所】</w:t>
      </w:r>
    </w:p>
    <w:p w14:paraId="089245AF" w14:textId="77777777" w:rsidR="00CC7ADA" w:rsidRPr="00D60F63" w:rsidRDefault="00CC7ADA" w:rsidP="00CC7ADA">
      <w:pPr>
        <w:spacing w:line="276" w:lineRule="auto"/>
        <w:ind w:firstLineChars="400" w:firstLine="840"/>
        <w:rPr>
          <w:rFonts w:ascii="ＭＳ ゴシック" w:eastAsia="ＭＳ ゴシック" w:hAnsi="ＭＳ ゴシック" w:cs="Times New Roman"/>
          <w:bCs/>
        </w:rPr>
      </w:pPr>
      <w:r w:rsidRPr="00D60F63">
        <w:rPr>
          <w:rFonts w:ascii="ＭＳ ゴシック" w:eastAsia="ＭＳ ゴシック" w:hAnsi="ＭＳ ゴシック" w:cs="Times New Roman" w:hint="eastAsia"/>
          <w:bCs/>
        </w:rPr>
        <w:t>・　○○小学校　　（○○県○○市○○町△△－××）</w:t>
      </w:r>
    </w:p>
    <w:p w14:paraId="6E880145" w14:textId="77777777" w:rsidR="00CC7ADA" w:rsidRPr="00D60F63" w:rsidRDefault="00CC7ADA" w:rsidP="00CC7ADA">
      <w:pPr>
        <w:spacing w:line="276" w:lineRule="auto"/>
        <w:ind w:firstLineChars="400" w:firstLine="840"/>
        <w:rPr>
          <w:rFonts w:ascii="ＭＳ ゴシック" w:eastAsia="ＭＳ ゴシック" w:hAnsi="ＭＳ ゴシック" w:cs="Times New Roman"/>
          <w:bCs/>
        </w:rPr>
      </w:pPr>
      <w:r w:rsidRPr="00D60F63">
        <w:rPr>
          <w:rFonts w:ascii="ＭＳ ゴシック" w:eastAsia="ＭＳ ゴシック" w:hAnsi="ＭＳ ゴシック" w:cs="Times New Roman" w:hint="eastAsia"/>
          <w:bCs/>
        </w:rPr>
        <w:t>・　○○中学校　　（○○県○○市○○町△△－××）</w:t>
      </w:r>
    </w:p>
    <w:p w14:paraId="72A5A4D5" w14:textId="77777777" w:rsidR="00CC7ADA" w:rsidRPr="00D60F63" w:rsidRDefault="00CC7ADA" w:rsidP="00CC7ADA">
      <w:pPr>
        <w:spacing w:line="276" w:lineRule="auto"/>
        <w:ind w:firstLineChars="400" w:firstLine="840"/>
        <w:rPr>
          <w:rFonts w:ascii="ＭＳ ゴシック" w:eastAsia="ＭＳ ゴシック" w:hAnsi="ＭＳ ゴシック" w:cs="Times New Roman"/>
          <w:bCs/>
        </w:rPr>
      </w:pPr>
      <w:r w:rsidRPr="00D60F63">
        <w:rPr>
          <w:rFonts w:ascii="ＭＳ ゴシック" w:eastAsia="ＭＳ ゴシック" w:hAnsi="ＭＳ ゴシック" w:cs="Times New Roman" w:hint="eastAsia"/>
          <w:bCs/>
        </w:rPr>
        <w:t>・　○○高等学校　（○○県○○市○○町△△－××）</w:t>
      </w:r>
    </w:p>
    <w:p w14:paraId="002E37F9" w14:textId="253746FE" w:rsidR="001F201E" w:rsidRPr="00D60F63" w:rsidRDefault="001F201E">
      <w:pPr>
        <w:spacing w:line="276" w:lineRule="auto"/>
        <w:ind w:firstLine="840"/>
        <w:rPr>
          <w:rFonts w:ascii="ＭＳ ゴシック" w:eastAsia="ＭＳ ゴシック" w:hAnsi="ＭＳ ゴシック" w:cs="ＭＳ ゴシック"/>
        </w:rPr>
        <w:sectPr w:rsidR="001F201E" w:rsidRPr="00D60F63">
          <w:headerReference w:type="default" r:id="rId28"/>
          <w:pgSz w:w="16838" w:h="11906" w:orient="landscape"/>
          <w:pgMar w:top="1418" w:right="1134" w:bottom="1418" w:left="1134" w:header="851" w:footer="992" w:gutter="0"/>
          <w:cols w:space="720"/>
        </w:sectPr>
      </w:pPr>
    </w:p>
    <w:p w14:paraId="08260E86" w14:textId="77777777" w:rsidR="001F201E" w:rsidRPr="00D60F63" w:rsidRDefault="0085154C">
      <w:pPr>
        <w:keepNext/>
        <w:pBdr>
          <w:top w:val="nil"/>
          <w:left w:val="nil"/>
          <w:bottom w:val="nil"/>
          <w:right w:val="nil"/>
          <w:between w:val="nil"/>
        </w:pBdr>
        <w:rPr>
          <w:rFonts w:ascii="ＭＳ ゴシック" w:eastAsia="ＭＳ ゴシック" w:hAnsi="ＭＳ ゴシック" w:cs="ＭＳ ゴシック"/>
          <w:b/>
          <w:szCs w:val="21"/>
        </w:rPr>
      </w:pPr>
      <w:r w:rsidRPr="00D60F63">
        <w:rPr>
          <w:rFonts w:ascii="ＭＳ ゴシック" w:eastAsia="ＭＳ ゴシック" w:hAnsi="ＭＳ ゴシック" w:cs="ＭＳ ゴシック"/>
          <w:b/>
          <w:szCs w:val="21"/>
        </w:rPr>
        <w:t>４-４．全国大会記念誌モデル</w:t>
      </w:r>
    </w:p>
    <w:p w14:paraId="3707CD99" w14:textId="77777777" w:rsidR="001F201E" w:rsidRPr="00D60F63" w:rsidRDefault="001F201E">
      <w:pPr>
        <w:rPr>
          <w:rFonts w:ascii="ＭＳ ゴシック" w:eastAsia="ＭＳ ゴシック" w:hAnsi="ＭＳ ゴシック" w:cs="ＭＳ ゴシック"/>
          <w:szCs w:val="21"/>
        </w:rPr>
      </w:pPr>
    </w:p>
    <w:p w14:paraId="41674129"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１．ＹＥＧ宣言</w:t>
      </w:r>
    </w:p>
    <w:p w14:paraId="313BA39A"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２．綱領・指針・青年部の歌</w:t>
      </w:r>
    </w:p>
    <w:p w14:paraId="58001F63"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３．開催要綱</w:t>
      </w:r>
    </w:p>
    <w:p w14:paraId="17C10E01"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４．目次</w:t>
      </w:r>
    </w:p>
    <w:p w14:paraId="64430B90"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５．ご挨拶</w:t>
      </w:r>
    </w:p>
    <w:p w14:paraId="7B1F6CEC" w14:textId="50F470CA" w:rsidR="001F201E" w:rsidRPr="00D60F63" w:rsidRDefault="0085154C" w:rsidP="00CC7ADA">
      <w:pPr>
        <w:pBdr>
          <w:top w:val="nil"/>
          <w:left w:val="nil"/>
          <w:bottom w:val="nil"/>
          <w:right w:val="nil"/>
          <w:between w:val="nil"/>
        </w:pBdr>
        <w:ind w:firstLineChars="200" w:firstLine="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日本商工会議所会頭</w:t>
      </w:r>
    </w:p>
    <w:p w14:paraId="7FA2A339" w14:textId="77777777" w:rsidR="001F201E" w:rsidRPr="00D60F63" w:rsidRDefault="0085154C" w:rsidP="00CC7ADA">
      <w:pPr>
        <w:pBdr>
          <w:top w:val="nil"/>
          <w:left w:val="nil"/>
          <w:bottom w:val="nil"/>
          <w:right w:val="nil"/>
          <w:between w:val="nil"/>
        </w:pBdr>
        <w:ind w:firstLineChars="200" w:firstLine="420"/>
        <w:rPr>
          <w:rFonts w:ascii="ＭＳ ゴシック" w:eastAsia="ＭＳ ゴシック" w:hAnsi="ＭＳ ゴシック" w:cs="ＭＳ ゴシック"/>
          <w:szCs w:val="21"/>
        </w:rPr>
      </w:pPr>
      <w:bookmarkStart w:id="66" w:name="_heading=h.1664s55" w:colFirst="0" w:colLast="0"/>
      <w:bookmarkEnd w:id="66"/>
      <w:r w:rsidRPr="00D60F63">
        <w:rPr>
          <w:rFonts w:ascii="ＭＳ ゴシック" w:eastAsia="ＭＳ ゴシック" w:hAnsi="ＭＳ ゴシック" w:cs="ＭＳ ゴシック"/>
          <w:szCs w:val="21"/>
        </w:rPr>
        <w:t>日本ＹＥＧ会長</w:t>
      </w:r>
    </w:p>
    <w:p w14:paraId="1D5CCDE6" w14:textId="5A914678" w:rsidR="001F201E" w:rsidRPr="00D60F63" w:rsidRDefault="004D0C15" w:rsidP="00CC7ADA">
      <w:pPr>
        <w:ind w:firstLineChars="200" w:firstLine="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hint="eastAsia"/>
          <w:szCs w:val="21"/>
        </w:rPr>
        <w:t>都</w:t>
      </w:r>
      <w:r w:rsidR="0085154C" w:rsidRPr="00D60F63">
        <w:rPr>
          <w:rFonts w:ascii="ＭＳ ゴシック" w:eastAsia="ＭＳ ゴシック" w:hAnsi="ＭＳ ゴシック" w:cs="ＭＳ ゴシック"/>
          <w:szCs w:val="21"/>
        </w:rPr>
        <w:t xml:space="preserve">道府県ＹＥＧ会長  </w:t>
      </w:r>
    </w:p>
    <w:p w14:paraId="0C53C4B4"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６．ご祝辞</w:t>
      </w:r>
    </w:p>
    <w:p w14:paraId="04ADE032" w14:textId="77777777" w:rsidR="001F201E" w:rsidRPr="00D60F63" w:rsidRDefault="0085154C" w:rsidP="00CC7ADA">
      <w:pPr>
        <w:pBdr>
          <w:top w:val="nil"/>
          <w:left w:val="nil"/>
          <w:bottom w:val="nil"/>
          <w:right w:val="nil"/>
          <w:between w:val="nil"/>
        </w:pBdr>
        <w:ind w:firstLineChars="200" w:firstLine="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都道府県知事</w:t>
      </w:r>
    </w:p>
    <w:p w14:paraId="1D7E977D" w14:textId="77777777" w:rsidR="001F201E" w:rsidRPr="00D60F63" w:rsidRDefault="0085154C" w:rsidP="00CC7ADA">
      <w:pPr>
        <w:pBdr>
          <w:top w:val="nil"/>
          <w:left w:val="nil"/>
          <w:bottom w:val="nil"/>
          <w:right w:val="nil"/>
          <w:between w:val="nil"/>
        </w:pBdr>
        <w:ind w:firstLineChars="200" w:firstLine="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開催地市長、または町長</w:t>
      </w:r>
    </w:p>
    <w:p w14:paraId="1C86482A"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７．来賓ご芳名</w:t>
      </w:r>
    </w:p>
    <w:p w14:paraId="668B3E1C"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８．歓迎の挨拶</w:t>
      </w:r>
    </w:p>
    <w:p w14:paraId="06DAA39F" w14:textId="77777777" w:rsidR="001F201E" w:rsidRPr="00D60F63" w:rsidRDefault="0085154C" w:rsidP="00CC7ADA">
      <w:pPr>
        <w:pBdr>
          <w:top w:val="nil"/>
          <w:left w:val="nil"/>
          <w:bottom w:val="nil"/>
          <w:right w:val="nil"/>
          <w:between w:val="nil"/>
        </w:pBdr>
        <w:ind w:firstLineChars="200" w:firstLine="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開催地道府県青年部連合会会頭（会長）</w:t>
      </w:r>
    </w:p>
    <w:p w14:paraId="0CC3D060" w14:textId="6916840A" w:rsidR="001F201E" w:rsidRPr="00D60F63" w:rsidRDefault="0085154C" w:rsidP="00CC7ADA">
      <w:pPr>
        <w:pBdr>
          <w:top w:val="nil"/>
          <w:left w:val="nil"/>
          <w:bottom w:val="nil"/>
          <w:right w:val="nil"/>
          <w:between w:val="nil"/>
        </w:pBdr>
        <w:ind w:firstLineChars="200" w:firstLine="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大会会長</w:t>
      </w:r>
    </w:p>
    <w:p w14:paraId="4F1D9C89" w14:textId="77777777" w:rsidR="001F201E" w:rsidRPr="00D60F63" w:rsidRDefault="0085154C" w:rsidP="00CC7ADA">
      <w:pPr>
        <w:ind w:firstLineChars="200" w:firstLine="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実行委員長</w:t>
      </w:r>
    </w:p>
    <w:p w14:paraId="3E0B0D4F"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９．開催道府県紹介</w:t>
      </w:r>
    </w:p>
    <w:p w14:paraId="490A6BDC"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10．大会全体日程（諸会議を含む）</w:t>
      </w:r>
    </w:p>
    <w:p w14:paraId="2FD8C0CC"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11．大会フローチャート</w:t>
      </w:r>
    </w:p>
    <w:p w14:paraId="29691ED6"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12．概要（日時・場所・内容）</w:t>
      </w:r>
    </w:p>
    <w:p w14:paraId="40D0D195" w14:textId="77777777" w:rsidR="001F201E" w:rsidRPr="00D60F63" w:rsidRDefault="0085154C" w:rsidP="00CC7ADA">
      <w:pPr>
        <w:pBdr>
          <w:top w:val="nil"/>
          <w:left w:val="nil"/>
          <w:bottom w:val="nil"/>
          <w:right w:val="nil"/>
          <w:between w:val="nil"/>
        </w:pBdr>
        <w:ind w:firstLineChars="200" w:firstLine="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諸会議</w:t>
      </w:r>
    </w:p>
    <w:p w14:paraId="260512CD" w14:textId="3030FB2C" w:rsidR="001F201E" w:rsidRPr="00D60F63" w:rsidRDefault="0085154C" w:rsidP="00CC7ADA">
      <w:pPr>
        <w:pBdr>
          <w:top w:val="nil"/>
          <w:left w:val="nil"/>
          <w:bottom w:val="nil"/>
          <w:right w:val="nil"/>
          <w:between w:val="nil"/>
        </w:pBdr>
        <w:ind w:firstLineChars="200" w:firstLine="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分科会</w:t>
      </w:r>
    </w:p>
    <w:p w14:paraId="2BAF1BDD" w14:textId="15D29257" w:rsidR="001F201E" w:rsidRPr="00D60F63" w:rsidRDefault="0085154C" w:rsidP="00CC7ADA">
      <w:pPr>
        <w:pBdr>
          <w:top w:val="nil"/>
          <w:left w:val="nil"/>
          <w:bottom w:val="nil"/>
          <w:right w:val="nil"/>
          <w:between w:val="nil"/>
        </w:pBdr>
        <w:ind w:firstLineChars="200" w:firstLine="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大懇親会</w:t>
      </w:r>
    </w:p>
    <w:p w14:paraId="77CCBB82" w14:textId="4CF7D265" w:rsidR="001F201E" w:rsidRPr="00D60F63" w:rsidRDefault="0085154C" w:rsidP="00CC7ADA">
      <w:pPr>
        <w:pBdr>
          <w:top w:val="nil"/>
          <w:left w:val="nil"/>
          <w:bottom w:val="nil"/>
          <w:right w:val="nil"/>
          <w:between w:val="nil"/>
        </w:pBdr>
        <w:ind w:firstLineChars="200" w:firstLine="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記念式典</w:t>
      </w:r>
    </w:p>
    <w:p w14:paraId="04425C59" w14:textId="77777777" w:rsidR="001F201E" w:rsidRPr="00D60F63" w:rsidRDefault="0085154C" w:rsidP="00CC7ADA">
      <w:pPr>
        <w:pBdr>
          <w:top w:val="nil"/>
          <w:left w:val="nil"/>
          <w:bottom w:val="nil"/>
          <w:right w:val="nil"/>
          <w:between w:val="nil"/>
        </w:pBdr>
        <w:ind w:firstLineChars="200" w:firstLine="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記念講演</w:t>
      </w:r>
    </w:p>
    <w:p w14:paraId="00DD6806" w14:textId="77777777" w:rsidR="001F201E" w:rsidRPr="00D60F63" w:rsidRDefault="0085154C" w:rsidP="00CC7ADA">
      <w:pPr>
        <w:pBdr>
          <w:top w:val="nil"/>
          <w:left w:val="nil"/>
          <w:bottom w:val="nil"/>
          <w:right w:val="nil"/>
          <w:between w:val="nil"/>
        </w:pBdr>
        <w:ind w:firstLineChars="200" w:firstLine="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ＯＢ・ＯＧサロン</w:t>
      </w:r>
    </w:p>
    <w:p w14:paraId="48EC6FAB" w14:textId="77777777" w:rsidR="001F201E" w:rsidRPr="00D60F63" w:rsidRDefault="0085154C" w:rsidP="00CC7ADA">
      <w:pPr>
        <w:pBdr>
          <w:top w:val="nil"/>
          <w:left w:val="nil"/>
          <w:bottom w:val="nil"/>
          <w:right w:val="nil"/>
          <w:between w:val="nil"/>
        </w:pBdr>
        <w:ind w:firstLineChars="200" w:firstLine="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ビジネス交流会</w:t>
      </w:r>
    </w:p>
    <w:p w14:paraId="3184C386" w14:textId="77777777" w:rsidR="001F201E" w:rsidRPr="00D60F63" w:rsidRDefault="0085154C" w:rsidP="00CC7ADA">
      <w:pPr>
        <w:pBdr>
          <w:top w:val="nil"/>
          <w:left w:val="nil"/>
          <w:bottom w:val="nil"/>
          <w:right w:val="nil"/>
          <w:between w:val="nil"/>
        </w:pBdr>
        <w:ind w:firstLineChars="200" w:firstLine="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物産展</w:t>
      </w:r>
    </w:p>
    <w:p w14:paraId="4D4DA6CC" w14:textId="77777777" w:rsidR="001F201E" w:rsidRPr="00D60F63" w:rsidRDefault="0085154C" w:rsidP="00CC7ADA">
      <w:pPr>
        <w:pBdr>
          <w:top w:val="nil"/>
          <w:left w:val="nil"/>
          <w:bottom w:val="nil"/>
          <w:right w:val="nil"/>
          <w:between w:val="nil"/>
        </w:pBdr>
        <w:ind w:firstLineChars="200" w:firstLine="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エクスカーション</w:t>
      </w:r>
    </w:p>
    <w:p w14:paraId="3704C603"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13．日本ＹＥＧ組織図</w:t>
      </w:r>
    </w:p>
    <w:p w14:paraId="4D2D3C21"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14．日本ＹＥＧ役員名簿</w:t>
      </w:r>
    </w:p>
    <w:p w14:paraId="5B688C10"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15．日本ＹＥＧ加入状況紹介</w:t>
      </w:r>
    </w:p>
    <w:p w14:paraId="54D225FE" w14:textId="77777777" w:rsidR="001F201E" w:rsidRPr="00D60F63" w:rsidRDefault="0085154C" w:rsidP="00CC7ADA">
      <w:pPr>
        <w:pBdr>
          <w:top w:val="nil"/>
          <w:left w:val="nil"/>
          <w:bottom w:val="nil"/>
          <w:right w:val="nil"/>
          <w:between w:val="nil"/>
        </w:pBdr>
        <w:ind w:firstLineChars="200" w:firstLine="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ブロック別単会数・会員数</w:t>
      </w:r>
    </w:p>
    <w:p w14:paraId="1D08557F" w14:textId="77777777" w:rsidR="001F201E" w:rsidRPr="00D60F63" w:rsidRDefault="0085154C" w:rsidP="00CC7ADA">
      <w:pPr>
        <w:pBdr>
          <w:top w:val="nil"/>
          <w:left w:val="nil"/>
          <w:bottom w:val="nil"/>
          <w:right w:val="nil"/>
          <w:between w:val="nil"/>
        </w:pBdr>
        <w:ind w:firstLineChars="200" w:firstLine="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ブロック別青年部設置・日本ＹＥＧ加入状況</w:t>
      </w:r>
    </w:p>
    <w:p w14:paraId="63C4A2E8" w14:textId="77777777" w:rsidR="001F201E" w:rsidRPr="00D60F63" w:rsidRDefault="0085154C" w:rsidP="00CC7ADA">
      <w:pPr>
        <w:pBdr>
          <w:top w:val="nil"/>
          <w:left w:val="nil"/>
          <w:bottom w:val="nil"/>
          <w:right w:val="nil"/>
          <w:between w:val="nil"/>
        </w:pBdr>
        <w:ind w:firstLineChars="200" w:firstLine="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ブロック別単会名・代表者名・会員数・年齢制限・設立年月</w:t>
      </w:r>
    </w:p>
    <w:p w14:paraId="09AA79D9"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16．単会事業紹介</w:t>
      </w:r>
    </w:p>
    <w:p w14:paraId="6C112BF5"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17．参加者名簿</w:t>
      </w:r>
    </w:p>
    <w:p w14:paraId="69D043B2"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18．大会運営組織図</w:t>
      </w:r>
    </w:p>
    <w:p w14:paraId="75C200DE"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19．ご協力・ご協賛企業</w:t>
      </w:r>
    </w:p>
    <w:p w14:paraId="2341C1BE" w14:textId="77777777" w:rsidR="00D60F63" w:rsidRPr="00D60F63" w:rsidRDefault="00D60F63">
      <w:pPr>
        <w:keepNext/>
        <w:pBdr>
          <w:top w:val="nil"/>
          <w:left w:val="nil"/>
          <w:bottom w:val="nil"/>
          <w:right w:val="nil"/>
          <w:between w:val="nil"/>
        </w:pBdr>
        <w:rPr>
          <w:rFonts w:ascii="ＭＳ ゴシック" w:eastAsia="ＭＳ ゴシック" w:hAnsi="ＭＳ ゴシック" w:cs="ＭＳ ゴシック"/>
          <w:b/>
          <w:sz w:val="24"/>
        </w:rPr>
      </w:pPr>
      <w:bookmarkStart w:id="67" w:name="_heading=h.3q5sasy" w:colFirst="0" w:colLast="0"/>
      <w:bookmarkEnd w:id="67"/>
    </w:p>
    <w:p w14:paraId="05A5F0B5" w14:textId="77777777" w:rsidR="001F201E" w:rsidRPr="00D60F63" w:rsidRDefault="0085154C">
      <w:pPr>
        <w:keepNext/>
        <w:pBdr>
          <w:top w:val="nil"/>
          <w:left w:val="nil"/>
          <w:bottom w:val="nil"/>
          <w:right w:val="nil"/>
          <w:between w:val="nil"/>
        </w:pBdr>
        <w:rPr>
          <w:rFonts w:ascii="ＭＳ ゴシック" w:eastAsia="ＭＳ ゴシック" w:hAnsi="ＭＳ ゴシック" w:cs="ＭＳ ゴシック"/>
          <w:b/>
          <w:sz w:val="24"/>
        </w:rPr>
      </w:pPr>
      <w:r w:rsidRPr="00D60F63">
        <w:rPr>
          <w:rFonts w:ascii="ＭＳ ゴシック" w:eastAsia="ＭＳ ゴシック" w:hAnsi="ＭＳ ゴシック" w:cs="ＭＳ ゴシック"/>
          <w:b/>
          <w:sz w:val="24"/>
        </w:rPr>
        <w:t>４-５．全国大会報告書モデル</w:t>
      </w:r>
    </w:p>
    <w:p w14:paraId="4A0FF691" w14:textId="77777777" w:rsidR="001F201E" w:rsidRPr="00D60F63" w:rsidRDefault="001F201E">
      <w:pPr>
        <w:rPr>
          <w:rFonts w:ascii="ＭＳ ゴシック" w:eastAsia="ＭＳ ゴシック" w:hAnsi="ＭＳ ゴシック" w:cs="ＭＳ ゴシック"/>
        </w:rPr>
      </w:pPr>
    </w:p>
    <w:p w14:paraId="6172F5F6" w14:textId="1F218C88" w:rsidR="001F201E" w:rsidRPr="00D60F63" w:rsidRDefault="001A04EF" w:rsidP="001A04EF">
      <w:pPr>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１．</w:t>
      </w:r>
      <w:r w:rsidR="0085154C" w:rsidRPr="00D60F63">
        <w:rPr>
          <w:rFonts w:ascii="ＭＳ ゴシック" w:eastAsia="ＭＳ ゴシック" w:hAnsi="ＭＳ ゴシック" w:cs="ＭＳ ゴシック"/>
        </w:rPr>
        <w:t>目次</w:t>
      </w:r>
    </w:p>
    <w:p w14:paraId="1252BDAE" w14:textId="1EBCD84C" w:rsidR="001F201E" w:rsidRPr="00D60F63" w:rsidRDefault="001A04EF" w:rsidP="001A04EF">
      <w:pPr>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２．</w:t>
      </w:r>
      <w:r w:rsidR="0085154C" w:rsidRPr="00D60F63">
        <w:rPr>
          <w:rFonts w:ascii="ＭＳ ゴシック" w:eastAsia="ＭＳ ゴシック" w:hAnsi="ＭＳ ゴシック" w:cs="ＭＳ ゴシック"/>
        </w:rPr>
        <w:t>来賓ご芳名</w:t>
      </w:r>
    </w:p>
    <w:p w14:paraId="0B43717D" w14:textId="6970333B" w:rsidR="001F201E" w:rsidRPr="00D60F63" w:rsidRDefault="001A04EF" w:rsidP="001A04EF">
      <w:pPr>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３．</w:t>
      </w:r>
      <w:r w:rsidR="0085154C" w:rsidRPr="00D60F63">
        <w:rPr>
          <w:rFonts w:ascii="ＭＳ ゴシック" w:eastAsia="ＭＳ ゴシック" w:hAnsi="ＭＳ ゴシック" w:cs="ＭＳ ゴシック"/>
        </w:rPr>
        <w:t>ご挨拶</w:t>
      </w:r>
    </w:p>
    <w:p w14:paraId="35658182" w14:textId="77777777" w:rsidR="001F201E" w:rsidRPr="00D60F63" w:rsidRDefault="0085154C" w:rsidP="001A04EF">
      <w:pPr>
        <w:pBdr>
          <w:top w:val="nil"/>
          <w:left w:val="nil"/>
          <w:bottom w:val="nil"/>
          <w:right w:val="nil"/>
          <w:between w:val="nil"/>
        </w:pBdr>
        <w:ind w:firstLineChars="200"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日本商工会議所会頭</w:t>
      </w:r>
    </w:p>
    <w:p w14:paraId="12261B71" w14:textId="77777777" w:rsidR="001F201E" w:rsidRPr="00D60F63" w:rsidRDefault="0085154C" w:rsidP="001A04EF">
      <w:pPr>
        <w:pBdr>
          <w:top w:val="nil"/>
          <w:left w:val="nil"/>
          <w:bottom w:val="nil"/>
          <w:right w:val="nil"/>
          <w:between w:val="nil"/>
        </w:pBdr>
        <w:ind w:firstLineChars="200"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日本ＹＥＧ会長</w:t>
      </w:r>
    </w:p>
    <w:p w14:paraId="5AF76EE7" w14:textId="77777777" w:rsidR="001F201E" w:rsidRPr="00D60F63" w:rsidRDefault="0085154C" w:rsidP="001A04EF">
      <w:pPr>
        <w:pBdr>
          <w:top w:val="nil"/>
          <w:left w:val="nil"/>
          <w:bottom w:val="nil"/>
          <w:right w:val="nil"/>
          <w:between w:val="nil"/>
        </w:pBdr>
        <w:ind w:firstLineChars="200"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大会会長</w:t>
      </w:r>
    </w:p>
    <w:p w14:paraId="61667E3D" w14:textId="77777777" w:rsidR="001F201E" w:rsidRPr="00D60F63" w:rsidRDefault="0085154C" w:rsidP="001A04EF">
      <w:pPr>
        <w:pBdr>
          <w:top w:val="nil"/>
          <w:left w:val="nil"/>
          <w:bottom w:val="nil"/>
          <w:right w:val="nil"/>
          <w:between w:val="nil"/>
        </w:pBdr>
        <w:ind w:firstLineChars="200"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実行委員長</w:t>
      </w:r>
    </w:p>
    <w:p w14:paraId="3405E0B3" w14:textId="0AC6099E" w:rsidR="001F201E" w:rsidRPr="00D60F63" w:rsidRDefault="001A04EF" w:rsidP="001A04EF">
      <w:pPr>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４．</w:t>
      </w:r>
      <w:r w:rsidR="0085154C" w:rsidRPr="00D60F63">
        <w:rPr>
          <w:rFonts w:ascii="ＭＳ ゴシック" w:eastAsia="ＭＳ ゴシック" w:hAnsi="ＭＳ ゴシック" w:cs="ＭＳ ゴシック"/>
        </w:rPr>
        <w:t>全国ブロック別単会数・会員数・登録数</w:t>
      </w:r>
    </w:p>
    <w:p w14:paraId="6089F423" w14:textId="323CF3BE" w:rsidR="001F201E" w:rsidRPr="00D60F63" w:rsidRDefault="001A04EF" w:rsidP="001A04EF">
      <w:pPr>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５．</w:t>
      </w:r>
      <w:r w:rsidR="0085154C" w:rsidRPr="00D60F63">
        <w:rPr>
          <w:rFonts w:ascii="ＭＳ ゴシック" w:eastAsia="ＭＳ ゴシック" w:hAnsi="ＭＳ ゴシック" w:cs="ＭＳ ゴシック"/>
        </w:rPr>
        <w:t>運営組織図</w:t>
      </w:r>
    </w:p>
    <w:p w14:paraId="2767DD00" w14:textId="1F5EDE9C" w:rsidR="001F201E" w:rsidRPr="00D60F63" w:rsidRDefault="001A04EF" w:rsidP="001A04EF">
      <w:pPr>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６．</w:t>
      </w:r>
      <w:r w:rsidR="0085154C" w:rsidRPr="00D60F63">
        <w:rPr>
          <w:rFonts w:ascii="ＭＳ ゴシック" w:eastAsia="ＭＳ ゴシック" w:hAnsi="ＭＳ ゴシック" w:cs="ＭＳ ゴシック"/>
        </w:rPr>
        <w:t>大会フローチャート</w:t>
      </w:r>
    </w:p>
    <w:p w14:paraId="56960D42" w14:textId="3B392879" w:rsidR="001F201E" w:rsidRPr="00D60F63" w:rsidRDefault="0085154C" w:rsidP="001A04EF">
      <w:pPr>
        <w:pStyle w:val="affa"/>
        <w:numPr>
          <w:ilvl w:val="0"/>
          <w:numId w:val="15"/>
        </w:numPr>
        <w:ind w:leftChars="0"/>
        <w:rPr>
          <w:rFonts w:ascii="ＭＳ ゴシック" w:eastAsia="ＭＳ ゴシック" w:hAnsi="ＭＳ ゴシック" w:cs="ＭＳ ゴシック"/>
        </w:rPr>
      </w:pPr>
      <w:r w:rsidRPr="00D60F63">
        <w:rPr>
          <w:rFonts w:ascii="ＭＳ ゴシック" w:eastAsia="ＭＳ ゴシック" w:hAnsi="ＭＳ ゴシック" w:cs="ＭＳ ゴシック"/>
        </w:rPr>
        <w:t>プログラム一覧</w:t>
      </w:r>
    </w:p>
    <w:p w14:paraId="55878906" w14:textId="27C8199E" w:rsidR="001F201E" w:rsidRPr="00D60F63" w:rsidRDefault="0085154C" w:rsidP="001A04EF">
      <w:pPr>
        <w:pStyle w:val="affa"/>
        <w:numPr>
          <w:ilvl w:val="0"/>
          <w:numId w:val="15"/>
        </w:numPr>
        <w:ind w:leftChars="0"/>
        <w:rPr>
          <w:rFonts w:ascii="ＭＳ ゴシック" w:eastAsia="ＭＳ ゴシック" w:hAnsi="ＭＳ ゴシック" w:cs="ＭＳ ゴシック"/>
        </w:rPr>
      </w:pPr>
      <w:r w:rsidRPr="00D60F63">
        <w:rPr>
          <w:rFonts w:ascii="ＭＳ ゴシック" w:eastAsia="ＭＳ ゴシック" w:hAnsi="ＭＳ ゴシック" w:cs="ＭＳ ゴシック"/>
        </w:rPr>
        <w:t>記念講演要約</w:t>
      </w:r>
    </w:p>
    <w:p w14:paraId="4BA0822C" w14:textId="213141DA" w:rsidR="001F201E" w:rsidRPr="00D60F63" w:rsidRDefault="001A04EF" w:rsidP="001A04EF">
      <w:pPr>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1</w:t>
      </w:r>
      <w:r w:rsidRPr="00D60F63">
        <w:rPr>
          <w:rFonts w:ascii="ＭＳ ゴシック" w:eastAsia="ＭＳ ゴシック" w:hAnsi="ＭＳ ゴシック" w:cs="ＭＳ ゴシック"/>
        </w:rPr>
        <w:t xml:space="preserve">0. </w:t>
      </w:r>
      <w:r w:rsidR="0085154C" w:rsidRPr="00D60F63">
        <w:rPr>
          <w:rFonts w:ascii="ＭＳ ゴシック" w:eastAsia="ＭＳ ゴシック" w:hAnsi="ＭＳ ゴシック" w:cs="ＭＳ ゴシック"/>
        </w:rPr>
        <w:t>実行委員会報告</w:t>
      </w:r>
    </w:p>
    <w:p w14:paraId="67AEA767" w14:textId="2CB26526" w:rsidR="001F201E" w:rsidRPr="00D60F63" w:rsidRDefault="001A04EF" w:rsidP="001A04EF">
      <w:pPr>
        <w:pBdr>
          <w:top w:val="nil"/>
          <w:left w:val="nil"/>
          <w:bottom w:val="nil"/>
          <w:right w:val="nil"/>
          <w:between w:val="nil"/>
        </w:pBdr>
        <w:ind w:firstLineChars="200"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（１）</w:t>
      </w:r>
      <w:r w:rsidR="0085154C" w:rsidRPr="00D60F63">
        <w:rPr>
          <w:rFonts w:ascii="ＭＳ ゴシック" w:eastAsia="ＭＳ ゴシック" w:hAnsi="ＭＳ ゴシック" w:cs="ＭＳ ゴシック"/>
        </w:rPr>
        <w:t>大会会長報告</w:t>
      </w:r>
    </w:p>
    <w:p w14:paraId="3258F6F5" w14:textId="77777777" w:rsidR="001F201E" w:rsidRPr="00D60F63" w:rsidRDefault="0085154C" w:rsidP="00CC7ADA">
      <w:pPr>
        <w:pBdr>
          <w:top w:val="nil"/>
          <w:left w:val="nil"/>
          <w:bottom w:val="nil"/>
          <w:right w:val="nil"/>
          <w:between w:val="nil"/>
        </w:pBdr>
        <w:ind w:firstLineChars="200"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rPr>
        <w:t>（今回の全国大会とは何か、目的は達成できたか、問題点は、日本ＹＥＧへの要望等）</w:t>
      </w:r>
    </w:p>
    <w:p w14:paraId="1A06D4FF" w14:textId="52DF3573" w:rsidR="001F201E" w:rsidRPr="00D60F63" w:rsidRDefault="001A04EF" w:rsidP="001A04EF">
      <w:pPr>
        <w:pBdr>
          <w:top w:val="nil"/>
          <w:left w:val="nil"/>
          <w:bottom w:val="nil"/>
          <w:right w:val="nil"/>
          <w:between w:val="nil"/>
        </w:pBdr>
        <w:ind w:firstLineChars="200" w:firstLine="420"/>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（２）</w:t>
      </w:r>
      <w:r w:rsidR="0085154C" w:rsidRPr="00D60F63">
        <w:rPr>
          <w:rFonts w:ascii="ＭＳ ゴシック" w:eastAsia="ＭＳ ゴシック" w:hAnsi="ＭＳ ゴシック" w:cs="ＭＳ ゴシック"/>
        </w:rPr>
        <w:t>各部会報告</w:t>
      </w:r>
    </w:p>
    <w:p w14:paraId="1325F2C3" w14:textId="79B819CA" w:rsidR="001F201E" w:rsidRPr="00D60F63" w:rsidRDefault="001A04EF" w:rsidP="001A04EF">
      <w:pPr>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1</w:t>
      </w:r>
      <w:r w:rsidRPr="00D60F63">
        <w:rPr>
          <w:rFonts w:ascii="ＭＳ ゴシック" w:eastAsia="ＭＳ ゴシック" w:hAnsi="ＭＳ ゴシック" w:cs="ＭＳ ゴシック"/>
        </w:rPr>
        <w:t xml:space="preserve">1. </w:t>
      </w:r>
      <w:r w:rsidR="0085154C" w:rsidRPr="00D60F63">
        <w:rPr>
          <w:rFonts w:ascii="ＭＳ ゴシック" w:eastAsia="ＭＳ ゴシック" w:hAnsi="ＭＳ ゴシック" w:cs="ＭＳ ゴシック"/>
        </w:rPr>
        <w:t>決算書</w:t>
      </w:r>
    </w:p>
    <w:p w14:paraId="31DED831" w14:textId="26C2532B" w:rsidR="001F201E" w:rsidRPr="00D60F63" w:rsidRDefault="001A04EF" w:rsidP="001A04EF">
      <w:pPr>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1</w:t>
      </w:r>
      <w:r w:rsidRPr="00D60F63">
        <w:rPr>
          <w:rFonts w:ascii="ＭＳ ゴシック" w:eastAsia="ＭＳ ゴシック" w:hAnsi="ＭＳ ゴシック" w:cs="ＭＳ ゴシック"/>
        </w:rPr>
        <w:t xml:space="preserve">2. </w:t>
      </w:r>
      <w:r w:rsidR="0085154C" w:rsidRPr="00D60F63">
        <w:rPr>
          <w:rFonts w:ascii="ＭＳ ゴシック" w:eastAsia="ＭＳ ゴシック" w:hAnsi="ＭＳ ゴシック" w:cs="ＭＳ ゴシック"/>
        </w:rPr>
        <w:t>記録・記事</w:t>
      </w:r>
    </w:p>
    <w:p w14:paraId="4D188FDD" w14:textId="07FD6AF9"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1</w:t>
      </w:r>
      <w:r w:rsidR="001A04EF" w:rsidRPr="00D60F63">
        <w:rPr>
          <w:rFonts w:ascii="ＭＳ ゴシック" w:eastAsia="ＭＳ ゴシック" w:hAnsi="ＭＳ ゴシック" w:cs="ＭＳ ゴシック"/>
        </w:rPr>
        <w:t>3</w:t>
      </w:r>
      <w:r w:rsidRPr="00D60F63">
        <w:rPr>
          <w:rFonts w:ascii="ＭＳ ゴシック" w:eastAsia="ＭＳ ゴシック" w:hAnsi="ＭＳ ゴシック" w:cs="ＭＳ ゴシック"/>
        </w:rPr>
        <w:t>.</w:t>
      </w:r>
      <w:r w:rsidR="001A04EF" w:rsidRPr="00D60F63">
        <w:rPr>
          <w:rFonts w:ascii="ＭＳ ゴシック" w:eastAsia="ＭＳ ゴシック" w:hAnsi="ＭＳ ゴシック" w:cs="ＭＳ ゴシック"/>
        </w:rPr>
        <w:t xml:space="preserve"> </w:t>
      </w:r>
      <w:r w:rsidRPr="00D60F63">
        <w:rPr>
          <w:rFonts w:ascii="ＭＳ ゴシック" w:eastAsia="ＭＳ ゴシック" w:hAnsi="ＭＳ ゴシック" w:cs="ＭＳ ゴシック"/>
        </w:rPr>
        <w:t>添付資料</w:t>
      </w:r>
    </w:p>
    <w:p w14:paraId="4253F6BD" w14:textId="58126407" w:rsidR="001F201E" w:rsidRPr="00D60F63" w:rsidRDefault="001A04EF" w:rsidP="00CC7ADA">
      <w:pPr>
        <w:ind w:firstLineChars="150" w:firstLine="315"/>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（１）</w:t>
      </w:r>
      <w:r w:rsidR="0085154C" w:rsidRPr="00D60F63">
        <w:rPr>
          <w:rFonts w:ascii="ＭＳ ゴシック" w:eastAsia="ＭＳ ゴシック" w:hAnsi="ＭＳ ゴシック" w:cs="ＭＳ ゴシック"/>
        </w:rPr>
        <w:t>対外的に送付した文書</w:t>
      </w:r>
    </w:p>
    <w:p w14:paraId="2A2D8841" w14:textId="549445EC" w:rsidR="001F201E" w:rsidRPr="00D60F63" w:rsidRDefault="001A04EF" w:rsidP="00CC7ADA">
      <w:pPr>
        <w:ind w:firstLineChars="150" w:firstLine="315"/>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（２）</w:t>
      </w:r>
      <w:r w:rsidR="0085154C" w:rsidRPr="00D60F63">
        <w:rPr>
          <w:rFonts w:ascii="ＭＳ ゴシック" w:eastAsia="ＭＳ ゴシック" w:hAnsi="ＭＳ ゴシック" w:cs="ＭＳ ゴシック"/>
        </w:rPr>
        <w:t>行動予定表</w:t>
      </w:r>
    </w:p>
    <w:p w14:paraId="2FD0E60E" w14:textId="574B3F5B" w:rsidR="001F201E" w:rsidRPr="00D60F63" w:rsidRDefault="001A04EF" w:rsidP="00CC7ADA">
      <w:pPr>
        <w:ind w:firstLineChars="150" w:firstLine="315"/>
        <w:rPr>
          <w:rFonts w:ascii="ＭＳ ゴシック" w:eastAsia="ＭＳ ゴシック" w:hAnsi="ＭＳ ゴシック" w:cs="ＭＳ ゴシック"/>
        </w:rPr>
      </w:pPr>
      <w:r w:rsidRPr="00D60F63">
        <w:rPr>
          <w:rFonts w:ascii="ＭＳ ゴシック" w:eastAsia="ＭＳ ゴシック" w:hAnsi="ＭＳ ゴシック" w:cs="ＭＳ ゴシック" w:hint="eastAsia"/>
        </w:rPr>
        <w:t>（３）</w:t>
      </w:r>
      <w:r w:rsidR="0085154C" w:rsidRPr="00D60F63">
        <w:rPr>
          <w:rFonts w:ascii="ＭＳ ゴシック" w:eastAsia="ＭＳ ゴシック" w:hAnsi="ＭＳ ゴシック" w:cs="ＭＳ ゴシック"/>
        </w:rPr>
        <w:t>その他必要と思われる資料</w:t>
      </w:r>
    </w:p>
    <w:p w14:paraId="7C1662A7" w14:textId="77777777" w:rsidR="001F201E" w:rsidRPr="00D60F63" w:rsidRDefault="001F201E">
      <w:pPr>
        <w:ind w:left="420"/>
        <w:rPr>
          <w:rFonts w:ascii="ＭＳ ゴシック" w:eastAsia="ＭＳ ゴシック" w:hAnsi="ＭＳ ゴシック" w:cs="ＭＳ ゴシック"/>
        </w:rPr>
      </w:pPr>
    </w:p>
    <w:p w14:paraId="01D38A05" w14:textId="7CCA70FA" w:rsidR="001F201E" w:rsidRPr="00D60F63" w:rsidRDefault="0085154C">
      <w:pPr>
        <w:rPr>
          <w:rFonts w:ascii="ＭＳ ゴシック" w:eastAsia="ＭＳ ゴシック" w:hAnsi="ＭＳ ゴシック" w:cs="ＭＳ ゴシック"/>
        </w:rPr>
        <w:sectPr w:rsidR="001F201E" w:rsidRPr="00D60F63">
          <w:headerReference w:type="default" r:id="rId29"/>
          <w:pgSz w:w="11906" w:h="16838"/>
          <w:pgMar w:top="1418" w:right="1134" w:bottom="1418" w:left="1134" w:header="567" w:footer="567" w:gutter="0"/>
          <w:cols w:space="720"/>
        </w:sectPr>
      </w:pPr>
      <w:r w:rsidRPr="00D60F63">
        <w:rPr>
          <w:rFonts w:ascii="ＭＳ ゴシック" w:eastAsia="ＭＳ ゴシック" w:hAnsi="ＭＳ ゴシック" w:cs="ＭＳ ゴシック"/>
        </w:rPr>
        <w:t>注．日本ＹＥＧ企画委員会に、電子データで渡してください。</w:t>
      </w:r>
    </w:p>
    <w:p w14:paraId="2B62A448" w14:textId="77777777" w:rsidR="001F201E" w:rsidRPr="00D60F63" w:rsidRDefault="0085154C">
      <w:pPr>
        <w:keepNext/>
        <w:pBdr>
          <w:top w:val="nil"/>
          <w:left w:val="nil"/>
          <w:bottom w:val="nil"/>
          <w:right w:val="nil"/>
          <w:between w:val="nil"/>
        </w:pBdr>
        <w:rPr>
          <w:rFonts w:ascii="ＭＳ ゴシック" w:eastAsia="ＭＳ ゴシック" w:hAnsi="ＭＳ ゴシック" w:cs="ＭＳ ゴシック"/>
          <w:b/>
          <w:sz w:val="24"/>
        </w:rPr>
      </w:pPr>
      <w:bookmarkStart w:id="68" w:name="_heading=h.25b2l0r" w:colFirst="0" w:colLast="0"/>
      <w:bookmarkEnd w:id="68"/>
      <w:r w:rsidRPr="00D60F63">
        <w:rPr>
          <w:rFonts w:ascii="ＭＳ ゴシック" w:eastAsia="ＭＳ ゴシック" w:hAnsi="ＭＳ ゴシック" w:cs="ＭＳ ゴシック"/>
          <w:b/>
          <w:sz w:val="24"/>
        </w:rPr>
        <w:t>４-６．行動予定表モデル</w:t>
      </w:r>
    </w:p>
    <w:p w14:paraId="0245160F" w14:textId="77777777" w:rsidR="001F201E" w:rsidRPr="00D60F63" w:rsidRDefault="001F201E">
      <w:pPr>
        <w:rPr>
          <w:rFonts w:ascii="ＭＳ ゴシック" w:eastAsia="ＭＳ ゴシック" w:hAnsi="ＭＳ ゴシック" w:cs="ＭＳ ゴシック"/>
          <w:sz w:val="20"/>
          <w:szCs w:val="20"/>
        </w:rPr>
      </w:pPr>
    </w:p>
    <w:p w14:paraId="2F6BF4E6"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行動予定表とは、開催当日の全体の流れの中で、各事業の準備から終了までの、人員の配置や移動・連絡系統等の整合性をチェックするために重要なものであり、実際の運営にあたるためのマニュアルでもあります。</w:t>
      </w:r>
    </w:p>
    <w:p w14:paraId="5B9EDEEB" w14:textId="77777777" w:rsidR="001F201E" w:rsidRPr="00D60F63" w:rsidRDefault="001F201E">
      <w:pPr>
        <w:rPr>
          <w:rFonts w:ascii="ＭＳ ゴシック" w:eastAsia="ＭＳ ゴシック" w:hAnsi="ＭＳ ゴシック" w:cs="ＭＳ ゴシック"/>
        </w:rPr>
      </w:pPr>
    </w:p>
    <w:p w14:paraId="78DAB329" w14:textId="77777777" w:rsidR="001F201E" w:rsidRPr="00D60F63" w:rsidRDefault="001F201E">
      <w:pPr>
        <w:rPr>
          <w:rFonts w:ascii="ＭＳ ゴシック" w:eastAsia="ＭＳ ゴシック" w:hAnsi="ＭＳ ゴシック" w:cs="ＭＳ ゴシック"/>
        </w:rPr>
      </w:pPr>
    </w:p>
    <w:p w14:paraId="79182B45"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具体的には</w:t>
      </w:r>
    </w:p>
    <w:p w14:paraId="2F40EE2E" w14:textId="77777777" w:rsidR="001F201E" w:rsidRPr="00D60F63" w:rsidRDefault="0085154C">
      <w:pPr>
        <w:numPr>
          <w:ilvl w:val="0"/>
          <w:numId w:val="7"/>
        </w:numPr>
        <w:rPr>
          <w:rFonts w:ascii="ＭＳ ゴシック" w:eastAsia="ＭＳ ゴシック" w:hAnsi="ＭＳ ゴシック" w:cs="ＭＳ ゴシック"/>
        </w:rPr>
      </w:pPr>
      <w:r w:rsidRPr="00D60F63">
        <w:rPr>
          <w:rFonts w:ascii="ＭＳ ゴシック" w:eastAsia="ＭＳ ゴシック" w:hAnsi="ＭＳ ゴシック" w:cs="ＭＳ ゴシック"/>
        </w:rPr>
        <w:t>開催日スケジュールのフロー図（３-４-２．開催日のフロー図モデル参照）</w:t>
      </w:r>
    </w:p>
    <w:p w14:paraId="68FE14C7" w14:textId="77777777" w:rsidR="001F201E" w:rsidRPr="00D60F63" w:rsidRDefault="0085154C">
      <w:pPr>
        <w:numPr>
          <w:ilvl w:val="0"/>
          <w:numId w:val="7"/>
        </w:numPr>
        <w:rPr>
          <w:rFonts w:ascii="ＭＳ ゴシック" w:eastAsia="ＭＳ ゴシック" w:hAnsi="ＭＳ ゴシック" w:cs="ＭＳ ゴシック"/>
        </w:rPr>
      </w:pPr>
      <w:r w:rsidRPr="00D60F63">
        <w:rPr>
          <w:rFonts w:ascii="ＭＳ ゴシック" w:eastAsia="ＭＳ ゴシック" w:hAnsi="ＭＳ ゴシック" w:cs="ＭＳ ゴシック"/>
        </w:rPr>
        <w:t>指揮連絡系統</w:t>
      </w:r>
    </w:p>
    <w:p w14:paraId="76700DBA" w14:textId="77777777" w:rsidR="001F201E" w:rsidRPr="00D60F63" w:rsidRDefault="0085154C">
      <w:pPr>
        <w:numPr>
          <w:ilvl w:val="0"/>
          <w:numId w:val="7"/>
        </w:numPr>
        <w:rPr>
          <w:rFonts w:ascii="ＭＳ ゴシック" w:eastAsia="ＭＳ ゴシック" w:hAnsi="ＭＳ ゴシック" w:cs="ＭＳ ゴシック"/>
        </w:rPr>
      </w:pPr>
      <w:r w:rsidRPr="00D60F63">
        <w:rPr>
          <w:rFonts w:ascii="ＭＳ ゴシック" w:eastAsia="ＭＳ ゴシック" w:hAnsi="ＭＳ ゴシック" w:cs="ＭＳ ゴシック"/>
        </w:rPr>
        <w:t>日本ＹＥＧの正副会長等役員の行動予定</w:t>
      </w:r>
    </w:p>
    <w:p w14:paraId="43CB86F1" w14:textId="77777777" w:rsidR="001F201E" w:rsidRPr="00D60F63" w:rsidRDefault="0085154C">
      <w:pPr>
        <w:numPr>
          <w:ilvl w:val="0"/>
          <w:numId w:val="7"/>
        </w:numPr>
        <w:rPr>
          <w:rFonts w:ascii="ＭＳ ゴシック" w:eastAsia="ＭＳ ゴシック" w:hAnsi="ＭＳ ゴシック" w:cs="ＭＳ ゴシック"/>
        </w:rPr>
      </w:pPr>
      <w:r w:rsidRPr="00D60F63">
        <w:rPr>
          <w:rFonts w:ascii="ＭＳ ゴシック" w:eastAsia="ＭＳ ゴシック" w:hAnsi="ＭＳ ゴシック" w:cs="ＭＳ ゴシック"/>
        </w:rPr>
        <w:t>大会運営組織役員の行動予定</w:t>
      </w:r>
    </w:p>
    <w:p w14:paraId="72049474" w14:textId="77777777" w:rsidR="001F201E" w:rsidRPr="00D60F63" w:rsidRDefault="0085154C">
      <w:pPr>
        <w:numPr>
          <w:ilvl w:val="0"/>
          <w:numId w:val="7"/>
        </w:numPr>
        <w:rPr>
          <w:rFonts w:ascii="ＭＳ ゴシック" w:eastAsia="ＭＳ ゴシック" w:hAnsi="ＭＳ ゴシック" w:cs="ＭＳ ゴシック"/>
        </w:rPr>
      </w:pPr>
      <w:r w:rsidRPr="00D60F63">
        <w:rPr>
          <w:rFonts w:ascii="ＭＳ ゴシック" w:eastAsia="ＭＳ ゴシック" w:hAnsi="ＭＳ ゴシック" w:cs="ＭＳ ゴシック"/>
        </w:rPr>
        <w:t>大会運営組織各部会の行動予定</w:t>
      </w:r>
    </w:p>
    <w:p w14:paraId="34C01C3B" w14:textId="77777777" w:rsidR="001F201E" w:rsidRPr="00D60F63" w:rsidRDefault="0085154C">
      <w:pPr>
        <w:numPr>
          <w:ilvl w:val="0"/>
          <w:numId w:val="7"/>
        </w:numPr>
        <w:rPr>
          <w:rFonts w:ascii="ＭＳ ゴシック" w:eastAsia="ＭＳ ゴシック" w:hAnsi="ＭＳ ゴシック" w:cs="ＭＳ ゴシック"/>
        </w:rPr>
      </w:pPr>
      <w:r w:rsidRPr="00D60F63">
        <w:rPr>
          <w:rFonts w:ascii="ＭＳ ゴシック" w:eastAsia="ＭＳ ゴシック" w:hAnsi="ＭＳ ゴシック" w:cs="ＭＳ ゴシック"/>
        </w:rPr>
        <w:t>参加ＹＥＧ会員の行動予定</w:t>
      </w:r>
    </w:p>
    <w:p w14:paraId="4907C119" w14:textId="77777777" w:rsidR="001F201E" w:rsidRPr="00D60F63" w:rsidRDefault="0085154C">
      <w:pPr>
        <w:numPr>
          <w:ilvl w:val="0"/>
          <w:numId w:val="7"/>
        </w:numPr>
        <w:rPr>
          <w:rFonts w:ascii="ＭＳ ゴシック" w:eastAsia="ＭＳ ゴシック" w:hAnsi="ＭＳ ゴシック" w:cs="ＭＳ ゴシック"/>
        </w:rPr>
      </w:pPr>
      <w:r w:rsidRPr="00D60F63">
        <w:rPr>
          <w:rFonts w:ascii="ＭＳ ゴシック" w:eastAsia="ＭＳ ゴシック" w:hAnsi="ＭＳ ゴシック" w:cs="ＭＳ ゴシック"/>
        </w:rPr>
        <w:t>会場別使用タイムスケジュール</w:t>
      </w:r>
    </w:p>
    <w:p w14:paraId="792C6FF1" w14:textId="0EDA8D6A" w:rsidR="001F201E" w:rsidRPr="00D60F63" w:rsidRDefault="0085154C" w:rsidP="00CC7ADA">
      <w:pPr>
        <w:numPr>
          <w:ilvl w:val="0"/>
          <w:numId w:val="7"/>
        </w:numPr>
        <w:rPr>
          <w:rFonts w:ascii="ＭＳ ゴシック" w:eastAsia="ＭＳ ゴシック" w:hAnsi="ＭＳ ゴシック" w:cs="ＭＳ ゴシック"/>
        </w:rPr>
      </w:pPr>
      <w:r w:rsidRPr="00D60F63">
        <w:rPr>
          <w:rFonts w:ascii="ＭＳ ゴシック" w:eastAsia="ＭＳ ゴシック" w:hAnsi="ＭＳ ゴシック" w:cs="ＭＳ ゴシック"/>
        </w:rPr>
        <w:t>各部会設営のための備品等リスト等です。</w:t>
      </w:r>
    </w:p>
    <w:p w14:paraId="38CF71BA" w14:textId="77777777" w:rsidR="001F201E" w:rsidRPr="00D60F63" w:rsidRDefault="001F201E">
      <w:pPr>
        <w:rPr>
          <w:rFonts w:ascii="ＭＳ ゴシック" w:eastAsia="ＭＳ ゴシック" w:hAnsi="ＭＳ ゴシック" w:cs="ＭＳ ゴシック"/>
        </w:rPr>
      </w:pPr>
    </w:p>
    <w:p w14:paraId="094ACC1C" w14:textId="77777777" w:rsidR="001F201E" w:rsidRPr="00D60F63" w:rsidRDefault="001F201E">
      <w:pPr>
        <w:pBdr>
          <w:top w:val="nil"/>
          <w:left w:val="nil"/>
          <w:bottom w:val="nil"/>
          <w:right w:val="nil"/>
          <w:between w:val="nil"/>
        </w:pBdr>
        <w:tabs>
          <w:tab w:val="center" w:pos="4252"/>
          <w:tab w:val="right" w:pos="8504"/>
        </w:tabs>
        <w:rPr>
          <w:rFonts w:ascii="ＭＳ ゴシック" w:eastAsia="ＭＳ ゴシック" w:hAnsi="ＭＳ ゴシック" w:cs="ＭＳ ゴシック"/>
          <w:sz w:val="52"/>
          <w:szCs w:val="52"/>
        </w:rPr>
      </w:pPr>
    </w:p>
    <w:p w14:paraId="1584F1FE" w14:textId="77777777" w:rsidR="001F201E" w:rsidRPr="00D60F63" w:rsidRDefault="001F201E">
      <w:pPr>
        <w:pBdr>
          <w:top w:val="nil"/>
          <w:left w:val="nil"/>
          <w:bottom w:val="nil"/>
          <w:right w:val="nil"/>
          <w:between w:val="nil"/>
        </w:pBdr>
        <w:tabs>
          <w:tab w:val="center" w:pos="4252"/>
          <w:tab w:val="right" w:pos="8504"/>
        </w:tabs>
        <w:rPr>
          <w:rFonts w:ascii="ＭＳ ゴシック" w:eastAsia="ＭＳ ゴシック" w:hAnsi="ＭＳ ゴシック" w:cs="ＭＳ ゴシック"/>
          <w:sz w:val="52"/>
          <w:szCs w:val="52"/>
        </w:rPr>
      </w:pPr>
    </w:p>
    <w:p w14:paraId="28444A02" w14:textId="77777777" w:rsidR="001F201E" w:rsidRPr="00D60F63" w:rsidRDefault="001F201E">
      <w:pPr>
        <w:pBdr>
          <w:top w:val="nil"/>
          <w:left w:val="nil"/>
          <w:bottom w:val="nil"/>
          <w:right w:val="nil"/>
          <w:between w:val="nil"/>
        </w:pBdr>
        <w:tabs>
          <w:tab w:val="center" w:pos="4252"/>
          <w:tab w:val="right" w:pos="8504"/>
        </w:tabs>
        <w:rPr>
          <w:rFonts w:ascii="ＭＳ ゴシック" w:eastAsia="ＭＳ ゴシック" w:hAnsi="ＭＳ ゴシック" w:cs="ＭＳ ゴシック"/>
          <w:sz w:val="52"/>
          <w:szCs w:val="52"/>
        </w:rPr>
      </w:pPr>
    </w:p>
    <w:p w14:paraId="5ED7F30F" w14:textId="77777777" w:rsidR="001F201E" w:rsidRPr="00D60F63" w:rsidRDefault="001F201E">
      <w:pPr>
        <w:pBdr>
          <w:top w:val="nil"/>
          <w:left w:val="nil"/>
          <w:bottom w:val="nil"/>
          <w:right w:val="nil"/>
          <w:between w:val="nil"/>
        </w:pBdr>
        <w:tabs>
          <w:tab w:val="center" w:pos="4252"/>
          <w:tab w:val="right" w:pos="8504"/>
        </w:tabs>
        <w:rPr>
          <w:rFonts w:ascii="ＭＳ ゴシック" w:eastAsia="ＭＳ ゴシック" w:hAnsi="ＭＳ ゴシック" w:cs="ＭＳ ゴシック"/>
          <w:sz w:val="52"/>
          <w:szCs w:val="52"/>
        </w:rPr>
      </w:pPr>
    </w:p>
    <w:p w14:paraId="1D947977" w14:textId="77777777" w:rsidR="001F201E" w:rsidRPr="00D60F63" w:rsidRDefault="001F201E">
      <w:pPr>
        <w:pBdr>
          <w:top w:val="nil"/>
          <w:left w:val="nil"/>
          <w:bottom w:val="nil"/>
          <w:right w:val="nil"/>
          <w:between w:val="nil"/>
        </w:pBdr>
        <w:tabs>
          <w:tab w:val="center" w:pos="4252"/>
          <w:tab w:val="right" w:pos="8504"/>
        </w:tabs>
        <w:rPr>
          <w:rFonts w:ascii="ＭＳ ゴシック" w:eastAsia="ＭＳ ゴシック" w:hAnsi="ＭＳ ゴシック" w:cs="ＭＳ ゴシック"/>
          <w:sz w:val="52"/>
          <w:szCs w:val="52"/>
        </w:rPr>
      </w:pPr>
    </w:p>
    <w:p w14:paraId="64049D19" w14:textId="77777777" w:rsidR="001F201E" w:rsidRPr="00D60F63" w:rsidRDefault="001F201E">
      <w:pPr>
        <w:pBdr>
          <w:top w:val="nil"/>
          <w:left w:val="nil"/>
          <w:bottom w:val="nil"/>
          <w:right w:val="nil"/>
          <w:between w:val="nil"/>
        </w:pBdr>
        <w:tabs>
          <w:tab w:val="center" w:pos="4252"/>
          <w:tab w:val="right" w:pos="8504"/>
        </w:tabs>
        <w:rPr>
          <w:rFonts w:ascii="ＭＳ ゴシック" w:eastAsia="ＭＳ ゴシック" w:hAnsi="ＭＳ ゴシック" w:cs="ＭＳ ゴシック"/>
          <w:sz w:val="52"/>
          <w:szCs w:val="52"/>
        </w:rPr>
      </w:pPr>
    </w:p>
    <w:p w14:paraId="200BC43E" w14:textId="77777777" w:rsidR="001F201E" w:rsidRPr="00D60F63" w:rsidRDefault="001F201E">
      <w:pPr>
        <w:pBdr>
          <w:top w:val="nil"/>
          <w:left w:val="nil"/>
          <w:bottom w:val="nil"/>
          <w:right w:val="nil"/>
          <w:between w:val="nil"/>
        </w:pBdr>
        <w:tabs>
          <w:tab w:val="center" w:pos="4252"/>
          <w:tab w:val="right" w:pos="8504"/>
        </w:tabs>
        <w:rPr>
          <w:rFonts w:ascii="ＭＳ ゴシック" w:eastAsia="ＭＳ ゴシック" w:hAnsi="ＭＳ ゴシック" w:cs="ＭＳ ゴシック"/>
          <w:sz w:val="52"/>
          <w:szCs w:val="52"/>
        </w:rPr>
      </w:pPr>
    </w:p>
    <w:p w14:paraId="7E74312C" w14:textId="77777777" w:rsidR="001F201E" w:rsidRPr="00D60F63" w:rsidRDefault="001F201E">
      <w:pPr>
        <w:pBdr>
          <w:top w:val="nil"/>
          <w:left w:val="nil"/>
          <w:bottom w:val="nil"/>
          <w:right w:val="nil"/>
          <w:between w:val="nil"/>
        </w:pBdr>
        <w:tabs>
          <w:tab w:val="center" w:pos="4252"/>
          <w:tab w:val="right" w:pos="8504"/>
        </w:tabs>
        <w:rPr>
          <w:rFonts w:ascii="ＭＳ ゴシック" w:eastAsia="ＭＳ ゴシック" w:hAnsi="ＭＳ ゴシック" w:cs="ＭＳ ゴシック"/>
          <w:sz w:val="52"/>
          <w:szCs w:val="52"/>
        </w:rPr>
      </w:pPr>
    </w:p>
    <w:p w14:paraId="4A8F5D18" w14:textId="77777777" w:rsidR="001F201E" w:rsidRPr="00D60F63" w:rsidRDefault="001F201E">
      <w:pPr>
        <w:pBdr>
          <w:top w:val="nil"/>
          <w:left w:val="nil"/>
          <w:bottom w:val="nil"/>
          <w:right w:val="nil"/>
          <w:between w:val="nil"/>
        </w:pBdr>
        <w:tabs>
          <w:tab w:val="center" w:pos="4252"/>
          <w:tab w:val="right" w:pos="8504"/>
        </w:tabs>
        <w:rPr>
          <w:rFonts w:ascii="ＭＳ ゴシック" w:eastAsia="ＭＳ ゴシック" w:hAnsi="ＭＳ ゴシック" w:cs="ＭＳ ゴシック"/>
          <w:sz w:val="52"/>
          <w:szCs w:val="52"/>
        </w:rPr>
      </w:pPr>
    </w:p>
    <w:p w14:paraId="78F34226" w14:textId="77777777" w:rsidR="001F201E" w:rsidRPr="00D60F63" w:rsidRDefault="001F201E">
      <w:pPr>
        <w:pBdr>
          <w:top w:val="nil"/>
          <w:left w:val="nil"/>
          <w:bottom w:val="nil"/>
          <w:right w:val="nil"/>
          <w:between w:val="nil"/>
        </w:pBdr>
        <w:tabs>
          <w:tab w:val="center" w:pos="4252"/>
          <w:tab w:val="right" w:pos="8504"/>
        </w:tabs>
        <w:rPr>
          <w:rFonts w:ascii="ＭＳ ゴシック" w:eastAsia="ＭＳ ゴシック" w:hAnsi="ＭＳ ゴシック" w:cs="ＭＳ ゴシック"/>
          <w:sz w:val="52"/>
          <w:szCs w:val="52"/>
        </w:rPr>
      </w:pPr>
    </w:p>
    <w:p w14:paraId="273DA33E" w14:textId="77777777" w:rsidR="001F201E" w:rsidRPr="00D60F63" w:rsidRDefault="001F201E">
      <w:pPr>
        <w:pBdr>
          <w:top w:val="nil"/>
          <w:left w:val="nil"/>
          <w:bottom w:val="nil"/>
          <w:right w:val="nil"/>
          <w:between w:val="nil"/>
        </w:pBdr>
        <w:tabs>
          <w:tab w:val="center" w:pos="4252"/>
          <w:tab w:val="right" w:pos="8504"/>
        </w:tabs>
        <w:rPr>
          <w:rFonts w:ascii="ＭＳ ゴシック" w:eastAsia="ＭＳ ゴシック" w:hAnsi="ＭＳ ゴシック" w:cs="ＭＳ ゴシック"/>
          <w:sz w:val="52"/>
          <w:szCs w:val="52"/>
        </w:rPr>
      </w:pPr>
    </w:p>
    <w:p w14:paraId="02AC49AF" w14:textId="77777777" w:rsidR="001F201E" w:rsidRPr="00D60F63" w:rsidRDefault="001F201E">
      <w:pPr>
        <w:pBdr>
          <w:top w:val="nil"/>
          <w:left w:val="nil"/>
          <w:bottom w:val="nil"/>
          <w:right w:val="nil"/>
          <w:between w:val="nil"/>
        </w:pBdr>
        <w:tabs>
          <w:tab w:val="center" w:pos="4252"/>
          <w:tab w:val="right" w:pos="8504"/>
        </w:tabs>
        <w:rPr>
          <w:rFonts w:ascii="ＭＳ ゴシック" w:eastAsia="ＭＳ ゴシック" w:hAnsi="ＭＳ ゴシック" w:cs="ＭＳ ゴシック"/>
          <w:sz w:val="52"/>
          <w:szCs w:val="52"/>
        </w:rPr>
      </w:pPr>
    </w:p>
    <w:p w14:paraId="26936EFB" w14:textId="77777777" w:rsidR="001F201E" w:rsidRPr="00D60F63" w:rsidRDefault="001F201E">
      <w:pPr>
        <w:pBdr>
          <w:top w:val="nil"/>
          <w:left w:val="nil"/>
          <w:bottom w:val="nil"/>
          <w:right w:val="nil"/>
          <w:between w:val="nil"/>
        </w:pBdr>
        <w:tabs>
          <w:tab w:val="center" w:pos="4252"/>
          <w:tab w:val="right" w:pos="8504"/>
        </w:tabs>
        <w:rPr>
          <w:rFonts w:ascii="ＭＳ ゴシック" w:eastAsia="ＭＳ ゴシック" w:hAnsi="ＭＳ ゴシック" w:cs="ＭＳ ゴシック"/>
          <w:sz w:val="52"/>
          <w:szCs w:val="52"/>
        </w:rPr>
      </w:pPr>
    </w:p>
    <w:p w14:paraId="011553B4" w14:textId="77777777" w:rsidR="001F201E" w:rsidRPr="00D60F63" w:rsidRDefault="001F201E">
      <w:pPr>
        <w:tabs>
          <w:tab w:val="center" w:pos="4252"/>
          <w:tab w:val="right" w:pos="8504"/>
        </w:tabs>
        <w:rPr>
          <w:rFonts w:ascii="ＭＳ ゴシック" w:eastAsia="ＭＳ ゴシック" w:hAnsi="ＭＳ ゴシック" w:cs="ＭＳ ゴシック"/>
          <w:sz w:val="52"/>
          <w:szCs w:val="52"/>
        </w:rPr>
      </w:pPr>
    </w:p>
    <w:p w14:paraId="2A38D391" w14:textId="77777777" w:rsidR="001F201E" w:rsidRPr="00D60F63" w:rsidRDefault="001F201E">
      <w:pPr>
        <w:tabs>
          <w:tab w:val="center" w:pos="4252"/>
          <w:tab w:val="right" w:pos="8504"/>
        </w:tabs>
        <w:rPr>
          <w:rFonts w:ascii="ＭＳ ゴシック" w:eastAsia="ＭＳ ゴシック" w:hAnsi="ＭＳ ゴシック" w:cs="ＭＳ ゴシック"/>
          <w:sz w:val="52"/>
          <w:szCs w:val="52"/>
        </w:rPr>
      </w:pPr>
    </w:p>
    <w:p w14:paraId="61193DD6" w14:textId="77777777" w:rsidR="001F201E" w:rsidRPr="00D60F63" w:rsidRDefault="001F201E">
      <w:pPr>
        <w:tabs>
          <w:tab w:val="center" w:pos="4252"/>
          <w:tab w:val="right" w:pos="8504"/>
        </w:tabs>
        <w:rPr>
          <w:rFonts w:ascii="ＭＳ ゴシック" w:eastAsia="ＭＳ ゴシック" w:hAnsi="ＭＳ ゴシック" w:cs="ＭＳ ゴシック"/>
          <w:sz w:val="52"/>
          <w:szCs w:val="52"/>
        </w:rPr>
      </w:pPr>
    </w:p>
    <w:p w14:paraId="2066301F" w14:textId="77777777" w:rsidR="001F201E" w:rsidRPr="00D60F63" w:rsidRDefault="001F201E">
      <w:pPr>
        <w:tabs>
          <w:tab w:val="center" w:pos="4252"/>
          <w:tab w:val="right" w:pos="8504"/>
        </w:tabs>
        <w:rPr>
          <w:rFonts w:ascii="ＭＳ ゴシック" w:eastAsia="ＭＳ ゴシック" w:hAnsi="ＭＳ ゴシック" w:cs="ＭＳ ゴシック"/>
          <w:sz w:val="52"/>
          <w:szCs w:val="52"/>
        </w:rPr>
      </w:pPr>
    </w:p>
    <w:p w14:paraId="0B50CA51" w14:textId="77777777" w:rsidR="001F201E" w:rsidRPr="00D60F63" w:rsidRDefault="001F201E">
      <w:pPr>
        <w:tabs>
          <w:tab w:val="center" w:pos="4252"/>
          <w:tab w:val="right" w:pos="8504"/>
        </w:tabs>
        <w:rPr>
          <w:rFonts w:ascii="ＭＳ ゴシック" w:eastAsia="ＭＳ ゴシック" w:hAnsi="ＭＳ ゴシック" w:cs="ＭＳ ゴシック"/>
          <w:sz w:val="52"/>
          <w:szCs w:val="52"/>
        </w:rPr>
      </w:pPr>
    </w:p>
    <w:p w14:paraId="356E299E" w14:textId="77777777" w:rsidR="001F201E" w:rsidRPr="00D60F63" w:rsidRDefault="001F201E">
      <w:pPr>
        <w:tabs>
          <w:tab w:val="center" w:pos="4252"/>
          <w:tab w:val="right" w:pos="8504"/>
        </w:tabs>
        <w:rPr>
          <w:rFonts w:ascii="ＭＳ ゴシック" w:eastAsia="ＭＳ ゴシック" w:hAnsi="ＭＳ ゴシック" w:cs="ＭＳ ゴシック"/>
          <w:sz w:val="52"/>
          <w:szCs w:val="52"/>
        </w:rPr>
      </w:pPr>
    </w:p>
    <w:p w14:paraId="5E3F61F9" w14:textId="77777777" w:rsidR="001F201E" w:rsidRPr="00D60F63" w:rsidRDefault="0085154C">
      <w:pPr>
        <w:tabs>
          <w:tab w:val="center" w:pos="4252"/>
          <w:tab w:val="right" w:pos="8504"/>
        </w:tabs>
        <w:rPr>
          <w:rFonts w:ascii="ＭＳ ゴシック" w:eastAsia="ＭＳ ゴシック" w:hAnsi="ＭＳ ゴシック" w:cs="ＭＳ ゴシック"/>
          <w:b/>
          <w:sz w:val="52"/>
          <w:szCs w:val="52"/>
        </w:rPr>
      </w:pPr>
      <w:r w:rsidRPr="00D60F63">
        <w:rPr>
          <w:rFonts w:ascii="ＭＳ ゴシック" w:eastAsia="ＭＳ ゴシック" w:hAnsi="ＭＳ ゴシック" w:cs="ＭＳ ゴシック"/>
          <w:sz w:val="52"/>
          <w:szCs w:val="52"/>
        </w:rPr>
        <w:t xml:space="preserve">　　　　　　　　</w:t>
      </w:r>
      <w:r w:rsidRPr="00D60F63">
        <w:rPr>
          <w:rFonts w:ascii="ＭＳ ゴシック" w:eastAsia="ＭＳ ゴシック" w:hAnsi="ＭＳ ゴシック" w:cs="ＭＳ ゴシック"/>
          <w:b/>
          <w:sz w:val="52"/>
          <w:szCs w:val="52"/>
        </w:rPr>
        <w:t>５章</w:t>
      </w:r>
    </w:p>
    <w:p w14:paraId="409E638D" w14:textId="77777777" w:rsidR="001F201E" w:rsidRPr="00D60F63" w:rsidRDefault="0085154C">
      <w:pPr>
        <w:tabs>
          <w:tab w:val="center" w:pos="4252"/>
          <w:tab w:val="right" w:pos="8504"/>
        </w:tabs>
        <w:ind w:firstLine="2088"/>
        <w:rPr>
          <w:rFonts w:ascii="ＭＳ ゴシック" w:eastAsia="ＭＳ ゴシック" w:hAnsi="ＭＳ ゴシック" w:cs="ＭＳ ゴシック"/>
          <w:b/>
          <w:sz w:val="52"/>
          <w:szCs w:val="52"/>
        </w:rPr>
      </w:pPr>
      <w:r w:rsidRPr="00D60F63">
        <w:rPr>
          <w:rFonts w:ascii="ＭＳ ゴシック" w:eastAsia="ＭＳ ゴシック" w:hAnsi="ＭＳ ゴシック" w:cs="ＭＳ ゴシック"/>
          <w:b/>
          <w:sz w:val="52"/>
          <w:szCs w:val="52"/>
        </w:rPr>
        <w:t>日本商工会議所青年部</w:t>
      </w:r>
    </w:p>
    <w:p w14:paraId="175DE6C0" w14:textId="77777777" w:rsidR="001F201E" w:rsidRPr="00D60F63" w:rsidRDefault="0085154C">
      <w:pPr>
        <w:tabs>
          <w:tab w:val="center" w:pos="4252"/>
          <w:tab w:val="right" w:pos="8504"/>
        </w:tabs>
        <w:ind w:firstLine="2610"/>
        <w:rPr>
          <w:rFonts w:ascii="ＭＳ ゴシック" w:eastAsia="ＭＳ ゴシック" w:hAnsi="ＭＳ ゴシック" w:cs="ＭＳ ゴシック"/>
          <w:b/>
          <w:sz w:val="52"/>
          <w:szCs w:val="52"/>
        </w:rPr>
        <w:sectPr w:rsidR="001F201E" w:rsidRPr="00D60F63">
          <w:headerReference w:type="default" r:id="rId30"/>
          <w:pgSz w:w="11906" w:h="16838"/>
          <w:pgMar w:top="1418" w:right="1134" w:bottom="1418" w:left="1134" w:header="567" w:footer="0" w:gutter="0"/>
          <w:pgNumType w:start="1"/>
          <w:cols w:space="720"/>
        </w:sectPr>
      </w:pPr>
      <w:r w:rsidRPr="00D60F63">
        <w:rPr>
          <w:rFonts w:ascii="ＭＳ ゴシック" w:eastAsia="ＭＳ ゴシック" w:hAnsi="ＭＳ ゴシック" w:cs="ＭＳ ゴシック"/>
          <w:b/>
          <w:sz w:val="52"/>
          <w:szCs w:val="52"/>
        </w:rPr>
        <w:t>全国大会参考資料</w:t>
      </w:r>
    </w:p>
    <w:p w14:paraId="086A1504" w14:textId="77777777" w:rsidR="001F201E" w:rsidRPr="00D60F63" w:rsidRDefault="0085154C">
      <w:pPr>
        <w:rPr>
          <w:rFonts w:ascii="ＭＳ ゴシック" w:eastAsia="ＭＳ ゴシック" w:hAnsi="ＭＳ ゴシック" w:cs="ＭＳ ゴシック"/>
          <w:b/>
          <w:sz w:val="40"/>
          <w:szCs w:val="40"/>
        </w:rPr>
      </w:pPr>
      <w:r w:rsidRPr="00D60F63">
        <w:rPr>
          <w:rFonts w:ascii="ＭＳ ゴシック" w:eastAsia="ＭＳ ゴシック" w:hAnsi="ＭＳ ゴシック" w:cs="ＭＳ ゴシック"/>
          <w:b/>
          <w:sz w:val="40"/>
          <w:szCs w:val="40"/>
        </w:rPr>
        <w:t>５．日本商工会議所青年部全国大会参考資料</w:t>
      </w:r>
    </w:p>
    <w:p w14:paraId="68B4F5F2" w14:textId="77777777" w:rsidR="001F201E" w:rsidRPr="00D60F63" w:rsidRDefault="001F201E">
      <w:pPr>
        <w:spacing w:line="480" w:lineRule="auto"/>
        <w:rPr>
          <w:rFonts w:ascii="ＭＳ ゴシック" w:eastAsia="ＭＳ ゴシック" w:hAnsi="ＭＳ ゴシック" w:cs="ＭＳ ゴシック"/>
          <w:sz w:val="24"/>
        </w:rPr>
      </w:pPr>
    </w:p>
    <w:p w14:paraId="5FA756F2" w14:textId="77777777" w:rsidR="001F201E" w:rsidRPr="00D60F63" w:rsidRDefault="0085154C">
      <w:pPr>
        <w:spacing w:line="480" w:lineRule="auto"/>
        <w:ind w:firstLine="480"/>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５-１．全国大会の開催ローテーションについて</w:t>
      </w:r>
    </w:p>
    <w:p w14:paraId="31BF5FF3" w14:textId="77777777" w:rsidR="001F201E" w:rsidRPr="00D60F63" w:rsidRDefault="0085154C">
      <w:pPr>
        <w:spacing w:line="480" w:lineRule="auto"/>
        <w:ind w:firstLine="480"/>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５-２．後援依頼文書（宛先：経済産業大臣、知事、市長）</w:t>
      </w:r>
    </w:p>
    <w:p w14:paraId="15D0C58C" w14:textId="77777777" w:rsidR="001F201E" w:rsidRPr="00D60F63" w:rsidRDefault="0085154C">
      <w:pPr>
        <w:spacing w:line="480" w:lineRule="auto"/>
        <w:ind w:firstLine="480"/>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５-３．後援依頼文書（宛先：一般）</w:t>
      </w:r>
    </w:p>
    <w:p w14:paraId="05373E4A" w14:textId="77777777" w:rsidR="001F201E" w:rsidRPr="00D60F63" w:rsidRDefault="0085154C">
      <w:pPr>
        <w:spacing w:line="480" w:lineRule="auto"/>
        <w:ind w:firstLine="480"/>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５-４．臨席依頼文書（宛先：経済産業大臣、知事、市長）</w:t>
      </w:r>
    </w:p>
    <w:p w14:paraId="335D59BA" w14:textId="77777777" w:rsidR="001F201E" w:rsidRPr="00D60F63" w:rsidRDefault="0085154C">
      <w:pPr>
        <w:spacing w:line="480" w:lineRule="auto"/>
        <w:ind w:firstLine="480"/>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５-５．臨席依頼文書（宛先：一般）</w:t>
      </w:r>
    </w:p>
    <w:p w14:paraId="1F47FAEE" w14:textId="77777777" w:rsidR="001F201E" w:rsidRPr="00D60F63" w:rsidRDefault="0085154C">
      <w:pPr>
        <w:spacing w:line="480" w:lineRule="auto"/>
        <w:ind w:firstLine="480"/>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５-６．来賓案内文書</w:t>
      </w:r>
    </w:p>
    <w:p w14:paraId="27724571" w14:textId="77777777" w:rsidR="001F201E" w:rsidRPr="00D60F63" w:rsidRDefault="0085154C">
      <w:pPr>
        <w:spacing w:line="480" w:lineRule="auto"/>
        <w:ind w:firstLine="480"/>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５-７．大会記念誌挨拶文依頼文書</w:t>
      </w:r>
    </w:p>
    <w:p w14:paraId="65DED6BE" w14:textId="77777777" w:rsidR="001F201E" w:rsidRPr="00D60F63" w:rsidRDefault="0085154C">
      <w:pPr>
        <w:spacing w:line="480" w:lineRule="auto"/>
        <w:ind w:firstLine="480"/>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５-８．御礼文書</w:t>
      </w:r>
    </w:p>
    <w:p w14:paraId="30E116EF" w14:textId="77777777" w:rsidR="001F201E" w:rsidRPr="00D60F63" w:rsidRDefault="0085154C">
      <w:pPr>
        <w:spacing w:line="480" w:lineRule="auto"/>
        <w:ind w:firstLine="480"/>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５-９．物産展申込書</w:t>
      </w:r>
    </w:p>
    <w:p w14:paraId="4639957B" w14:textId="77777777" w:rsidR="001F201E" w:rsidRPr="00D60F63" w:rsidRDefault="0085154C">
      <w:pPr>
        <w:spacing w:line="480" w:lineRule="auto"/>
        <w:ind w:firstLine="480"/>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５-１０．ＹＥＧビジネス交流会</w:t>
      </w:r>
    </w:p>
    <w:p w14:paraId="2A28748A" w14:textId="77777777" w:rsidR="001F201E" w:rsidRPr="00D60F63" w:rsidRDefault="0085154C">
      <w:pPr>
        <w:rPr>
          <w:rFonts w:ascii="ＭＳ ゴシック" w:eastAsia="ＭＳ ゴシック" w:hAnsi="ＭＳ ゴシック" w:cs="ＭＳ ゴシック"/>
          <w:sz w:val="28"/>
          <w:szCs w:val="28"/>
        </w:rPr>
      </w:pPr>
      <w:r w:rsidRPr="00D60F63">
        <w:rPr>
          <w:rFonts w:ascii="ＭＳ ゴシック" w:eastAsia="ＭＳ ゴシック" w:hAnsi="ＭＳ ゴシック" w:cs="ＭＳ ゴシック"/>
          <w:sz w:val="28"/>
          <w:szCs w:val="28"/>
        </w:rPr>
        <w:tab/>
      </w:r>
    </w:p>
    <w:p w14:paraId="6D0B9857"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sz w:val="28"/>
          <w:szCs w:val="28"/>
        </w:rPr>
        <w:tab/>
      </w:r>
      <w:r w:rsidRPr="00D60F63">
        <w:rPr>
          <w:rFonts w:ascii="ＭＳ ゴシック" w:eastAsia="ＭＳ ゴシック" w:hAnsi="ＭＳ ゴシック" w:cs="ＭＳ ゴシック"/>
        </w:rPr>
        <w:tab/>
      </w:r>
      <w:r w:rsidRPr="00D60F63">
        <w:br w:type="page"/>
      </w:r>
    </w:p>
    <w:p w14:paraId="6598AAAB" w14:textId="77777777" w:rsidR="00623257" w:rsidRPr="00D60F63" w:rsidRDefault="00623257" w:rsidP="00623257">
      <w:pPr>
        <w:rPr>
          <w:rFonts w:ascii="ＭＳ ゴシック" w:eastAsia="ＭＳ ゴシック" w:hAnsi="ＭＳ ゴシック" w:cs="ＭＳ ゴシック"/>
          <w:b/>
          <w:sz w:val="24"/>
        </w:rPr>
      </w:pPr>
      <w:r w:rsidRPr="00D60F63">
        <w:rPr>
          <w:rFonts w:ascii="ＭＳ ゴシック" w:eastAsia="ＭＳ ゴシック" w:hAnsi="ＭＳ ゴシック" w:cs="ＭＳ ゴシック"/>
          <w:b/>
          <w:sz w:val="24"/>
        </w:rPr>
        <w:t>５-１．全国大会の開催ローテーションについて</w:t>
      </w:r>
      <w:r w:rsidRPr="00D60F63">
        <w:rPr>
          <w:rFonts w:ascii="ＭＳ ゴシック" w:eastAsia="ＭＳ ゴシック" w:hAnsi="ＭＳ ゴシック" w:cs="ＭＳ ゴシック"/>
        </w:rPr>
        <w:tab/>
      </w:r>
      <w:r w:rsidRPr="00D60F63">
        <w:rPr>
          <w:rFonts w:ascii="ＭＳ ゴシック" w:eastAsia="ＭＳ ゴシック" w:hAnsi="ＭＳ ゴシック" w:cs="ＭＳ ゴシック"/>
        </w:rPr>
        <w:tab/>
      </w:r>
      <w:r w:rsidRPr="00D60F63">
        <w:rPr>
          <w:rFonts w:ascii="ＭＳ ゴシック" w:eastAsia="ＭＳ ゴシック" w:hAnsi="ＭＳ ゴシック" w:cs="ＭＳ ゴシック"/>
        </w:rPr>
        <w:tab/>
      </w:r>
      <w:r w:rsidRPr="00D60F63">
        <w:rPr>
          <w:rFonts w:ascii="ＭＳ ゴシック" w:eastAsia="ＭＳ ゴシック" w:hAnsi="ＭＳ ゴシック" w:cs="ＭＳ ゴシック"/>
        </w:rPr>
        <w:tab/>
      </w:r>
      <w:r w:rsidRPr="00D60F63">
        <w:rPr>
          <w:rFonts w:ascii="ＭＳ ゴシック" w:eastAsia="ＭＳ ゴシック" w:hAnsi="ＭＳ ゴシック" w:cs="ＭＳ ゴシック"/>
        </w:rPr>
        <w:tab/>
      </w:r>
      <w:r w:rsidRPr="00D60F63">
        <w:rPr>
          <w:rFonts w:ascii="ＭＳ ゴシック" w:eastAsia="ＭＳ ゴシック" w:hAnsi="ＭＳ ゴシック" w:cs="ＭＳ ゴシック"/>
        </w:rPr>
        <w:tab/>
      </w:r>
      <w:r w:rsidRPr="00D60F63">
        <w:rPr>
          <w:rFonts w:ascii="ＭＳ ゴシック" w:eastAsia="ＭＳ ゴシック" w:hAnsi="ＭＳ ゴシック" w:cs="ＭＳ ゴシック"/>
        </w:rPr>
        <w:tab/>
      </w:r>
      <w:r w:rsidRPr="00D60F63">
        <w:rPr>
          <w:rFonts w:ascii="ＭＳ ゴシック" w:eastAsia="ＭＳ ゴシック" w:hAnsi="ＭＳ ゴシック" w:cs="ＭＳ ゴシック"/>
        </w:rPr>
        <w:tab/>
      </w:r>
      <w:r w:rsidRPr="00D60F63">
        <w:rPr>
          <w:rFonts w:ascii="ＭＳ ゴシック" w:eastAsia="ＭＳ ゴシック" w:hAnsi="ＭＳ ゴシック" w:cs="ＭＳ ゴシック"/>
        </w:rPr>
        <w:tab/>
      </w:r>
      <w:r w:rsidRPr="00D60F63">
        <w:rPr>
          <w:rFonts w:ascii="ＭＳ ゴシック" w:eastAsia="ＭＳ ゴシック" w:hAnsi="ＭＳ ゴシック" w:cs="ＭＳ ゴシック"/>
        </w:rPr>
        <w:tab/>
      </w:r>
      <w:r w:rsidRPr="00D60F63">
        <w:rPr>
          <w:rFonts w:ascii="ＭＳ ゴシック" w:eastAsia="ＭＳ ゴシック" w:hAnsi="ＭＳ ゴシック" w:cs="ＭＳ ゴシック"/>
        </w:rPr>
        <w:tab/>
      </w:r>
    </w:p>
    <w:p w14:paraId="2CD8591C" w14:textId="77777777" w:rsidR="00623257" w:rsidRPr="00D60F63" w:rsidRDefault="00623257" w:rsidP="00623257">
      <w:pPr>
        <w:ind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rPr>
        <w:t>令和元年度に正副会長、ブロック代表理事等で検討し、令和２年３月の第２８６回役員会にて以下のように承認いたしました。</w:t>
      </w:r>
    </w:p>
    <w:p w14:paraId="02DF4BBC" w14:textId="77777777" w:rsidR="00623257" w:rsidRPr="00D60F63" w:rsidRDefault="00623257" w:rsidP="00623257">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日本ＹＥＧとしては、これまでのローテーションを踏襲し、地区は東 ⇒ 中 ⇒ 西と回りながら地区内でのローテーションは以下ように取り決めでいます。ブロックで内での選定はブロックに原則お任せいたします。</w:t>
      </w:r>
    </w:p>
    <w:p w14:paraId="4B69267D" w14:textId="77777777" w:rsidR="00623257" w:rsidRPr="00D60F63" w:rsidRDefault="00623257" w:rsidP="00623257">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又、ブロック内で開催が困難である場合は、地区内において擁立することとします。</w:t>
      </w:r>
    </w:p>
    <w:p w14:paraId="1BF67649" w14:textId="77777777" w:rsidR="00623257" w:rsidRPr="00D60F63" w:rsidRDefault="00623257" w:rsidP="00623257">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必要に応じて、その時代に合わせた開催順を検討すること、また令和</w:t>
      </w:r>
      <w:r w:rsidRPr="00D60F63">
        <w:rPr>
          <w:rFonts w:ascii="ＭＳ ゴシック" w:eastAsia="ＭＳ ゴシック" w:hAnsi="ＭＳ ゴシック" w:cs="ＭＳ ゴシック" w:hint="eastAsia"/>
        </w:rPr>
        <w:t>１４</w:t>
      </w:r>
      <w:r w:rsidRPr="00D60F63">
        <w:rPr>
          <w:rFonts w:ascii="ＭＳ ゴシック" w:eastAsia="ＭＳ ゴシック" w:hAnsi="ＭＳ ゴシック" w:cs="ＭＳ ゴシック"/>
        </w:rPr>
        <w:t>年度以降について令和８年度までに輪番についての諮問を行うことを申し添えます。</w:t>
      </w:r>
    </w:p>
    <w:p w14:paraId="59249613" w14:textId="77777777" w:rsidR="00623257" w:rsidRPr="00D60F63" w:rsidRDefault="00623257" w:rsidP="00623257">
      <w:pPr>
        <w:rPr>
          <w:rFonts w:ascii="ＭＳ ゴシック" w:eastAsia="ＭＳ ゴシック" w:hAnsi="ＭＳ ゴシック" w:cs="ＭＳ ゴシック"/>
        </w:rPr>
      </w:pPr>
      <w:r w:rsidRPr="00D60F63">
        <w:rPr>
          <w:rFonts w:ascii="ＭＳ ゴシック" w:eastAsia="ＭＳ ゴシック" w:hAnsi="ＭＳ ゴシック" w:cs="ＭＳ ゴシック"/>
        </w:rPr>
        <w:tab/>
      </w:r>
    </w:p>
    <w:p w14:paraId="6B9E42A6" w14:textId="77777777" w:rsidR="00623257" w:rsidRPr="00D60F63" w:rsidRDefault="00623257" w:rsidP="00623257">
      <w:pPr>
        <w:rPr>
          <w:rFonts w:ascii="ＭＳ ゴシック" w:eastAsia="ＭＳ ゴシック" w:hAnsi="ＭＳ ゴシック" w:cs="ＭＳ ゴシック"/>
          <w:u w:val="single"/>
        </w:rPr>
      </w:pPr>
      <w:r w:rsidRPr="00D60F63">
        <w:rPr>
          <w:rFonts w:ascii="ＭＳ ゴシック" w:eastAsia="ＭＳ ゴシック" w:hAnsi="ＭＳ ゴシック" w:cs="ＭＳ ゴシック"/>
          <w:u w:val="single"/>
        </w:rPr>
        <w:t>東地区：関東２回に対し、北海道・東北を各1回として交互に開催する。</w:t>
      </w:r>
    </w:p>
    <w:p w14:paraId="316FBBCA" w14:textId="77777777" w:rsidR="00623257" w:rsidRPr="00D60F63" w:rsidRDefault="00623257" w:rsidP="00623257">
      <w:pPr>
        <w:rPr>
          <w:rFonts w:ascii="ＭＳ ゴシック" w:eastAsia="ＭＳ ゴシック" w:hAnsi="ＭＳ ゴシック" w:cs="ＭＳ ゴシック"/>
          <w:u w:val="single"/>
        </w:rPr>
      </w:pPr>
      <w:r w:rsidRPr="00D60F63">
        <w:rPr>
          <w:rFonts w:ascii="ＭＳ ゴシック" w:eastAsia="ＭＳ ゴシック" w:hAnsi="ＭＳ ゴシック" w:cs="ＭＳ ゴシック"/>
          <w:u w:val="single"/>
        </w:rPr>
        <w:t>中地区：近畿２回に対し、北陸信越・東海が各1回として交互に開催する。</w:t>
      </w:r>
    </w:p>
    <w:p w14:paraId="2683F400" w14:textId="77777777" w:rsidR="00623257" w:rsidRPr="00D60F63" w:rsidRDefault="00623257" w:rsidP="00623257">
      <w:pPr>
        <w:rPr>
          <w:rFonts w:ascii="ＭＳ ゴシック" w:eastAsia="ＭＳ ゴシック" w:hAnsi="ＭＳ ゴシック" w:cs="ＭＳ ゴシック"/>
        </w:rPr>
      </w:pPr>
      <w:r w:rsidRPr="00D60F63">
        <w:rPr>
          <w:rFonts w:ascii="ＭＳ ゴシック" w:eastAsia="ＭＳ ゴシック" w:hAnsi="ＭＳ ゴシック" w:cs="ＭＳ ゴシック"/>
          <w:u w:val="single"/>
        </w:rPr>
        <w:t>西地区：九州２回に対し、中国・四国を各１回とし、交互に開催する。</w:t>
      </w:r>
      <w:r w:rsidRPr="00D60F63">
        <w:rPr>
          <w:rFonts w:ascii="ＭＳ ゴシック" w:eastAsia="ＭＳ ゴシック" w:hAnsi="ＭＳ ゴシック" w:cs="ＭＳ ゴシック"/>
        </w:rPr>
        <w:tab/>
      </w:r>
      <w:r w:rsidRPr="00D60F63">
        <w:rPr>
          <w:rFonts w:ascii="ＭＳ ゴシック" w:eastAsia="ＭＳ ゴシック" w:hAnsi="ＭＳ ゴシック" w:cs="ＭＳ ゴシック"/>
        </w:rPr>
        <w:tab/>
      </w:r>
    </w:p>
    <w:p w14:paraId="2F345FA5" w14:textId="77777777" w:rsidR="00623257" w:rsidRPr="00D60F63" w:rsidRDefault="00623257" w:rsidP="00623257">
      <w:pPr>
        <w:rPr>
          <w:rFonts w:ascii="ＭＳ ゴシック" w:eastAsia="ＭＳ ゴシック" w:hAnsi="ＭＳ ゴシック" w:cs="ＭＳ ゴシック"/>
        </w:rPr>
      </w:pPr>
    </w:p>
    <w:tbl>
      <w:tblPr>
        <w:tblW w:w="8237" w:type="dxa"/>
        <w:tblInd w:w="84" w:type="dxa"/>
        <w:tblLayout w:type="fixed"/>
        <w:tblLook w:val="0400" w:firstRow="0" w:lastRow="0" w:firstColumn="0" w:lastColumn="0" w:noHBand="0" w:noVBand="1"/>
      </w:tblPr>
      <w:tblGrid>
        <w:gridCol w:w="856"/>
        <w:gridCol w:w="997"/>
        <w:gridCol w:w="378"/>
        <w:gridCol w:w="1037"/>
        <w:gridCol w:w="848"/>
        <w:gridCol w:w="378"/>
        <w:gridCol w:w="236"/>
        <w:gridCol w:w="395"/>
        <w:gridCol w:w="992"/>
        <w:gridCol w:w="848"/>
        <w:gridCol w:w="848"/>
        <w:gridCol w:w="424"/>
      </w:tblGrid>
      <w:tr w:rsidR="00D60F63" w:rsidRPr="00D60F63" w14:paraId="613A83FE" w14:textId="77777777" w:rsidTr="007158CB">
        <w:trPr>
          <w:trHeight w:val="360"/>
        </w:trPr>
        <w:tc>
          <w:tcPr>
            <w:tcW w:w="856" w:type="dxa"/>
            <w:shd w:val="clear" w:color="auto" w:fill="auto"/>
            <w:vAlign w:val="center"/>
          </w:tcPr>
          <w:p w14:paraId="074606E6" w14:textId="77777777" w:rsidR="00623257" w:rsidRPr="00D60F63" w:rsidRDefault="00623257" w:rsidP="00623257">
            <w:pPr>
              <w:jc w:val="center"/>
              <w:rPr>
                <w:rFonts w:ascii="ＭＳ ゴシック" w:eastAsia="ＭＳ ゴシック" w:hAnsi="ＭＳ ゴシック" w:cs="ＭＳ ゴシック"/>
                <w:sz w:val="18"/>
                <w:szCs w:val="18"/>
              </w:rPr>
            </w:pPr>
          </w:p>
        </w:tc>
        <w:tc>
          <w:tcPr>
            <w:tcW w:w="997" w:type="dxa"/>
            <w:shd w:val="clear" w:color="auto" w:fill="auto"/>
            <w:vAlign w:val="center"/>
          </w:tcPr>
          <w:p w14:paraId="248363BF" w14:textId="77777777" w:rsidR="00623257" w:rsidRPr="00D60F63" w:rsidRDefault="00623257" w:rsidP="00623257">
            <w:pPr>
              <w:jc w:val="center"/>
              <w:rPr>
                <w:rFonts w:ascii="ＭＳ ゴシック" w:eastAsia="ＭＳ ゴシック" w:hAnsi="ＭＳ ゴシック" w:cs="ＭＳ ゴシック"/>
                <w:sz w:val="18"/>
                <w:szCs w:val="18"/>
              </w:rPr>
            </w:pPr>
          </w:p>
        </w:tc>
        <w:tc>
          <w:tcPr>
            <w:tcW w:w="264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F966715"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会長研修会ローテーション</w:t>
            </w:r>
          </w:p>
        </w:tc>
        <w:tc>
          <w:tcPr>
            <w:tcW w:w="236" w:type="dxa"/>
            <w:tcBorders>
              <w:top w:val="single" w:sz="4" w:space="0" w:color="000000"/>
              <w:bottom w:val="single" w:sz="4" w:space="0" w:color="000000"/>
              <w:right w:val="single" w:sz="4" w:space="0" w:color="000000"/>
            </w:tcBorders>
            <w:shd w:val="clear" w:color="auto" w:fill="auto"/>
            <w:vAlign w:val="center"/>
          </w:tcPr>
          <w:p w14:paraId="27FD8286" w14:textId="77777777" w:rsidR="00623257" w:rsidRPr="00D60F63" w:rsidRDefault="00623257" w:rsidP="00623257">
            <w:pPr>
              <w:jc w:val="left"/>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3507" w:type="dxa"/>
            <w:gridSpan w:val="5"/>
            <w:tcBorders>
              <w:top w:val="single" w:sz="4" w:space="0" w:color="000000"/>
              <w:bottom w:val="single" w:sz="4" w:space="0" w:color="000000"/>
              <w:right w:val="single" w:sz="4" w:space="0" w:color="000000"/>
            </w:tcBorders>
            <w:shd w:val="clear" w:color="auto" w:fill="auto"/>
            <w:vAlign w:val="center"/>
          </w:tcPr>
          <w:p w14:paraId="438505C1"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全国大会ローテーション</w:t>
            </w:r>
          </w:p>
        </w:tc>
      </w:tr>
      <w:tr w:rsidR="00D60F63" w:rsidRPr="00D60F63" w14:paraId="205A4FDA" w14:textId="77777777" w:rsidTr="007158CB">
        <w:trPr>
          <w:trHeight w:val="360"/>
        </w:trPr>
        <w:tc>
          <w:tcPr>
            <w:tcW w:w="1853" w:type="dxa"/>
            <w:gridSpan w:val="2"/>
            <w:tcBorders>
              <w:top w:val="single" w:sz="4" w:space="0" w:color="000000"/>
              <w:left w:val="single" w:sz="4" w:space="0" w:color="000000"/>
              <w:right w:val="single" w:sz="4" w:space="0" w:color="000000"/>
            </w:tcBorders>
            <w:shd w:val="clear" w:color="auto" w:fill="auto"/>
            <w:vAlign w:val="center"/>
          </w:tcPr>
          <w:p w14:paraId="1CE6A109"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年度</w:t>
            </w:r>
          </w:p>
        </w:tc>
        <w:tc>
          <w:tcPr>
            <w:tcW w:w="378" w:type="dxa"/>
            <w:vMerge w:val="restart"/>
            <w:tcBorders>
              <w:left w:val="single" w:sz="4" w:space="0" w:color="000000"/>
              <w:bottom w:val="single" w:sz="4" w:space="0" w:color="000000"/>
              <w:right w:val="single" w:sz="4" w:space="0" w:color="000000"/>
            </w:tcBorders>
            <w:shd w:val="clear" w:color="auto" w:fill="auto"/>
            <w:vAlign w:val="center"/>
          </w:tcPr>
          <w:p w14:paraId="56BC901D"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地区</w:t>
            </w:r>
          </w:p>
        </w:tc>
        <w:tc>
          <w:tcPr>
            <w:tcW w:w="1037" w:type="dxa"/>
            <w:vMerge w:val="restart"/>
            <w:tcBorders>
              <w:left w:val="single" w:sz="4" w:space="0" w:color="000000"/>
              <w:bottom w:val="single" w:sz="4" w:space="0" w:color="000000"/>
              <w:right w:val="single" w:sz="4" w:space="0" w:color="000000"/>
            </w:tcBorders>
            <w:shd w:val="clear" w:color="auto" w:fill="auto"/>
            <w:vAlign w:val="center"/>
          </w:tcPr>
          <w:p w14:paraId="1AF18B12"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ブロック</w:t>
            </w:r>
          </w:p>
        </w:tc>
        <w:tc>
          <w:tcPr>
            <w:tcW w:w="848" w:type="dxa"/>
            <w:vMerge w:val="restart"/>
            <w:tcBorders>
              <w:left w:val="single" w:sz="4" w:space="0" w:color="000000"/>
              <w:bottom w:val="single" w:sz="4" w:space="0" w:color="000000"/>
              <w:right w:val="single" w:sz="4" w:space="0" w:color="000000"/>
            </w:tcBorders>
            <w:shd w:val="clear" w:color="auto" w:fill="auto"/>
            <w:vAlign w:val="center"/>
          </w:tcPr>
          <w:p w14:paraId="3F70DF8C"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開催地</w:t>
            </w:r>
          </w:p>
        </w:tc>
        <w:tc>
          <w:tcPr>
            <w:tcW w:w="378" w:type="dxa"/>
            <w:vMerge w:val="restart"/>
            <w:tcBorders>
              <w:left w:val="single" w:sz="4" w:space="0" w:color="000000"/>
              <w:bottom w:val="single" w:sz="4" w:space="0" w:color="000000"/>
              <w:right w:val="single" w:sz="4" w:space="0" w:color="000000"/>
            </w:tcBorders>
            <w:shd w:val="clear" w:color="auto" w:fill="auto"/>
            <w:vAlign w:val="center"/>
          </w:tcPr>
          <w:p w14:paraId="683CC590"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回</w:t>
            </w:r>
          </w:p>
        </w:tc>
        <w:tc>
          <w:tcPr>
            <w:tcW w:w="236" w:type="dxa"/>
            <w:vMerge w:val="restart"/>
            <w:tcBorders>
              <w:left w:val="single" w:sz="4" w:space="0" w:color="000000"/>
              <w:bottom w:val="single" w:sz="4" w:space="0" w:color="000000"/>
              <w:right w:val="single" w:sz="4" w:space="0" w:color="000000"/>
            </w:tcBorders>
            <w:shd w:val="clear" w:color="auto" w:fill="auto"/>
            <w:vAlign w:val="center"/>
          </w:tcPr>
          <w:p w14:paraId="7E741EFE"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395" w:type="dxa"/>
            <w:vMerge w:val="restart"/>
            <w:tcBorders>
              <w:left w:val="single" w:sz="4" w:space="0" w:color="000000"/>
              <w:bottom w:val="single" w:sz="4" w:space="0" w:color="000000"/>
              <w:right w:val="single" w:sz="4" w:space="0" w:color="000000"/>
            </w:tcBorders>
            <w:shd w:val="clear" w:color="auto" w:fill="auto"/>
            <w:vAlign w:val="center"/>
          </w:tcPr>
          <w:p w14:paraId="47D5F5E0"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地区</w:t>
            </w:r>
          </w:p>
        </w:tc>
        <w:tc>
          <w:tcPr>
            <w:tcW w:w="992" w:type="dxa"/>
            <w:vMerge w:val="restart"/>
            <w:tcBorders>
              <w:left w:val="single" w:sz="4" w:space="0" w:color="000000"/>
              <w:bottom w:val="single" w:sz="4" w:space="0" w:color="000000"/>
              <w:right w:val="single" w:sz="4" w:space="0" w:color="000000"/>
            </w:tcBorders>
            <w:shd w:val="clear" w:color="auto" w:fill="auto"/>
            <w:vAlign w:val="center"/>
          </w:tcPr>
          <w:p w14:paraId="76467919"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ブロック</w:t>
            </w:r>
          </w:p>
        </w:tc>
        <w:tc>
          <w:tcPr>
            <w:tcW w:w="848" w:type="dxa"/>
            <w:vMerge w:val="restart"/>
            <w:tcBorders>
              <w:left w:val="single" w:sz="4" w:space="0" w:color="000000"/>
              <w:bottom w:val="single" w:sz="4" w:space="0" w:color="000000"/>
              <w:right w:val="single" w:sz="4" w:space="0" w:color="000000"/>
            </w:tcBorders>
            <w:shd w:val="clear" w:color="auto" w:fill="auto"/>
            <w:vAlign w:val="center"/>
          </w:tcPr>
          <w:p w14:paraId="08A0B569"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主管</w:t>
            </w:r>
          </w:p>
        </w:tc>
        <w:tc>
          <w:tcPr>
            <w:tcW w:w="848" w:type="dxa"/>
            <w:vMerge w:val="restart"/>
            <w:tcBorders>
              <w:left w:val="single" w:sz="4" w:space="0" w:color="000000"/>
              <w:bottom w:val="single" w:sz="4" w:space="0" w:color="000000"/>
              <w:right w:val="single" w:sz="4" w:space="0" w:color="000000"/>
            </w:tcBorders>
            <w:shd w:val="clear" w:color="auto" w:fill="auto"/>
            <w:vAlign w:val="center"/>
          </w:tcPr>
          <w:p w14:paraId="185C4467"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開催地</w:t>
            </w:r>
          </w:p>
        </w:tc>
        <w:tc>
          <w:tcPr>
            <w:tcW w:w="424" w:type="dxa"/>
            <w:vMerge w:val="restart"/>
            <w:tcBorders>
              <w:left w:val="single" w:sz="4" w:space="0" w:color="000000"/>
              <w:bottom w:val="single" w:sz="4" w:space="0" w:color="000000"/>
              <w:right w:val="single" w:sz="4" w:space="0" w:color="000000"/>
            </w:tcBorders>
            <w:shd w:val="clear" w:color="auto" w:fill="auto"/>
            <w:vAlign w:val="center"/>
          </w:tcPr>
          <w:p w14:paraId="26B8F34B"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回</w:t>
            </w:r>
          </w:p>
        </w:tc>
      </w:tr>
      <w:tr w:rsidR="00D60F63" w:rsidRPr="00D60F63" w14:paraId="2B07B1EE" w14:textId="77777777" w:rsidTr="007158CB">
        <w:trPr>
          <w:trHeight w:val="360"/>
        </w:trPr>
        <w:tc>
          <w:tcPr>
            <w:tcW w:w="1853" w:type="dxa"/>
            <w:gridSpan w:val="2"/>
            <w:tcBorders>
              <w:left w:val="single" w:sz="4" w:space="0" w:color="000000"/>
              <w:bottom w:val="single" w:sz="4" w:space="0" w:color="000000"/>
              <w:right w:val="single" w:sz="4" w:space="0" w:color="000000"/>
            </w:tcBorders>
            <w:shd w:val="clear" w:color="auto" w:fill="auto"/>
            <w:vAlign w:val="center"/>
          </w:tcPr>
          <w:p w14:paraId="43B61C3C"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和暦／西暦</w:t>
            </w:r>
          </w:p>
        </w:tc>
        <w:tc>
          <w:tcPr>
            <w:tcW w:w="378" w:type="dxa"/>
            <w:vMerge/>
            <w:tcBorders>
              <w:left w:val="single" w:sz="4" w:space="0" w:color="000000"/>
              <w:bottom w:val="single" w:sz="4" w:space="0" w:color="000000"/>
              <w:right w:val="single" w:sz="4" w:space="0" w:color="000000"/>
            </w:tcBorders>
            <w:shd w:val="clear" w:color="auto" w:fill="auto"/>
            <w:vAlign w:val="center"/>
          </w:tcPr>
          <w:p w14:paraId="3C6612EC" w14:textId="77777777" w:rsidR="00623257" w:rsidRPr="00D60F63" w:rsidRDefault="00623257" w:rsidP="00623257">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1037" w:type="dxa"/>
            <w:vMerge/>
            <w:tcBorders>
              <w:left w:val="single" w:sz="4" w:space="0" w:color="000000"/>
              <w:bottom w:val="single" w:sz="4" w:space="0" w:color="000000"/>
              <w:right w:val="single" w:sz="4" w:space="0" w:color="000000"/>
            </w:tcBorders>
            <w:shd w:val="clear" w:color="auto" w:fill="auto"/>
            <w:vAlign w:val="center"/>
          </w:tcPr>
          <w:p w14:paraId="32F0BB81" w14:textId="77777777" w:rsidR="00623257" w:rsidRPr="00D60F63" w:rsidRDefault="00623257" w:rsidP="00623257">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848" w:type="dxa"/>
            <w:vMerge/>
            <w:tcBorders>
              <w:left w:val="single" w:sz="4" w:space="0" w:color="000000"/>
              <w:bottom w:val="single" w:sz="4" w:space="0" w:color="000000"/>
              <w:right w:val="single" w:sz="4" w:space="0" w:color="000000"/>
            </w:tcBorders>
            <w:shd w:val="clear" w:color="auto" w:fill="auto"/>
            <w:vAlign w:val="center"/>
          </w:tcPr>
          <w:p w14:paraId="5856208C" w14:textId="77777777" w:rsidR="00623257" w:rsidRPr="00D60F63" w:rsidRDefault="00623257" w:rsidP="00623257">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78" w:type="dxa"/>
            <w:vMerge/>
            <w:tcBorders>
              <w:left w:val="single" w:sz="4" w:space="0" w:color="000000"/>
              <w:bottom w:val="single" w:sz="4" w:space="0" w:color="000000"/>
              <w:right w:val="single" w:sz="4" w:space="0" w:color="000000"/>
            </w:tcBorders>
            <w:shd w:val="clear" w:color="auto" w:fill="auto"/>
            <w:vAlign w:val="center"/>
          </w:tcPr>
          <w:p w14:paraId="7B2B8F25" w14:textId="77777777" w:rsidR="00623257" w:rsidRPr="00D60F63" w:rsidRDefault="00623257" w:rsidP="00623257">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236" w:type="dxa"/>
            <w:vMerge/>
            <w:tcBorders>
              <w:left w:val="single" w:sz="4" w:space="0" w:color="000000"/>
              <w:bottom w:val="single" w:sz="4" w:space="0" w:color="000000"/>
              <w:right w:val="single" w:sz="4" w:space="0" w:color="000000"/>
            </w:tcBorders>
            <w:shd w:val="clear" w:color="auto" w:fill="auto"/>
            <w:vAlign w:val="center"/>
          </w:tcPr>
          <w:p w14:paraId="511F7B0C" w14:textId="77777777" w:rsidR="00623257" w:rsidRPr="00D60F63" w:rsidRDefault="00623257" w:rsidP="00623257">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5" w:type="dxa"/>
            <w:vMerge/>
            <w:tcBorders>
              <w:left w:val="single" w:sz="4" w:space="0" w:color="000000"/>
              <w:bottom w:val="single" w:sz="4" w:space="0" w:color="000000"/>
              <w:right w:val="single" w:sz="4" w:space="0" w:color="000000"/>
            </w:tcBorders>
            <w:shd w:val="clear" w:color="auto" w:fill="auto"/>
            <w:vAlign w:val="center"/>
          </w:tcPr>
          <w:p w14:paraId="3FC057E5" w14:textId="77777777" w:rsidR="00623257" w:rsidRPr="00D60F63" w:rsidRDefault="00623257" w:rsidP="00623257">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992" w:type="dxa"/>
            <w:vMerge/>
            <w:tcBorders>
              <w:left w:val="single" w:sz="4" w:space="0" w:color="000000"/>
              <w:bottom w:val="single" w:sz="4" w:space="0" w:color="000000"/>
              <w:right w:val="single" w:sz="4" w:space="0" w:color="000000"/>
            </w:tcBorders>
            <w:shd w:val="clear" w:color="auto" w:fill="auto"/>
            <w:vAlign w:val="center"/>
          </w:tcPr>
          <w:p w14:paraId="50F8D28B" w14:textId="77777777" w:rsidR="00623257" w:rsidRPr="00D60F63" w:rsidRDefault="00623257" w:rsidP="00623257">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848" w:type="dxa"/>
            <w:vMerge/>
            <w:tcBorders>
              <w:left w:val="single" w:sz="4" w:space="0" w:color="000000"/>
              <w:bottom w:val="single" w:sz="4" w:space="0" w:color="000000"/>
              <w:right w:val="single" w:sz="4" w:space="0" w:color="000000"/>
            </w:tcBorders>
            <w:shd w:val="clear" w:color="auto" w:fill="auto"/>
            <w:vAlign w:val="center"/>
          </w:tcPr>
          <w:p w14:paraId="74B1FCFA" w14:textId="77777777" w:rsidR="00623257" w:rsidRPr="00D60F63" w:rsidRDefault="00623257" w:rsidP="00623257">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848" w:type="dxa"/>
            <w:vMerge/>
            <w:tcBorders>
              <w:left w:val="single" w:sz="4" w:space="0" w:color="000000"/>
              <w:bottom w:val="single" w:sz="4" w:space="0" w:color="000000"/>
              <w:right w:val="single" w:sz="4" w:space="0" w:color="000000"/>
            </w:tcBorders>
            <w:shd w:val="clear" w:color="auto" w:fill="auto"/>
            <w:vAlign w:val="center"/>
          </w:tcPr>
          <w:p w14:paraId="6B4304E5" w14:textId="77777777" w:rsidR="00623257" w:rsidRPr="00D60F63" w:rsidRDefault="00623257" w:rsidP="00623257">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24" w:type="dxa"/>
            <w:vMerge/>
            <w:tcBorders>
              <w:left w:val="single" w:sz="4" w:space="0" w:color="000000"/>
              <w:bottom w:val="single" w:sz="4" w:space="0" w:color="000000"/>
              <w:right w:val="single" w:sz="4" w:space="0" w:color="000000"/>
            </w:tcBorders>
            <w:shd w:val="clear" w:color="auto" w:fill="auto"/>
            <w:vAlign w:val="center"/>
          </w:tcPr>
          <w:p w14:paraId="051FAB9F" w14:textId="77777777" w:rsidR="00623257" w:rsidRPr="00D60F63" w:rsidRDefault="00623257" w:rsidP="00623257">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r>
      <w:tr w:rsidR="00D60F63" w:rsidRPr="00D60F63" w14:paraId="201902DE" w14:textId="77777777" w:rsidTr="007158CB">
        <w:trPr>
          <w:trHeight w:val="360"/>
        </w:trPr>
        <w:tc>
          <w:tcPr>
            <w:tcW w:w="856" w:type="dxa"/>
            <w:tcBorders>
              <w:left w:val="single" w:sz="4" w:space="0" w:color="000000"/>
              <w:bottom w:val="single" w:sz="4" w:space="0" w:color="000000"/>
              <w:right w:val="single" w:sz="4" w:space="0" w:color="000000"/>
            </w:tcBorders>
            <w:shd w:val="clear" w:color="auto" w:fill="auto"/>
            <w:vAlign w:val="center"/>
          </w:tcPr>
          <w:p w14:paraId="6141AFA8"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１年度</w:t>
            </w:r>
          </w:p>
        </w:tc>
        <w:tc>
          <w:tcPr>
            <w:tcW w:w="997" w:type="dxa"/>
            <w:tcBorders>
              <w:bottom w:val="single" w:sz="4" w:space="0" w:color="000000"/>
              <w:right w:val="single" w:sz="4" w:space="0" w:color="000000"/>
            </w:tcBorders>
            <w:shd w:val="clear" w:color="auto" w:fill="auto"/>
            <w:vAlign w:val="center"/>
          </w:tcPr>
          <w:p w14:paraId="2FFCA2B7"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2019年度</w:t>
            </w:r>
          </w:p>
        </w:tc>
        <w:tc>
          <w:tcPr>
            <w:tcW w:w="378" w:type="dxa"/>
            <w:tcBorders>
              <w:bottom w:val="single" w:sz="4" w:space="0" w:color="000000"/>
              <w:right w:val="single" w:sz="4" w:space="0" w:color="000000"/>
            </w:tcBorders>
            <w:shd w:val="clear" w:color="auto" w:fill="auto"/>
            <w:vAlign w:val="center"/>
          </w:tcPr>
          <w:p w14:paraId="09FB026D"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中</w:t>
            </w:r>
          </w:p>
        </w:tc>
        <w:tc>
          <w:tcPr>
            <w:tcW w:w="1037" w:type="dxa"/>
            <w:tcBorders>
              <w:bottom w:val="single" w:sz="4" w:space="0" w:color="000000"/>
              <w:right w:val="single" w:sz="4" w:space="0" w:color="000000"/>
            </w:tcBorders>
            <w:shd w:val="clear" w:color="auto" w:fill="auto"/>
            <w:vAlign w:val="center"/>
          </w:tcPr>
          <w:p w14:paraId="7D98CF0F"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北陸信越</w:t>
            </w:r>
          </w:p>
        </w:tc>
        <w:tc>
          <w:tcPr>
            <w:tcW w:w="848" w:type="dxa"/>
            <w:tcBorders>
              <w:bottom w:val="single" w:sz="4" w:space="0" w:color="000000"/>
              <w:right w:val="single" w:sz="4" w:space="0" w:color="000000"/>
            </w:tcBorders>
            <w:shd w:val="clear" w:color="auto" w:fill="auto"/>
            <w:vAlign w:val="center"/>
          </w:tcPr>
          <w:p w14:paraId="6A4C6CE1"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長野</w:t>
            </w:r>
          </w:p>
        </w:tc>
        <w:tc>
          <w:tcPr>
            <w:tcW w:w="378" w:type="dxa"/>
            <w:tcBorders>
              <w:bottom w:val="single" w:sz="4" w:space="0" w:color="000000"/>
              <w:right w:val="single" w:sz="4" w:space="0" w:color="000000"/>
            </w:tcBorders>
            <w:shd w:val="clear" w:color="auto" w:fill="auto"/>
            <w:vAlign w:val="center"/>
          </w:tcPr>
          <w:p w14:paraId="10F9EC73"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37</w:t>
            </w:r>
          </w:p>
        </w:tc>
        <w:tc>
          <w:tcPr>
            <w:tcW w:w="236" w:type="dxa"/>
            <w:tcBorders>
              <w:bottom w:val="single" w:sz="4" w:space="0" w:color="000000"/>
              <w:right w:val="single" w:sz="4" w:space="0" w:color="000000"/>
            </w:tcBorders>
            <w:shd w:val="clear" w:color="auto" w:fill="auto"/>
            <w:vAlign w:val="center"/>
          </w:tcPr>
          <w:p w14:paraId="5EF0C327" w14:textId="77777777" w:rsidR="00623257" w:rsidRPr="00D60F63" w:rsidRDefault="00623257" w:rsidP="00623257">
            <w:pPr>
              <w:jc w:val="left"/>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557BA507"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東</w:t>
            </w:r>
          </w:p>
        </w:tc>
        <w:tc>
          <w:tcPr>
            <w:tcW w:w="992" w:type="dxa"/>
            <w:tcBorders>
              <w:bottom w:val="single" w:sz="4" w:space="0" w:color="000000"/>
              <w:right w:val="single" w:sz="4" w:space="0" w:color="000000"/>
            </w:tcBorders>
            <w:shd w:val="clear" w:color="auto" w:fill="auto"/>
            <w:vAlign w:val="center"/>
          </w:tcPr>
          <w:p w14:paraId="0376F309"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関　東</w:t>
            </w:r>
          </w:p>
        </w:tc>
        <w:tc>
          <w:tcPr>
            <w:tcW w:w="848" w:type="dxa"/>
            <w:tcBorders>
              <w:bottom w:val="single" w:sz="4" w:space="0" w:color="000000"/>
              <w:right w:val="single" w:sz="4" w:space="0" w:color="000000"/>
            </w:tcBorders>
            <w:shd w:val="clear" w:color="auto" w:fill="auto"/>
            <w:vAlign w:val="center"/>
          </w:tcPr>
          <w:p w14:paraId="05564C8E"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静岡県</w:t>
            </w:r>
          </w:p>
        </w:tc>
        <w:tc>
          <w:tcPr>
            <w:tcW w:w="848" w:type="dxa"/>
            <w:tcBorders>
              <w:bottom w:val="single" w:sz="4" w:space="0" w:color="000000"/>
              <w:right w:val="single" w:sz="4" w:space="0" w:color="000000"/>
            </w:tcBorders>
            <w:shd w:val="clear" w:color="auto" w:fill="auto"/>
            <w:vAlign w:val="center"/>
          </w:tcPr>
          <w:p w14:paraId="5AC3A479"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沼津</w:t>
            </w:r>
          </w:p>
        </w:tc>
        <w:tc>
          <w:tcPr>
            <w:tcW w:w="424" w:type="dxa"/>
            <w:tcBorders>
              <w:bottom w:val="single" w:sz="4" w:space="0" w:color="000000"/>
              <w:right w:val="single" w:sz="4" w:space="0" w:color="000000"/>
            </w:tcBorders>
            <w:shd w:val="clear" w:color="auto" w:fill="auto"/>
            <w:vAlign w:val="center"/>
          </w:tcPr>
          <w:p w14:paraId="1E899B56"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39</w:t>
            </w:r>
          </w:p>
        </w:tc>
      </w:tr>
      <w:tr w:rsidR="00D60F63" w:rsidRPr="00D60F63" w14:paraId="2516E8E1" w14:textId="77777777" w:rsidTr="007158CB">
        <w:trPr>
          <w:trHeight w:val="360"/>
        </w:trPr>
        <w:tc>
          <w:tcPr>
            <w:tcW w:w="856" w:type="dxa"/>
            <w:tcBorders>
              <w:left w:val="single" w:sz="4" w:space="0" w:color="000000"/>
              <w:bottom w:val="single" w:sz="4" w:space="0" w:color="000000"/>
              <w:right w:val="single" w:sz="4" w:space="0" w:color="000000"/>
            </w:tcBorders>
            <w:shd w:val="clear" w:color="auto" w:fill="auto"/>
            <w:vAlign w:val="center"/>
          </w:tcPr>
          <w:p w14:paraId="7A8FC334"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２年度</w:t>
            </w:r>
          </w:p>
        </w:tc>
        <w:tc>
          <w:tcPr>
            <w:tcW w:w="997" w:type="dxa"/>
            <w:tcBorders>
              <w:bottom w:val="single" w:sz="4" w:space="0" w:color="000000"/>
              <w:right w:val="single" w:sz="4" w:space="0" w:color="000000"/>
            </w:tcBorders>
            <w:shd w:val="clear" w:color="auto" w:fill="auto"/>
            <w:vAlign w:val="center"/>
          </w:tcPr>
          <w:p w14:paraId="7840A9CF"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2020年度</w:t>
            </w:r>
          </w:p>
        </w:tc>
        <w:tc>
          <w:tcPr>
            <w:tcW w:w="378" w:type="dxa"/>
            <w:tcBorders>
              <w:bottom w:val="single" w:sz="4" w:space="0" w:color="000000"/>
              <w:right w:val="single" w:sz="4" w:space="0" w:color="000000"/>
            </w:tcBorders>
            <w:shd w:val="clear" w:color="auto" w:fill="auto"/>
            <w:vAlign w:val="center"/>
          </w:tcPr>
          <w:p w14:paraId="63BF5738"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西</w:t>
            </w:r>
          </w:p>
        </w:tc>
        <w:tc>
          <w:tcPr>
            <w:tcW w:w="1037" w:type="dxa"/>
            <w:tcBorders>
              <w:bottom w:val="single" w:sz="4" w:space="0" w:color="000000"/>
              <w:right w:val="single" w:sz="4" w:space="0" w:color="000000"/>
            </w:tcBorders>
            <w:shd w:val="clear" w:color="auto" w:fill="auto"/>
            <w:vAlign w:val="center"/>
          </w:tcPr>
          <w:p w14:paraId="3E81E446"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九　州</w:t>
            </w:r>
          </w:p>
        </w:tc>
        <w:tc>
          <w:tcPr>
            <w:tcW w:w="848" w:type="dxa"/>
            <w:tcBorders>
              <w:bottom w:val="single" w:sz="4" w:space="0" w:color="000000"/>
              <w:right w:val="single" w:sz="4" w:space="0" w:color="000000"/>
            </w:tcBorders>
            <w:shd w:val="clear" w:color="auto" w:fill="auto"/>
            <w:vAlign w:val="center"/>
          </w:tcPr>
          <w:p w14:paraId="181F1E9C"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大分</w:t>
            </w:r>
          </w:p>
        </w:tc>
        <w:tc>
          <w:tcPr>
            <w:tcW w:w="378" w:type="dxa"/>
            <w:tcBorders>
              <w:bottom w:val="single" w:sz="4" w:space="0" w:color="000000"/>
              <w:right w:val="single" w:sz="4" w:space="0" w:color="000000"/>
            </w:tcBorders>
            <w:shd w:val="clear" w:color="auto" w:fill="auto"/>
            <w:vAlign w:val="center"/>
          </w:tcPr>
          <w:p w14:paraId="7CE5FD97"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38</w:t>
            </w:r>
          </w:p>
        </w:tc>
        <w:tc>
          <w:tcPr>
            <w:tcW w:w="236" w:type="dxa"/>
            <w:tcBorders>
              <w:bottom w:val="single" w:sz="4" w:space="0" w:color="000000"/>
              <w:right w:val="single" w:sz="4" w:space="0" w:color="000000"/>
            </w:tcBorders>
            <w:shd w:val="clear" w:color="auto" w:fill="auto"/>
            <w:vAlign w:val="center"/>
          </w:tcPr>
          <w:p w14:paraId="1E3E8F88" w14:textId="77777777" w:rsidR="00623257" w:rsidRPr="00D60F63" w:rsidRDefault="00623257" w:rsidP="00623257">
            <w:pPr>
              <w:jc w:val="left"/>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611509AE"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中</w:t>
            </w:r>
          </w:p>
        </w:tc>
        <w:tc>
          <w:tcPr>
            <w:tcW w:w="992" w:type="dxa"/>
            <w:tcBorders>
              <w:bottom w:val="single" w:sz="4" w:space="0" w:color="000000"/>
              <w:right w:val="single" w:sz="4" w:space="0" w:color="000000"/>
            </w:tcBorders>
            <w:shd w:val="clear" w:color="auto" w:fill="auto"/>
            <w:vAlign w:val="center"/>
          </w:tcPr>
          <w:p w14:paraId="7F2137AB"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近　畿</w:t>
            </w:r>
          </w:p>
        </w:tc>
        <w:tc>
          <w:tcPr>
            <w:tcW w:w="848" w:type="dxa"/>
            <w:tcBorders>
              <w:bottom w:val="single" w:sz="4" w:space="0" w:color="000000"/>
              <w:right w:val="single" w:sz="4" w:space="0" w:color="000000"/>
            </w:tcBorders>
            <w:shd w:val="clear" w:color="auto" w:fill="auto"/>
            <w:vAlign w:val="center"/>
          </w:tcPr>
          <w:p w14:paraId="386184B2"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福井県</w:t>
            </w:r>
          </w:p>
        </w:tc>
        <w:tc>
          <w:tcPr>
            <w:tcW w:w="848" w:type="dxa"/>
            <w:tcBorders>
              <w:bottom w:val="single" w:sz="4" w:space="0" w:color="000000"/>
              <w:right w:val="single" w:sz="4" w:space="0" w:color="000000"/>
            </w:tcBorders>
            <w:shd w:val="clear" w:color="auto" w:fill="auto"/>
            <w:vAlign w:val="center"/>
          </w:tcPr>
          <w:p w14:paraId="102C77F5"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鯖江</w:t>
            </w:r>
          </w:p>
        </w:tc>
        <w:tc>
          <w:tcPr>
            <w:tcW w:w="424" w:type="dxa"/>
            <w:tcBorders>
              <w:bottom w:val="single" w:sz="4" w:space="0" w:color="000000"/>
              <w:right w:val="single" w:sz="4" w:space="0" w:color="000000"/>
            </w:tcBorders>
            <w:shd w:val="clear" w:color="auto" w:fill="auto"/>
            <w:vAlign w:val="center"/>
          </w:tcPr>
          <w:p w14:paraId="1502BCEF"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40</w:t>
            </w:r>
          </w:p>
        </w:tc>
      </w:tr>
      <w:tr w:rsidR="00D60F63" w:rsidRPr="00D60F63" w14:paraId="584CFD20" w14:textId="77777777" w:rsidTr="007158CB">
        <w:trPr>
          <w:trHeight w:val="360"/>
        </w:trPr>
        <w:tc>
          <w:tcPr>
            <w:tcW w:w="856" w:type="dxa"/>
            <w:tcBorders>
              <w:left w:val="single" w:sz="4" w:space="0" w:color="000000"/>
              <w:bottom w:val="single" w:sz="4" w:space="0" w:color="000000"/>
              <w:right w:val="single" w:sz="4" w:space="0" w:color="000000"/>
            </w:tcBorders>
            <w:shd w:val="clear" w:color="auto" w:fill="auto"/>
            <w:vAlign w:val="center"/>
          </w:tcPr>
          <w:p w14:paraId="7AF0C139"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３年度</w:t>
            </w:r>
          </w:p>
        </w:tc>
        <w:tc>
          <w:tcPr>
            <w:tcW w:w="997" w:type="dxa"/>
            <w:tcBorders>
              <w:bottom w:val="single" w:sz="4" w:space="0" w:color="000000"/>
              <w:right w:val="single" w:sz="4" w:space="0" w:color="000000"/>
            </w:tcBorders>
            <w:shd w:val="clear" w:color="auto" w:fill="auto"/>
            <w:vAlign w:val="center"/>
          </w:tcPr>
          <w:p w14:paraId="01319E79"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2021年度</w:t>
            </w:r>
          </w:p>
        </w:tc>
        <w:tc>
          <w:tcPr>
            <w:tcW w:w="378" w:type="dxa"/>
            <w:tcBorders>
              <w:bottom w:val="single" w:sz="4" w:space="0" w:color="000000"/>
              <w:right w:val="single" w:sz="4" w:space="0" w:color="000000"/>
            </w:tcBorders>
            <w:shd w:val="clear" w:color="auto" w:fill="auto"/>
            <w:vAlign w:val="center"/>
          </w:tcPr>
          <w:p w14:paraId="679937AF"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東</w:t>
            </w:r>
          </w:p>
        </w:tc>
        <w:tc>
          <w:tcPr>
            <w:tcW w:w="1037" w:type="dxa"/>
            <w:tcBorders>
              <w:bottom w:val="single" w:sz="4" w:space="0" w:color="000000"/>
              <w:right w:val="single" w:sz="4" w:space="0" w:color="000000"/>
            </w:tcBorders>
            <w:shd w:val="clear" w:color="auto" w:fill="auto"/>
            <w:vAlign w:val="center"/>
          </w:tcPr>
          <w:p w14:paraId="7BFA2976"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関　東</w:t>
            </w:r>
          </w:p>
        </w:tc>
        <w:tc>
          <w:tcPr>
            <w:tcW w:w="848" w:type="dxa"/>
            <w:tcBorders>
              <w:bottom w:val="single" w:sz="4" w:space="0" w:color="000000"/>
              <w:right w:val="single" w:sz="4" w:space="0" w:color="000000"/>
            </w:tcBorders>
            <w:shd w:val="clear" w:color="auto" w:fill="auto"/>
            <w:vAlign w:val="center"/>
          </w:tcPr>
          <w:p w14:paraId="471586F5"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土浦</w:t>
            </w:r>
          </w:p>
        </w:tc>
        <w:tc>
          <w:tcPr>
            <w:tcW w:w="378" w:type="dxa"/>
            <w:tcBorders>
              <w:bottom w:val="single" w:sz="4" w:space="0" w:color="000000"/>
              <w:right w:val="single" w:sz="4" w:space="0" w:color="000000"/>
            </w:tcBorders>
            <w:shd w:val="clear" w:color="auto" w:fill="auto"/>
            <w:vAlign w:val="center"/>
          </w:tcPr>
          <w:p w14:paraId="1FE73ED8"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39</w:t>
            </w:r>
          </w:p>
        </w:tc>
        <w:tc>
          <w:tcPr>
            <w:tcW w:w="236" w:type="dxa"/>
            <w:tcBorders>
              <w:bottom w:val="single" w:sz="4" w:space="0" w:color="000000"/>
              <w:right w:val="single" w:sz="4" w:space="0" w:color="000000"/>
            </w:tcBorders>
            <w:shd w:val="clear" w:color="auto" w:fill="auto"/>
            <w:vAlign w:val="center"/>
          </w:tcPr>
          <w:p w14:paraId="0562B625" w14:textId="77777777" w:rsidR="00623257" w:rsidRPr="00D60F63" w:rsidRDefault="00623257" w:rsidP="00623257">
            <w:pPr>
              <w:jc w:val="left"/>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36F25C78"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西</w:t>
            </w:r>
          </w:p>
        </w:tc>
        <w:tc>
          <w:tcPr>
            <w:tcW w:w="992" w:type="dxa"/>
            <w:tcBorders>
              <w:bottom w:val="single" w:sz="4" w:space="0" w:color="000000"/>
              <w:right w:val="single" w:sz="4" w:space="0" w:color="000000"/>
            </w:tcBorders>
            <w:shd w:val="clear" w:color="auto" w:fill="auto"/>
            <w:vAlign w:val="center"/>
          </w:tcPr>
          <w:p w14:paraId="0AD235D3"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四　国</w:t>
            </w:r>
          </w:p>
        </w:tc>
        <w:tc>
          <w:tcPr>
            <w:tcW w:w="848" w:type="dxa"/>
            <w:tcBorders>
              <w:bottom w:val="single" w:sz="4" w:space="0" w:color="000000"/>
              <w:right w:val="single" w:sz="4" w:space="0" w:color="000000"/>
            </w:tcBorders>
            <w:shd w:val="clear" w:color="auto" w:fill="auto"/>
            <w:vAlign w:val="center"/>
          </w:tcPr>
          <w:p w14:paraId="3D67850B"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香川県</w:t>
            </w:r>
          </w:p>
        </w:tc>
        <w:tc>
          <w:tcPr>
            <w:tcW w:w="848" w:type="dxa"/>
            <w:tcBorders>
              <w:bottom w:val="single" w:sz="4" w:space="0" w:color="000000"/>
              <w:right w:val="single" w:sz="4" w:space="0" w:color="000000"/>
            </w:tcBorders>
            <w:shd w:val="clear" w:color="auto" w:fill="auto"/>
            <w:vAlign w:val="center"/>
          </w:tcPr>
          <w:p w14:paraId="4767C2F9"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高松</w:t>
            </w:r>
          </w:p>
        </w:tc>
        <w:tc>
          <w:tcPr>
            <w:tcW w:w="424" w:type="dxa"/>
            <w:tcBorders>
              <w:bottom w:val="single" w:sz="4" w:space="0" w:color="000000"/>
              <w:right w:val="single" w:sz="4" w:space="0" w:color="000000"/>
            </w:tcBorders>
            <w:shd w:val="clear" w:color="auto" w:fill="auto"/>
            <w:vAlign w:val="center"/>
          </w:tcPr>
          <w:p w14:paraId="72AFAB56"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41</w:t>
            </w:r>
          </w:p>
        </w:tc>
      </w:tr>
      <w:tr w:rsidR="00D60F63" w:rsidRPr="00D60F63" w14:paraId="264A7FDB" w14:textId="77777777" w:rsidTr="007158CB">
        <w:trPr>
          <w:trHeight w:val="360"/>
        </w:trPr>
        <w:tc>
          <w:tcPr>
            <w:tcW w:w="856" w:type="dxa"/>
            <w:tcBorders>
              <w:left w:val="single" w:sz="4" w:space="0" w:color="000000"/>
              <w:bottom w:val="single" w:sz="4" w:space="0" w:color="000000"/>
              <w:right w:val="single" w:sz="4" w:space="0" w:color="000000"/>
            </w:tcBorders>
            <w:shd w:val="clear" w:color="auto" w:fill="FFFFFF"/>
            <w:vAlign w:val="center"/>
          </w:tcPr>
          <w:p w14:paraId="1C978A45"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４年度</w:t>
            </w:r>
          </w:p>
        </w:tc>
        <w:tc>
          <w:tcPr>
            <w:tcW w:w="997" w:type="dxa"/>
            <w:tcBorders>
              <w:bottom w:val="single" w:sz="4" w:space="0" w:color="000000"/>
              <w:right w:val="single" w:sz="4" w:space="0" w:color="000000"/>
            </w:tcBorders>
            <w:shd w:val="clear" w:color="auto" w:fill="auto"/>
            <w:vAlign w:val="center"/>
          </w:tcPr>
          <w:p w14:paraId="7CA04424"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2022年度</w:t>
            </w:r>
          </w:p>
        </w:tc>
        <w:tc>
          <w:tcPr>
            <w:tcW w:w="378" w:type="dxa"/>
            <w:tcBorders>
              <w:bottom w:val="single" w:sz="4" w:space="0" w:color="000000"/>
              <w:right w:val="single" w:sz="4" w:space="0" w:color="000000"/>
            </w:tcBorders>
            <w:shd w:val="clear" w:color="auto" w:fill="auto"/>
            <w:vAlign w:val="center"/>
          </w:tcPr>
          <w:p w14:paraId="2B63196F"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中</w:t>
            </w:r>
          </w:p>
        </w:tc>
        <w:tc>
          <w:tcPr>
            <w:tcW w:w="1037" w:type="dxa"/>
            <w:tcBorders>
              <w:bottom w:val="single" w:sz="4" w:space="0" w:color="000000"/>
              <w:right w:val="single" w:sz="4" w:space="0" w:color="000000"/>
            </w:tcBorders>
            <w:shd w:val="clear" w:color="auto" w:fill="auto"/>
            <w:vAlign w:val="center"/>
          </w:tcPr>
          <w:p w14:paraId="13D370A6"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近　畿</w:t>
            </w:r>
          </w:p>
        </w:tc>
        <w:tc>
          <w:tcPr>
            <w:tcW w:w="848" w:type="dxa"/>
            <w:tcBorders>
              <w:bottom w:val="single" w:sz="4" w:space="0" w:color="000000"/>
              <w:right w:val="single" w:sz="4" w:space="0" w:color="000000"/>
            </w:tcBorders>
            <w:shd w:val="clear" w:color="auto" w:fill="auto"/>
            <w:vAlign w:val="center"/>
          </w:tcPr>
          <w:p w14:paraId="3195420F" w14:textId="77777777" w:rsidR="00623257" w:rsidRPr="00D60F63" w:rsidRDefault="00623257" w:rsidP="00623257">
            <w:pP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北大阪</w:t>
            </w:r>
          </w:p>
        </w:tc>
        <w:tc>
          <w:tcPr>
            <w:tcW w:w="378" w:type="dxa"/>
            <w:tcBorders>
              <w:bottom w:val="single" w:sz="4" w:space="0" w:color="000000"/>
              <w:right w:val="single" w:sz="4" w:space="0" w:color="000000"/>
            </w:tcBorders>
            <w:shd w:val="clear" w:color="auto" w:fill="auto"/>
            <w:vAlign w:val="center"/>
          </w:tcPr>
          <w:p w14:paraId="4614044D"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40</w:t>
            </w:r>
          </w:p>
        </w:tc>
        <w:tc>
          <w:tcPr>
            <w:tcW w:w="236" w:type="dxa"/>
            <w:tcBorders>
              <w:bottom w:val="single" w:sz="4" w:space="0" w:color="000000"/>
              <w:right w:val="single" w:sz="4" w:space="0" w:color="000000"/>
            </w:tcBorders>
            <w:shd w:val="clear" w:color="auto" w:fill="auto"/>
            <w:vAlign w:val="center"/>
          </w:tcPr>
          <w:p w14:paraId="08F5E96C" w14:textId="77777777" w:rsidR="00623257" w:rsidRPr="00D60F63" w:rsidRDefault="00623257" w:rsidP="00623257">
            <w:pPr>
              <w:jc w:val="left"/>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5D0899D7"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東</w:t>
            </w:r>
          </w:p>
        </w:tc>
        <w:tc>
          <w:tcPr>
            <w:tcW w:w="992" w:type="dxa"/>
            <w:tcBorders>
              <w:bottom w:val="single" w:sz="4" w:space="0" w:color="000000"/>
              <w:right w:val="single" w:sz="4" w:space="0" w:color="000000"/>
            </w:tcBorders>
            <w:shd w:val="clear" w:color="auto" w:fill="auto"/>
            <w:vAlign w:val="center"/>
          </w:tcPr>
          <w:p w14:paraId="2E02C37E"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東　北</w:t>
            </w:r>
          </w:p>
        </w:tc>
        <w:tc>
          <w:tcPr>
            <w:tcW w:w="848" w:type="dxa"/>
            <w:tcBorders>
              <w:bottom w:val="single" w:sz="4" w:space="0" w:color="000000"/>
              <w:right w:val="single" w:sz="4" w:space="0" w:color="000000"/>
            </w:tcBorders>
            <w:shd w:val="clear" w:color="auto" w:fill="auto"/>
            <w:vAlign w:val="center"/>
          </w:tcPr>
          <w:p w14:paraId="3B129250" w14:textId="77777777" w:rsidR="00623257" w:rsidRPr="00D60F63" w:rsidRDefault="00623257" w:rsidP="00623257">
            <w:pP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秋田県</w:t>
            </w:r>
          </w:p>
        </w:tc>
        <w:tc>
          <w:tcPr>
            <w:tcW w:w="848" w:type="dxa"/>
            <w:tcBorders>
              <w:bottom w:val="single" w:sz="4" w:space="0" w:color="000000"/>
              <w:right w:val="single" w:sz="4" w:space="0" w:color="000000"/>
            </w:tcBorders>
            <w:shd w:val="clear" w:color="auto" w:fill="auto"/>
            <w:vAlign w:val="center"/>
          </w:tcPr>
          <w:p w14:paraId="5283E339"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秋田</w:t>
            </w:r>
          </w:p>
        </w:tc>
        <w:tc>
          <w:tcPr>
            <w:tcW w:w="424" w:type="dxa"/>
            <w:tcBorders>
              <w:bottom w:val="single" w:sz="4" w:space="0" w:color="000000"/>
              <w:right w:val="single" w:sz="4" w:space="0" w:color="000000"/>
            </w:tcBorders>
            <w:shd w:val="clear" w:color="auto" w:fill="auto"/>
            <w:vAlign w:val="center"/>
          </w:tcPr>
          <w:p w14:paraId="28B0EB95"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42</w:t>
            </w:r>
          </w:p>
        </w:tc>
      </w:tr>
      <w:tr w:rsidR="00D60F63" w:rsidRPr="00D60F63" w14:paraId="0FB59BDF" w14:textId="77777777" w:rsidTr="007158CB">
        <w:trPr>
          <w:trHeight w:val="360"/>
        </w:trPr>
        <w:tc>
          <w:tcPr>
            <w:tcW w:w="856" w:type="dxa"/>
            <w:tcBorders>
              <w:left w:val="single" w:sz="4" w:space="0" w:color="000000"/>
              <w:bottom w:val="single" w:sz="4" w:space="0" w:color="000000"/>
              <w:right w:val="single" w:sz="4" w:space="0" w:color="000000"/>
            </w:tcBorders>
            <w:shd w:val="clear" w:color="auto" w:fill="auto"/>
            <w:vAlign w:val="center"/>
          </w:tcPr>
          <w:p w14:paraId="1317CE67"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５年度</w:t>
            </w:r>
          </w:p>
        </w:tc>
        <w:tc>
          <w:tcPr>
            <w:tcW w:w="997" w:type="dxa"/>
            <w:tcBorders>
              <w:bottom w:val="single" w:sz="4" w:space="0" w:color="000000"/>
              <w:right w:val="single" w:sz="4" w:space="0" w:color="000000"/>
            </w:tcBorders>
            <w:shd w:val="clear" w:color="auto" w:fill="auto"/>
            <w:vAlign w:val="center"/>
          </w:tcPr>
          <w:p w14:paraId="1355F0BB"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2023年度</w:t>
            </w:r>
          </w:p>
        </w:tc>
        <w:tc>
          <w:tcPr>
            <w:tcW w:w="378" w:type="dxa"/>
            <w:tcBorders>
              <w:bottom w:val="single" w:sz="4" w:space="0" w:color="000000"/>
              <w:right w:val="single" w:sz="4" w:space="0" w:color="000000"/>
            </w:tcBorders>
            <w:shd w:val="clear" w:color="auto" w:fill="auto"/>
            <w:vAlign w:val="center"/>
          </w:tcPr>
          <w:p w14:paraId="6300E8F5"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西</w:t>
            </w:r>
          </w:p>
        </w:tc>
        <w:tc>
          <w:tcPr>
            <w:tcW w:w="1037" w:type="dxa"/>
            <w:tcBorders>
              <w:bottom w:val="single" w:sz="4" w:space="0" w:color="000000"/>
              <w:right w:val="single" w:sz="4" w:space="0" w:color="000000"/>
            </w:tcBorders>
            <w:shd w:val="clear" w:color="auto" w:fill="auto"/>
            <w:vAlign w:val="center"/>
          </w:tcPr>
          <w:p w14:paraId="34F5F398"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四　国</w:t>
            </w:r>
          </w:p>
        </w:tc>
        <w:tc>
          <w:tcPr>
            <w:tcW w:w="848" w:type="dxa"/>
            <w:tcBorders>
              <w:bottom w:val="single" w:sz="4" w:space="0" w:color="000000"/>
              <w:right w:val="single" w:sz="4" w:space="0" w:color="000000"/>
            </w:tcBorders>
            <w:shd w:val="clear" w:color="auto" w:fill="auto"/>
            <w:vAlign w:val="center"/>
          </w:tcPr>
          <w:p w14:paraId="5A8ED9F8"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高知　</w:t>
            </w:r>
          </w:p>
        </w:tc>
        <w:tc>
          <w:tcPr>
            <w:tcW w:w="378" w:type="dxa"/>
            <w:tcBorders>
              <w:bottom w:val="single" w:sz="4" w:space="0" w:color="000000"/>
              <w:right w:val="single" w:sz="4" w:space="0" w:color="000000"/>
            </w:tcBorders>
            <w:shd w:val="clear" w:color="auto" w:fill="auto"/>
            <w:vAlign w:val="center"/>
          </w:tcPr>
          <w:p w14:paraId="354CF16F"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41</w:t>
            </w:r>
          </w:p>
        </w:tc>
        <w:tc>
          <w:tcPr>
            <w:tcW w:w="236" w:type="dxa"/>
            <w:tcBorders>
              <w:bottom w:val="single" w:sz="4" w:space="0" w:color="000000"/>
              <w:right w:val="single" w:sz="4" w:space="0" w:color="000000"/>
            </w:tcBorders>
            <w:shd w:val="clear" w:color="auto" w:fill="auto"/>
            <w:vAlign w:val="center"/>
          </w:tcPr>
          <w:p w14:paraId="63D71034" w14:textId="77777777" w:rsidR="00623257" w:rsidRPr="00D60F63" w:rsidRDefault="00623257" w:rsidP="00623257">
            <w:pPr>
              <w:jc w:val="left"/>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4C9595C6"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中</w:t>
            </w:r>
          </w:p>
        </w:tc>
        <w:tc>
          <w:tcPr>
            <w:tcW w:w="992" w:type="dxa"/>
            <w:tcBorders>
              <w:bottom w:val="single" w:sz="4" w:space="0" w:color="000000"/>
              <w:right w:val="single" w:sz="4" w:space="0" w:color="000000"/>
            </w:tcBorders>
            <w:shd w:val="clear" w:color="auto" w:fill="auto"/>
            <w:vAlign w:val="center"/>
          </w:tcPr>
          <w:p w14:paraId="219FA293"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北陸信越</w:t>
            </w:r>
          </w:p>
        </w:tc>
        <w:tc>
          <w:tcPr>
            <w:tcW w:w="848" w:type="dxa"/>
            <w:tcBorders>
              <w:bottom w:val="single" w:sz="4" w:space="0" w:color="000000"/>
              <w:right w:val="single" w:sz="4" w:space="0" w:color="000000"/>
            </w:tcBorders>
            <w:shd w:val="clear" w:color="auto" w:fill="auto"/>
            <w:vAlign w:val="center"/>
          </w:tcPr>
          <w:p w14:paraId="042CAC7C"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石川県　</w:t>
            </w:r>
          </w:p>
        </w:tc>
        <w:tc>
          <w:tcPr>
            <w:tcW w:w="848" w:type="dxa"/>
            <w:tcBorders>
              <w:bottom w:val="single" w:sz="4" w:space="0" w:color="000000"/>
              <w:right w:val="single" w:sz="4" w:space="0" w:color="000000"/>
            </w:tcBorders>
            <w:shd w:val="clear" w:color="auto" w:fill="auto"/>
            <w:vAlign w:val="center"/>
          </w:tcPr>
          <w:p w14:paraId="40E1C4AC"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小松　</w:t>
            </w:r>
          </w:p>
        </w:tc>
        <w:tc>
          <w:tcPr>
            <w:tcW w:w="424" w:type="dxa"/>
            <w:tcBorders>
              <w:bottom w:val="single" w:sz="4" w:space="0" w:color="000000"/>
              <w:right w:val="single" w:sz="4" w:space="0" w:color="000000"/>
            </w:tcBorders>
            <w:shd w:val="clear" w:color="auto" w:fill="auto"/>
            <w:vAlign w:val="center"/>
          </w:tcPr>
          <w:p w14:paraId="3042DA18"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43</w:t>
            </w:r>
          </w:p>
        </w:tc>
      </w:tr>
      <w:tr w:rsidR="00D60F63" w:rsidRPr="00D60F63" w14:paraId="153D8995" w14:textId="77777777" w:rsidTr="007158CB">
        <w:trPr>
          <w:trHeight w:val="360"/>
        </w:trPr>
        <w:tc>
          <w:tcPr>
            <w:tcW w:w="856" w:type="dxa"/>
            <w:tcBorders>
              <w:left w:val="single" w:sz="4" w:space="0" w:color="000000"/>
              <w:bottom w:val="single" w:sz="4" w:space="0" w:color="000000"/>
              <w:right w:val="single" w:sz="4" w:space="0" w:color="000000"/>
            </w:tcBorders>
            <w:shd w:val="clear" w:color="auto" w:fill="auto"/>
            <w:vAlign w:val="center"/>
          </w:tcPr>
          <w:p w14:paraId="4529629F"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６年度</w:t>
            </w:r>
          </w:p>
        </w:tc>
        <w:tc>
          <w:tcPr>
            <w:tcW w:w="997" w:type="dxa"/>
            <w:tcBorders>
              <w:bottom w:val="single" w:sz="4" w:space="0" w:color="000000"/>
              <w:right w:val="single" w:sz="4" w:space="0" w:color="000000"/>
            </w:tcBorders>
            <w:shd w:val="clear" w:color="auto" w:fill="auto"/>
            <w:vAlign w:val="center"/>
          </w:tcPr>
          <w:p w14:paraId="5FB958D5"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2024年度</w:t>
            </w:r>
          </w:p>
        </w:tc>
        <w:tc>
          <w:tcPr>
            <w:tcW w:w="378" w:type="dxa"/>
            <w:tcBorders>
              <w:bottom w:val="single" w:sz="4" w:space="0" w:color="000000"/>
              <w:right w:val="single" w:sz="4" w:space="0" w:color="000000"/>
            </w:tcBorders>
            <w:shd w:val="clear" w:color="auto" w:fill="auto"/>
            <w:vAlign w:val="center"/>
          </w:tcPr>
          <w:p w14:paraId="6491D2DF"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東</w:t>
            </w:r>
          </w:p>
        </w:tc>
        <w:tc>
          <w:tcPr>
            <w:tcW w:w="1037" w:type="dxa"/>
            <w:tcBorders>
              <w:bottom w:val="single" w:sz="4" w:space="0" w:color="000000"/>
              <w:right w:val="single" w:sz="4" w:space="0" w:color="000000"/>
            </w:tcBorders>
            <w:shd w:val="clear" w:color="auto" w:fill="auto"/>
            <w:vAlign w:val="center"/>
          </w:tcPr>
          <w:p w14:paraId="495399A4"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東　北</w:t>
            </w:r>
          </w:p>
        </w:tc>
        <w:tc>
          <w:tcPr>
            <w:tcW w:w="848" w:type="dxa"/>
            <w:tcBorders>
              <w:bottom w:val="single" w:sz="4" w:space="0" w:color="000000"/>
              <w:right w:val="single" w:sz="4" w:space="0" w:color="000000"/>
            </w:tcBorders>
            <w:shd w:val="clear" w:color="auto" w:fill="auto"/>
            <w:vAlign w:val="center"/>
          </w:tcPr>
          <w:p w14:paraId="273A003F"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378" w:type="dxa"/>
            <w:tcBorders>
              <w:bottom w:val="single" w:sz="4" w:space="0" w:color="000000"/>
              <w:right w:val="single" w:sz="4" w:space="0" w:color="000000"/>
            </w:tcBorders>
            <w:shd w:val="clear" w:color="auto" w:fill="auto"/>
            <w:vAlign w:val="center"/>
          </w:tcPr>
          <w:p w14:paraId="7728384A"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42</w:t>
            </w:r>
          </w:p>
        </w:tc>
        <w:tc>
          <w:tcPr>
            <w:tcW w:w="236" w:type="dxa"/>
            <w:tcBorders>
              <w:bottom w:val="single" w:sz="4" w:space="0" w:color="000000"/>
              <w:right w:val="single" w:sz="4" w:space="0" w:color="000000"/>
            </w:tcBorders>
            <w:shd w:val="clear" w:color="auto" w:fill="auto"/>
            <w:vAlign w:val="center"/>
          </w:tcPr>
          <w:p w14:paraId="5D04730E" w14:textId="77777777" w:rsidR="00623257" w:rsidRPr="00D60F63" w:rsidRDefault="00623257" w:rsidP="00623257">
            <w:pPr>
              <w:jc w:val="left"/>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0EBEC9D0"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西</w:t>
            </w:r>
          </w:p>
        </w:tc>
        <w:tc>
          <w:tcPr>
            <w:tcW w:w="992" w:type="dxa"/>
            <w:tcBorders>
              <w:bottom w:val="single" w:sz="4" w:space="0" w:color="000000"/>
              <w:right w:val="single" w:sz="4" w:space="0" w:color="000000"/>
            </w:tcBorders>
            <w:shd w:val="clear" w:color="auto" w:fill="auto"/>
            <w:vAlign w:val="center"/>
          </w:tcPr>
          <w:p w14:paraId="4850EF5A"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九　州</w:t>
            </w:r>
          </w:p>
        </w:tc>
        <w:tc>
          <w:tcPr>
            <w:tcW w:w="848" w:type="dxa"/>
            <w:tcBorders>
              <w:bottom w:val="single" w:sz="4" w:space="0" w:color="000000"/>
              <w:right w:val="single" w:sz="4" w:space="0" w:color="000000"/>
            </w:tcBorders>
            <w:shd w:val="clear" w:color="auto" w:fill="auto"/>
            <w:vAlign w:val="center"/>
          </w:tcPr>
          <w:p w14:paraId="63FB31C6"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36B17037"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424" w:type="dxa"/>
            <w:tcBorders>
              <w:bottom w:val="single" w:sz="4" w:space="0" w:color="000000"/>
              <w:right w:val="single" w:sz="4" w:space="0" w:color="000000"/>
            </w:tcBorders>
            <w:shd w:val="clear" w:color="auto" w:fill="auto"/>
            <w:vAlign w:val="center"/>
          </w:tcPr>
          <w:p w14:paraId="502ACE6A"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44</w:t>
            </w:r>
          </w:p>
        </w:tc>
      </w:tr>
      <w:tr w:rsidR="00D60F63" w:rsidRPr="00D60F63" w14:paraId="196A4C55" w14:textId="77777777" w:rsidTr="007158CB">
        <w:trPr>
          <w:trHeight w:val="360"/>
        </w:trPr>
        <w:tc>
          <w:tcPr>
            <w:tcW w:w="856" w:type="dxa"/>
            <w:tcBorders>
              <w:left w:val="single" w:sz="4" w:space="0" w:color="000000"/>
              <w:bottom w:val="single" w:sz="4" w:space="0" w:color="000000"/>
              <w:right w:val="single" w:sz="4" w:space="0" w:color="000000"/>
            </w:tcBorders>
            <w:shd w:val="clear" w:color="auto" w:fill="auto"/>
            <w:vAlign w:val="center"/>
          </w:tcPr>
          <w:p w14:paraId="74D3E122"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７年度</w:t>
            </w:r>
          </w:p>
        </w:tc>
        <w:tc>
          <w:tcPr>
            <w:tcW w:w="997" w:type="dxa"/>
            <w:tcBorders>
              <w:bottom w:val="single" w:sz="4" w:space="0" w:color="000000"/>
              <w:right w:val="single" w:sz="4" w:space="0" w:color="000000"/>
            </w:tcBorders>
            <w:shd w:val="clear" w:color="auto" w:fill="auto"/>
            <w:vAlign w:val="center"/>
          </w:tcPr>
          <w:p w14:paraId="7F70C48B"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2025年度</w:t>
            </w:r>
          </w:p>
        </w:tc>
        <w:tc>
          <w:tcPr>
            <w:tcW w:w="378" w:type="dxa"/>
            <w:tcBorders>
              <w:bottom w:val="single" w:sz="4" w:space="0" w:color="000000"/>
              <w:right w:val="single" w:sz="4" w:space="0" w:color="000000"/>
            </w:tcBorders>
            <w:shd w:val="clear" w:color="auto" w:fill="auto"/>
            <w:vAlign w:val="center"/>
          </w:tcPr>
          <w:p w14:paraId="2430F79E"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中</w:t>
            </w:r>
          </w:p>
        </w:tc>
        <w:tc>
          <w:tcPr>
            <w:tcW w:w="1037" w:type="dxa"/>
            <w:tcBorders>
              <w:bottom w:val="single" w:sz="4" w:space="0" w:color="000000"/>
              <w:right w:val="single" w:sz="4" w:space="0" w:color="000000"/>
            </w:tcBorders>
            <w:shd w:val="clear" w:color="auto" w:fill="auto"/>
            <w:vAlign w:val="center"/>
          </w:tcPr>
          <w:p w14:paraId="05982A44"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東　海</w:t>
            </w:r>
          </w:p>
        </w:tc>
        <w:tc>
          <w:tcPr>
            <w:tcW w:w="848" w:type="dxa"/>
            <w:tcBorders>
              <w:bottom w:val="single" w:sz="4" w:space="0" w:color="000000"/>
              <w:right w:val="single" w:sz="4" w:space="0" w:color="000000"/>
            </w:tcBorders>
            <w:shd w:val="clear" w:color="auto" w:fill="auto"/>
            <w:vAlign w:val="center"/>
          </w:tcPr>
          <w:p w14:paraId="399A1938"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378" w:type="dxa"/>
            <w:tcBorders>
              <w:bottom w:val="single" w:sz="4" w:space="0" w:color="000000"/>
              <w:right w:val="single" w:sz="4" w:space="0" w:color="000000"/>
            </w:tcBorders>
            <w:shd w:val="clear" w:color="auto" w:fill="auto"/>
            <w:vAlign w:val="center"/>
          </w:tcPr>
          <w:p w14:paraId="67C63AC1"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43</w:t>
            </w:r>
          </w:p>
        </w:tc>
        <w:tc>
          <w:tcPr>
            <w:tcW w:w="236" w:type="dxa"/>
            <w:tcBorders>
              <w:bottom w:val="single" w:sz="4" w:space="0" w:color="000000"/>
              <w:right w:val="single" w:sz="4" w:space="0" w:color="000000"/>
            </w:tcBorders>
            <w:shd w:val="clear" w:color="auto" w:fill="auto"/>
            <w:vAlign w:val="center"/>
          </w:tcPr>
          <w:p w14:paraId="3AC8EDE8" w14:textId="77777777" w:rsidR="00623257" w:rsidRPr="00D60F63" w:rsidRDefault="00623257" w:rsidP="00623257">
            <w:pPr>
              <w:jc w:val="left"/>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495BB76B"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東</w:t>
            </w:r>
          </w:p>
        </w:tc>
        <w:tc>
          <w:tcPr>
            <w:tcW w:w="992" w:type="dxa"/>
            <w:tcBorders>
              <w:bottom w:val="single" w:sz="4" w:space="0" w:color="000000"/>
              <w:right w:val="single" w:sz="4" w:space="0" w:color="000000"/>
            </w:tcBorders>
            <w:shd w:val="clear" w:color="auto" w:fill="auto"/>
            <w:vAlign w:val="center"/>
          </w:tcPr>
          <w:p w14:paraId="5E98716A"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関　東</w:t>
            </w:r>
          </w:p>
        </w:tc>
        <w:tc>
          <w:tcPr>
            <w:tcW w:w="848" w:type="dxa"/>
            <w:tcBorders>
              <w:bottom w:val="single" w:sz="4" w:space="0" w:color="000000"/>
              <w:right w:val="single" w:sz="4" w:space="0" w:color="000000"/>
            </w:tcBorders>
            <w:shd w:val="clear" w:color="auto" w:fill="auto"/>
            <w:vAlign w:val="center"/>
          </w:tcPr>
          <w:p w14:paraId="1943DEC7"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5BC64804"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424" w:type="dxa"/>
            <w:tcBorders>
              <w:bottom w:val="single" w:sz="4" w:space="0" w:color="000000"/>
              <w:right w:val="single" w:sz="4" w:space="0" w:color="000000"/>
            </w:tcBorders>
            <w:shd w:val="clear" w:color="auto" w:fill="auto"/>
            <w:vAlign w:val="center"/>
          </w:tcPr>
          <w:p w14:paraId="60C5A57B"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45</w:t>
            </w:r>
          </w:p>
        </w:tc>
      </w:tr>
      <w:tr w:rsidR="00D60F63" w:rsidRPr="00D60F63" w14:paraId="052B9879" w14:textId="77777777" w:rsidTr="007158CB">
        <w:trPr>
          <w:trHeight w:val="360"/>
        </w:trPr>
        <w:tc>
          <w:tcPr>
            <w:tcW w:w="856" w:type="dxa"/>
            <w:tcBorders>
              <w:left w:val="single" w:sz="4" w:space="0" w:color="000000"/>
              <w:bottom w:val="single" w:sz="4" w:space="0" w:color="000000"/>
              <w:right w:val="single" w:sz="4" w:space="0" w:color="000000"/>
            </w:tcBorders>
            <w:shd w:val="clear" w:color="auto" w:fill="D9D9D9"/>
            <w:vAlign w:val="center"/>
          </w:tcPr>
          <w:p w14:paraId="1DFF1AE5"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８年度</w:t>
            </w:r>
          </w:p>
        </w:tc>
        <w:tc>
          <w:tcPr>
            <w:tcW w:w="997" w:type="dxa"/>
            <w:tcBorders>
              <w:bottom w:val="single" w:sz="4" w:space="0" w:color="000000"/>
              <w:right w:val="single" w:sz="4" w:space="0" w:color="000000"/>
            </w:tcBorders>
            <w:shd w:val="clear" w:color="auto" w:fill="auto"/>
            <w:vAlign w:val="center"/>
          </w:tcPr>
          <w:p w14:paraId="5EB777A4"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2026年度</w:t>
            </w:r>
          </w:p>
        </w:tc>
        <w:tc>
          <w:tcPr>
            <w:tcW w:w="378" w:type="dxa"/>
            <w:tcBorders>
              <w:bottom w:val="single" w:sz="4" w:space="0" w:color="000000"/>
              <w:right w:val="single" w:sz="4" w:space="0" w:color="000000"/>
            </w:tcBorders>
            <w:shd w:val="clear" w:color="auto" w:fill="auto"/>
            <w:vAlign w:val="center"/>
          </w:tcPr>
          <w:p w14:paraId="3F75AE1D"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西</w:t>
            </w:r>
          </w:p>
        </w:tc>
        <w:tc>
          <w:tcPr>
            <w:tcW w:w="1037" w:type="dxa"/>
            <w:tcBorders>
              <w:bottom w:val="single" w:sz="4" w:space="0" w:color="000000"/>
              <w:right w:val="single" w:sz="4" w:space="0" w:color="000000"/>
            </w:tcBorders>
            <w:shd w:val="clear" w:color="auto" w:fill="auto"/>
            <w:vAlign w:val="center"/>
          </w:tcPr>
          <w:p w14:paraId="20A558B7"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九　州</w:t>
            </w:r>
          </w:p>
        </w:tc>
        <w:tc>
          <w:tcPr>
            <w:tcW w:w="848" w:type="dxa"/>
            <w:tcBorders>
              <w:bottom w:val="single" w:sz="4" w:space="0" w:color="000000"/>
              <w:right w:val="single" w:sz="4" w:space="0" w:color="000000"/>
            </w:tcBorders>
            <w:shd w:val="clear" w:color="auto" w:fill="auto"/>
            <w:vAlign w:val="center"/>
          </w:tcPr>
          <w:p w14:paraId="02493794"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378" w:type="dxa"/>
            <w:tcBorders>
              <w:bottom w:val="single" w:sz="4" w:space="0" w:color="000000"/>
              <w:right w:val="single" w:sz="4" w:space="0" w:color="000000"/>
            </w:tcBorders>
            <w:shd w:val="clear" w:color="auto" w:fill="auto"/>
            <w:vAlign w:val="center"/>
          </w:tcPr>
          <w:p w14:paraId="4DE5ED1A"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44</w:t>
            </w:r>
          </w:p>
        </w:tc>
        <w:tc>
          <w:tcPr>
            <w:tcW w:w="236" w:type="dxa"/>
            <w:tcBorders>
              <w:bottom w:val="single" w:sz="4" w:space="0" w:color="000000"/>
              <w:right w:val="single" w:sz="4" w:space="0" w:color="000000"/>
            </w:tcBorders>
            <w:shd w:val="clear" w:color="auto" w:fill="auto"/>
            <w:vAlign w:val="center"/>
          </w:tcPr>
          <w:p w14:paraId="08C5CB1A" w14:textId="77777777" w:rsidR="00623257" w:rsidRPr="00D60F63" w:rsidRDefault="00623257" w:rsidP="00623257">
            <w:pPr>
              <w:jc w:val="left"/>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270D67F5"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中</w:t>
            </w:r>
          </w:p>
        </w:tc>
        <w:tc>
          <w:tcPr>
            <w:tcW w:w="992" w:type="dxa"/>
            <w:tcBorders>
              <w:bottom w:val="single" w:sz="4" w:space="0" w:color="000000"/>
              <w:right w:val="single" w:sz="4" w:space="0" w:color="000000"/>
            </w:tcBorders>
            <w:shd w:val="clear" w:color="auto" w:fill="auto"/>
            <w:vAlign w:val="center"/>
          </w:tcPr>
          <w:p w14:paraId="4859EEBB"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近　畿</w:t>
            </w:r>
          </w:p>
        </w:tc>
        <w:tc>
          <w:tcPr>
            <w:tcW w:w="848" w:type="dxa"/>
            <w:tcBorders>
              <w:bottom w:val="single" w:sz="4" w:space="0" w:color="000000"/>
              <w:right w:val="single" w:sz="4" w:space="0" w:color="000000"/>
            </w:tcBorders>
            <w:shd w:val="clear" w:color="auto" w:fill="auto"/>
            <w:vAlign w:val="center"/>
          </w:tcPr>
          <w:p w14:paraId="3D2855C6"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4F6F5E9A"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424" w:type="dxa"/>
            <w:tcBorders>
              <w:bottom w:val="single" w:sz="4" w:space="0" w:color="000000"/>
              <w:right w:val="single" w:sz="4" w:space="0" w:color="000000"/>
            </w:tcBorders>
            <w:shd w:val="clear" w:color="auto" w:fill="auto"/>
            <w:vAlign w:val="center"/>
          </w:tcPr>
          <w:p w14:paraId="7E8D1355"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46</w:t>
            </w:r>
          </w:p>
        </w:tc>
      </w:tr>
      <w:tr w:rsidR="00D60F63" w:rsidRPr="00D60F63" w14:paraId="67C78B07" w14:textId="77777777" w:rsidTr="007158CB">
        <w:trPr>
          <w:trHeight w:val="360"/>
        </w:trPr>
        <w:tc>
          <w:tcPr>
            <w:tcW w:w="856" w:type="dxa"/>
            <w:tcBorders>
              <w:left w:val="single" w:sz="4" w:space="0" w:color="000000"/>
              <w:bottom w:val="single" w:sz="4" w:space="0" w:color="000000"/>
              <w:right w:val="single" w:sz="4" w:space="0" w:color="000000"/>
            </w:tcBorders>
            <w:shd w:val="clear" w:color="auto" w:fill="FFFFFF"/>
            <w:vAlign w:val="center"/>
          </w:tcPr>
          <w:p w14:paraId="7484FF58"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９年度</w:t>
            </w:r>
          </w:p>
        </w:tc>
        <w:tc>
          <w:tcPr>
            <w:tcW w:w="997" w:type="dxa"/>
            <w:tcBorders>
              <w:bottom w:val="single" w:sz="4" w:space="0" w:color="000000"/>
              <w:right w:val="single" w:sz="4" w:space="0" w:color="000000"/>
            </w:tcBorders>
            <w:shd w:val="clear" w:color="auto" w:fill="auto"/>
            <w:vAlign w:val="center"/>
          </w:tcPr>
          <w:p w14:paraId="2D44C550"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2027年度</w:t>
            </w:r>
          </w:p>
        </w:tc>
        <w:tc>
          <w:tcPr>
            <w:tcW w:w="378" w:type="dxa"/>
            <w:tcBorders>
              <w:bottom w:val="single" w:sz="4" w:space="0" w:color="000000"/>
              <w:right w:val="single" w:sz="4" w:space="0" w:color="000000"/>
            </w:tcBorders>
            <w:shd w:val="clear" w:color="auto" w:fill="auto"/>
            <w:vAlign w:val="center"/>
          </w:tcPr>
          <w:p w14:paraId="425248BB"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東</w:t>
            </w:r>
          </w:p>
        </w:tc>
        <w:tc>
          <w:tcPr>
            <w:tcW w:w="1037" w:type="dxa"/>
            <w:tcBorders>
              <w:bottom w:val="single" w:sz="4" w:space="0" w:color="000000"/>
              <w:right w:val="single" w:sz="4" w:space="0" w:color="000000"/>
            </w:tcBorders>
            <w:shd w:val="clear" w:color="auto" w:fill="auto"/>
            <w:vAlign w:val="center"/>
          </w:tcPr>
          <w:p w14:paraId="69BD1063"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関　東</w:t>
            </w:r>
          </w:p>
        </w:tc>
        <w:tc>
          <w:tcPr>
            <w:tcW w:w="848" w:type="dxa"/>
            <w:tcBorders>
              <w:bottom w:val="single" w:sz="4" w:space="0" w:color="000000"/>
              <w:right w:val="single" w:sz="4" w:space="0" w:color="000000"/>
            </w:tcBorders>
            <w:shd w:val="clear" w:color="auto" w:fill="auto"/>
            <w:vAlign w:val="center"/>
          </w:tcPr>
          <w:p w14:paraId="152A99BB"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378" w:type="dxa"/>
            <w:tcBorders>
              <w:bottom w:val="single" w:sz="4" w:space="0" w:color="000000"/>
              <w:right w:val="single" w:sz="4" w:space="0" w:color="000000"/>
            </w:tcBorders>
            <w:shd w:val="clear" w:color="auto" w:fill="auto"/>
            <w:vAlign w:val="center"/>
          </w:tcPr>
          <w:p w14:paraId="1E5866C3"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45</w:t>
            </w:r>
          </w:p>
        </w:tc>
        <w:tc>
          <w:tcPr>
            <w:tcW w:w="236" w:type="dxa"/>
            <w:tcBorders>
              <w:bottom w:val="single" w:sz="4" w:space="0" w:color="000000"/>
              <w:right w:val="single" w:sz="4" w:space="0" w:color="000000"/>
            </w:tcBorders>
            <w:shd w:val="clear" w:color="auto" w:fill="auto"/>
            <w:vAlign w:val="center"/>
          </w:tcPr>
          <w:p w14:paraId="406B19C9" w14:textId="77777777" w:rsidR="00623257" w:rsidRPr="00D60F63" w:rsidRDefault="00623257" w:rsidP="00623257">
            <w:pPr>
              <w:jc w:val="left"/>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67C910C7"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西</w:t>
            </w:r>
          </w:p>
        </w:tc>
        <w:tc>
          <w:tcPr>
            <w:tcW w:w="992" w:type="dxa"/>
            <w:tcBorders>
              <w:bottom w:val="single" w:sz="4" w:space="0" w:color="000000"/>
              <w:right w:val="single" w:sz="4" w:space="0" w:color="000000"/>
            </w:tcBorders>
            <w:shd w:val="clear" w:color="auto" w:fill="auto"/>
            <w:vAlign w:val="center"/>
          </w:tcPr>
          <w:p w14:paraId="27959D8D"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中　国</w:t>
            </w:r>
          </w:p>
        </w:tc>
        <w:tc>
          <w:tcPr>
            <w:tcW w:w="848" w:type="dxa"/>
            <w:tcBorders>
              <w:bottom w:val="single" w:sz="4" w:space="0" w:color="000000"/>
              <w:right w:val="single" w:sz="4" w:space="0" w:color="000000"/>
            </w:tcBorders>
            <w:shd w:val="clear" w:color="auto" w:fill="auto"/>
            <w:vAlign w:val="center"/>
          </w:tcPr>
          <w:p w14:paraId="31C9FC58"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2CE298CE"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424" w:type="dxa"/>
            <w:tcBorders>
              <w:bottom w:val="single" w:sz="4" w:space="0" w:color="000000"/>
              <w:right w:val="single" w:sz="4" w:space="0" w:color="000000"/>
            </w:tcBorders>
            <w:shd w:val="clear" w:color="auto" w:fill="auto"/>
            <w:vAlign w:val="center"/>
          </w:tcPr>
          <w:p w14:paraId="0C0CF2B4"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47</w:t>
            </w:r>
          </w:p>
        </w:tc>
      </w:tr>
      <w:tr w:rsidR="00D60F63" w:rsidRPr="00D60F63" w14:paraId="180C0781" w14:textId="77777777" w:rsidTr="007158CB">
        <w:trPr>
          <w:trHeight w:val="360"/>
        </w:trPr>
        <w:tc>
          <w:tcPr>
            <w:tcW w:w="856" w:type="dxa"/>
            <w:tcBorders>
              <w:left w:val="single" w:sz="4" w:space="0" w:color="000000"/>
              <w:bottom w:val="single" w:sz="4" w:space="0" w:color="000000"/>
              <w:right w:val="single" w:sz="4" w:space="0" w:color="000000"/>
            </w:tcBorders>
            <w:shd w:val="clear" w:color="auto" w:fill="auto"/>
            <w:vAlign w:val="center"/>
          </w:tcPr>
          <w:p w14:paraId="6D2D68C0"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10年度</w:t>
            </w:r>
          </w:p>
        </w:tc>
        <w:tc>
          <w:tcPr>
            <w:tcW w:w="997" w:type="dxa"/>
            <w:tcBorders>
              <w:bottom w:val="single" w:sz="4" w:space="0" w:color="000000"/>
              <w:right w:val="single" w:sz="4" w:space="0" w:color="000000"/>
            </w:tcBorders>
            <w:shd w:val="clear" w:color="auto" w:fill="auto"/>
            <w:vAlign w:val="center"/>
          </w:tcPr>
          <w:p w14:paraId="02188C75"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2028年度</w:t>
            </w:r>
          </w:p>
        </w:tc>
        <w:tc>
          <w:tcPr>
            <w:tcW w:w="378" w:type="dxa"/>
            <w:tcBorders>
              <w:bottom w:val="single" w:sz="4" w:space="0" w:color="000000"/>
              <w:right w:val="single" w:sz="4" w:space="0" w:color="000000"/>
            </w:tcBorders>
            <w:shd w:val="clear" w:color="auto" w:fill="auto"/>
            <w:vAlign w:val="center"/>
          </w:tcPr>
          <w:p w14:paraId="02D11DFA"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中</w:t>
            </w:r>
          </w:p>
        </w:tc>
        <w:tc>
          <w:tcPr>
            <w:tcW w:w="1037" w:type="dxa"/>
            <w:tcBorders>
              <w:bottom w:val="single" w:sz="4" w:space="0" w:color="000000"/>
              <w:right w:val="single" w:sz="4" w:space="0" w:color="000000"/>
            </w:tcBorders>
            <w:shd w:val="clear" w:color="auto" w:fill="auto"/>
            <w:vAlign w:val="center"/>
          </w:tcPr>
          <w:p w14:paraId="2B77BF83"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近　畿</w:t>
            </w:r>
          </w:p>
        </w:tc>
        <w:tc>
          <w:tcPr>
            <w:tcW w:w="848" w:type="dxa"/>
            <w:tcBorders>
              <w:bottom w:val="single" w:sz="4" w:space="0" w:color="000000"/>
              <w:right w:val="single" w:sz="4" w:space="0" w:color="000000"/>
            </w:tcBorders>
            <w:shd w:val="clear" w:color="auto" w:fill="auto"/>
            <w:vAlign w:val="center"/>
          </w:tcPr>
          <w:p w14:paraId="2BFADE33"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378" w:type="dxa"/>
            <w:tcBorders>
              <w:bottom w:val="single" w:sz="4" w:space="0" w:color="000000"/>
              <w:right w:val="single" w:sz="4" w:space="0" w:color="000000"/>
            </w:tcBorders>
            <w:shd w:val="clear" w:color="auto" w:fill="auto"/>
            <w:vAlign w:val="center"/>
          </w:tcPr>
          <w:p w14:paraId="522B2604"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46</w:t>
            </w:r>
          </w:p>
        </w:tc>
        <w:tc>
          <w:tcPr>
            <w:tcW w:w="236" w:type="dxa"/>
            <w:tcBorders>
              <w:bottom w:val="single" w:sz="4" w:space="0" w:color="000000"/>
              <w:right w:val="single" w:sz="4" w:space="0" w:color="000000"/>
            </w:tcBorders>
            <w:shd w:val="clear" w:color="auto" w:fill="auto"/>
            <w:vAlign w:val="center"/>
          </w:tcPr>
          <w:p w14:paraId="5C5E38F9" w14:textId="77777777" w:rsidR="00623257" w:rsidRPr="00D60F63" w:rsidRDefault="00623257" w:rsidP="00623257">
            <w:pPr>
              <w:jc w:val="left"/>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25BC9A46"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東</w:t>
            </w:r>
          </w:p>
        </w:tc>
        <w:tc>
          <w:tcPr>
            <w:tcW w:w="992" w:type="dxa"/>
            <w:tcBorders>
              <w:bottom w:val="single" w:sz="4" w:space="0" w:color="000000"/>
              <w:right w:val="single" w:sz="4" w:space="0" w:color="000000"/>
            </w:tcBorders>
            <w:shd w:val="clear" w:color="auto" w:fill="auto"/>
            <w:vAlign w:val="center"/>
          </w:tcPr>
          <w:p w14:paraId="4F7745E5"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北海道</w:t>
            </w:r>
          </w:p>
        </w:tc>
        <w:tc>
          <w:tcPr>
            <w:tcW w:w="848" w:type="dxa"/>
            <w:tcBorders>
              <w:bottom w:val="single" w:sz="4" w:space="0" w:color="000000"/>
              <w:right w:val="single" w:sz="4" w:space="0" w:color="000000"/>
            </w:tcBorders>
            <w:shd w:val="clear" w:color="auto" w:fill="auto"/>
            <w:vAlign w:val="center"/>
          </w:tcPr>
          <w:p w14:paraId="2DC1538F"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6CAF67F8"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424" w:type="dxa"/>
            <w:tcBorders>
              <w:bottom w:val="single" w:sz="4" w:space="0" w:color="000000"/>
              <w:right w:val="single" w:sz="4" w:space="0" w:color="000000"/>
            </w:tcBorders>
            <w:shd w:val="clear" w:color="auto" w:fill="auto"/>
            <w:vAlign w:val="center"/>
          </w:tcPr>
          <w:p w14:paraId="203478D3"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48</w:t>
            </w:r>
          </w:p>
        </w:tc>
      </w:tr>
      <w:tr w:rsidR="00D60F63" w:rsidRPr="00D60F63" w14:paraId="6DCFCFC7" w14:textId="77777777" w:rsidTr="007158CB">
        <w:trPr>
          <w:trHeight w:val="360"/>
        </w:trPr>
        <w:tc>
          <w:tcPr>
            <w:tcW w:w="856" w:type="dxa"/>
            <w:tcBorders>
              <w:left w:val="single" w:sz="4" w:space="0" w:color="000000"/>
              <w:bottom w:val="single" w:sz="4" w:space="0" w:color="000000"/>
              <w:right w:val="single" w:sz="4" w:space="0" w:color="000000"/>
            </w:tcBorders>
            <w:shd w:val="clear" w:color="auto" w:fill="auto"/>
            <w:vAlign w:val="center"/>
          </w:tcPr>
          <w:p w14:paraId="208892F7"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11年度</w:t>
            </w:r>
          </w:p>
        </w:tc>
        <w:tc>
          <w:tcPr>
            <w:tcW w:w="997" w:type="dxa"/>
            <w:tcBorders>
              <w:bottom w:val="single" w:sz="4" w:space="0" w:color="000000"/>
              <w:right w:val="single" w:sz="4" w:space="0" w:color="000000"/>
            </w:tcBorders>
            <w:shd w:val="clear" w:color="auto" w:fill="auto"/>
            <w:vAlign w:val="center"/>
          </w:tcPr>
          <w:p w14:paraId="327AE2ED"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2029年度</w:t>
            </w:r>
          </w:p>
        </w:tc>
        <w:tc>
          <w:tcPr>
            <w:tcW w:w="378" w:type="dxa"/>
            <w:tcBorders>
              <w:bottom w:val="single" w:sz="4" w:space="0" w:color="000000"/>
              <w:right w:val="single" w:sz="4" w:space="0" w:color="000000"/>
            </w:tcBorders>
            <w:shd w:val="clear" w:color="auto" w:fill="auto"/>
            <w:vAlign w:val="center"/>
          </w:tcPr>
          <w:p w14:paraId="2F6065BB"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西</w:t>
            </w:r>
          </w:p>
        </w:tc>
        <w:tc>
          <w:tcPr>
            <w:tcW w:w="1037" w:type="dxa"/>
            <w:tcBorders>
              <w:bottom w:val="single" w:sz="4" w:space="0" w:color="000000"/>
              <w:right w:val="single" w:sz="4" w:space="0" w:color="000000"/>
            </w:tcBorders>
            <w:shd w:val="clear" w:color="auto" w:fill="auto"/>
            <w:vAlign w:val="center"/>
          </w:tcPr>
          <w:p w14:paraId="202B834A"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中　国</w:t>
            </w:r>
          </w:p>
        </w:tc>
        <w:tc>
          <w:tcPr>
            <w:tcW w:w="848" w:type="dxa"/>
            <w:tcBorders>
              <w:bottom w:val="single" w:sz="4" w:space="0" w:color="000000"/>
              <w:right w:val="single" w:sz="4" w:space="0" w:color="000000"/>
            </w:tcBorders>
            <w:shd w:val="clear" w:color="auto" w:fill="auto"/>
            <w:vAlign w:val="center"/>
          </w:tcPr>
          <w:p w14:paraId="405864E1"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378" w:type="dxa"/>
            <w:tcBorders>
              <w:bottom w:val="single" w:sz="4" w:space="0" w:color="000000"/>
              <w:right w:val="single" w:sz="4" w:space="0" w:color="000000"/>
            </w:tcBorders>
            <w:shd w:val="clear" w:color="auto" w:fill="auto"/>
            <w:vAlign w:val="center"/>
          </w:tcPr>
          <w:p w14:paraId="1A22F205"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47</w:t>
            </w:r>
          </w:p>
        </w:tc>
        <w:tc>
          <w:tcPr>
            <w:tcW w:w="236" w:type="dxa"/>
            <w:tcBorders>
              <w:bottom w:val="single" w:sz="4" w:space="0" w:color="000000"/>
              <w:right w:val="single" w:sz="4" w:space="0" w:color="000000"/>
            </w:tcBorders>
            <w:shd w:val="clear" w:color="auto" w:fill="auto"/>
            <w:vAlign w:val="center"/>
          </w:tcPr>
          <w:p w14:paraId="49AB5AF8" w14:textId="77777777" w:rsidR="00623257" w:rsidRPr="00D60F63" w:rsidRDefault="00623257" w:rsidP="00623257">
            <w:pPr>
              <w:jc w:val="left"/>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4DCDBBED"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中</w:t>
            </w:r>
          </w:p>
        </w:tc>
        <w:tc>
          <w:tcPr>
            <w:tcW w:w="992" w:type="dxa"/>
            <w:tcBorders>
              <w:bottom w:val="single" w:sz="4" w:space="0" w:color="000000"/>
              <w:right w:val="single" w:sz="4" w:space="0" w:color="000000"/>
            </w:tcBorders>
            <w:shd w:val="clear" w:color="auto" w:fill="auto"/>
            <w:vAlign w:val="center"/>
          </w:tcPr>
          <w:p w14:paraId="68AF5926"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東　海</w:t>
            </w:r>
          </w:p>
        </w:tc>
        <w:tc>
          <w:tcPr>
            <w:tcW w:w="848" w:type="dxa"/>
            <w:tcBorders>
              <w:bottom w:val="single" w:sz="4" w:space="0" w:color="000000"/>
              <w:right w:val="single" w:sz="4" w:space="0" w:color="000000"/>
            </w:tcBorders>
            <w:shd w:val="clear" w:color="auto" w:fill="auto"/>
            <w:vAlign w:val="center"/>
          </w:tcPr>
          <w:p w14:paraId="29FBEFC8"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412A917D"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424" w:type="dxa"/>
            <w:tcBorders>
              <w:bottom w:val="single" w:sz="4" w:space="0" w:color="000000"/>
              <w:right w:val="single" w:sz="4" w:space="0" w:color="000000"/>
            </w:tcBorders>
            <w:shd w:val="clear" w:color="auto" w:fill="auto"/>
            <w:vAlign w:val="center"/>
          </w:tcPr>
          <w:p w14:paraId="191C4D57"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49</w:t>
            </w:r>
          </w:p>
        </w:tc>
      </w:tr>
      <w:tr w:rsidR="00D60F63" w:rsidRPr="00D60F63" w14:paraId="19BB2A05" w14:textId="77777777" w:rsidTr="007158CB">
        <w:trPr>
          <w:trHeight w:val="360"/>
        </w:trPr>
        <w:tc>
          <w:tcPr>
            <w:tcW w:w="856" w:type="dxa"/>
            <w:tcBorders>
              <w:left w:val="single" w:sz="4" w:space="0" w:color="000000"/>
              <w:bottom w:val="single" w:sz="4" w:space="0" w:color="000000"/>
              <w:right w:val="single" w:sz="4" w:space="0" w:color="000000"/>
            </w:tcBorders>
            <w:shd w:val="clear" w:color="auto" w:fill="auto"/>
            <w:vAlign w:val="center"/>
          </w:tcPr>
          <w:p w14:paraId="586308F1"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12年度</w:t>
            </w:r>
          </w:p>
        </w:tc>
        <w:tc>
          <w:tcPr>
            <w:tcW w:w="997" w:type="dxa"/>
            <w:tcBorders>
              <w:bottom w:val="single" w:sz="4" w:space="0" w:color="000000"/>
              <w:right w:val="single" w:sz="4" w:space="0" w:color="000000"/>
            </w:tcBorders>
            <w:shd w:val="clear" w:color="auto" w:fill="auto"/>
            <w:vAlign w:val="center"/>
          </w:tcPr>
          <w:p w14:paraId="6A5AE4EF"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2030年度</w:t>
            </w:r>
          </w:p>
        </w:tc>
        <w:tc>
          <w:tcPr>
            <w:tcW w:w="378" w:type="dxa"/>
            <w:tcBorders>
              <w:bottom w:val="single" w:sz="4" w:space="0" w:color="000000"/>
              <w:right w:val="single" w:sz="4" w:space="0" w:color="000000"/>
            </w:tcBorders>
            <w:shd w:val="clear" w:color="auto" w:fill="auto"/>
            <w:vAlign w:val="center"/>
          </w:tcPr>
          <w:p w14:paraId="3C0D876E"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東</w:t>
            </w:r>
          </w:p>
        </w:tc>
        <w:tc>
          <w:tcPr>
            <w:tcW w:w="1037" w:type="dxa"/>
            <w:tcBorders>
              <w:bottom w:val="single" w:sz="4" w:space="0" w:color="000000"/>
              <w:right w:val="single" w:sz="4" w:space="0" w:color="000000"/>
            </w:tcBorders>
            <w:shd w:val="clear" w:color="auto" w:fill="auto"/>
            <w:vAlign w:val="center"/>
          </w:tcPr>
          <w:p w14:paraId="6E11624C"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北海道</w:t>
            </w:r>
          </w:p>
        </w:tc>
        <w:tc>
          <w:tcPr>
            <w:tcW w:w="848" w:type="dxa"/>
            <w:tcBorders>
              <w:bottom w:val="single" w:sz="4" w:space="0" w:color="000000"/>
              <w:right w:val="single" w:sz="4" w:space="0" w:color="000000"/>
            </w:tcBorders>
            <w:shd w:val="clear" w:color="auto" w:fill="auto"/>
            <w:vAlign w:val="center"/>
          </w:tcPr>
          <w:p w14:paraId="2BF4E78F"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378" w:type="dxa"/>
            <w:tcBorders>
              <w:bottom w:val="single" w:sz="4" w:space="0" w:color="000000"/>
              <w:right w:val="single" w:sz="4" w:space="0" w:color="000000"/>
            </w:tcBorders>
            <w:shd w:val="clear" w:color="auto" w:fill="auto"/>
            <w:vAlign w:val="center"/>
          </w:tcPr>
          <w:p w14:paraId="6D642CCB"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48</w:t>
            </w:r>
          </w:p>
        </w:tc>
        <w:tc>
          <w:tcPr>
            <w:tcW w:w="236" w:type="dxa"/>
            <w:tcBorders>
              <w:bottom w:val="single" w:sz="4" w:space="0" w:color="000000"/>
              <w:right w:val="single" w:sz="4" w:space="0" w:color="000000"/>
            </w:tcBorders>
            <w:shd w:val="clear" w:color="auto" w:fill="auto"/>
            <w:vAlign w:val="center"/>
          </w:tcPr>
          <w:p w14:paraId="37174B67" w14:textId="77777777" w:rsidR="00623257" w:rsidRPr="00D60F63" w:rsidRDefault="00623257" w:rsidP="00623257">
            <w:pPr>
              <w:jc w:val="left"/>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13B47860"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西</w:t>
            </w:r>
          </w:p>
        </w:tc>
        <w:tc>
          <w:tcPr>
            <w:tcW w:w="992" w:type="dxa"/>
            <w:tcBorders>
              <w:bottom w:val="single" w:sz="4" w:space="0" w:color="000000"/>
              <w:right w:val="single" w:sz="4" w:space="0" w:color="000000"/>
            </w:tcBorders>
            <w:shd w:val="clear" w:color="auto" w:fill="auto"/>
            <w:vAlign w:val="center"/>
          </w:tcPr>
          <w:p w14:paraId="0D7AB912"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九　州</w:t>
            </w:r>
          </w:p>
        </w:tc>
        <w:tc>
          <w:tcPr>
            <w:tcW w:w="848" w:type="dxa"/>
            <w:tcBorders>
              <w:bottom w:val="single" w:sz="4" w:space="0" w:color="000000"/>
              <w:right w:val="single" w:sz="4" w:space="0" w:color="000000"/>
            </w:tcBorders>
            <w:shd w:val="clear" w:color="auto" w:fill="auto"/>
            <w:vAlign w:val="center"/>
          </w:tcPr>
          <w:p w14:paraId="381A91E0"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6E5B09E6"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424" w:type="dxa"/>
            <w:tcBorders>
              <w:bottom w:val="single" w:sz="4" w:space="0" w:color="000000"/>
              <w:right w:val="single" w:sz="4" w:space="0" w:color="000000"/>
            </w:tcBorders>
            <w:shd w:val="clear" w:color="auto" w:fill="auto"/>
            <w:vAlign w:val="center"/>
          </w:tcPr>
          <w:p w14:paraId="3597C05B"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50</w:t>
            </w:r>
          </w:p>
        </w:tc>
      </w:tr>
      <w:tr w:rsidR="00D60F63" w:rsidRPr="00D60F63" w14:paraId="5FD05F45" w14:textId="77777777" w:rsidTr="007158CB">
        <w:trPr>
          <w:trHeight w:val="360"/>
        </w:trPr>
        <w:tc>
          <w:tcPr>
            <w:tcW w:w="856" w:type="dxa"/>
            <w:tcBorders>
              <w:left w:val="single" w:sz="4" w:space="0" w:color="000000"/>
              <w:bottom w:val="single" w:sz="4" w:space="0" w:color="000000"/>
              <w:right w:val="single" w:sz="4" w:space="0" w:color="000000"/>
            </w:tcBorders>
            <w:shd w:val="clear" w:color="auto" w:fill="D9D9D9"/>
            <w:vAlign w:val="center"/>
          </w:tcPr>
          <w:p w14:paraId="3C47B5D1"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13年度</w:t>
            </w:r>
          </w:p>
        </w:tc>
        <w:tc>
          <w:tcPr>
            <w:tcW w:w="997" w:type="dxa"/>
            <w:tcBorders>
              <w:bottom w:val="single" w:sz="4" w:space="0" w:color="000000"/>
              <w:right w:val="single" w:sz="4" w:space="0" w:color="000000"/>
            </w:tcBorders>
            <w:shd w:val="clear" w:color="auto" w:fill="auto"/>
            <w:vAlign w:val="center"/>
          </w:tcPr>
          <w:p w14:paraId="2616EF04"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2031年度</w:t>
            </w:r>
          </w:p>
        </w:tc>
        <w:tc>
          <w:tcPr>
            <w:tcW w:w="378" w:type="dxa"/>
            <w:tcBorders>
              <w:bottom w:val="single" w:sz="4" w:space="0" w:color="000000"/>
              <w:right w:val="single" w:sz="4" w:space="0" w:color="000000"/>
            </w:tcBorders>
            <w:shd w:val="clear" w:color="auto" w:fill="auto"/>
            <w:vAlign w:val="center"/>
          </w:tcPr>
          <w:p w14:paraId="58DC28FE"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中</w:t>
            </w:r>
          </w:p>
        </w:tc>
        <w:tc>
          <w:tcPr>
            <w:tcW w:w="1037" w:type="dxa"/>
            <w:tcBorders>
              <w:bottom w:val="single" w:sz="4" w:space="0" w:color="000000"/>
              <w:right w:val="single" w:sz="4" w:space="0" w:color="000000"/>
            </w:tcBorders>
            <w:shd w:val="clear" w:color="auto" w:fill="auto"/>
            <w:vAlign w:val="center"/>
          </w:tcPr>
          <w:p w14:paraId="111D8F7D"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北陸信越</w:t>
            </w:r>
          </w:p>
        </w:tc>
        <w:tc>
          <w:tcPr>
            <w:tcW w:w="848" w:type="dxa"/>
            <w:tcBorders>
              <w:bottom w:val="single" w:sz="4" w:space="0" w:color="000000"/>
              <w:right w:val="single" w:sz="4" w:space="0" w:color="000000"/>
            </w:tcBorders>
            <w:shd w:val="clear" w:color="auto" w:fill="auto"/>
            <w:vAlign w:val="center"/>
          </w:tcPr>
          <w:p w14:paraId="36166183"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378" w:type="dxa"/>
            <w:tcBorders>
              <w:bottom w:val="single" w:sz="4" w:space="0" w:color="000000"/>
              <w:right w:val="single" w:sz="4" w:space="0" w:color="000000"/>
            </w:tcBorders>
            <w:shd w:val="clear" w:color="auto" w:fill="auto"/>
            <w:vAlign w:val="center"/>
          </w:tcPr>
          <w:p w14:paraId="13A7B3C9"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49</w:t>
            </w:r>
          </w:p>
        </w:tc>
        <w:tc>
          <w:tcPr>
            <w:tcW w:w="236" w:type="dxa"/>
            <w:tcBorders>
              <w:bottom w:val="single" w:sz="4" w:space="0" w:color="000000"/>
              <w:right w:val="single" w:sz="4" w:space="0" w:color="000000"/>
            </w:tcBorders>
            <w:shd w:val="clear" w:color="auto" w:fill="auto"/>
            <w:vAlign w:val="center"/>
          </w:tcPr>
          <w:p w14:paraId="23A8EDA7" w14:textId="77777777" w:rsidR="00623257" w:rsidRPr="00D60F63" w:rsidRDefault="00623257" w:rsidP="00623257">
            <w:pPr>
              <w:jc w:val="left"/>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22B1EC06"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東</w:t>
            </w:r>
          </w:p>
        </w:tc>
        <w:tc>
          <w:tcPr>
            <w:tcW w:w="992" w:type="dxa"/>
            <w:tcBorders>
              <w:bottom w:val="single" w:sz="4" w:space="0" w:color="000000"/>
              <w:right w:val="single" w:sz="4" w:space="0" w:color="000000"/>
            </w:tcBorders>
            <w:shd w:val="clear" w:color="auto" w:fill="auto"/>
            <w:vAlign w:val="center"/>
          </w:tcPr>
          <w:p w14:paraId="1EB8592E"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関　東</w:t>
            </w:r>
          </w:p>
        </w:tc>
        <w:tc>
          <w:tcPr>
            <w:tcW w:w="848" w:type="dxa"/>
            <w:tcBorders>
              <w:bottom w:val="single" w:sz="4" w:space="0" w:color="000000"/>
              <w:right w:val="single" w:sz="4" w:space="0" w:color="000000"/>
            </w:tcBorders>
            <w:shd w:val="clear" w:color="auto" w:fill="auto"/>
            <w:vAlign w:val="center"/>
          </w:tcPr>
          <w:p w14:paraId="2141F9A1"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7B1246A3"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424" w:type="dxa"/>
            <w:tcBorders>
              <w:bottom w:val="single" w:sz="4" w:space="0" w:color="000000"/>
              <w:right w:val="single" w:sz="4" w:space="0" w:color="000000"/>
            </w:tcBorders>
            <w:shd w:val="clear" w:color="auto" w:fill="auto"/>
            <w:vAlign w:val="center"/>
          </w:tcPr>
          <w:p w14:paraId="072CE16A"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51</w:t>
            </w:r>
          </w:p>
        </w:tc>
      </w:tr>
      <w:tr w:rsidR="00D60F63" w:rsidRPr="00D60F63" w14:paraId="626C04E6" w14:textId="77777777" w:rsidTr="007158CB">
        <w:trPr>
          <w:trHeight w:val="360"/>
        </w:trPr>
        <w:tc>
          <w:tcPr>
            <w:tcW w:w="856" w:type="dxa"/>
            <w:tcBorders>
              <w:left w:val="single" w:sz="4" w:space="0" w:color="000000"/>
              <w:bottom w:val="single" w:sz="4" w:space="0" w:color="000000"/>
              <w:right w:val="single" w:sz="4" w:space="0" w:color="000000"/>
            </w:tcBorders>
            <w:shd w:val="clear" w:color="auto" w:fill="auto"/>
            <w:vAlign w:val="center"/>
          </w:tcPr>
          <w:p w14:paraId="57E3CA02"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14年度</w:t>
            </w:r>
          </w:p>
        </w:tc>
        <w:tc>
          <w:tcPr>
            <w:tcW w:w="997" w:type="dxa"/>
            <w:tcBorders>
              <w:bottom w:val="single" w:sz="4" w:space="0" w:color="000000"/>
              <w:right w:val="single" w:sz="4" w:space="0" w:color="000000"/>
            </w:tcBorders>
            <w:shd w:val="clear" w:color="auto" w:fill="auto"/>
            <w:vAlign w:val="center"/>
          </w:tcPr>
          <w:p w14:paraId="58C996CD"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2032年度</w:t>
            </w:r>
          </w:p>
        </w:tc>
        <w:tc>
          <w:tcPr>
            <w:tcW w:w="378" w:type="dxa"/>
            <w:tcBorders>
              <w:bottom w:val="single" w:sz="4" w:space="0" w:color="000000"/>
              <w:right w:val="single" w:sz="4" w:space="0" w:color="000000"/>
            </w:tcBorders>
            <w:shd w:val="clear" w:color="auto" w:fill="auto"/>
            <w:vAlign w:val="center"/>
          </w:tcPr>
          <w:p w14:paraId="48AB1BC7"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1037" w:type="dxa"/>
            <w:tcBorders>
              <w:bottom w:val="single" w:sz="4" w:space="0" w:color="000000"/>
              <w:right w:val="single" w:sz="4" w:space="0" w:color="000000"/>
            </w:tcBorders>
            <w:shd w:val="clear" w:color="auto" w:fill="auto"/>
            <w:vAlign w:val="center"/>
          </w:tcPr>
          <w:p w14:paraId="67556AF2"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52F4B4F5"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378" w:type="dxa"/>
            <w:tcBorders>
              <w:bottom w:val="single" w:sz="4" w:space="0" w:color="000000"/>
              <w:right w:val="single" w:sz="4" w:space="0" w:color="000000"/>
            </w:tcBorders>
            <w:shd w:val="clear" w:color="auto" w:fill="auto"/>
            <w:vAlign w:val="center"/>
          </w:tcPr>
          <w:p w14:paraId="10CEFC30"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50</w:t>
            </w:r>
          </w:p>
        </w:tc>
        <w:tc>
          <w:tcPr>
            <w:tcW w:w="236" w:type="dxa"/>
            <w:tcBorders>
              <w:bottom w:val="single" w:sz="4" w:space="0" w:color="000000"/>
              <w:right w:val="single" w:sz="4" w:space="0" w:color="000000"/>
            </w:tcBorders>
            <w:shd w:val="clear" w:color="auto" w:fill="auto"/>
            <w:vAlign w:val="center"/>
          </w:tcPr>
          <w:p w14:paraId="6FAD8777" w14:textId="77777777" w:rsidR="00623257" w:rsidRPr="00D60F63" w:rsidRDefault="00623257" w:rsidP="00623257">
            <w:pPr>
              <w:jc w:val="left"/>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6F32CBC0"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992" w:type="dxa"/>
            <w:tcBorders>
              <w:bottom w:val="single" w:sz="4" w:space="0" w:color="000000"/>
              <w:right w:val="single" w:sz="4" w:space="0" w:color="000000"/>
            </w:tcBorders>
            <w:shd w:val="clear" w:color="auto" w:fill="auto"/>
            <w:vAlign w:val="center"/>
          </w:tcPr>
          <w:p w14:paraId="0ABF77C5"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6E626D25"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51022791"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424" w:type="dxa"/>
            <w:tcBorders>
              <w:bottom w:val="single" w:sz="4" w:space="0" w:color="000000"/>
              <w:right w:val="single" w:sz="4" w:space="0" w:color="000000"/>
            </w:tcBorders>
            <w:shd w:val="clear" w:color="auto" w:fill="auto"/>
            <w:vAlign w:val="center"/>
          </w:tcPr>
          <w:p w14:paraId="5AB4BAB8"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52</w:t>
            </w:r>
          </w:p>
        </w:tc>
      </w:tr>
      <w:tr w:rsidR="00D60F63" w:rsidRPr="00D60F63" w14:paraId="291829BA" w14:textId="77777777" w:rsidTr="007158CB">
        <w:trPr>
          <w:trHeight w:val="360"/>
        </w:trPr>
        <w:tc>
          <w:tcPr>
            <w:tcW w:w="856" w:type="dxa"/>
            <w:tcBorders>
              <w:left w:val="single" w:sz="4" w:space="0" w:color="000000"/>
              <w:bottom w:val="single" w:sz="4" w:space="0" w:color="000000"/>
              <w:right w:val="single" w:sz="4" w:space="0" w:color="000000"/>
            </w:tcBorders>
            <w:shd w:val="clear" w:color="auto" w:fill="FFFFFF"/>
            <w:vAlign w:val="center"/>
          </w:tcPr>
          <w:p w14:paraId="6504E683"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15年度</w:t>
            </w:r>
          </w:p>
        </w:tc>
        <w:tc>
          <w:tcPr>
            <w:tcW w:w="997" w:type="dxa"/>
            <w:tcBorders>
              <w:bottom w:val="single" w:sz="4" w:space="0" w:color="000000"/>
              <w:right w:val="single" w:sz="4" w:space="0" w:color="000000"/>
            </w:tcBorders>
            <w:shd w:val="clear" w:color="auto" w:fill="auto"/>
            <w:vAlign w:val="center"/>
          </w:tcPr>
          <w:p w14:paraId="080C0C34"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2033年度</w:t>
            </w:r>
          </w:p>
        </w:tc>
        <w:tc>
          <w:tcPr>
            <w:tcW w:w="378" w:type="dxa"/>
            <w:tcBorders>
              <w:bottom w:val="single" w:sz="4" w:space="0" w:color="000000"/>
              <w:right w:val="single" w:sz="4" w:space="0" w:color="000000"/>
            </w:tcBorders>
            <w:shd w:val="clear" w:color="auto" w:fill="auto"/>
            <w:vAlign w:val="center"/>
          </w:tcPr>
          <w:p w14:paraId="513CEDD9"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1037" w:type="dxa"/>
            <w:tcBorders>
              <w:bottom w:val="single" w:sz="4" w:space="0" w:color="000000"/>
              <w:right w:val="single" w:sz="4" w:space="0" w:color="000000"/>
            </w:tcBorders>
            <w:shd w:val="clear" w:color="auto" w:fill="auto"/>
            <w:vAlign w:val="center"/>
          </w:tcPr>
          <w:p w14:paraId="297D7832"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4D78F240"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378" w:type="dxa"/>
            <w:tcBorders>
              <w:bottom w:val="single" w:sz="4" w:space="0" w:color="000000"/>
              <w:right w:val="single" w:sz="4" w:space="0" w:color="000000"/>
            </w:tcBorders>
            <w:shd w:val="clear" w:color="auto" w:fill="auto"/>
            <w:vAlign w:val="center"/>
          </w:tcPr>
          <w:p w14:paraId="33F26428"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51</w:t>
            </w:r>
          </w:p>
        </w:tc>
        <w:tc>
          <w:tcPr>
            <w:tcW w:w="236" w:type="dxa"/>
            <w:tcBorders>
              <w:bottom w:val="single" w:sz="4" w:space="0" w:color="000000"/>
              <w:right w:val="single" w:sz="4" w:space="0" w:color="000000"/>
            </w:tcBorders>
            <w:shd w:val="clear" w:color="auto" w:fill="auto"/>
            <w:vAlign w:val="center"/>
          </w:tcPr>
          <w:p w14:paraId="74F92360" w14:textId="77777777" w:rsidR="00623257" w:rsidRPr="00D60F63" w:rsidRDefault="00623257" w:rsidP="00623257">
            <w:pPr>
              <w:jc w:val="left"/>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14CF19B5"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992" w:type="dxa"/>
            <w:tcBorders>
              <w:bottom w:val="single" w:sz="4" w:space="0" w:color="000000"/>
              <w:right w:val="single" w:sz="4" w:space="0" w:color="000000"/>
            </w:tcBorders>
            <w:shd w:val="clear" w:color="auto" w:fill="auto"/>
            <w:vAlign w:val="center"/>
          </w:tcPr>
          <w:p w14:paraId="6819E3BB"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444278DD"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4523A0C2"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424" w:type="dxa"/>
            <w:tcBorders>
              <w:bottom w:val="single" w:sz="4" w:space="0" w:color="000000"/>
              <w:right w:val="single" w:sz="4" w:space="0" w:color="000000"/>
            </w:tcBorders>
            <w:shd w:val="clear" w:color="auto" w:fill="auto"/>
            <w:vAlign w:val="center"/>
          </w:tcPr>
          <w:p w14:paraId="02DB1097"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53</w:t>
            </w:r>
          </w:p>
        </w:tc>
      </w:tr>
      <w:tr w:rsidR="00D60F63" w:rsidRPr="00D60F63" w14:paraId="248C64FB" w14:textId="77777777" w:rsidTr="007158CB">
        <w:trPr>
          <w:trHeight w:val="360"/>
        </w:trPr>
        <w:tc>
          <w:tcPr>
            <w:tcW w:w="856" w:type="dxa"/>
            <w:tcBorders>
              <w:left w:val="single" w:sz="4" w:space="0" w:color="000000"/>
              <w:bottom w:val="single" w:sz="4" w:space="0" w:color="000000"/>
              <w:right w:val="single" w:sz="4" w:space="0" w:color="000000"/>
            </w:tcBorders>
            <w:shd w:val="clear" w:color="auto" w:fill="auto"/>
            <w:vAlign w:val="center"/>
          </w:tcPr>
          <w:p w14:paraId="1F05993E"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16年度</w:t>
            </w:r>
          </w:p>
        </w:tc>
        <w:tc>
          <w:tcPr>
            <w:tcW w:w="997" w:type="dxa"/>
            <w:tcBorders>
              <w:bottom w:val="single" w:sz="4" w:space="0" w:color="000000"/>
              <w:right w:val="single" w:sz="4" w:space="0" w:color="000000"/>
            </w:tcBorders>
            <w:shd w:val="clear" w:color="auto" w:fill="auto"/>
            <w:vAlign w:val="center"/>
          </w:tcPr>
          <w:p w14:paraId="34D4B3BE"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2034年度</w:t>
            </w:r>
          </w:p>
        </w:tc>
        <w:tc>
          <w:tcPr>
            <w:tcW w:w="378" w:type="dxa"/>
            <w:tcBorders>
              <w:bottom w:val="single" w:sz="4" w:space="0" w:color="000000"/>
              <w:right w:val="single" w:sz="4" w:space="0" w:color="000000"/>
            </w:tcBorders>
            <w:shd w:val="clear" w:color="auto" w:fill="auto"/>
            <w:vAlign w:val="center"/>
          </w:tcPr>
          <w:p w14:paraId="5F006028"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1037" w:type="dxa"/>
            <w:tcBorders>
              <w:bottom w:val="single" w:sz="4" w:space="0" w:color="000000"/>
              <w:right w:val="single" w:sz="4" w:space="0" w:color="000000"/>
            </w:tcBorders>
            <w:shd w:val="clear" w:color="auto" w:fill="auto"/>
            <w:vAlign w:val="center"/>
          </w:tcPr>
          <w:p w14:paraId="2C75BA18"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3B710336"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378" w:type="dxa"/>
            <w:tcBorders>
              <w:bottom w:val="single" w:sz="4" w:space="0" w:color="000000"/>
              <w:right w:val="single" w:sz="4" w:space="0" w:color="000000"/>
            </w:tcBorders>
            <w:shd w:val="clear" w:color="auto" w:fill="auto"/>
            <w:vAlign w:val="center"/>
          </w:tcPr>
          <w:p w14:paraId="7994F5F2"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52</w:t>
            </w:r>
          </w:p>
        </w:tc>
        <w:tc>
          <w:tcPr>
            <w:tcW w:w="236" w:type="dxa"/>
            <w:tcBorders>
              <w:bottom w:val="single" w:sz="4" w:space="0" w:color="000000"/>
              <w:right w:val="single" w:sz="4" w:space="0" w:color="000000"/>
            </w:tcBorders>
            <w:shd w:val="clear" w:color="auto" w:fill="auto"/>
            <w:vAlign w:val="center"/>
          </w:tcPr>
          <w:p w14:paraId="62AC421E" w14:textId="77777777" w:rsidR="00623257" w:rsidRPr="00D60F63" w:rsidRDefault="00623257" w:rsidP="00623257">
            <w:pPr>
              <w:jc w:val="left"/>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057166D2"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992" w:type="dxa"/>
            <w:tcBorders>
              <w:bottom w:val="single" w:sz="4" w:space="0" w:color="000000"/>
              <w:right w:val="single" w:sz="4" w:space="0" w:color="000000"/>
            </w:tcBorders>
            <w:shd w:val="clear" w:color="auto" w:fill="auto"/>
            <w:vAlign w:val="center"/>
          </w:tcPr>
          <w:p w14:paraId="6A824BAC"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239DE6F8"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7BB277A1"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424" w:type="dxa"/>
            <w:tcBorders>
              <w:bottom w:val="single" w:sz="4" w:space="0" w:color="000000"/>
              <w:right w:val="single" w:sz="4" w:space="0" w:color="000000"/>
            </w:tcBorders>
            <w:shd w:val="clear" w:color="auto" w:fill="auto"/>
            <w:vAlign w:val="center"/>
          </w:tcPr>
          <w:p w14:paraId="08A45CE5"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54</w:t>
            </w:r>
          </w:p>
        </w:tc>
      </w:tr>
      <w:tr w:rsidR="00D60F63" w:rsidRPr="00D60F63" w14:paraId="448E55F2" w14:textId="77777777" w:rsidTr="007158CB">
        <w:trPr>
          <w:trHeight w:val="360"/>
        </w:trPr>
        <w:tc>
          <w:tcPr>
            <w:tcW w:w="856" w:type="dxa"/>
            <w:tcBorders>
              <w:left w:val="single" w:sz="4" w:space="0" w:color="000000"/>
              <w:bottom w:val="single" w:sz="4" w:space="0" w:color="000000"/>
              <w:right w:val="single" w:sz="4" w:space="0" w:color="000000"/>
            </w:tcBorders>
            <w:shd w:val="clear" w:color="auto" w:fill="auto"/>
            <w:vAlign w:val="center"/>
          </w:tcPr>
          <w:p w14:paraId="390AB5F8"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17年度</w:t>
            </w:r>
          </w:p>
        </w:tc>
        <w:tc>
          <w:tcPr>
            <w:tcW w:w="997" w:type="dxa"/>
            <w:tcBorders>
              <w:bottom w:val="single" w:sz="4" w:space="0" w:color="000000"/>
              <w:right w:val="single" w:sz="4" w:space="0" w:color="000000"/>
            </w:tcBorders>
            <w:shd w:val="clear" w:color="auto" w:fill="auto"/>
            <w:vAlign w:val="center"/>
          </w:tcPr>
          <w:p w14:paraId="6AF3BB31"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2035年度</w:t>
            </w:r>
          </w:p>
        </w:tc>
        <w:tc>
          <w:tcPr>
            <w:tcW w:w="378" w:type="dxa"/>
            <w:tcBorders>
              <w:bottom w:val="single" w:sz="4" w:space="0" w:color="000000"/>
              <w:right w:val="single" w:sz="4" w:space="0" w:color="000000"/>
            </w:tcBorders>
            <w:shd w:val="clear" w:color="auto" w:fill="auto"/>
            <w:vAlign w:val="center"/>
          </w:tcPr>
          <w:p w14:paraId="2361274F"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1037" w:type="dxa"/>
            <w:tcBorders>
              <w:bottom w:val="single" w:sz="4" w:space="0" w:color="000000"/>
              <w:right w:val="single" w:sz="4" w:space="0" w:color="000000"/>
            </w:tcBorders>
            <w:shd w:val="clear" w:color="auto" w:fill="auto"/>
            <w:vAlign w:val="center"/>
          </w:tcPr>
          <w:p w14:paraId="612DD9BD"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370711E9"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378" w:type="dxa"/>
            <w:tcBorders>
              <w:bottom w:val="single" w:sz="4" w:space="0" w:color="000000"/>
              <w:right w:val="single" w:sz="4" w:space="0" w:color="000000"/>
            </w:tcBorders>
            <w:shd w:val="clear" w:color="auto" w:fill="auto"/>
            <w:vAlign w:val="center"/>
          </w:tcPr>
          <w:p w14:paraId="2546E0DA"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53</w:t>
            </w:r>
          </w:p>
        </w:tc>
        <w:tc>
          <w:tcPr>
            <w:tcW w:w="236" w:type="dxa"/>
            <w:tcBorders>
              <w:bottom w:val="single" w:sz="4" w:space="0" w:color="000000"/>
              <w:right w:val="single" w:sz="4" w:space="0" w:color="000000"/>
            </w:tcBorders>
            <w:shd w:val="clear" w:color="auto" w:fill="auto"/>
            <w:vAlign w:val="center"/>
          </w:tcPr>
          <w:p w14:paraId="2B2CD06E" w14:textId="77777777" w:rsidR="00623257" w:rsidRPr="00D60F63" w:rsidRDefault="00623257" w:rsidP="00623257">
            <w:pPr>
              <w:jc w:val="left"/>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7144DF81"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992" w:type="dxa"/>
            <w:tcBorders>
              <w:bottom w:val="single" w:sz="4" w:space="0" w:color="000000"/>
              <w:right w:val="single" w:sz="4" w:space="0" w:color="000000"/>
            </w:tcBorders>
            <w:shd w:val="clear" w:color="auto" w:fill="auto"/>
            <w:vAlign w:val="center"/>
          </w:tcPr>
          <w:p w14:paraId="7A3F4601"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686D952A"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4F004F63"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424" w:type="dxa"/>
            <w:tcBorders>
              <w:bottom w:val="single" w:sz="4" w:space="0" w:color="000000"/>
              <w:right w:val="single" w:sz="4" w:space="0" w:color="000000"/>
            </w:tcBorders>
            <w:shd w:val="clear" w:color="auto" w:fill="auto"/>
            <w:vAlign w:val="center"/>
          </w:tcPr>
          <w:p w14:paraId="59F26EB7"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55</w:t>
            </w:r>
          </w:p>
        </w:tc>
      </w:tr>
      <w:tr w:rsidR="00623257" w:rsidRPr="00D60F63" w14:paraId="6E187D99" w14:textId="77777777" w:rsidTr="007158CB">
        <w:trPr>
          <w:trHeight w:val="360"/>
        </w:trPr>
        <w:tc>
          <w:tcPr>
            <w:tcW w:w="856" w:type="dxa"/>
            <w:tcBorders>
              <w:left w:val="single" w:sz="4" w:space="0" w:color="000000"/>
              <w:bottom w:val="single" w:sz="4" w:space="0" w:color="000000"/>
              <w:right w:val="single" w:sz="4" w:space="0" w:color="000000"/>
            </w:tcBorders>
            <w:shd w:val="clear" w:color="auto" w:fill="auto"/>
            <w:vAlign w:val="center"/>
          </w:tcPr>
          <w:p w14:paraId="2383FB3C"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18年度</w:t>
            </w:r>
          </w:p>
        </w:tc>
        <w:tc>
          <w:tcPr>
            <w:tcW w:w="997" w:type="dxa"/>
            <w:tcBorders>
              <w:bottom w:val="single" w:sz="4" w:space="0" w:color="000000"/>
              <w:right w:val="single" w:sz="4" w:space="0" w:color="000000"/>
            </w:tcBorders>
            <w:shd w:val="clear" w:color="auto" w:fill="auto"/>
            <w:vAlign w:val="center"/>
          </w:tcPr>
          <w:p w14:paraId="1949E9DE"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2036年度</w:t>
            </w:r>
          </w:p>
        </w:tc>
        <w:tc>
          <w:tcPr>
            <w:tcW w:w="378" w:type="dxa"/>
            <w:tcBorders>
              <w:bottom w:val="single" w:sz="4" w:space="0" w:color="000000"/>
              <w:right w:val="single" w:sz="4" w:space="0" w:color="000000"/>
            </w:tcBorders>
            <w:shd w:val="clear" w:color="auto" w:fill="auto"/>
            <w:vAlign w:val="center"/>
          </w:tcPr>
          <w:p w14:paraId="439D9E8C"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1037" w:type="dxa"/>
            <w:tcBorders>
              <w:bottom w:val="single" w:sz="4" w:space="0" w:color="000000"/>
              <w:right w:val="single" w:sz="4" w:space="0" w:color="000000"/>
            </w:tcBorders>
            <w:shd w:val="clear" w:color="auto" w:fill="auto"/>
            <w:vAlign w:val="center"/>
          </w:tcPr>
          <w:p w14:paraId="10D843D8"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53AF66EC"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378" w:type="dxa"/>
            <w:tcBorders>
              <w:bottom w:val="single" w:sz="4" w:space="0" w:color="000000"/>
              <w:right w:val="single" w:sz="4" w:space="0" w:color="000000"/>
            </w:tcBorders>
            <w:shd w:val="clear" w:color="auto" w:fill="auto"/>
            <w:vAlign w:val="center"/>
          </w:tcPr>
          <w:p w14:paraId="0B0C4115"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54</w:t>
            </w:r>
          </w:p>
        </w:tc>
        <w:tc>
          <w:tcPr>
            <w:tcW w:w="236" w:type="dxa"/>
            <w:tcBorders>
              <w:bottom w:val="single" w:sz="4" w:space="0" w:color="000000"/>
              <w:right w:val="single" w:sz="4" w:space="0" w:color="000000"/>
            </w:tcBorders>
            <w:shd w:val="clear" w:color="auto" w:fill="auto"/>
            <w:vAlign w:val="center"/>
          </w:tcPr>
          <w:p w14:paraId="702971D5" w14:textId="77777777" w:rsidR="00623257" w:rsidRPr="00D60F63" w:rsidRDefault="00623257" w:rsidP="00623257">
            <w:pPr>
              <w:jc w:val="left"/>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0100E2DB"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992" w:type="dxa"/>
            <w:tcBorders>
              <w:bottom w:val="single" w:sz="4" w:space="0" w:color="000000"/>
              <w:right w:val="single" w:sz="4" w:space="0" w:color="000000"/>
            </w:tcBorders>
            <w:shd w:val="clear" w:color="auto" w:fill="auto"/>
            <w:vAlign w:val="center"/>
          </w:tcPr>
          <w:p w14:paraId="1A0BA362"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4B87A671"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2E09191A"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 xml:space="preserve">　</w:t>
            </w:r>
          </w:p>
        </w:tc>
        <w:tc>
          <w:tcPr>
            <w:tcW w:w="424" w:type="dxa"/>
            <w:tcBorders>
              <w:bottom w:val="single" w:sz="4" w:space="0" w:color="000000"/>
              <w:right w:val="single" w:sz="4" w:space="0" w:color="000000"/>
            </w:tcBorders>
            <w:shd w:val="clear" w:color="auto" w:fill="auto"/>
            <w:vAlign w:val="center"/>
          </w:tcPr>
          <w:p w14:paraId="2E14C6B9" w14:textId="77777777" w:rsidR="00623257" w:rsidRPr="00D60F63" w:rsidRDefault="00623257" w:rsidP="00623257">
            <w:pPr>
              <w:jc w:val="center"/>
              <w:rPr>
                <w:rFonts w:ascii="ＭＳ ゴシック" w:eastAsia="ＭＳ ゴシック" w:hAnsi="ＭＳ ゴシック" w:cs="ＭＳ ゴシック"/>
                <w:sz w:val="18"/>
                <w:szCs w:val="18"/>
              </w:rPr>
            </w:pPr>
            <w:r w:rsidRPr="00D60F63">
              <w:rPr>
                <w:rFonts w:ascii="ＭＳ ゴシック" w:eastAsia="ＭＳ ゴシック" w:hAnsi="ＭＳ ゴシック" w:cs="ＭＳ ゴシック"/>
                <w:sz w:val="18"/>
                <w:szCs w:val="18"/>
              </w:rPr>
              <w:t>56</w:t>
            </w:r>
          </w:p>
        </w:tc>
      </w:tr>
    </w:tbl>
    <w:p w14:paraId="0234A7D6" w14:textId="77777777" w:rsidR="001F201E" w:rsidRPr="00D60F63" w:rsidRDefault="001F201E">
      <w:pPr>
        <w:rPr>
          <w:rFonts w:ascii="ＭＳ ゴシック" w:eastAsia="ＭＳ ゴシック" w:hAnsi="ＭＳ ゴシック" w:cs="ＭＳ ゴシック"/>
          <w:b/>
          <w:strike/>
          <w:sz w:val="24"/>
        </w:rPr>
      </w:pPr>
    </w:p>
    <w:p w14:paraId="60B3B549" w14:textId="77777777" w:rsidR="001F201E" w:rsidRPr="00D60F63" w:rsidRDefault="0085154C">
      <w:pPr>
        <w:keepNext/>
        <w:rPr>
          <w:rFonts w:ascii="ＭＳ ゴシック" w:eastAsia="ＭＳ ゴシック" w:hAnsi="ＭＳ ゴシック" w:cs="ＭＳ ゴシック"/>
          <w:b/>
          <w:sz w:val="24"/>
          <w:highlight w:val="magenta"/>
        </w:rPr>
      </w:pPr>
      <w:r w:rsidRPr="00D60F63">
        <w:rPr>
          <w:rFonts w:ascii="ＭＳ ゴシック" w:eastAsia="ＭＳ ゴシック" w:hAnsi="ＭＳ ゴシック" w:cs="ＭＳ ゴシック"/>
          <w:b/>
          <w:sz w:val="24"/>
        </w:rPr>
        <w:t>５-２．後援依頼文書　（宛先：経済産業大臣、道府県知事、開催地首長）</w:t>
      </w:r>
    </w:p>
    <w:p w14:paraId="693E89DC" w14:textId="77777777" w:rsidR="001F201E" w:rsidRPr="00D60F63" w:rsidRDefault="001F201E">
      <w:pPr>
        <w:rPr>
          <w:rFonts w:ascii="ＭＳ ゴシック" w:eastAsia="ＭＳ ゴシック" w:hAnsi="ＭＳ ゴシック" w:cs="ＭＳ ゴシック"/>
        </w:rPr>
      </w:pPr>
    </w:p>
    <w:p w14:paraId="1F3B9CAF" w14:textId="77777777" w:rsidR="001F201E" w:rsidRPr="00D60F63" w:rsidRDefault="001F201E">
      <w:pPr>
        <w:rPr>
          <w:rFonts w:ascii="ＭＳ ゴシック" w:eastAsia="ＭＳ ゴシック" w:hAnsi="ＭＳ ゴシック" w:cs="ＭＳ ゴシック"/>
        </w:rPr>
      </w:pPr>
    </w:p>
    <w:p w14:paraId="4CF69E4B" w14:textId="77777777" w:rsidR="001F201E" w:rsidRPr="00D60F63" w:rsidRDefault="0085154C">
      <w:pPr>
        <w:jc w:val="righ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年　　月　　日</w:t>
      </w:r>
    </w:p>
    <w:p w14:paraId="2C239058" w14:textId="77777777" w:rsidR="001F201E" w:rsidRPr="00D60F63" w:rsidRDefault="001F201E">
      <w:pPr>
        <w:rPr>
          <w:rFonts w:ascii="ＭＳ ゴシック" w:eastAsia="ＭＳ ゴシック" w:hAnsi="ＭＳ ゴシック" w:cs="ＭＳ ゴシック"/>
        </w:rPr>
      </w:pPr>
    </w:p>
    <w:p w14:paraId="6B65456D" w14:textId="77777777" w:rsidR="001F201E" w:rsidRPr="00D60F63" w:rsidRDefault="001F201E">
      <w:pPr>
        <w:rPr>
          <w:rFonts w:ascii="ＭＳ ゴシック" w:eastAsia="ＭＳ ゴシック" w:hAnsi="ＭＳ ゴシック" w:cs="ＭＳ ゴシック"/>
        </w:rPr>
      </w:pPr>
    </w:p>
    <w:p w14:paraId="27254F0D"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○○道府県知事</w:t>
      </w:r>
    </w:p>
    <w:p w14:paraId="5D56614A"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　○○　　様</w:t>
      </w:r>
    </w:p>
    <w:p w14:paraId="55DF3D3B" w14:textId="77777777" w:rsidR="001F201E" w:rsidRPr="00D60F63" w:rsidRDefault="001F201E">
      <w:pPr>
        <w:rPr>
          <w:rFonts w:ascii="ＭＳ ゴシック" w:eastAsia="ＭＳ ゴシック" w:hAnsi="ＭＳ ゴシック" w:cs="ＭＳ ゴシック"/>
          <w:szCs w:val="21"/>
        </w:rPr>
      </w:pPr>
    </w:p>
    <w:p w14:paraId="703CE91B" w14:textId="77777777" w:rsidR="001F201E" w:rsidRPr="00D60F63" w:rsidRDefault="0085154C">
      <w:pPr>
        <w:ind w:left="4819"/>
        <w:jc w:val="righ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日本商工会議所青年部</w:t>
      </w:r>
    </w:p>
    <w:p w14:paraId="6BC7A77E" w14:textId="77777777" w:rsidR="001F201E" w:rsidRPr="00D60F63" w:rsidRDefault="0085154C">
      <w:pPr>
        <w:jc w:val="righ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会　　長　　○○　○○</w:t>
      </w:r>
    </w:p>
    <w:p w14:paraId="6571822F" w14:textId="77777777" w:rsidR="001F201E" w:rsidRPr="00D60F63" w:rsidRDefault="0085154C">
      <w:pPr>
        <w:tabs>
          <w:tab w:val="left" w:pos="8505"/>
        </w:tabs>
        <w:ind w:left="4819"/>
        <w:jc w:val="righ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　○　○　全　国　大　会　</w:t>
      </w:r>
    </w:p>
    <w:p w14:paraId="4E9C3730" w14:textId="77777777" w:rsidR="001F201E" w:rsidRPr="00D60F63" w:rsidRDefault="0085154C">
      <w:pPr>
        <w:ind w:left="4819"/>
        <w:jc w:val="righ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大会会長　　○○　○○　　　　　　　　　</w:t>
      </w:r>
    </w:p>
    <w:p w14:paraId="59FE1EC7" w14:textId="77777777" w:rsidR="001F201E" w:rsidRPr="00D60F63" w:rsidRDefault="0085154C">
      <w:pPr>
        <w:tabs>
          <w:tab w:val="left" w:pos="8505"/>
        </w:tabs>
        <w:ind w:left="4819"/>
        <w:jc w:val="righ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道府県商工会議所青年部連合会</w:t>
      </w:r>
    </w:p>
    <w:p w14:paraId="04EF992E" w14:textId="77777777" w:rsidR="001F201E" w:rsidRPr="00D60F63" w:rsidRDefault="0085154C">
      <w:pPr>
        <w:ind w:left="4819"/>
        <w:jc w:val="righ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会　　長　　○○　○○　　　　　　　　　</w:t>
      </w:r>
    </w:p>
    <w:p w14:paraId="76D427DD" w14:textId="77777777" w:rsidR="001F201E" w:rsidRPr="00D60F63" w:rsidRDefault="001F201E">
      <w:pPr>
        <w:rPr>
          <w:rFonts w:ascii="ＭＳ ゴシック" w:eastAsia="ＭＳ ゴシック" w:hAnsi="ＭＳ ゴシック" w:cs="ＭＳ ゴシック"/>
          <w:szCs w:val="21"/>
        </w:rPr>
      </w:pPr>
    </w:p>
    <w:p w14:paraId="440A454B" w14:textId="77777777" w:rsidR="001F201E" w:rsidRPr="00D60F63" w:rsidRDefault="0085154C">
      <w:pPr>
        <w:jc w:val="center"/>
        <w:rPr>
          <w:rFonts w:ascii="ＭＳ ゴシック" w:eastAsia="ＭＳ ゴシック" w:hAnsi="ＭＳ ゴシック" w:cs="ＭＳ ゴシック"/>
          <w:szCs w:val="21"/>
          <w:u w:val="single"/>
        </w:rPr>
      </w:pPr>
      <w:r w:rsidRPr="00D60F63">
        <w:rPr>
          <w:rFonts w:ascii="ＭＳ ゴシック" w:eastAsia="ＭＳ ゴシック" w:hAnsi="ＭＳ ゴシック" w:cs="ＭＳ ゴシック"/>
          <w:szCs w:val="21"/>
          <w:u w:val="single"/>
        </w:rPr>
        <w:t>日本商工会議所青年部</w:t>
      </w:r>
    </w:p>
    <w:p w14:paraId="59111966" w14:textId="77777777" w:rsidR="001F201E" w:rsidRPr="00D60F63" w:rsidRDefault="0085154C">
      <w:pPr>
        <w:jc w:val="cente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u w:val="single"/>
        </w:rPr>
        <w:t>第　　回全国大会　　大会へのご後援方お願いについて</w:t>
      </w:r>
    </w:p>
    <w:p w14:paraId="00083F04" w14:textId="77777777" w:rsidR="001F201E" w:rsidRPr="00D60F63" w:rsidRDefault="001F201E">
      <w:pPr>
        <w:rPr>
          <w:rFonts w:ascii="ＭＳ ゴシック" w:eastAsia="ＭＳ ゴシック" w:hAnsi="ＭＳ ゴシック" w:cs="ＭＳ ゴシック"/>
          <w:szCs w:val="21"/>
        </w:rPr>
      </w:pPr>
    </w:p>
    <w:p w14:paraId="57663194"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拝啓　時下益々ご清栄のこととお慶び申しあげます。</w:t>
      </w:r>
    </w:p>
    <w:p w14:paraId="0688CC4B"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さて、全国主要都市に設置されている商工会議所は、地域の総合経済団体として種々の活動を展開しておりますが、商工会議所青年部はこうした商工会議所活動の一翼を担い、地域経済社会の振興発展に向けた事業を幅広く行っております。このたび、別紙開催要綱により開催する「日本商工会議所青年部第○○回全国大会○○大会」も、こうした活動の一環であります。</w:t>
      </w:r>
    </w:p>
    <w:p w14:paraId="49120BF9"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本大会は、全国各地の青年経済人の研鑚と相互交流を目的に、毎年開催しておりますが、本大会をより意義のあるものとするため、是非とも本大会に貴会のご後援を賜りますよう、特段のご配慮をお願い申しあげます。</w:t>
      </w:r>
    </w:p>
    <w:p w14:paraId="5462282C" w14:textId="77777777" w:rsidR="001F201E" w:rsidRPr="00D60F63" w:rsidRDefault="0085154C">
      <w:pPr>
        <w:jc w:val="righ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敬　具</w:t>
      </w:r>
    </w:p>
    <w:p w14:paraId="54ABFC38" w14:textId="77777777" w:rsidR="001F201E" w:rsidRPr="00D60F63" w:rsidRDefault="001F201E">
      <w:pPr>
        <w:rPr>
          <w:rFonts w:ascii="ＭＳ ゴシック" w:eastAsia="ＭＳ ゴシック" w:hAnsi="ＭＳ ゴシック" w:cs="ＭＳ ゴシック"/>
          <w:szCs w:val="21"/>
        </w:rPr>
      </w:pPr>
    </w:p>
    <w:p w14:paraId="64F7E12F" w14:textId="77777777" w:rsidR="001F201E" w:rsidRPr="00D60F63" w:rsidRDefault="001F201E">
      <w:pPr>
        <w:rPr>
          <w:rFonts w:ascii="ＭＳ ゴシック" w:eastAsia="ＭＳ ゴシック" w:hAnsi="ＭＳ ゴシック" w:cs="ＭＳ ゴシック"/>
          <w:szCs w:val="21"/>
        </w:rPr>
      </w:pPr>
    </w:p>
    <w:p w14:paraId="1486B70C" w14:textId="77777777" w:rsidR="001F201E" w:rsidRPr="00D60F63" w:rsidRDefault="001F201E">
      <w:pPr>
        <w:rPr>
          <w:rFonts w:ascii="ＭＳ ゴシック" w:eastAsia="ＭＳ ゴシック" w:hAnsi="ＭＳ ゴシック" w:cs="ＭＳ ゴシック"/>
          <w:szCs w:val="21"/>
        </w:rPr>
      </w:pPr>
    </w:p>
    <w:p w14:paraId="0F28FB37"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＜本件担当＞　</w:t>
      </w:r>
    </w:p>
    <w:p w14:paraId="323A14C5"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商工会議所青年部事務局（担当；　　）</w:t>
      </w:r>
    </w:p>
    <w:p w14:paraId="793B8E59" w14:textId="77777777" w:rsidR="001F201E" w:rsidRPr="00D60F63" w:rsidRDefault="001F201E">
      <w:pPr>
        <w:rPr>
          <w:rFonts w:ascii="ＭＳ ゴシック" w:eastAsia="ＭＳ ゴシック" w:hAnsi="ＭＳ ゴシック" w:cs="ＭＳ ゴシック"/>
          <w:szCs w:val="21"/>
        </w:rPr>
      </w:pPr>
    </w:p>
    <w:p w14:paraId="7CD0E2CA" w14:textId="77777777" w:rsidR="001F201E" w:rsidRPr="00D60F63" w:rsidRDefault="001F201E">
      <w:pPr>
        <w:rPr>
          <w:rFonts w:ascii="ＭＳ ゴシック" w:eastAsia="ＭＳ ゴシック" w:hAnsi="ＭＳ ゴシック" w:cs="ＭＳ ゴシック"/>
          <w:szCs w:val="21"/>
        </w:rPr>
      </w:pPr>
    </w:p>
    <w:p w14:paraId="74996653" w14:textId="77777777" w:rsidR="001F201E" w:rsidRPr="00D60F63" w:rsidRDefault="001F201E">
      <w:pPr>
        <w:rPr>
          <w:rFonts w:ascii="ＭＳ ゴシック" w:eastAsia="ＭＳ ゴシック" w:hAnsi="ＭＳ ゴシック" w:cs="ＭＳ ゴシック"/>
          <w:szCs w:val="21"/>
        </w:rPr>
      </w:pPr>
    </w:p>
    <w:p w14:paraId="3BF7839A" w14:textId="77777777" w:rsidR="001F201E" w:rsidRPr="00D60F63" w:rsidRDefault="001F201E">
      <w:pPr>
        <w:rPr>
          <w:rFonts w:ascii="ＭＳ ゴシック" w:eastAsia="ＭＳ ゴシック" w:hAnsi="ＭＳ ゴシック" w:cs="ＭＳ ゴシック"/>
          <w:szCs w:val="21"/>
        </w:rPr>
      </w:pPr>
    </w:p>
    <w:p w14:paraId="218071C1" w14:textId="77777777" w:rsidR="001F201E" w:rsidRPr="00D60F63" w:rsidRDefault="001F201E">
      <w:pPr>
        <w:rPr>
          <w:rFonts w:ascii="ＭＳ ゴシック" w:eastAsia="ＭＳ ゴシック" w:hAnsi="ＭＳ ゴシック" w:cs="ＭＳ ゴシック"/>
          <w:szCs w:val="21"/>
        </w:rPr>
      </w:pPr>
    </w:p>
    <w:p w14:paraId="5798C58A" w14:textId="77777777" w:rsidR="001F201E" w:rsidRPr="00D60F63" w:rsidRDefault="001F201E">
      <w:pPr>
        <w:rPr>
          <w:rFonts w:ascii="ＭＳ ゴシック" w:eastAsia="ＭＳ ゴシック" w:hAnsi="ＭＳ ゴシック" w:cs="ＭＳ ゴシック"/>
          <w:szCs w:val="21"/>
        </w:rPr>
      </w:pPr>
    </w:p>
    <w:p w14:paraId="1ADF2377" w14:textId="77777777" w:rsidR="001F201E" w:rsidRPr="00D60F63" w:rsidRDefault="001F201E">
      <w:pPr>
        <w:rPr>
          <w:rFonts w:ascii="ＭＳ ゴシック" w:eastAsia="ＭＳ ゴシック" w:hAnsi="ＭＳ ゴシック" w:cs="ＭＳ ゴシック"/>
          <w:szCs w:val="21"/>
        </w:rPr>
      </w:pPr>
    </w:p>
    <w:p w14:paraId="7D604805" w14:textId="77777777" w:rsidR="001F201E" w:rsidRPr="00D60F63" w:rsidRDefault="001F201E">
      <w:pPr>
        <w:rPr>
          <w:rFonts w:ascii="ＭＳ ゴシック" w:eastAsia="ＭＳ ゴシック" w:hAnsi="ＭＳ ゴシック" w:cs="ＭＳ ゴシック"/>
          <w:szCs w:val="21"/>
        </w:rPr>
      </w:pPr>
    </w:p>
    <w:p w14:paraId="71B7E611" w14:textId="77777777" w:rsidR="001F201E" w:rsidRPr="00D60F63" w:rsidRDefault="001F201E">
      <w:pPr>
        <w:rPr>
          <w:rFonts w:ascii="ＭＳ ゴシック" w:eastAsia="ＭＳ ゴシック" w:hAnsi="ＭＳ ゴシック" w:cs="ＭＳ ゴシック"/>
          <w:szCs w:val="21"/>
        </w:rPr>
      </w:pPr>
    </w:p>
    <w:p w14:paraId="37021CED" w14:textId="77777777" w:rsidR="001F201E" w:rsidRPr="00D60F63" w:rsidRDefault="001F201E">
      <w:pPr>
        <w:rPr>
          <w:rFonts w:ascii="ＭＳ ゴシック" w:eastAsia="ＭＳ ゴシック" w:hAnsi="ＭＳ ゴシック" w:cs="ＭＳ ゴシック"/>
          <w:szCs w:val="21"/>
        </w:rPr>
      </w:pPr>
    </w:p>
    <w:p w14:paraId="671C8896" w14:textId="77777777" w:rsidR="001F201E" w:rsidRPr="00D60F63" w:rsidRDefault="001F201E">
      <w:pPr>
        <w:rPr>
          <w:rFonts w:ascii="ＭＳ ゴシック" w:eastAsia="ＭＳ ゴシック" w:hAnsi="ＭＳ ゴシック" w:cs="ＭＳ ゴシック"/>
          <w:szCs w:val="21"/>
        </w:rPr>
      </w:pPr>
    </w:p>
    <w:p w14:paraId="4CB0D030" w14:textId="77777777" w:rsidR="001F201E" w:rsidRPr="00D60F63" w:rsidRDefault="001F201E">
      <w:pPr>
        <w:rPr>
          <w:rFonts w:ascii="ＭＳ ゴシック" w:eastAsia="ＭＳ ゴシック" w:hAnsi="ＭＳ ゴシック" w:cs="ＭＳ ゴシック"/>
          <w:szCs w:val="21"/>
        </w:rPr>
      </w:pPr>
    </w:p>
    <w:p w14:paraId="362F9848" w14:textId="77777777" w:rsidR="001F201E" w:rsidRPr="00D60F63" w:rsidRDefault="001F201E">
      <w:pPr>
        <w:rPr>
          <w:rFonts w:ascii="ＭＳ ゴシック" w:eastAsia="ＭＳ ゴシック" w:hAnsi="ＭＳ ゴシック" w:cs="ＭＳ ゴシック"/>
          <w:szCs w:val="21"/>
        </w:rPr>
      </w:pPr>
    </w:p>
    <w:p w14:paraId="5AF1C9A3" w14:textId="77777777" w:rsidR="001F201E" w:rsidRPr="00D60F63" w:rsidRDefault="001F201E">
      <w:pPr>
        <w:rPr>
          <w:rFonts w:ascii="ＭＳ ゴシック" w:eastAsia="ＭＳ ゴシック" w:hAnsi="ＭＳ ゴシック" w:cs="ＭＳ ゴシック"/>
          <w:szCs w:val="21"/>
        </w:rPr>
      </w:pPr>
    </w:p>
    <w:p w14:paraId="08D156FF" w14:textId="77777777" w:rsidR="001F201E" w:rsidRPr="00D60F63" w:rsidRDefault="001F201E">
      <w:pPr>
        <w:rPr>
          <w:rFonts w:ascii="ＭＳ ゴシック" w:eastAsia="ＭＳ ゴシック" w:hAnsi="ＭＳ ゴシック" w:cs="ＭＳ ゴシック"/>
          <w:szCs w:val="21"/>
        </w:rPr>
      </w:pPr>
    </w:p>
    <w:p w14:paraId="620333E0" w14:textId="77777777" w:rsidR="001F201E" w:rsidRPr="00D60F63" w:rsidRDefault="001F201E">
      <w:pPr>
        <w:rPr>
          <w:rFonts w:ascii="ＭＳ ゴシック" w:eastAsia="ＭＳ ゴシック" w:hAnsi="ＭＳ ゴシック" w:cs="ＭＳ ゴシック"/>
          <w:szCs w:val="21"/>
        </w:rPr>
      </w:pPr>
    </w:p>
    <w:p w14:paraId="2FE9FDE7" w14:textId="77777777" w:rsidR="001F201E" w:rsidRPr="00D60F63" w:rsidRDefault="001F201E">
      <w:pPr>
        <w:rPr>
          <w:rFonts w:ascii="ＭＳ ゴシック" w:eastAsia="ＭＳ ゴシック" w:hAnsi="ＭＳ ゴシック" w:cs="ＭＳ ゴシック"/>
          <w:szCs w:val="21"/>
        </w:rPr>
      </w:pPr>
    </w:p>
    <w:p w14:paraId="3EBE657A" w14:textId="77777777" w:rsidR="001F201E" w:rsidRPr="00D60F63" w:rsidRDefault="001F201E">
      <w:pPr>
        <w:rPr>
          <w:rFonts w:ascii="ＭＳ ゴシック" w:eastAsia="ＭＳ ゴシック" w:hAnsi="ＭＳ ゴシック" w:cs="ＭＳ ゴシック"/>
        </w:rPr>
      </w:pPr>
    </w:p>
    <w:p w14:paraId="44CFCE4E" w14:textId="77777777" w:rsidR="001F201E" w:rsidRPr="00D60F63" w:rsidRDefault="0085154C">
      <w:pPr>
        <w:keepNext/>
        <w:rPr>
          <w:rFonts w:ascii="ＭＳ ゴシック" w:eastAsia="ＭＳ ゴシック" w:hAnsi="ＭＳ ゴシック" w:cs="ＭＳ ゴシック"/>
          <w:b/>
          <w:sz w:val="24"/>
          <w:highlight w:val="magenta"/>
        </w:rPr>
      </w:pPr>
      <w:r w:rsidRPr="00D60F63">
        <w:rPr>
          <w:rFonts w:ascii="ＭＳ ゴシック" w:eastAsia="ＭＳ ゴシック" w:hAnsi="ＭＳ ゴシック" w:cs="ＭＳ ゴシック"/>
          <w:b/>
          <w:sz w:val="24"/>
        </w:rPr>
        <w:t>５-３．後援依頼文書　（宛先：一般・押印省略）</w:t>
      </w:r>
    </w:p>
    <w:p w14:paraId="732A6C29" w14:textId="77777777" w:rsidR="001F201E" w:rsidRPr="00D60F63" w:rsidRDefault="001F201E">
      <w:pPr>
        <w:rPr>
          <w:rFonts w:ascii="ＭＳ ゴシック" w:eastAsia="ＭＳ ゴシック" w:hAnsi="ＭＳ ゴシック" w:cs="ＭＳ ゴシック"/>
        </w:rPr>
      </w:pPr>
    </w:p>
    <w:p w14:paraId="3D845B54" w14:textId="77777777" w:rsidR="001F201E" w:rsidRPr="00D60F63" w:rsidRDefault="0085154C">
      <w:pPr>
        <w:jc w:val="righ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rPr>
        <w:t xml:space="preserve">　　</w:t>
      </w:r>
      <w:r w:rsidRPr="00D60F63">
        <w:rPr>
          <w:rFonts w:ascii="ＭＳ ゴシック" w:eastAsia="ＭＳ ゴシック" w:hAnsi="ＭＳ ゴシック" w:cs="ＭＳ ゴシック"/>
          <w:szCs w:val="21"/>
        </w:rPr>
        <w:t>年　　月　　日</w:t>
      </w:r>
    </w:p>
    <w:p w14:paraId="19B077DD" w14:textId="77777777" w:rsidR="001F201E" w:rsidRPr="00D60F63" w:rsidRDefault="001F201E">
      <w:pPr>
        <w:rPr>
          <w:rFonts w:ascii="ＭＳ ゴシック" w:eastAsia="ＭＳ ゴシック" w:hAnsi="ＭＳ ゴシック" w:cs="ＭＳ ゴシック"/>
          <w:szCs w:val="21"/>
        </w:rPr>
      </w:pPr>
    </w:p>
    <w:p w14:paraId="21F324AA" w14:textId="77777777" w:rsidR="001F201E" w:rsidRPr="00D60F63" w:rsidRDefault="001F201E">
      <w:pPr>
        <w:rPr>
          <w:rFonts w:ascii="ＭＳ ゴシック" w:eastAsia="ＭＳ ゴシック" w:hAnsi="ＭＳ ゴシック" w:cs="ＭＳ ゴシック"/>
          <w:szCs w:val="21"/>
        </w:rPr>
      </w:pPr>
    </w:p>
    <w:p w14:paraId="07D25D43"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　○○　　様</w:t>
      </w:r>
    </w:p>
    <w:p w14:paraId="2C507C1A" w14:textId="77777777" w:rsidR="001F201E" w:rsidRPr="00D60F63" w:rsidRDefault="001F201E">
      <w:pPr>
        <w:rPr>
          <w:rFonts w:ascii="ＭＳ ゴシック" w:eastAsia="ＭＳ ゴシック" w:hAnsi="ＭＳ ゴシック" w:cs="ＭＳ ゴシック"/>
          <w:szCs w:val="21"/>
        </w:rPr>
      </w:pPr>
    </w:p>
    <w:p w14:paraId="26B5C418" w14:textId="77777777" w:rsidR="001F201E" w:rsidRPr="00D60F63" w:rsidRDefault="0085154C">
      <w:pPr>
        <w:ind w:left="4819"/>
        <w:jc w:val="righ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　○　○　全　国　大　会　</w:t>
      </w:r>
    </w:p>
    <w:p w14:paraId="26308D9C" w14:textId="77777777" w:rsidR="001F201E" w:rsidRPr="00D60F63" w:rsidRDefault="0085154C">
      <w:pPr>
        <w:ind w:left="4819"/>
        <w:jc w:val="righ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大会会長　　○○　○○　　　　　　　　　</w:t>
      </w:r>
    </w:p>
    <w:p w14:paraId="2FB558B0" w14:textId="77777777" w:rsidR="001F201E" w:rsidRPr="00D60F63" w:rsidRDefault="0085154C">
      <w:pPr>
        <w:tabs>
          <w:tab w:val="left" w:pos="8505"/>
        </w:tabs>
        <w:ind w:left="4819"/>
        <w:jc w:val="righ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道府県商工会議所青年部連合会</w:t>
      </w:r>
    </w:p>
    <w:p w14:paraId="5B18288F" w14:textId="77777777" w:rsidR="001F201E" w:rsidRPr="00D60F63" w:rsidRDefault="0085154C">
      <w:pPr>
        <w:ind w:left="4819"/>
        <w:jc w:val="righ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会　　長　　○○　○○　　　　　　　　　</w:t>
      </w:r>
    </w:p>
    <w:p w14:paraId="48D8E0DF" w14:textId="77777777" w:rsidR="001F201E" w:rsidRPr="00D60F63" w:rsidRDefault="001F201E">
      <w:pPr>
        <w:rPr>
          <w:rFonts w:ascii="ＭＳ ゴシック" w:eastAsia="ＭＳ ゴシック" w:hAnsi="ＭＳ ゴシック" w:cs="ＭＳ ゴシック"/>
          <w:szCs w:val="21"/>
        </w:rPr>
      </w:pPr>
    </w:p>
    <w:p w14:paraId="4337AC92" w14:textId="77777777" w:rsidR="001F201E" w:rsidRPr="00D60F63" w:rsidRDefault="0085154C">
      <w:pPr>
        <w:jc w:val="center"/>
        <w:rPr>
          <w:rFonts w:ascii="ＭＳ ゴシック" w:eastAsia="ＭＳ ゴシック" w:hAnsi="ＭＳ ゴシック" w:cs="ＭＳ ゴシック"/>
          <w:szCs w:val="21"/>
          <w:u w:val="single"/>
        </w:rPr>
      </w:pPr>
      <w:r w:rsidRPr="00D60F63">
        <w:rPr>
          <w:rFonts w:ascii="ＭＳ ゴシック" w:eastAsia="ＭＳ ゴシック" w:hAnsi="ＭＳ ゴシック" w:cs="ＭＳ ゴシック"/>
          <w:szCs w:val="21"/>
          <w:u w:val="single"/>
        </w:rPr>
        <w:t>日本商工会議所青年部</w:t>
      </w:r>
    </w:p>
    <w:p w14:paraId="49E4238C" w14:textId="77777777" w:rsidR="001F201E" w:rsidRPr="00D60F63" w:rsidRDefault="0085154C">
      <w:pPr>
        <w:jc w:val="cente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u w:val="single"/>
        </w:rPr>
        <w:t>第　　回全国大会　　大会へのご後援方お願いについて</w:t>
      </w:r>
    </w:p>
    <w:p w14:paraId="503488C7" w14:textId="77777777" w:rsidR="001F201E" w:rsidRPr="00D60F63" w:rsidRDefault="001F201E">
      <w:pPr>
        <w:rPr>
          <w:rFonts w:ascii="ＭＳ ゴシック" w:eastAsia="ＭＳ ゴシック" w:hAnsi="ＭＳ ゴシック" w:cs="ＭＳ ゴシック"/>
          <w:szCs w:val="21"/>
        </w:rPr>
      </w:pPr>
    </w:p>
    <w:p w14:paraId="0A7008BF"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拝啓　時下益々ご清栄のこととお慶び申しあげます。</w:t>
      </w:r>
    </w:p>
    <w:p w14:paraId="070C41AF"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さて、全国主要都市に設置されている商工会議所は、地域の総合経済団体として種々の活動を展開しておりますが、商工会議所青年部はこうした商工会議所活動の一翼を担い、地域経済社会の振興発展に向けた事業を幅広く行っております。このたび、別紙開催要綱により開催する「日本商工会議所青年部第○○回全国大会○○大会」も、こうした活動の一環であります。</w:t>
      </w:r>
    </w:p>
    <w:p w14:paraId="7C40962F"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本大会は、全国各地の青年経済人の研鑚と相互交流を目的に、毎年開催しておりますが、本大会をより意義のあるものとするため、是非とも本大会に貴会のご後援を賜りますよう、特段のご配慮をお願い申しあげます。</w:t>
      </w:r>
    </w:p>
    <w:p w14:paraId="54CE9171" w14:textId="77777777" w:rsidR="001F201E" w:rsidRPr="00D60F63" w:rsidRDefault="0085154C">
      <w:pPr>
        <w:jc w:val="righ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敬　具</w:t>
      </w:r>
    </w:p>
    <w:p w14:paraId="13AE8C5F" w14:textId="77777777" w:rsidR="001F201E" w:rsidRPr="00D60F63" w:rsidRDefault="001F201E">
      <w:pPr>
        <w:rPr>
          <w:rFonts w:ascii="ＭＳ ゴシック" w:eastAsia="ＭＳ ゴシック" w:hAnsi="ＭＳ ゴシック" w:cs="ＭＳ ゴシック"/>
          <w:szCs w:val="21"/>
        </w:rPr>
      </w:pPr>
    </w:p>
    <w:p w14:paraId="2A4BD6B4" w14:textId="77777777" w:rsidR="001F201E" w:rsidRPr="00D60F63" w:rsidRDefault="001F201E">
      <w:pPr>
        <w:rPr>
          <w:rFonts w:ascii="ＭＳ ゴシック" w:eastAsia="ＭＳ ゴシック" w:hAnsi="ＭＳ ゴシック" w:cs="ＭＳ ゴシック"/>
          <w:szCs w:val="21"/>
        </w:rPr>
      </w:pPr>
    </w:p>
    <w:p w14:paraId="3A788817" w14:textId="77777777" w:rsidR="001F201E" w:rsidRPr="00D60F63" w:rsidRDefault="001F201E">
      <w:pPr>
        <w:rPr>
          <w:rFonts w:ascii="ＭＳ ゴシック" w:eastAsia="ＭＳ ゴシック" w:hAnsi="ＭＳ ゴシック" w:cs="ＭＳ ゴシック"/>
          <w:szCs w:val="21"/>
        </w:rPr>
      </w:pPr>
    </w:p>
    <w:p w14:paraId="3D09A5E2"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＜本件担当＞　</w:t>
      </w:r>
    </w:p>
    <w:p w14:paraId="362DAC8A"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商工会議所青年部事務局（担当；　　）</w:t>
      </w:r>
    </w:p>
    <w:p w14:paraId="1140F105" w14:textId="77777777" w:rsidR="001F201E" w:rsidRPr="00D60F63" w:rsidRDefault="001F201E">
      <w:pPr>
        <w:rPr>
          <w:rFonts w:ascii="ＭＳ ゴシック" w:eastAsia="ＭＳ ゴシック" w:hAnsi="ＭＳ ゴシック" w:cs="ＭＳ ゴシック"/>
        </w:rPr>
      </w:pPr>
    </w:p>
    <w:p w14:paraId="036AF9DA" w14:textId="77777777" w:rsidR="001F201E" w:rsidRPr="00D60F63" w:rsidRDefault="001F201E">
      <w:pPr>
        <w:rPr>
          <w:rFonts w:ascii="ＭＳ ゴシック" w:eastAsia="ＭＳ ゴシック" w:hAnsi="ＭＳ ゴシック" w:cs="ＭＳ ゴシック"/>
        </w:rPr>
      </w:pPr>
    </w:p>
    <w:p w14:paraId="39FFDA0A" w14:textId="77777777" w:rsidR="001F201E" w:rsidRPr="00D60F63" w:rsidRDefault="001F201E">
      <w:pPr>
        <w:rPr>
          <w:rFonts w:ascii="ＭＳ ゴシック" w:eastAsia="ＭＳ ゴシック" w:hAnsi="ＭＳ ゴシック" w:cs="ＭＳ ゴシック"/>
        </w:rPr>
      </w:pPr>
    </w:p>
    <w:p w14:paraId="275C942A" w14:textId="77777777" w:rsidR="001F201E" w:rsidRPr="00D60F63" w:rsidRDefault="001F201E">
      <w:pPr>
        <w:rPr>
          <w:rFonts w:ascii="ＭＳ ゴシック" w:eastAsia="ＭＳ ゴシック" w:hAnsi="ＭＳ ゴシック" w:cs="ＭＳ ゴシック"/>
        </w:rPr>
      </w:pPr>
    </w:p>
    <w:p w14:paraId="25ACE3A1" w14:textId="77777777" w:rsidR="001F201E" w:rsidRPr="00D60F63" w:rsidRDefault="001F201E">
      <w:pPr>
        <w:rPr>
          <w:rFonts w:ascii="ＭＳ ゴシック" w:eastAsia="ＭＳ ゴシック" w:hAnsi="ＭＳ ゴシック" w:cs="ＭＳ ゴシック"/>
        </w:rPr>
      </w:pPr>
    </w:p>
    <w:p w14:paraId="74A55F31" w14:textId="77777777" w:rsidR="001F201E" w:rsidRPr="00D60F63" w:rsidRDefault="001F201E">
      <w:pPr>
        <w:rPr>
          <w:rFonts w:ascii="ＭＳ ゴシック" w:eastAsia="ＭＳ ゴシック" w:hAnsi="ＭＳ ゴシック" w:cs="ＭＳ ゴシック"/>
        </w:rPr>
      </w:pPr>
    </w:p>
    <w:p w14:paraId="0741D47D" w14:textId="77777777" w:rsidR="001F201E" w:rsidRPr="00D60F63" w:rsidRDefault="001F201E">
      <w:pPr>
        <w:rPr>
          <w:rFonts w:ascii="ＭＳ ゴシック" w:eastAsia="ＭＳ ゴシック" w:hAnsi="ＭＳ ゴシック" w:cs="ＭＳ ゴシック"/>
        </w:rPr>
      </w:pPr>
    </w:p>
    <w:p w14:paraId="0381724A" w14:textId="77777777" w:rsidR="001F201E" w:rsidRPr="00D60F63" w:rsidRDefault="001F201E">
      <w:pPr>
        <w:rPr>
          <w:rFonts w:ascii="ＭＳ ゴシック" w:eastAsia="ＭＳ ゴシック" w:hAnsi="ＭＳ ゴシック" w:cs="ＭＳ ゴシック"/>
        </w:rPr>
      </w:pPr>
    </w:p>
    <w:p w14:paraId="180A412D" w14:textId="77777777" w:rsidR="001F201E" w:rsidRPr="00D60F63" w:rsidRDefault="001F201E">
      <w:pPr>
        <w:rPr>
          <w:rFonts w:ascii="ＭＳ ゴシック" w:eastAsia="ＭＳ ゴシック" w:hAnsi="ＭＳ ゴシック" w:cs="ＭＳ ゴシック"/>
        </w:rPr>
      </w:pPr>
    </w:p>
    <w:p w14:paraId="5C7308FA" w14:textId="77777777" w:rsidR="001F201E" w:rsidRPr="00D60F63" w:rsidRDefault="001F201E">
      <w:pPr>
        <w:rPr>
          <w:rFonts w:ascii="ＭＳ ゴシック" w:eastAsia="ＭＳ ゴシック" w:hAnsi="ＭＳ ゴシック" w:cs="ＭＳ ゴシック"/>
        </w:rPr>
      </w:pPr>
    </w:p>
    <w:p w14:paraId="442C5069" w14:textId="77777777" w:rsidR="001F201E" w:rsidRPr="00D60F63" w:rsidRDefault="001F201E">
      <w:pPr>
        <w:rPr>
          <w:rFonts w:ascii="ＭＳ ゴシック" w:eastAsia="ＭＳ ゴシック" w:hAnsi="ＭＳ ゴシック" w:cs="ＭＳ ゴシック"/>
        </w:rPr>
      </w:pPr>
    </w:p>
    <w:p w14:paraId="7315B411" w14:textId="77777777" w:rsidR="001F201E" w:rsidRPr="00D60F63" w:rsidRDefault="001F201E">
      <w:pPr>
        <w:rPr>
          <w:rFonts w:ascii="ＭＳ ゴシック" w:eastAsia="ＭＳ ゴシック" w:hAnsi="ＭＳ ゴシック" w:cs="ＭＳ ゴシック"/>
        </w:rPr>
      </w:pPr>
    </w:p>
    <w:p w14:paraId="22A9EDE8" w14:textId="77777777" w:rsidR="001F201E" w:rsidRPr="00D60F63" w:rsidRDefault="001F201E">
      <w:pPr>
        <w:rPr>
          <w:rFonts w:ascii="ＭＳ ゴシック" w:eastAsia="ＭＳ ゴシック" w:hAnsi="ＭＳ ゴシック" w:cs="ＭＳ ゴシック"/>
        </w:rPr>
      </w:pPr>
    </w:p>
    <w:p w14:paraId="6C18AF53" w14:textId="77777777" w:rsidR="001F201E" w:rsidRPr="00D60F63" w:rsidRDefault="001F201E">
      <w:pPr>
        <w:rPr>
          <w:rFonts w:ascii="ＭＳ ゴシック" w:eastAsia="ＭＳ ゴシック" w:hAnsi="ＭＳ ゴシック" w:cs="ＭＳ ゴシック"/>
        </w:rPr>
      </w:pPr>
    </w:p>
    <w:p w14:paraId="0A0AFF63" w14:textId="77777777" w:rsidR="001F201E" w:rsidRPr="00D60F63" w:rsidRDefault="001F201E">
      <w:pPr>
        <w:rPr>
          <w:rFonts w:ascii="ＭＳ ゴシック" w:eastAsia="ＭＳ ゴシック" w:hAnsi="ＭＳ ゴシック" w:cs="ＭＳ ゴシック"/>
        </w:rPr>
      </w:pPr>
    </w:p>
    <w:p w14:paraId="62F432BC" w14:textId="77777777" w:rsidR="001F201E" w:rsidRPr="00D60F63" w:rsidRDefault="001F201E">
      <w:pPr>
        <w:rPr>
          <w:rFonts w:ascii="ＭＳ ゴシック" w:eastAsia="ＭＳ ゴシック" w:hAnsi="ＭＳ ゴシック" w:cs="ＭＳ ゴシック"/>
        </w:rPr>
        <w:sectPr w:rsidR="001F201E" w:rsidRPr="00D60F63">
          <w:headerReference w:type="default" r:id="rId31"/>
          <w:pgSz w:w="11906" w:h="16838"/>
          <w:pgMar w:top="1418" w:right="1134" w:bottom="1418" w:left="1134" w:header="567" w:footer="0" w:gutter="0"/>
          <w:cols w:space="720"/>
        </w:sectPr>
      </w:pPr>
    </w:p>
    <w:p w14:paraId="4D4B31DC" w14:textId="77777777" w:rsidR="001F201E" w:rsidRPr="00D60F63" w:rsidRDefault="0085154C">
      <w:pPr>
        <w:keepNext/>
        <w:rPr>
          <w:rFonts w:ascii="ＭＳ ゴシック" w:eastAsia="ＭＳ ゴシック" w:hAnsi="ＭＳ ゴシック" w:cs="ＭＳ ゴシック"/>
          <w:b/>
          <w:sz w:val="24"/>
        </w:rPr>
      </w:pPr>
      <w:r w:rsidRPr="00D60F63">
        <w:rPr>
          <w:rFonts w:ascii="ＭＳ ゴシック" w:eastAsia="ＭＳ ゴシック" w:hAnsi="ＭＳ ゴシック" w:cs="ＭＳ ゴシック"/>
          <w:b/>
          <w:sz w:val="24"/>
        </w:rPr>
        <w:t>５-４．臨席依頼文書（宛先：経済産業大臣、道府県知事、開催地首長）</w:t>
      </w:r>
    </w:p>
    <w:p w14:paraId="58C49D69" w14:textId="77777777" w:rsidR="001F201E" w:rsidRDefault="001F201E">
      <w:pPr>
        <w:rPr>
          <w:rFonts w:ascii="ＭＳ ゴシック" w:eastAsia="ＭＳ ゴシック" w:hAnsi="ＭＳ ゴシック" w:cs="ＭＳ ゴシック"/>
        </w:rPr>
      </w:pPr>
    </w:p>
    <w:p w14:paraId="09D7B2D8" w14:textId="77777777" w:rsidR="001F201E" w:rsidRPr="00623257" w:rsidRDefault="0085154C">
      <w:pPr>
        <w:jc w:val="right"/>
        <w:rPr>
          <w:rFonts w:ascii="ＭＳ ゴシック" w:eastAsia="ＭＳ ゴシック" w:hAnsi="ＭＳ ゴシック" w:cs="ＭＳ ゴシック"/>
          <w:szCs w:val="21"/>
        </w:rPr>
      </w:pPr>
      <w:r w:rsidRPr="00623257">
        <w:rPr>
          <w:rFonts w:ascii="ＭＳ ゴシック" w:eastAsia="ＭＳ ゴシック" w:hAnsi="ＭＳ ゴシック" w:cs="ＭＳ ゴシック"/>
          <w:szCs w:val="21"/>
        </w:rPr>
        <w:t xml:space="preserve">　　年　　月　　日</w:t>
      </w:r>
    </w:p>
    <w:p w14:paraId="32F4B8F3" w14:textId="77777777" w:rsidR="001F201E" w:rsidRPr="00623257" w:rsidRDefault="0085154C">
      <w:pPr>
        <w:rPr>
          <w:rFonts w:ascii="ＭＳ ゴシック" w:eastAsia="ＭＳ ゴシック" w:hAnsi="ＭＳ ゴシック" w:cs="ＭＳ ゴシック"/>
          <w:szCs w:val="21"/>
        </w:rPr>
      </w:pPr>
      <w:r w:rsidRPr="00623257">
        <w:rPr>
          <w:rFonts w:ascii="ＭＳ ゴシック" w:eastAsia="ＭＳ ゴシック" w:hAnsi="ＭＳ ゴシック" w:cs="ＭＳ ゴシック"/>
          <w:szCs w:val="21"/>
        </w:rPr>
        <w:t>○○道府県知事</w:t>
      </w:r>
    </w:p>
    <w:p w14:paraId="716809C2" w14:textId="77777777" w:rsidR="001F201E" w:rsidRPr="00623257" w:rsidRDefault="0085154C">
      <w:pPr>
        <w:rPr>
          <w:rFonts w:ascii="ＭＳ ゴシック" w:eastAsia="ＭＳ ゴシック" w:hAnsi="ＭＳ ゴシック" w:cs="ＭＳ ゴシック"/>
          <w:szCs w:val="21"/>
        </w:rPr>
      </w:pPr>
      <w:r w:rsidRPr="00623257">
        <w:rPr>
          <w:rFonts w:ascii="ＭＳ ゴシック" w:eastAsia="ＭＳ ゴシック" w:hAnsi="ＭＳ ゴシック" w:cs="ＭＳ ゴシック"/>
          <w:szCs w:val="21"/>
        </w:rPr>
        <w:t xml:space="preserve">　　○○　○○　　様</w:t>
      </w:r>
    </w:p>
    <w:p w14:paraId="3F4B3C41" w14:textId="77777777" w:rsidR="001F201E" w:rsidRPr="00623257" w:rsidRDefault="001F201E">
      <w:pPr>
        <w:rPr>
          <w:rFonts w:ascii="ＭＳ ゴシック" w:eastAsia="ＭＳ ゴシック" w:hAnsi="ＭＳ ゴシック" w:cs="ＭＳ ゴシック"/>
          <w:szCs w:val="21"/>
        </w:rPr>
      </w:pPr>
    </w:p>
    <w:p w14:paraId="44536F4B" w14:textId="77777777" w:rsidR="001F201E" w:rsidRPr="00623257" w:rsidRDefault="0085154C">
      <w:pPr>
        <w:ind w:left="4819"/>
        <w:jc w:val="right"/>
        <w:rPr>
          <w:rFonts w:ascii="ＭＳ ゴシック" w:eastAsia="ＭＳ ゴシック" w:hAnsi="ＭＳ ゴシック" w:cs="ＭＳ ゴシック"/>
          <w:szCs w:val="21"/>
        </w:rPr>
      </w:pPr>
      <w:r w:rsidRPr="00623257">
        <w:rPr>
          <w:rFonts w:ascii="ＭＳ ゴシック" w:eastAsia="ＭＳ ゴシック" w:hAnsi="ＭＳ ゴシック" w:cs="ＭＳ ゴシック"/>
          <w:szCs w:val="21"/>
        </w:rPr>
        <w:t>日本商工会議所青年部</w:t>
      </w:r>
    </w:p>
    <w:p w14:paraId="4FE15661" w14:textId="77777777" w:rsidR="001F201E" w:rsidRPr="00623257" w:rsidRDefault="0085154C">
      <w:pPr>
        <w:jc w:val="right"/>
        <w:rPr>
          <w:rFonts w:ascii="ＭＳ ゴシック" w:eastAsia="ＭＳ ゴシック" w:hAnsi="ＭＳ ゴシック" w:cs="ＭＳ ゴシック"/>
          <w:szCs w:val="21"/>
        </w:rPr>
      </w:pPr>
      <w:r w:rsidRPr="00623257">
        <w:rPr>
          <w:rFonts w:ascii="ＭＳ ゴシック" w:eastAsia="ＭＳ ゴシック" w:hAnsi="ＭＳ ゴシック" w:cs="ＭＳ ゴシック"/>
          <w:szCs w:val="21"/>
        </w:rPr>
        <w:t xml:space="preserve">　　　　　　　　　　　　　　　　　　　　　　　会　　長　　○○　○○</w:t>
      </w:r>
    </w:p>
    <w:p w14:paraId="12BBA1AE" w14:textId="77777777" w:rsidR="001F201E" w:rsidRPr="00623257" w:rsidRDefault="0085154C">
      <w:pPr>
        <w:tabs>
          <w:tab w:val="left" w:pos="8505"/>
        </w:tabs>
        <w:ind w:left="4819"/>
        <w:jc w:val="right"/>
        <w:rPr>
          <w:rFonts w:ascii="ＭＳ ゴシック" w:eastAsia="ＭＳ ゴシック" w:hAnsi="ＭＳ ゴシック" w:cs="ＭＳ ゴシック"/>
          <w:szCs w:val="21"/>
        </w:rPr>
      </w:pPr>
      <w:r w:rsidRPr="00623257">
        <w:rPr>
          <w:rFonts w:ascii="ＭＳ ゴシック" w:eastAsia="ＭＳ ゴシック" w:hAnsi="ＭＳ ゴシック" w:cs="ＭＳ ゴシック"/>
          <w:szCs w:val="21"/>
        </w:rPr>
        <w:t xml:space="preserve">○　○　○　○　全　国　大　会　</w:t>
      </w:r>
    </w:p>
    <w:p w14:paraId="43364CE7" w14:textId="77777777" w:rsidR="001F201E" w:rsidRPr="00623257" w:rsidRDefault="0085154C">
      <w:pPr>
        <w:ind w:left="4819"/>
        <w:jc w:val="right"/>
        <w:rPr>
          <w:rFonts w:ascii="ＭＳ ゴシック" w:eastAsia="ＭＳ ゴシック" w:hAnsi="ＭＳ ゴシック" w:cs="ＭＳ ゴシック"/>
          <w:szCs w:val="21"/>
        </w:rPr>
      </w:pPr>
      <w:r w:rsidRPr="00623257">
        <w:rPr>
          <w:rFonts w:ascii="ＭＳ ゴシック" w:eastAsia="ＭＳ ゴシック" w:hAnsi="ＭＳ ゴシック" w:cs="ＭＳ ゴシック"/>
          <w:szCs w:val="21"/>
        </w:rPr>
        <w:t xml:space="preserve">大会会長　　○○　○○　　　　　　　　　</w:t>
      </w:r>
    </w:p>
    <w:p w14:paraId="153118B5" w14:textId="77777777" w:rsidR="001F201E" w:rsidRPr="00623257" w:rsidRDefault="0085154C">
      <w:pPr>
        <w:tabs>
          <w:tab w:val="left" w:pos="8505"/>
        </w:tabs>
        <w:ind w:left="4819"/>
        <w:jc w:val="right"/>
        <w:rPr>
          <w:rFonts w:ascii="ＭＳ ゴシック" w:eastAsia="ＭＳ ゴシック" w:hAnsi="ＭＳ ゴシック" w:cs="ＭＳ ゴシック"/>
          <w:szCs w:val="21"/>
        </w:rPr>
      </w:pPr>
      <w:r w:rsidRPr="00623257">
        <w:rPr>
          <w:rFonts w:ascii="ＭＳ ゴシック" w:eastAsia="ＭＳ ゴシック" w:hAnsi="ＭＳ ゴシック" w:cs="ＭＳ ゴシック"/>
          <w:szCs w:val="21"/>
        </w:rPr>
        <w:t>○○道府県商工会議所青年部連合会</w:t>
      </w:r>
    </w:p>
    <w:p w14:paraId="178D829E" w14:textId="77777777" w:rsidR="001F201E" w:rsidRPr="00623257" w:rsidRDefault="0085154C">
      <w:pPr>
        <w:ind w:left="4819"/>
        <w:jc w:val="right"/>
        <w:rPr>
          <w:rFonts w:ascii="ＭＳ ゴシック" w:eastAsia="ＭＳ ゴシック" w:hAnsi="ＭＳ ゴシック" w:cs="ＭＳ ゴシック"/>
          <w:szCs w:val="21"/>
        </w:rPr>
      </w:pPr>
      <w:r w:rsidRPr="00623257">
        <w:rPr>
          <w:rFonts w:ascii="ＭＳ ゴシック" w:eastAsia="ＭＳ ゴシック" w:hAnsi="ＭＳ ゴシック" w:cs="ＭＳ ゴシック"/>
          <w:szCs w:val="21"/>
        </w:rPr>
        <w:t xml:space="preserve">会　　長　　○○　○○　　　　　　　　　</w:t>
      </w:r>
    </w:p>
    <w:p w14:paraId="2AD896FB" w14:textId="77777777" w:rsidR="001F201E" w:rsidRPr="00623257" w:rsidRDefault="001F201E">
      <w:pPr>
        <w:tabs>
          <w:tab w:val="center" w:pos="4252"/>
          <w:tab w:val="right" w:pos="8504"/>
        </w:tabs>
        <w:jc w:val="right"/>
        <w:rPr>
          <w:rFonts w:ascii="ＭＳ ゴシック" w:eastAsia="ＭＳ ゴシック" w:hAnsi="ＭＳ ゴシック" w:cs="ＭＳ ゴシック"/>
          <w:color w:val="000000"/>
          <w:szCs w:val="21"/>
        </w:rPr>
      </w:pPr>
    </w:p>
    <w:p w14:paraId="5224DBC5" w14:textId="77777777" w:rsidR="001F201E" w:rsidRPr="00623257" w:rsidRDefault="0085154C">
      <w:pPr>
        <w:jc w:val="center"/>
        <w:rPr>
          <w:rFonts w:ascii="ＭＳ ゴシック" w:eastAsia="ＭＳ ゴシック" w:hAnsi="ＭＳ ゴシック" w:cs="ＭＳ ゴシック"/>
          <w:color w:val="000000"/>
          <w:szCs w:val="21"/>
          <w:u w:val="single"/>
        </w:rPr>
      </w:pPr>
      <w:r w:rsidRPr="00623257">
        <w:rPr>
          <w:rFonts w:ascii="ＭＳ ゴシック" w:eastAsia="ＭＳ ゴシック" w:hAnsi="ＭＳ ゴシック" w:cs="ＭＳ ゴシック"/>
          <w:color w:val="000000"/>
          <w:szCs w:val="21"/>
          <w:u w:val="single"/>
        </w:rPr>
        <w:t>日本商工会議所青年部</w:t>
      </w:r>
    </w:p>
    <w:p w14:paraId="6B10046F" w14:textId="77777777" w:rsidR="001F201E" w:rsidRPr="00623257" w:rsidRDefault="0085154C">
      <w:pPr>
        <w:jc w:val="center"/>
        <w:rPr>
          <w:rFonts w:ascii="ＭＳ ゴシック" w:eastAsia="ＭＳ ゴシック" w:hAnsi="ＭＳ ゴシック" w:cs="ＭＳ ゴシック"/>
          <w:szCs w:val="21"/>
        </w:rPr>
      </w:pPr>
      <w:r w:rsidRPr="00623257">
        <w:rPr>
          <w:rFonts w:ascii="ＭＳ ゴシック" w:eastAsia="ＭＳ ゴシック" w:hAnsi="ＭＳ ゴシック" w:cs="ＭＳ ゴシック"/>
          <w:szCs w:val="21"/>
          <w:u w:val="single"/>
        </w:rPr>
        <w:t>第○○回全国大会○○大会（記念式典）へのご臨席方お願いについて</w:t>
      </w:r>
    </w:p>
    <w:p w14:paraId="6086F76E" w14:textId="77777777" w:rsidR="001F201E" w:rsidRPr="00623257" w:rsidRDefault="001F201E">
      <w:pPr>
        <w:rPr>
          <w:rFonts w:ascii="ＭＳ ゴシック" w:eastAsia="ＭＳ ゴシック" w:hAnsi="ＭＳ ゴシック" w:cs="ＭＳ ゴシック"/>
          <w:color w:val="000000"/>
          <w:szCs w:val="21"/>
        </w:rPr>
      </w:pPr>
    </w:p>
    <w:p w14:paraId="34CF2063" w14:textId="77777777" w:rsidR="001F201E" w:rsidRPr="00623257" w:rsidRDefault="0085154C">
      <w:pPr>
        <w:rPr>
          <w:rFonts w:ascii="ＭＳ ゴシック" w:eastAsia="ＭＳ ゴシック" w:hAnsi="ＭＳ ゴシック" w:cs="ＭＳ ゴシック"/>
          <w:color w:val="000000"/>
          <w:szCs w:val="21"/>
        </w:rPr>
      </w:pPr>
      <w:r w:rsidRPr="00623257">
        <w:rPr>
          <w:rFonts w:ascii="ＭＳ ゴシック" w:eastAsia="ＭＳ ゴシック" w:hAnsi="ＭＳ ゴシック" w:cs="ＭＳ ゴシック"/>
          <w:color w:val="000000"/>
          <w:szCs w:val="21"/>
        </w:rPr>
        <w:t>拝啓　時下ますますご清栄のこととお慶び申しあげます。</w:t>
      </w:r>
    </w:p>
    <w:p w14:paraId="091A3F40" w14:textId="77777777" w:rsidR="001F201E" w:rsidRPr="00623257" w:rsidRDefault="0085154C">
      <w:pPr>
        <w:rPr>
          <w:rFonts w:ascii="ＭＳ ゴシック" w:eastAsia="ＭＳ ゴシック" w:hAnsi="ＭＳ ゴシック" w:cs="ＭＳ ゴシック"/>
          <w:szCs w:val="21"/>
        </w:rPr>
      </w:pPr>
      <w:r w:rsidRPr="00623257">
        <w:rPr>
          <w:rFonts w:ascii="ＭＳ ゴシック" w:eastAsia="ＭＳ ゴシック" w:hAnsi="ＭＳ ゴシック" w:cs="ＭＳ ゴシック"/>
          <w:szCs w:val="21"/>
        </w:rPr>
        <w:t xml:space="preserve">　さて、全国主要都市に設置されている商工会議所は、地域の総合経済団体として種々の活動を展開しておりますが、商工会議所青年部は、こうした商工会議所活動の一翼を担い、地域経済社会の振興発展に向けた事業を幅広く行なってきております。このたび、開催する「日本商工会議所青年部第○○回全国大会○○大会」も、こうした活動の一環であります。</w:t>
      </w:r>
    </w:p>
    <w:p w14:paraId="4EF92017" w14:textId="77777777" w:rsidR="001F201E" w:rsidRPr="00623257" w:rsidRDefault="0085154C">
      <w:pPr>
        <w:rPr>
          <w:rFonts w:ascii="ＭＳ ゴシック" w:eastAsia="ＭＳ ゴシック" w:hAnsi="ＭＳ ゴシック" w:cs="ＭＳ ゴシック"/>
          <w:szCs w:val="21"/>
        </w:rPr>
      </w:pPr>
      <w:r w:rsidRPr="00623257">
        <w:rPr>
          <w:rFonts w:ascii="ＭＳ ゴシック" w:eastAsia="ＭＳ ゴシック" w:hAnsi="ＭＳ ゴシック" w:cs="ＭＳ ゴシック"/>
          <w:szCs w:val="21"/>
        </w:rPr>
        <w:t xml:space="preserve">　本大会は、全国の青年経済人の研鑚と相互交流を目的に、毎年、開催しておりますが、本大会をより意義のあるものとするために、貴殿には、ご多忙のところ誠に恐縮ながら、是非とも本大会にご臨席のうえご祝辞賜りますようお願い申しあげます。</w:t>
      </w:r>
    </w:p>
    <w:p w14:paraId="4650E1C8" w14:textId="77777777" w:rsidR="001F201E" w:rsidRPr="00623257" w:rsidRDefault="001F201E">
      <w:pPr>
        <w:rPr>
          <w:rFonts w:ascii="ＭＳ ゴシック" w:eastAsia="ＭＳ ゴシック" w:hAnsi="ＭＳ ゴシック" w:cs="ＭＳ ゴシック"/>
          <w:szCs w:val="21"/>
        </w:rPr>
      </w:pPr>
    </w:p>
    <w:p w14:paraId="27F27DD0" w14:textId="77777777" w:rsidR="001F201E" w:rsidRPr="00623257" w:rsidRDefault="0085154C">
      <w:pPr>
        <w:jc w:val="right"/>
        <w:rPr>
          <w:rFonts w:ascii="ＭＳ ゴシック" w:eastAsia="ＭＳ ゴシック" w:hAnsi="ＭＳ ゴシック" w:cs="ＭＳ ゴシック"/>
          <w:color w:val="000000"/>
          <w:szCs w:val="21"/>
        </w:rPr>
      </w:pPr>
      <w:r w:rsidRPr="00623257">
        <w:rPr>
          <w:rFonts w:ascii="ＭＳ ゴシック" w:eastAsia="ＭＳ ゴシック" w:hAnsi="ＭＳ ゴシック" w:cs="ＭＳ ゴシック"/>
          <w:color w:val="000000"/>
          <w:szCs w:val="21"/>
        </w:rPr>
        <w:t>敬 具</w:t>
      </w:r>
    </w:p>
    <w:p w14:paraId="1CD16B55" w14:textId="77777777" w:rsidR="001F201E" w:rsidRPr="00623257" w:rsidRDefault="001F201E">
      <w:pPr>
        <w:rPr>
          <w:rFonts w:ascii="ＭＳ ゴシック" w:eastAsia="ＭＳ ゴシック" w:hAnsi="ＭＳ ゴシック" w:cs="ＭＳ ゴシック"/>
          <w:color w:val="000000"/>
          <w:szCs w:val="21"/>
        </w:rPr>
      </w:pPr>
    </w:p>
    <w:p w14:paraId="290F5C65" w14:textId="77777777" w:rsidR="001F201E" w:rsidRPr="00623257" w:rsidRDefault="0085154C">
      <w:pPr>
        <w:jc w:val="center"/>
        <w:rPr>
          <w:rFonts w:ascii="ＭＳ ゴシック" w:eastAsia="ＭＳ ゴシック" w:hAnsi="ＭＳ ゴシック" w:cs="ＭＳ ゴシック"/>
          <w:color w:val="000000"/>
          <w:szCs w:val="21"/>
        </w:rPr>
      </w:pPr>
      <w:r w:rsidRPr="00623257">
        <w:rPr>
          <w:rFonts w:ascii="ＭＳ ゴシック" w:eastAsia="ＭＳ ゴシック" w:hAnsi="ＭＳ ゴシック" w:cs="ＭＳ ゴシック"/>
          <w:color w:val="000000"/>
          <w:szCs w:val="21"/>
        </w:rPr>
        <w:t>記</w:t>
      </w:r>
    </w:p>
    <w:p w14:paraId="4D58513A" w14:textId="77777777" w:rsidR="001F201E" w:rsidRPr="00623257" w:rsidRDefault="001F201E">
      <w:pPr>
        <w:rPr>
          <w:rFonts w:ascii="ＭＳ ゴシック" w:eastAsia="ＭＳ ゴシック" w:hAnsi="ＭＳ ゴシック" w:cs="ＭＳ ゴシック"/>
          <w:szCs w:val="21"/>
        </w:rPr>
      </w:pPr>
    </w:p>
    <w:p w14:paraId="5031034C" w14:textId="4E1E7CF6" w:rsidR="001F201E" w:rsidRPr="00623257" w:rsidRDefault="0085154C">
      <w:pPr>
        <w:rPr>
          <w:rFonts w:ascii="ＭＳ ゴシック" w:eastAsia="ＭＳ ゴシック" w:hAnsi="ＭＳ ゴシック" w:cs="ＭＳ ゴシック"/>
          <w:szCs w:val="21"/>
        </w:rPr>
      </w:pPr>
      <w:r w:rsidRPr="00623257">
        <w:rPr>
          <w:rFonts w:ascii="ＭＳ ゴシック" w:eastAsia="ＭＳ ゴシック" w:hAnsi="ＭＳ ゴシック" w:cs="ＭＳ ゴシック"/>
          <w:szCs w:val="21"/>
        </w:rPr>
        <w:t xml:space="preserve">　　</w:t>
      </w:r>
      <w:r w:rsidR="00216957">
        <w:rPr>
          <w:rFonts w:ascii="ＭＳ ゴシック" w:eastAsia="ＭＳ ゴシック" w:hAnsi="ＭＳ ゴシック" w:cs="ＭＳ ゴシック" w:hint="eastAsia"/>
          <w:szCs w:val="21"/>
        </w:rPr>
        <w:t>１，</w:t>
      </w:r>
      <w:r w:rsidRPr="00623257">
        <w:rPr>
          <w:rFonts w:ascii="ＭＳ ゴシック" w:eastAsia="ＭＳ ゴシック" w:hAnsi="ＭＳ ゴシック" w:cs="ＭＳ ゴシック"/>
          <w:szCs w:val="21"/>
        </w:rPr>
        <w:t>日　　　時　　　　　年　　月　　日（土）○○：○○～○○：○○</w:t>
      </w:r>
    </w:p>
    <w:p w14:paraId="035863AA" w14:textId="6EBC4322" w:rsidR="001F201E" w:rsidRPr="00623257" w:rsidRDefault="0085154C">
      <w:pPr>
        <w:rPr>
          <w:rFonts w:ascii="ＭＳ ゴシック" w:eastAsia="ＭＳ ゴシック" w:hAnsi="ＭＳ ゴシック" w:cs="ＭＳ ゴシック"/>
          <w:szCs w:val="21"/>
        </w:rPr>
      </w:pPr>
      <w:r w:rsidRPr="00623257">
        <w:rPr>
          <w:rFonts w:ascii="ＭＳ ゴシック" w:eastAsia="ＭＳ ゴシック" w:hAnsi="ＭＳ ゴシック" w:cs="ＭＳ ゴシック"/>
          <w:szCs w:val="21"/>
        </w:rPr>
        <w:t xml:space="preserve">　　</w:t>
      </w:r>
      <w:r w:rsidR="00216957">
        <w:rPr>
          <w:rFonts w:ascii="ＭＳ ゴシック" w:eastAsia="ＭＳ ゴシック" w:hAnsi="ＭＳ ゴシック" w:cs="ＭＳ ゴシック" w:hint="eastAsia"/>
          <w:szCs w:val="21"/>
        </w:rPr>
        <w:t>２．</w:t>
      </w:r>
      <w:r w:rsidRPr="00623257">
        <w:rPr>
          <w:rFonts w:ascii="ＭＳ ゴシック" w:eastAsia="ＭＳ ゴシック" w:hAnsi="ＭＳ ゴシック" w:cs="ＭＳ ゴシック"/>
          <w:szCs w:val="21"/>
        </w:rPr>
        <w:t xml:space="preserve">場　　　所　　　</w:t>
      </w:r>
      <w:r w:rsidR="00623257">
        <w:rPr>
          <w:rFonts w:ascii="ＭＳ ゴシック" w:eastAsia="ＭＳ ゴシック" w:hAnsi="ＭＳ ゴシック" w:cs="ＭＳ ゴシック" w:hint="eastAsia"/>
          <w:szCs w:val="21"/>
        </w:rPr>
        <w:t xml:space="preserve"> </w:t>
      </w:r>
      <w:r w:rsidR="00623257">
        <w:rPr>
          <w:rFonts w:ascii="ＭＳ ゴシック" w:eastAsia="ＭＳ ゴシック" w:hAnsi="ＭＳ ゴシック" w:cs="ＭＳ ゴシック"/>
          <w:szCs w:val="21"/>
        </w:rPr>
        <w:t xml:space="preserve">   </w:t>
      </w:r>
      <w:r w:rsidRPr="00623257">
        <w:rPr>
          <w:rFonts w:ascii="ＭＳ ゴシック" w:eastAsia="ＭＳ ゴシック" w:hAnsi="ＭＳ ゴシック" w:cs="ＭＳ ゴシック"/>
          <w:szCs w:val="21"/>
        </w:rPr>
        <w:t>場所名</w:t>
      </w:r>
    </w:p>
    <w:p w14:paraId="70F41732" w14:textId="27177B52" w:rsidR="001F201E" w:rsidRPr="00623257" w:rsidRDefault="0085154C">
      <w:pPr>
        <w:rPr>
          <w:rFonts w:ascii="ＭＳ ゴシック" w:eastAsia="ＭＳ ゴシック" w:hAnsi="ＭＳ ゴシック" w:cs="ＭＳ ゴシック"/>
          <w:szCs w:val="21"/>
        </w:rPr>
      </w:pPr>
      <w:r w:rsidRPr="00623257">
        <w:rPr>
          <w:rFonts w:ascii="ＭＳ ゴシック" w:eastAsia="ＭＳ ゴシック" w:hAnsi="ＭＳ ゴシック" w:cs="ＭＳ ゴシック"/>
          <w:szCs w:val="21"/>
        </w:rPr>
        <w:t xml:space="preserve">　　　　　　　　　   </w:t>
      </w:r>
      <w:r w:rsidR="00623257">
        <w:rPr>
          <w:rFonts w:ascii="ＭＳ ゴシック" w:eastAsia="ＭＳ ゴシック" w:hAnsi="ＭＳ ゴシック" w:cs="ＭＳ ゴシック"/>
          <w:szCs w:val="21"/>
        </w:rPr>
        <w:t xml:space="preserve">    </w:t>
      </w:r>
      <w:r w:rsidRPr="00623257">
        <w:rPr>
          <w:rFonts w:ascii="ＭＳ ゴシック" w:eastAsia="ＭＳ ゴシック" w:hAnsi="ＭＳ ゴシック" w:cs="ＭＳ ゴシック"/>
          <w:szCs w:val="21"/>
        </w:rPr>
        <w:t xml:space="preserve"> 住  所　　　　　　　　　　　　　（Tel    -   -     ）</w:t>
      </w:r>
    </w:p>
    <w:p w14:paraId="5F2AB9F8" w14:textId="49760922" w:rsidR="001F201E" w:rsidRPr="00623257" w:rsidRDefault="0085154C">
      <w:pPr>
        <w:rPr>
          <w:rFonts w:ascii="ＭＳ ゴシック" w:eastAsia="ＭＳ ゴシック" w:hAnsi="ＭＳ ゴシック" w:cs="ＭＳ ゴシック"/>
          <w:szCs w:val="21"/>
        </w:rPr>
      </w:pPr>
      <w:r w:rsidRPr="00623257">
        <w:rPr>
          <w:rFonts w:ascii="ＭＳ ゴシック" w:eastAsia="ＭＳ ゴシック" w:hAnsi="ＭＳ ゴシック" w:cs="ＭＳ ゴシック"/>
          <w:szCs w:val="21"/>
        </w:rPr>
        <w:t xml:space="preserve">　　</w:t>
      </w:r>
      <w:r w:rsidR="00216957">
        <w:rPr>
          <w:rFonts w:ascii="ＭＳ ゴシック" w:eastAsia="ＭＳ ゴシック" w:hAnsi="ＭＳ ゴシック" w:cs="ＭＳ ゴシック" w:hint="eastAsia"/>
          <w:szCs w:val="21"/>
        </w:rPr>
        <w:t>３．</w:t>
      </w:r>
      <w:r w:rsidRPr="00623257">
        <w:rPr>
          <w:rFonts w:ascii="ＭＳ ゴシック" w:eastAsia="ＭＳ ゴシック" w:hAnsi="ＭＳ ゴシック" w:cs="ＭＳ ゴシック"/>
          <w:szCs w:val="21"/>
        </w:rPr>
        <w:t xml:space="preserve">○○商工会議所　</w:t>
      </w:r>
      <w:r w:rsidR="00623257">
        <w:rPr>
          <w:rFonts w:ascii="ＭＳ ゴシック" w:eastAsia="ＭＳ ゴシック" w:hAnsi="ＭＳ ゴシック" w:cs="ＭＳ ゴシック" w:hint="eastAsia"/>
          <w:szCs w:val="21"/>
        </w:rPr>
        <w:t xml:space="preserve"> </w:t>
      </w:r>
      <w:r w:rsidR="00623257">
        <w:rPr>
          <w:rFonts w:ascii="ＭＳ ゴシック" w:eastAsia="ＭＳ ゴシック" w:hAnsi="ＭＳ ゴシック" w:cs="ＭＳ ゴシック"/>
          <w:szCs w:val="21"/>
        </w:rPr>
        <w:t xml:space="preserve"> </w:t>
      </w:r>
      <w:r w:rsidRPr="00623257">
        <w:rPr>
          <w:rFonts w:ascii="ＭＳ ゴシック" w:eastAsia="ＭＳ ゴシック" w:hAnsi="ＭＳ ゴシック" w:cs="ＭＳ ゴシック"/>
          <w:szCs w:val="21"/>
        </w:rPr>
        <w:t>氏　　名</w:t>
      </w:r>
      <w:r w:rsidR="00623257">
        <w:rPr>
          <w:rFonts w:ascii="ＭＳ ゴシック" w:eastAsia="ＭＳ ゴシック" w:hAnsi="ＭＳ ゴシック" w:cs="ＭＳ ゴシック" w:hint="eastAsia"/>
          <w:szCs w:val="21"/>
        </w:rPr>
        <w:t xml:space="preserve"> </w:t>
      </w:r>
      <w:r w:rsidR="00623257">
        <w:rPr>
          <w:rFonts w:ascii="ＭＳ ゴシック" w:eastAsia="ＭＳ ゴシック" w:hAnsi="ＭＳ ゴシック" w:cs="ＭＳ ゴシック"/>
          <w:szCs w:val="21"/>
        </w:rPr>
        <w:t xml:space="preserve">                       </w:t>
      </w:r>
      <w:r w:rsidRPr="00623257">
        <w:rPr>
          <w:rFonts w:ascii="ＭＳ ゴシック" w:eastAsia="ＭＳ ゴシック" w:hAnsi="ＭＳ ゴシック" w:cs="ＭＳ ゴシック"/>
          <w:szCs w:val="21"/>
        </w:rPr>
        <w:t>（Tel    -   -　   ）</w:t>
      </w:r>
    </w:p>
    <w:p w14:paraId="052D5303" w14:textId="28FAE87E" w:rsidR="001F201E" w:rsidRPr="00623257" w:rsidRDefault="0085154C">
      <w:pPr>
        <w:ind w:left="630" w:hanging="630"/>
        <w:rPr>
          <w:rFonts w:ascii="ＭＳ ゴシック" w:eastAsia="ＭＳ ゴシック" w:hAnsi="ＭＳ ゴシック" w:cs="ＭＳ ゴシック"/>
          <w:szCs w:val="21"/>
        </w:rPr>
      </w:pPr>
      <w:r w:rsidRPr="00623257">
        <w:rPr>
          <w:rFonts w:ascii="ＭＳ ゴシック" w:eastAsia="ＭＳ ゴシック" w:hAnsi="ＭＳ ゴシック" w:cs="ＭＳ ゴシック"/>
          <w:szCs w:val="21"/>
        </w:rPr>
        <w:t xml:space="preserve">    </w:t>
      </w:r>
      <w:r w:rsidR="00216957">
        <w:rPr>
          <w:rFonts w:ascii="ＭＳ ゴシック" w:eastAsia="ＭＳ ゴシック" w:hAnsi="ＭＳ ゴシック" w:cs="ＭＳ ゴシック" w:hint="eastAsia"/>
          <w:szCs w:val="21"/>
        </w:rPr>
        <w:t>４．</w:t>
      </w:r>
      <w:r w:rsidRPr="00623257">
        <w:rPr>
          <w:rFonts w:ascii="ＭＳ ゴシック" w:eastAsia="ＭＳ ゴシック" w:hAnsi="ＭＳ ゴシック" w:cs="ＭＳ ゴシック"/>
          <w:szCs w:val="21"/>
        </w:rPr>
        <w:t>お手数でも同封の出欠通知を  月　　日（　）までにご返送下さいますようお願い致します。</w:t>
      </w:r>
    </w:p>
    <w:p w14:paraId="36D64D7E" w14:textId="77777777" w:rsidR="001F201E" w:rsidRPr="00623257" w:rsidRDefault="001F201E">
      <w:pPr>
        <w:widowControl/>
        <w:jc w:val="left"/>
        <w:rPr>
          <w:rFonts w:ascii="ＭＳ ゴシック" w:eastAsia="ＭＳ ゴシック" w:hAnsi="ＭＳ ゴシック" w:cs="ＭＳ ゴシック"/>
          <w:szCs w:val="21"/>
        </w:rPr>
      </w:pPr>
    </w:p>
    <w:p w14:paraId="5667A57A" w14:textId="77777777" w:rsidR="001F201E" w:rsidRPr="00623257" w:rsidRDefault="001F201E">
      <w:pPr>
        <w:widowControl/>
        <w:jc w:val="left"/>
        <w:rPr>
          <w:rFonts w:ascii="ＭＳ ゴシック" w:eastAsia="ＭＳ ゴシック" w:hAnsi="ＭＳ ゴシック" w:cs="ＭＳ ゴシック"/>
          <w:szCs w:val="21"/>
        </w:rPr>
      </w:pPr>
    </w:p>
    <w:p w14:paraId="614416D4" w14:textId="77777777" w:rsidR="001F201E" w:rsidRDefault="001F201E">
      <w:pPr>
        <w:widowControl/>
        <w:jc w:val="left"/>
        <w:rPr>
          <w:rFonts w:ascii="ＭＳ ゴシック" w:eastAsia="ＭＳ ゴシック" w:hAnsi="ＭＳ ゴシック" w:cs="ＭＳ ゴシック"/>
        </w:rPr>
      </w:pPr>
    </w:p>
    <w:p w14:paraId="0C2CB73C" w14:textId="77777777" w:rsidR="001F201E" w:rsidRDefault="001F201E">
      <w:pPr>
        <w:widowControl/>
        <w:jc w:val="left"/>
        <w:rPr>
          <w:rFonts w:ascii="ＭＳ ゴシック" w:eastAsia="ＭＳ ゴシック" w:hAnsi="ＭＳ ゴシック" w:cs="ＭＳ ゴシック"/>
        </w:rPr>
      </w:pPr>
    </w:p>
    <w:p w14:paraId="2A7E21B6" w14:textId="77777777" w:rsidR="001F201E" w:rsidRDefault="001F201E">
      <w:pPr>
        <w:widowControl/>
        <w:jc w:val="left"/>
        <w:rPr>
          <w:rFonts w:ascii="ＭＳ ゴシック" w:eastAsia="ＭＳ ゴシック" w:hAnsi="ＭＳ ゴシック" w:cs="ＭＳ ゴシック"/>
        </w:rPr>
      </w:pPr>
    </w:p>
    <w:p w14:paraId="43DFFD56" w14:textId="77777777" w:rsidR="001F201E" w:rsidRDefault="001F201E">
      <w:pPr>
        <w:widowControl/>
        <w:jc w:val="left"/>
        <w:rPr>
          <w:rFonts w:ascii="ＭＳ ゴシック" w:eastAsia="ＭＳ ゴシック" w:hAnsi="ＭＳ ゴシック" w:cs="ＭＳ ゴシック"/>
        </w:rPr>
      </w:pPr>
    </w:p>
    <w:p w14:paraId="0306AB41" w14:textId="77777777" w:rsidR="001F201E" w:rsidRDefault="001F201E">
      <w:pPr>
        <w:widowControl/>
        <w:jc w:val="left"/>
        <w:rPr>
          <w:rFonts w:ascii="ＭＳ ゴシック" w:eastAsia="ＭＳ ゴシック" w:hAnsi="ＭＳ ゴシック" w:cs="ＭＳ ゴシック"/>
        </w:rPr>
      </w:pPr>
    </w:p>
    <w:p w14:paraId="31E49C61" w14:textId="77777777" w:rsidR="001F201E" w:rsidRDefault="001F201E">
      <w:pPr>
        <w:widowControl/>
        <w:jc w:val="left"/>
        <w:rPr>
          <w:rFonts w:ascii="ＭＳ ゴシック" w:eastAsia="ＭＳ ゴシック" w:hAnsi="ＭＳ ゴシック" w:cs="ＭＳ ゴシック"/>
        </w:rPr>
      </w:pPr>
    </w:p>
    <w:p w14:paraId="2A4FFED2" w14:textId="77777777" w:rsidR="001F201E" w:rsidRDefault="001F201E">
      <w:pPr>
        <w:widowControl/>
        <w:jc w:val="left"/>
        <w:rPr>
          <w:rFonts w:ascii="ＭＳ ゴシック" w:eastAsia="ＭＳ ゴシック" w:hAnsi="ＭＳ ゴシック" w:cs="ＭＳ ゴシック"/>
        </w:rPr>
      </w:pPr>
    </w:p>
    <w:p w14:paraId="59EF9701" w14:textId="77777777" w:rsidR="001F201E" w:rsidRDefault="001F201E">
      <w:pPr>
        <w:widowControl/>
        <w:jc w:val="left"/>
        <w:rPr>
          <w:rFonts w:ascii="ＭＳ ゴシック" w:eastAsia="ＭＳ ゴシック" w:hAnsi="ＭＳ ゴシック" w:cs="ＭＳ ゴシック"/>
        </w:rPr>
      </w:pPr>
    </w:p>
    <w:p w14:paraId="5780DD99" w14:textId="77777777" w:rsidR="001F201E" w:rsidRDefault="001F201E">
      <w:pPr>
        <w:widowControl/>
        <w:jc w:val="left"/>
        <w:rPr>
          <w:rFonts w:ascii="ＭＳ ゴシック" w:eastAsia="ＭＳ ゴシック" w:hAnsi="ＭＳ ゴシック" w:cs="ＭＳ ゴシック"/>
        </w:rPr>
      </w:pPr>
    </w:p>
    <w:p w14:paraId="05C2276E" w14:textId="77777777" w:rsidR="001F201E" w:rsidRDefault="001F201E">
      <w:pPr>
        <w:widowControl/>
        <w:jc w:val="left"/>
        <w:rPr>
          <w:rFonts w:ascii="ＭＳ ゴシック" w:eastAsia="ＭＳ ゴシック" w:hAnsi="ＭＳ ゴシック" w:cs="ＭＳ ゴシック"/>
        </w:rPr>
      </w:pPr>
    </w:p>
    <w:p w14:paraId="046F4935" w14:textId="77777777" w:rsidR="001F201E" w:rsidRDefault="001F201E">
      <w:pPr>
        <w:widowControl/>
        <w:jc w:val="left"/>
        <w:rPr>
          <w:rFonts w:ascii="ＭＳ ゴシック" w:eastAsia="ＭＳ ゴシック" w:hAnsi="ＭＳ ゴシック" w:cs="ＭＳ ゴシック"/>
        </w:rPr>
      </w:pPr>
    </w:p>
    <w:p w14:paraId="3C582A1B" w14:textId="77777777" w:rsidR="001F201E" w:rsidRDefault="001F201E">
      <w:pPr>
        <w:widowControl/>
        <w:jc w:val="left"/>
        <w:rPr>
          <w:rFonts w:ascii="ＭＳ ゴシック" w:eastAsia="ＭＳ ゴシック" w:hAnsi="ＭＳ ゴシック" w:cs="ＭＳ ゴシック"/>
        </w:rPr>
      </w:pPr>
    </w:p>
    <w:p w14:paraId="1D541BF6" w14:textId="77777777" w:rsidR="001F201E" w:rsidRDefault="001F201E">
      <w:pPr>
        <w:widowControl/>
        <w:jc w:val="left"/>
        <w:rPr>
          <w:rFonts w:ascii="ＭＳ ゴシック" w:eastAsia="ＭＳ ゴシック" w:hAnsi="ＭＳ ゴシック" w:cs="ＭＳ ゴシック"/>
        </w:rPr>
      </w:pPr>
    </w:p>
    <w:p w14:paraId="3EC17127" w14:textId="77777777" w:rsidR="001F201E" w:rsidRDefault="001F201E">
      <w:pPr>
        <w:widowControl/>
        <w:jc w:val="left"/>
        <w:rPr>
          <w:rFonts w:ascii="ＭＳ ゴシック" w:eastAsia="ＭＳ ゴシック" w:hAnsi="ＭＳ ゴシック" w:cs="ＭＳ ゴシック"/>
        </w:rPr>
      </w:pPr>
    </w:p>
    <w:p w14:paraId="1E1EB545" w14:textId="77777777" w:rsidR="001F201E" w:rsidRDefault="001F201E">
      <w:pPr>
        <w:keepNext/>
        <w:rPr>
          <w:rFonts w:ascii="ＭＳ ゴシック" w:eastAsia="ＭＳ ゴシック" w:hAnsi="ＭＳ ゴシック" w:cs="ＭＳ ゴシック"/>
          <w:b/>
          <w:sz w:val="24"/>
        </w:rPr>
      </w:pPr>
      <w:bookmarkStart w:id="69" w:name="_heading=h.34g0dwd" w:colFirst="0" w:colLast="0"/>
      <w:bookmarkEnd w:id="69"/>
    </w:p>
    <w:p w14:paraId="1B1CD237" w14:textId="77777777" w:rsidR="001F201E" w:rsidRDefault="001F201E">
      <w:pPr>
        <w:keepNext/>
        <w:rPr>
          <w:rFonts w:ascii="ＭＳ ゴシック" w:eastAsia="ＭＳ ゴシック" w:hAnsi="ＭＳ ゴシック" w:cs="ＭＳ ゴシック"/>
          <w:b/>
          <w:sz w:val="24"/>
        </w:rPr>
      </w:pPr>
      <w:bookmarkStart w:id="70" w:name="_heading=h.f0rurfwwyru2" w:colFirst="0" w:colLast="0"/>
      <w:bookmarkEnd w:id="70"/>
    </w:p>
    <w:p w14:paraId="3BB939A9" w14:textId="77777777" w:rsidR="001F201E" w:rsidRDefault="001F201E">
      <w:pPr>
        <w:keepNext/>
        <w:rPr>
          <w:rFonts w:ascii="ＭＳ ゴシック" w:eastAsia="ＭＳ ゴシック" w:hAnsi="ＭＳ ゴシック" w:cs="ＭＳ ゴシック"/>
          <w:b/>
          <w:sz w:val="24"/>
        </w:rPr>
      </w:pPr>
      <w:bookmarkStart w:id="71" w:name="_heading=h.u5c3684uubwe" w:colFirst="0" w:colLast="0"/>
      <w:bookmarkEnd w:id="71"/>
    </w:p>
    <w:p w14:paraId="4BE5CC47" w14:textId="77777777" w:rsidR="001F201E" w:rsidRPr="00D60F63" w:rsidRDefault="0085154C">
      <w:pPr>
        <w:keepNext/>
        <w:rPr>
          <w:rFonts w:ascii="ＭＳ ゴシック" w:eastAsia="ＭＳ ゴシック" w:hAnsi="ＭＳ ゴシック" w:cs="ＭＳ ゴシック"/>
          <w:b/>
          <w:sz w:val="24"/>
        </w:rPr>
      </w:pPr>
      <w:bookmarkStart w:id="72" w:name="_heading=h.upsd67hqgdy4" w:colFirst="0" w:colLast="0"/>
      <w:bookmarkEnd w:id="72"/>
      <w:r w:rsidRPr="00D60F63">
        <w:rPr>
          <w:rFonts w:ascii="ＭＳ ゴシック" w:eastAsia="ＭＳ ゴシック" w:hAnsi="ＭＳ ゴシック" w:cs="ＭＳ ゴシック"/>
          <w:b/>
          <w:sz w:val="24"/>
        </w:rPr>
        <w:t>５-５．臨席依頼文書（宛先：一般・押印省略）</w:t>
      </w:r>
    </w:p>
    <w:p w14:paraId="49DAAF5C" w14:textId="77777777" w:rsidR="001F201E" w:rsidRPr="00D60F63" w:rsidRDefault="001F201E">
      <w:pPr>
        <w:rPr>
          <w:rFonts w:ascii="ＭＳ ゴシック" w:eastAsia="ＭＳ ゴシック" w:hAnsi="ＭＳ ゴシック" w:cs="ＭＳ ゴシック"/>
        </w:rPr>
      </w:pPr>
    </w:p>
    <w:p w14:paraId="65864804" w14:textId="77777777" w:rsidR="001F201E" w:rsidRPr="00D60F63" w:rsidRDefault="0085154C">
      <w:pPr>
        <w:jc w:val="righ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rPr>
        <w:t xml:space="preserve">　　</w:t>
      </w:r>
      <w:r w:rsidRPr="00D60F63">
        <w:rPr>
          <w:rFonts w:ascii="ＭＳ ゴシック" w:eastAsia="ＭＳ ゴシック" w:hAnsi="ＭＳ ゴシック" w:cs="ＭＳ ゴシック"/>
          <w:szCs w:val="21"/>
        </w:rPr>
        <w:t>年　　月　　日</w:t>
      </w:r>
    </w:p>
    <w:p w14:paraId="6B85BB5C" w14:textId="77777777" w:rsidR="001F201E" w:rsidRPr="00D60F63" w:rsidRDefault="001F201E">
      <w:pPr>
        <w:rPr>
          <w:rFonts w:ascii="ＭＳ ゴシック" w:eastAsia="ＭＳ ゴシック" w:hAnsi="ＭＳ ゴシック" w:cs="ＭＳ ゴシック"/>
          <w:szCs w:val="21"/>
        </w:rPr>
      </w:pPr>
    </w:p>
    <w:p w14:paraId="0471A692"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　○○　　様</w:t>
      </w:r>
    </w:p>
    <w:p w14:paraId="170FE31E" w14:textId="77777777" w:rsidR="001F201E" w:rsidRPr="00D60F63" w:rsidRDefault="001F201E">
      <w:pPr>
        <w:rPr>
          <w:rFonts w:ascii="ＭＳ ゴシック" w:eastAsia="ＭＳ ゴシック" w:hAnsi="ＭＳ ゴシック" w:cs="ＭＳ ゴシック"/>
          <w:szCs w:val="21"/>
        </w:rPr>
      </w:pPr>
    </w:p>
    <w:p w14:paraId="5788B297" w14:textId="77777777" w:rsidR="001F201E" w:rsidRPr="00D60F63" w:rsidRDefault="0085154C">
      <w:pPr>
        <w:ind w:left="4819"/>
        <w:jc w:val="righ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w:t>
      </w:r>
    </w:p>
    <w:p w14:paraId="323829A4" w14:textId="77777777" w:rsidR="001F201E" w:rsidRPr="00D60F63" w:rsidRDefault="0085154C">
      <w:pPr>
        <w:tabs>
          <w:tab w:val="left" w:pos="8505"/>
        </w:tabs>
        <w:ind w:left="4819"/>
        <w:jc w:val="righ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　○　○　全　国　大　会　</w:t>
      </w:r>
    </w:p>
    <w:p w14:paraId="2FA249CD" w14:textId="77777777" w:rsidR="001F201E" w:rsidRPr="00D60F63" w:rsidRDefault="0085154C">
      <w:pPr>
        <w:ind w:left="4819"/>
        <w:jc w:val="righ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大会会長　　○○　○○　　　　　　　　　</w:t>
      </w:r>
    </w:p>
    <w:p w14:paraId="7FF61369" w14:textId="77777777" w:rsidR="001F201E" w:rsidRPr="00D60F63" w:rsidRDefault="0085154C">
      <w:pPr>
        <w:tabs>
          <w:tab w:val="left" w:pos="8505"/>
        </w:tabs>
        <w:ind w:left="4819"/>
        <w:jc w:val="righ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○○道府県商工会議所青年部連合会</w:t>
      </w:r>
    </w:p>
    <w:p w14:paraId="1E53B076" w14:textId="77777777" w:rsidR="001F201E" w:rsidRPr="00D60F63" w:rsidRDefault="0085154C">
      <w:pPr>
        <w:ind w:left="4819"/>
        <w:jc w:val="righ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会　　長　　○○　○○　　　　　　　　　</w:t>
      </w:r>
    </w:p>
    <w:p w14:paraId="0BA56886" w14:textId="77777777" w:rsidR="001F201E" w:rsidRPr="00D60F63" w:rsidRDefault="001F201E">
      <w:pPr>
        <w:tabs>
          <w:tab w:val="center" w:pos="4252"/>
          <w:tab w:val="right" w:pos="8504"/>
        </w:tabs>
        <w:rPr>
          <w:rFonts w:ascii="ＭＳ ゴシック" w:eastAsia="ＭＳ ゴシック" w:hAnsi="ＭＳ ゴシック" w:cs="ＭＳ ゴシック"/>
          <w:szCs w:val="21"/>
        </w:rPr>
      </w:pPr>
    </w:p>
    <w:p w14:paraId="63A7A55C" w14:textId="77777777" w:rsidR="001F201E" w:rsidRPr="00D60F63" w:rsidRDefault="0085154C">
      <w:pPr>
        <w:jc w:val="center"/>
        <w:rPr>
          <w:rFonts w:ascii="ＭＳ ゴシック" w:eastAsia="ＭＳ ゴシック" w:hAnsi="ＭＳ ゴシック" w:cs="ＭＳ ゴシック"/>
          <w:szCs w:val="21"/>
          <w:u w:val="single"/>
        </w:rPr>
      </w:pPr>
      <w:r w:rsidRPr="00D60F63">
        <w:rPr>
          <w:rFonts w:ascii="ＭＳ ゴシック" w:eastAsia="ＭＳ ゴシック" w:hAnsi="ＭＳ ゴシック" w:cs="ＭＳ ゴシック"/>
          <w:szCs w:val="21"/>
          <w:u w:val="single"/>
        </w:rPr>
        <w:t>日本商工会議所青年部</w:t>
      </w:r>
    </w:p>
    <w:p w14:paraId="317F9B9B" w14:textId="77777777" w:rsidR="001F201E" w:rsidRPr="00D60F63" w:rsidRDefault="0085154C">
      <w:pPr>
        <w:jc w:val="cente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u w:val="single"/>
        </w:rPr>
        <w:t>第○○回全国大会○○大会（記念式典）へのご臨席方お願いについて</w:t>
      </w:r>
    </w:p>
    <w:p w14:paraId="07815357" w14:textId="77777777" w:rsidR="001F201E" w:rsidRPr="00D60F63" w:rsidRDefault="001F201E">
      <w:pPr>
        <w:rPr>
          <w:rFonts w:ascii="ＭＳ ゴシック" w:eastAsia="ＭＳ ゴシック" w:hAnsi="ＭＳ ゴシック" w:cs="ＭＳ ゴシック"/>
          <w:szCs w:val="21"/>
        </w:rPr>
      </w:pPr>
    </w:p>
    <w:p w14:paraId="0766F5C5"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拝啓　時下ますますご清栄のこととお慶び申しあげます。</w:t>
      </w:r>
    </w:p>
    <w:p w14:paraId="13EF2CC8"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さて、全国主要都市に設置されている商工会議所は、地域の総合経済団体として種々の活動を展開しておりますが、商工会議所青年部は、こうした商工会議所活動の一翼を担い、地域経済社会の振興発展に向けた事業を幅広く行なってきております。このたび、開催する「日本商工会議所青年部第○○回全国大会○○大会」も、こうした活動の一環であります。</w:t>
      </w:r>
    </w:p>
    <w:p w14:paraId="5995C08F"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本大会は、全国の青年経済人の研鑚と相互交流を目的に、毎年、開催しておりますが、本大会をより意義のあるものとするために、貴殿には、ご多忙のところ誠に恐縮ながら、是非とも本大会にご臨席のうえご祝辞賜りますようお願い申しあげます。</w:t>
      </w:r>
    </w:p>
    <w:p w14:paraId="610907DD" w14:textId="77777777" w:rsidR="001F201E" w:rsidRPr="00D60F63" w:rsidRDefault="001F201E">
      <w:pPr>
        <w:rPr>
          <w:rFonts w:ascii="ＭＳ ゴシック" w:eastAsia="ＭＳ ゴシック" w:hAnsi="ＭＳ ゴシック" w:cs="ＭＳ ゴシック"/>
          <w:szCs w:val="21"/>
        </w:rPr>
      </w:pPr>
    </w:p>
    <w:p w14:paraId="327F81ED" w14:textId="77777777" w:rsidR="001F201E" w:rsidRPr="00D60F63" w:rsidRDefault="0085154C">
      <w:pPr>
        <w:jc w:val="righ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敬 具</w:t>
      </w:r>
    </w:p>
    <w:p w14:paraId="60A8365D" w14:textId="77777777" w:rsidR="001F201E" w:rsidRPr="00D60F63" w:rsidRDefault="001F201E">
      <w:pPr>
        <w:rPr>
          <w:rFonts w:ascii="ＭＳ ゴシック" w:eastAsia="ＭＳ ゴシック" w:hAnsi="ＭＳ ゴシック" w:cs="ＭＳ ゴシック"/>
          <w:szCs w:val="21"/>
        </w:rPr>
      </w:pPr>
    </w:p>
    <w:p w14:paraId="303A82C0" w14:textId="77777777" w:rsidR="001F201E" w:rsidRPr="00D60F63" w:rsidRDefault="0085154C">
      <w:pPr>
        <w:jc w:val="cente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記</w:t>
      </w:r>
    </w:p>
    <w:p w14:paraId="4FB6C7FB" w14:textId="77777777" w:rsidR="001F201E" w:rsidRPr="00D60F63" w:rsidRDefault="001F201E">
      <w:pPr>
        <w:rPr>
          <w:rFonts w:ascii="ＭＳ ゴシック" w:eastAsia="ＭＳ ゴシック" w:hAnsi="ＭＳ ゴシック" w:cs="ＭＳ ゴシック"/>
          <w:szCs w:val="21"/>
        </w:rPr>
      </w:pPr>
    </w:p>
    <w:p w14:paraId="3222C5EC" w14:textId="018ABE11" w:rsidR="001F201E" w:rsidRPr="00D60F63" w:rsidRDefault="00216957">
      <w:pPr>
        <w:ind w:firstLine="21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hint="eastAsia"/>
          <w:szCs w:val="21"/>
        </w:rPr>
        <w:t>１．</w:t>
      </w:r>
      <w:r w:rsidR="0085154C" w:rsidRPr="00D60F63">
        <w:rPr>
          <w:rFonts w:ascii="ＭＳ ゴシック" w:eastAsia="ＭＳ ゴシック" w:hAnsi="ＭＳ ゴシック" w:cs="ＭＳ ゴシック"/>
          <w:szCs w:val="21"/>
        </w:rPr>
        <w:t>日　　　時　　　　　年　　月　　日（土）○○：○○～○○：○○</w:t>
      </w:r>
    </w:p>
    <w:p w14:paraId="7B0FAB20" w14:textId="1472F65F" w:rsidR="001F201E" w:rsidRPr="00D60F63" w:rsidRDefault="00216957">
      <w:pPr>
        <w:ind w:firstLine="21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hint="eastAsia"/>
          <w:szCs w:val="21"/>
        </w:rPr>
        <w:t>２．</w:t>
      </w:r>
      <w:r w:rsidR="0085154C" w:rsidRPr="00D60F63">
        <w:rPr>
          <w:rFonts w:ascii="ＭＳ ゴシック" w:eastAsia="ＭＳ ゴシック" w:hAnsi="ＭＳ ゴシック" w:cs="ＭＳ ゴシック"/>
          <w:szCs w:val="21"/>
        </w:rPr>
        <w:t xml:space="preserve">場　　　所　　　</w:t>
      </w:r>
      <w:r w:rsidR="00623257" w:rsidRPr="00D60F63">
        <w:rPr>
          <w:rFonts w:ascii="ＭＳ ゴシック" w:eastAsia="ＭＳ ゴシック" w:hAnsi="ＭＳ ゴシック" w:cs="ＭＳ ゴシック" w:hint="eastAsia"/>
          <w:szCs w:val="21"/>
        </w:rPr>
        <w:t xml:space="preserve"> </w:t>
      </w:r>
      <w:r w:rsidR="00623257" w:rsidRPr="00D60F63">
        <w:rPr>
          <w:rFonts w:ascii="ＭＳ ゴシック" w:eastAsia="ＭＳ ゴシック" w:hAnsi="ＭＳ ゴシック" w:cs="ＭＳ ゴシック"/>
          <w:szCs w:val="21"/>
        </w:rPr>
        <w:t xml:space="preserve">   </w:t>
      </w:r>
      <w:r w:rsidR="0085154C" w:rsidRPr="00D60F63">
        <w:rPr>
          <w:rFonts w:ascii="ＭＳ ゴシック" w:eastAsia="ＭＳ ゴシック" w:hAnsi="ＭＳ ゴシック" w:cs="ＭＳ ゴシック"/>
          <w:szCs w:val="21"/>
        </w:rPr>
        <w:t>場所名</w:t>
      </w:r>
    </w:p>
    <w:p w14:paraId="2324D3E7" w14:textId="624C3B58"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w:t>
      </w:r>
      <w:r w:rsidR="00216957" w:rsidRPr="00D60F63">
        <w:rPr>
          <w:rFonts w:ascii="ＭＳ ゴシック" w:eastAsia="ＭＳ ゴシック" w:hAnsi="ＭＳ ゴシック" w:cs="ＭＳ ゴシック"/>
          <w:szCs w:val="21"/>
        </w:rPr>
        <w:t xml:space="preserve">  </w:t>
      </w:r>
      <w:r w:rsidR="00623257" w:rsidRPr="00D60F63">
        <w:rPr>
          <w:rFonts w:ascii="ＭＳ ゴシック" w:eastAsia="ＭＳ ゴシック" w:hAnsi="ＭＳ ゴシック" w:cs="ＭＳ ゴシック"/>
          <w:szCs w:val="21"/>
        </w:rPr>
        <w:t xml:space="preserve">  </w:t>
      </w:r>
      <w:r w:rsidRPr="00D60F63">
        <w:rPr>
          <w:rFonts w:ascii="ＭＳ ゴシック" w:eastAsia="ＭＳ ゴシック" w:hAnsi="ＭＳ ゴシック" w:cs="ＭＳ ゴシック"/>
          <w:szCs w:val="21"/>
        </w:rPr>
        <w:t xml:space="preserve"> 住  所　　　　　　　　　　　　　（Tel    -   -     ）</w:t>
      </w:r>
    </w:p>
    <w:p w14:paraId="56E20056" w14:textId="04A8973D" w:rsidR="001F201E" w:rsidRPr="00D60F63" w:rsidRDefault="00216957">
      <w:pPr>
        <w:tabs>
          <w:tab w:val="left" w:pos="7095"/>
        </w:tabs>
        <w:ind w:firstLine="21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hint="eastAsia"/>
          <w:szCs w:val="21"/>
        </w:rPr>
        <w:t>３．</w:t>
      </w:r>
      <w:r w:rsidR="0085154C" w:rsidRPr="00D60F63">
        <w:rPr>
          <w:rFonts w:ascii="ＭＳ ゴシック" w:eastAsia="ＭＳ ゴシック" w:hAnsi="ＭＳ ゴシック" w:cs="ＭＳ ゴシック"/>
          <w:szCs w:val="21"/>
        </w:rPr>
        <w:t>○○商工会議所　　　氏　　名</w:t>
      </w:r>
      <w:r w:rsidR="00623257" w:rsidRPr="00D60F63">
        <w:rPr>
          <w:rFonts w:ascii="ＭＳ ゴシック" w:eastAsia="ＭＳ ゴシック" w:hAnsi="ＭＳ ゴシック" w:cs="ＭＳ ゴシック" w:hint="eastAsia"/>
          <w:szCs w:val="21"/>
        </w:rPr>
        <w:t xml:space="preserve"> </w:t>
      </w:r>
      <w:r w:rsidR="00623257" w:rsidRPr="00D60F63">
        <w:rPr>
          <w:rFonts w:ascii="ＭＳ ゴシック" w:eastAsia="ＭＳ ゴシック" w:hAnsi="ＭＳ ゴシック" w:cs="ＭＳ ゴシック"/>
          <w:szCs w:val="21"/>
        </w:rPr>
        <w:t xml:space="preserve">                       </w:t>
      </w:r>
      <w:r w:rsidR="0085154C" w:rsidRPr="00D60F63">
        <w:rPr>
          <w:rFonts w:ascii="ＭＳ ゴシック" w:eastAsia="ＭＳ ゴシック" w:hAnsi="ＭＳ ゴシック" w:cs="ＭＳ ゴシック"/>
          <w:szCs w:val="21"/>
        </w:rPr>
        <w:t>（Tel    -   -　   ）</w:t>
      </w:r>
      <w:r w:rsidR="0085154C" w:rsidRPr="00D60F63">
        <w:rPr>
          <w:rFonts w:ascii="ＭＳ ゴシック" w:eastAsia="ＭＳ ゴシック" w:hAnsi="ＭＳ ゴシック" w:cs="ＭＳ ゴシック"/>
          <w:szCs w:val="21"/>
        </w:rPr>
        <w:tab/>
      </w:r>
    </w:p>
    <w:p w14:paraId="3733BEA8" w14:textId="5CDD6724" w:rsidR="001F201E" w:rsidRPr="00D60F63" w:rsidRDefault="00216957">
      <w:pPr>
        <w:tabs>
          <w:tab w:val="left" w:pos="7095"/>
        </w:tabs>
        <w:ind w:firstLine="21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hint="eastAsia"/>
          <w:szCs w:val="21"/>
        </w:rPr>
        <w:t>４．</w:t>
      </w:r>
      <w:r w:rsidR="0085154C" w:rsidRPr="00D60F63">
        <w:rPr>
          <w:rFonts w:ascii="ＭＳ ゴシック" w:eastAsia="ＭＳ ゴシック" w:hAnsi="ＭＳ ゴシック" w:cs="ＭＳ ゴシック"/>
          <w:szCs w:val="21"/>
        </w:rPr>
        <w:t>お手数でも同封の出欠通知を  月　　日（　）までにご返送下さいますようお願い致します</w:t>
      </w:r>
    </w:p>
    <w:p w14:paraId="5725FD95" w14:textId="77777777" w:rsidR="001F201E" w:rsidRPr="00D60F63" w:rsidRDefault="001F201E">
      <w:pPr>
        <w:widowControl/>
        <w:jc w:val="left"/>
        <w:rPr>
          <w:rFonts w:ascii="ＭＳ ゴシック" w:eastAsia="ＭＳ ゴシック" w:hAnsi="ＭＳ ゴシック" w:cs="ＭＳ ゴシック"/>
          <w:szCs w:val="21"/>
        </w:rPr>
      </w:pPr>
    </w:p>
    <w:p w14:paraId="677E3310" w14:textId="77777777" w:rsidR="001F201E" w:rsidRPr="00D60F63" w:rsidRDefault="001F201E">
      <w:pPr>
        <w:widowControl/>
        <w:jc w:val="left"/>
        <w:rPr>
          <w:rFonts w:ascii="ＭＳ ゴシック" w:eastAsia="ＭＳ ゴシック" w:hAnsi="ＭＳ ゴシック" w:cs="ＭＳ ゴシック"/>
        </w:rPr>
        <w:sectPr w:rsidR="001F201E" w:rsidRPr="00D60F63">
          <w:headerReference w:type="default" r:id="rId32"/>
          <w:pgSz w:w="11906" w:h="16838"/>
          <w:pgMar w:top="1418" w:right="1134" w:bottom="1418" w:left="1134" w:header="567" w:footer="0" w:gutter="0"/>
          <w:cols w:space="720"/>
        </w:sectPr>
      </w:pPr>
    </w:p>
    <w:p w14:paraId="6F79E944" w14:textId="77777777" w:rsidR="001F201E" w:rsidRPr="00D60F63" w:rsidRDefault="0085154C">
      <w:pPr>
        <w:keepNext/>
        <w:rPr>
          <w:rFonts w:ascii="ＭＳ ゴシック" w:eastAsia="ＭＳ ゴシック" w:hAnsi="ＭＳ ゴシック" w:cs="ＭＳ ゴシック"/>
          <w:b/>
          <w:sz w:val="24"/>
        </w:rPr>
      </w:pPr>
      <w:r w:rsidRPr="00D60F63">
        <w:rPr>
          <w:rFonts w:ascii="ＭＳ ゴシック" w:eastAsia="ＭＳ ゴシック" w:hAnsi="ＭＳ ゴシック" w:cs="ＭＳ ゴシック"/>
          <w:b/>
          <w:sz w:val="24"/>
        </w:rPr>
        <w:t>５-６．来賓案内文書</w:t>
      </w:r>
    </w:p>
    <w:p w14:paraId="32F6CA98" w14:textId="77777777" w:rsidR="001F201E" w:rsidRPr="00D60F63" w:rsidRDefault="001F201E">
      <w:pPr>
        <w:rPr>
          <w:rFonts w:ascii="ＭＳ ゴシック" w:eastAsia="ＭＳ ゴシック" w:hAnsi="ＭＳ ゴシック" w:cs="ＭＳ ゴシック"/>
        </w:rPr>
      </w:pPr>
    </w:p>
    <w:p w14:paraId="40C6EA7B" w14:textId="77777777" w:rsidR="001F201E" w:rsidRPr="00D60F63" w:rsidRDefault="0085154C">
      <w:pPr>
        <w:jc w:val="righ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年　　月　　日</w:t>
      </w:r>
    </w:p>
    <w:p w14:paraId="2A1E528B"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ご　来　賓　各　位</w:t>
      </w:r>
    </w:p>
    <w:p w14:paraId="68515A83" w14:textId="77777777" w:rsidR="001F201E" w:rsidRPr="00D60F63" w:rsidRDefault="0085154C">
      <w:pPr>
        <w:jc w:val="righ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　○　○　全　国　大　会　</w:t>
      </w:r>
    </w:p>
    <w:p w14:paraId="140A4064" w14:textId="77777777" w:rsidR="001F201E" w:rsidRPr="00D60F63" w:rsidRDefault="0085154C">
      <w:pPr>
        <w:jc w:val="righ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大会会長　　○○　○○　</w:t>
      </w:r>
    </w:p>
    <w:p w14:paraId="6854E5E9" w14:textId="77777777" w:rsidR="001F201E" w:rsidRPr="00D60F63" w:rsidRDefault="0085154C">
      <w:pPr>
        <w:jc w:val="righ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○○都道府県商工会議所青年部連合会</w:t>
      </w:r>
    </w:p>
    <w:p w14:paraId="1C051495" w14:textId="77777777" w:rsidR="001F201E" w:rsidRPr="00D60F63" w:rsidRDefault="0085154C">
      <w:pPr>
        <w:jc w:val="right"/>
        <w:rPr>
          <w:rFonts w:ascii="ＭＳ ゴシック" w:eastAsia="ＭＳ ゴシック" w:hAnsi="ＭＳ ゴシック" w:cs="ＭＳ ゴシック"/>
        </w:rPr>
      </w:pPr>
      <w:r w:rsidRPr="00D60F63">
        <w:rPr>
          <w:rFonts w:ascii="ＭＳ ゴシック" w:eastAsia="ＭＳ ゴシック" w:hAnsi="ＭＳ ゴシック" w:cs="ＭＳ ゴシック"/>
        </w:rPr>
        <w:t>会　長　○○　○○</w:t>
      </w:r>
    </w:p>
    <w:p w14:paraId="09F3520D" w14:textId="77777777" w:rsidR="001F201E" w:rsidRPr="00D60F63" w:rsidRDefault="001F201E">
      <w:pPr>
        <w:rPr>
          <w:rFonts w:ascii="ＭＳ ゴシック" w:eastAsia="ＭＳ ゴシック" w:hAnsi="ＭＳ ゴシック" w:cs="ＭＳ ゴシック"/>
        </w:rPr>
      </w:pPr>
    </w:p>
    <w:p w14:paraId="569F7FDB" w14:textId="77777777" w:rsidR="001F201E" w:rsidRPr="00D60F63" w:rsidRDefault="001F201E">
      <w:pPr>
        <w:rPr>
          <w:rFonts w:ascii="ＭＳ ゴシック" w:eastAsia="ＭＳ ゴシック" w:hAnsi="ＭＳ ゴシック" w:cs="ＭＳ ゴシック"/>
        </w:rPr>
      </w:pPr>
    </w:p>
    <w:p w14:paraId="3FF8EB2C" w14:textId="77777777" w:rsidR="001F201E" w:rsidRPr="00D60F63" w:rsidRDefault="0085154C">
      <w:pPr>
        <w:jc w:val="center"/>
        <w:rPr>
          <w:rFonts w:ascii="ＭＳ ゴシック" w:eastAsia="ＭＳ ゴシック" w:hAnsi="ＭＳ ゴシック" w:cs="ＭＳ ゴシック"/>
          <w:sz w:val="24"/>
          <w:u w:val="single"/>
        </w:rPr>
      </w:pPr>
      <w:r w:rsidRPr="00D60F63">
        <w:rPr>
          <w:rFonts w:ascii="ＭＳ ゴシック" w:eastAsia="ＭＳ ゴシック" w:hAnsi="ＭＳ ゴシック" w:cs="ＭＳ ゴシック"/>
          <w:sz w:val="24"/>
          <w:u w:val="single"/>
        </w:rPr>
        <w:t>日本商工会議所青年部</w:t>
      </w:r>
    </w:p>
    <w:p w14:paraId="4B62BF11" w14:textId="77777777" w:rsidR="001F201E" w:rsidRPr="00D60F63" w:rsidRDefault="0085154C">
      <w:pPr>
        <w:jc w:val="center"/>
        <w:rPr>
          <w:rFonts w:ascii="ＭＳ ゴシック" w:eastAsia="ＭＳ ゴシック" w:hAnsi="ＭＳ ゴシック" w:cs="ＭＳ ゴシック"/>
          <w:u w:val="single"/>
        </w:rPr>
      </w:pPr>
      <w:r w:rsidRPr="00D60F63">
        <w:rPr>
          <w:rFonts w:ascii="ＭＳ ゴシック" w:eastAsia="ＭＳ ゴシック" w:hAnsi="ＭＳ ゴシック" w:cs="ＭＳ ゴシック"/>
          <w:sz w:val="24"/>
          <w:u w:val="single"/>
        </w:rPr>
        <w:t>第　　回全国大会　　大会について（ご連絡）</w:t>
      </w:r>
    </w:p>
    <w:p w14:paraId="2648BEFA" w14:textId="77777777" w:rsidR="001F201E" w:rsidRPr="00D60F63" w:rsidRDefault="001F201E">
      <w:pPr>
        <w:rPr>
          <w:rFonts w:ascii="ＭＳ ゴシック" w:eastAsia="ＭＳ ゴシック" w:hAnsi="ＭＳ ゴシック" w:cs="ＭＳ ゴシック"/>
          <w:u w:val="single"/>
        </w:rPr>
      </w:pPr>
    </w:p>
    <w:p w14:paraId="4FD34174"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拝啓、時下ますますご清栄のこととお喜び申しあげます。</w:t>
      </w:r>
    </w:p>
    <w:p w14:paraId="7682E7AA"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日頃より当連合会事業運営、並びにこの度の全国大会に際しましては、多大なるご支援ご協力を賜り誠にありがとうございます。</w:t>
      </w:r>
    </w:p>
    <w:p w14:paraId="16FE4D83"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さて、全国大会も目前にせまり、準備も最終段階に入ってきております。下記のとおり全国大会当日のスケジュールをご連絡いたしますので、宜しくお願い致します。</w:t>
      </w:r>
    </w:p>
    <w:p w14:paraId="34F04BAB" w14:textId="77777777" w:rsidR="001F201E" w:rsidRPr="00D60F63" w:rsidRDefault="0085154C">
      <w:pPr>
        <w:jc w:val="right"/>
        <w:rPr>
          <w:rFonts w:ascii="ＭＳ ゴシック" w:eastAsia="ＭＳ ゴシック" w:hAnsi="ＭＳ ゴシック" w:cs="ＭＳ ゴシック"/>
        </w:rPr>
      </w:pPr>
      <w:r w:rsidRPr="00D60F63">
        <w:rPr>
          <w:rFonts w:ascii="ＭＳ ゴシック" w:eastAsia="ＭＳ ゴシック" w:hAnsi="ＭＳ ゴシック" w:cs="ＭＳ ゴシック"/>
        </w:rPr>
        <w:t>敬　具</w:t>
      </w:r>
    </w:p>
    <w:p w14:paraId="0193B7FD" w14:textId="77777777" w:rsidR="001F201E" w:rsidRPr="00D60F63" w:rsidRDefault="001F201E">
      <w:pPr>
        <w:rPr>
          <w:rFonts w:ascii="ＭＳ ゴシック" w:eastAsia="ＭＳ ゴシック" w:hAnsi="ＭＳ ゴシック" w:cs="ＭＳ ゴシック"/>
          <w:sz w:val="24"/>
        </w:rPr>
      </w:pPr>
    </w:p>
    <w:p w14:paraId="1B0628B9" w14:textId="77777777" w:rsidR="001F201E" w:rsidRPr="00D60F63" w:rsidRDefault="0085154C">
      <w:pPr>
        <w:jc w:val="center"/>
        <w:rPr>
          <w:rFonts w:ascii="ＭＳ ゴシック" w:eastAsia="ＭＳ ゴシック" w:hAnsi="ＭＳ ゴシック" w:cs="ＭＳ ゴシック"/>
        </w:rPr>
      </w:pPr>
      <w:r w:rsidRPr="00D60F63">
        <w:rPr>
          <w:rFonts w:ascii="ＭＳ ゴシック" w:eastAsia="ＭＳ ゴシック" w:hAnsi="ＭＳ ゴシック" w:cs="ＭＳ ゴシック"/>
        </w:rPr>
        <w:t>記</w:t>
      </w:r>
    </w:p>
    <w:p w14:paraId="56550372" w14:textId="77777777" w:rsidR="001F201E" w:rsidRPr="00D60F63" w:rsidRDefault="001F201E">
      <w:pPr>
        <w:rPr>
          <w:rFonts w:ascii="ＭＳ ゴシック" w:eastAsia="ＭＳ ゴシック" w:hAnsi="ＭＳ ゴシック" w:cs="ＭＳ ゴシック"/>
        </w:rPr>
      </w:pPr>
    </w:p>
    <w:p w14:paraId="16720146"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１．大懇親会</w:t>
      </w:r>
    </w:p>
    <w:p w14:paraId="2EA795ED"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日　時　　　　　年　　月　　日　　　：　　～　　：　　</w:t>
      </w:r>
    </w:p>
    <w:p w14:paraId="6E2F611D"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会　場　　　場所名</w:t>
      </w:r>
    </w:p>
    <w:p w14:paraId="2AAD8255" w14:textId="77777777" w:rsidR="001F201E" w:rsidRPr="00D60F63" w:rsidRDefault="001F201E">
      <w:pPr>
        <w:rPr>
          <w:rFonts w:ascii="ＭＳ ゴシック" w:eastAsia="ＭＳ ゴシック" w:hAnsi="ＭＳ ゴシック" w:cs="ＭＳ ゴシック"/>
        </w:rPr>
      </w:pPr>
    </w:p>
    <w:p w14:paraId="5D6DC6D3"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２．記念式典</w:t>
      </w:r>
    </w:p>
    <w:p w14:paraId="57718596" w14:textId="22C532E3" w:rsidR="001F201E" w:rsidRPr="00D60F63" w:rsidRDefault="0085154C">
      <w:pPr>
        <w:rPr>
          <w:rFonts w:ascii="ＭＳ ゴシック" w:eastAsia="ＭＳ ゴシック" w:hAnsi="ＭＳ ゴシック" w:cs="ＭＳ ゴシック"/>
        </w:rPr>
      </w:pPr>
      <w:bookmarkStart w:id="73" w:name="_heading=h.1jlao46" w:colFirst="0" w:colLast="0"/>
      <w:bookmarkEnd w:id="73"/>
      <w:r w:rsidRPr="00D60F63">
        <w:rPr>
          <w:rFonts w:ascii="ＭＳ ゴシック" w:eastAsia="ＭＳ ゴシック" w:hAnsi="ＭＳ ゴシック" w:cs="ＭＳ ゴシック"/>
          <w:sz w:val="24"/>
        </w:rPr>
        <w:t xml:space="preserve">　　</w:t>
      </w:r>
      <w:r w:rsidRPr="00D60F63">
        <w:rPr>
          <w:rFonts w:ascii="ＭＳ ゴシック" w:eastAsia="ＭＳ ゴシック" w:hAnsi="ＭＳ ゴシック" w:cs="ＭＳ ゴシック"/>
        </w:rPr>
        <w:t xml:space="preserve">日　時　　　　年　　月　　日　　　：　　～　　：　　</w:t>
      </w:r>
    </w:p>
    <w:p w14:paraId="391EABC7" w14:textId="7EA8F767" w:rsidR="001F201E" w:rsidRPr="00D60F63" w:rsidRDefault="0085154C" w:rsidP="00623257">
      <w:pPr>
        <w:ind w:firstLineChars="250" w:firstLine="525"/>
        <w:rPr>
          <w:rFonts w:ascii="ＭＳ ゴシック" w:eastAsia="ＭＳ ゴシック" w:hAnsi="ＭＳ ゴシック" w:cs="ＭＳ ゴシック"/>
        </w:rPr>
      </w:pPr>
      <w:r w:rsidRPr="00D60F63">
        <w:rPr>
          <w:rFonts w:ascii="ＭＳ ゴシック" w:eastAsia="ＭＳ ゴシック" w:hAnsi="ＭＳ ゴシック" w:cs="ＭＳ ゴシック"/>
        </w:rPr>
        <w:t>会　場　　　場所名</w:t>
      </w:r>
    </w:p>
    <w:p w14:paraId="68B0B46D" w14:textId="77777777" w:rsidR="001F201E" w:rsidRPr="00D60F63" w:rsidRDefault="001F201E">
      <w:pPr>
        <w:rPr>
          <w:rFonts w:ascii="ＭＳ ゴシック" w:eastAsia="ＭＳ ゴシック" w:hAnsi="ＭＳ ゴシック" w:cs="ＭＳ ゴシック"/>
        </w:rPr>
      </w:pPr>
    </w:p>
    <w:p w14:paraId="5E06B035" w14:textId="77777777" w:rsidR="001F201E" w:rsidRPr="00D60F63" w:rsidRDefault="0085154C">
      <w:pPr>
        <w:numPr>
          <w:ilvl w:val="0"/>
          <w:numId w:val="9"/>
        </w:numPr>
        <w:rPr>
          <w:rFonts w:ascii="ＭＳ ゴシック" w:eastAsia="ＭＳ ゴシック" w:hAnsi="ＭＳ ゴシック" w:cs="ＭＳ ゴシック"/>
        </w:rPr>
      </w:pPr>
      <w:r w:rsidRPr="00D60F63">
        <w:rPr>
          <w:rFonts w:ascii="ＭＳ ゴシック" w:eastAsia="ＭＳ ゴシック" w:hAnsi="ＭＳ ゴシック" w:cs="ＭＳ ゴシック"/>
        </w:rPr>
        <w:t>ご来場は、開演の１５分前までに入口正面来賓受付までお越しください。当方でお席までご案内させていただきます。</w:t>
      </w:r>
    </w:p>
    <w:p w14:paraId="41A2CFB3" w14:textId="77777777" w:rsidR="001F201E" w:rsidRPr="00D60F63" w:rsidRDefault="0085154C">
      <w:pPr>
        <w:numPr>
          <w:ilvl w:val="0"/>
          <w:numId w:val="9"/>
        </w:numPr>
        <w:rPr>
          <w:rFonts w:ascii="ＭＳ ゴシック" w:eastAsia="ＭＳ ゴシック" w:hAnsi="ＭＳ ゴシック" w:cs="ＭＳ ゴシック"/>
        </w:rPr>
        <w:sectPr w:rsidR="001F201E" w:rsidRPr="00D60F63">
          <w:headerReference w:type="default" r:id="rId33"/>
          <w:pgSz w:w="11906" w:h="16838"/>
          <w:pgMar w:top="1418" w:right="1134" w:bottom="1418" w:left="1134" w:header="567" w:footer="0" w:gutter="0"/>
          <w:cols w:space="720"/>
        </w:sectPr>
      </w:pPr>
      <w:bookmarkStart w:id="74" w:name="_heading=h.43ky6rz" w:colFirst="0" w:colLast="0"/>
      <w:bookmarkEnd w:id="74"/>
      <w:r w:rsidRPr="00D60F63">
        <w:rPr>
          <w:rFonts w:ascii="ＭＳ ゴシック" w:eastAsia="ＭＳ ゴシック" w:hAnsi="ＭＳ ゴシック" w:cs="ＭＳ ゴシック"/>
        </w:rPr>
        <w:t>お車でご来場の場合は、別添駐車許可証をフロントガラスなど警備員に見やすいところへ掲示してください。</w:t>
      </w:r>
    </w:p>
    <w:p w14:paraId="1E06D5D4" w14:textId="77777777" w:rsidR="001F201E" w:rsidRPr="00D60F63" w:rsidRDefault="0085154C">
      <w:pPr>
        <w:keepNext/>
        <w:rPr>
          <w:rFonts w:ascii="ＭＳ ゴシック" w:eastAsia="ＭＳ ゴシック" w:hAnsi="ＭＳ ゴシック" w:cs="ＭＳ ゴシック"/>
          <w:b/>
          <w:sz w:val="24"/>
        </w:rPr>
        <w:sectPr w:rsidR="001F201E" w:rsidRPr="00D60F63">
          <w:headerReference w:type="default" r:id="rId34"/>
          <w:pgSz w:w="11906" w:h="16838"/>
          <w:pgMar w:top="1418" w:right="1134" w:bottom="1418" w:left="1134" w:header="567" w:footer="0" w:gutter="0"/>
          <w:cols w:space="720"/>
        </w:sectPr>
      </w:pPr>
      <w:r w:rsidRPr="00D60F63">
        <w:rPr>
          <w:rFonts w:ascii="ＭＳ ゴシック" w:eastAsia="ＭＳ ゴシック" w:hAnsi="ＭＳ ゴシック" w:cs="ＭＳ ゴシック"/>
          <w:b/>
          <w:sz w:val="24"/>
        </w:rPr>
        <w:t>５-７．大会記念誌挨拶文依頼文書</w:t>
      </w:r>
    </w:p>
    <w:p w14:paraId="0745EAA7" w14:textId="77777777" w:rsidR="001F201E" w:rsidRPr="00D60F63" w:rsidRDefault="0085154C">
      <w:pPr>
        <w:jc w:val="right"/>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年　　月　　日</w:t>
      </w:r>
    </w:p>
    <w:p w14:paraId="2047CAD5" w14:textId="77777777" w:rsidR="001F201E" w:rsidRPr="00D60F63" w:rsidRDefault="001F201E">
      <w:pPr>
        <w:rPr>
          <w:rFonts w:ascii="ＭＳ ゴシック" w:eastAsia="ＭＳ ゴシック" w:hAnsi="ＭＳ ゴシック" w:cs="ＭＳ ゴシック"/>
        </w:rPr>
      </w:pPr>
    </w:p>
    <w:p w14:paraId="7D3D0FC3" w14:textId="77777777" w:rsidR="001F201E" w:rsidRPr="00D60F63" w:rsidRDefault="001F201E">
      <w:pPr>
        <w:rPr>
          <w:rFonts w:ascii="ＭＳ ゴシック" w:eastAsia="ＭＳ ゴシック" w:hAnsi="ＭＳ ゴシック" w:cs="ＭＳ ゴシック"/>
        </w:rPr>
      </w:pPr>
    </w:p>
    <w:p w14:paraId="2A92A97F"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日本商工会議所</w:t>
      </w:r>
    </w:p>
    <w:p w14:paraId="577D3824"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会頭　○○　○○　様</w:t>
      </w:r>
    </w:p>
    <w:p w14:paraId="79DF9018" w14:textId="77777777" w:rsidR="001F201E" w:rsidRPr="00D60F63" w:rsidRDefault="0085154C">
      <w:pPr>
        <w:jc w:val="righ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　○　○　全　国　大　会　</w:t>
      </w:r>
    </w:p>
    <w:p w14:paraId="10A7F2D1" w14:textId="77777777" w:rsidR="001F201E" w:rsidRPr="00D60F63" w:rsidRDefault="0085154C">
      <w:pPr>
        <w:jc w:val="righ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大会会長　　○○　○○　</w:t>
      </w:r>
    </w:p>
    <w:p w14:paraId="161AE66A" w14:textId="77777777" w:rsidR="001F201E" w:rsidRPr="00D60F63" w:rsidRDefault="0085154C">
      <w:pPr>
        <w:jc w:val="righ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○○都道府県商工会議所青年部連合会</w:t>
      </w:r>
    </w:p>
    <w:p w14:paraId="2106239C" w14:textId="77777777" w:rsidR="001F201E" w:rsidRPr="00D60F63" w:rsidRDefault="0085154C">
      <w:pPr>
        <w:jc w:val="righ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会　長　　○○　○○　</w:t>
      </w:r>
    </w:p>
    <w:p w14:paraId="0390ECDF" w14:textId="77777777" w:rsidR="001F201E" w:rsidRPr="00D60F63" w:rsidRDefault="001F201E">
      <w:pPr>
        <w:jc w:val="center"/>
        <w:rPr>
          <w:rFonts w:ascii="ＭＳ ゴシック" w:eastAsia="ＭＳ ゴシック" w:hAnsi="ＭＳ ゴシック" w:cs="ＭＳ ゴシック"/>
          <w:szCs w:val="21"/>
        </w:rPr>
      </w:pPr>
    </w:p>
    <w:p w14:paraId="69DBC847" w14:textId="77777777" w:rsidR="001F201E" w:rsidRPr="00D60F63" w:rsidRDefault="0085154C">
      <w:pPr>
        <w:jc w:val="cente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日本商工会議所青年部第○○回全国大会○○大会</w:t>
      </w:r>
    </w:p>
    <w:p w14:paraId="2F9F3E82" w14:textId="77777777" w:rsidR="001F201E" w:rsidRPr="00D60F63" w:rsidRDefault="0085154C">
      <w:pPr>
        <w:jc w:val="cente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大会記念誌に掲載する挨拶文について（ご依頼）</w:t>
      </w:r>
    </w:p>
    <w:p w14:paraId="0B2DDE97" w14:textId="77777777" w:rsidR="001F201E" w:rsidRPr="00D60F63" w:rsidRDefault="001F201E">
      <w:pPr>
        <w:rPr>
          <w:rFonts w:ascii="ＭＳ ゴシック" w:eastAsia="ＭＳ ゴシック" w:hAnsi="ＭＳ ゴシック" w:cs="ＭＳ ゴシック"/>
          <w:szCs w:val="21"/>
        </w:rPr>
      </w:pPr>
    </w:p>
    <w:p w14:paraId="79C106C4" w14:textId="77777777" w:rsidR="001F201E" w:rsidRPr="00D60F63" w:rsidRDefault="001F201E">
      <w:pPr>
        <w:rPr>
          <w:rFonts w:ascii="ＭＳ ゴシック" w:eastAsia="ＭＳ ゴシック" w:hAnsi="ＭＳ ゴシック" w:cs="ＭＳ ゴシック"/>
          <w:szCs w:val="21"/>
        </w:rPr>
      </w:pPr>
    </w:p>
    <w:p w14:paraId="7D2D8B14"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拝啓　　時下益々ご清栄のこととお慶び申しあげます。</w:t>
      </w:r>
    </w:p>
    <w:p w14:paraId="573D8476"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日頃商工会議所青年部事業運営に際しましては、毎々格段のご高配を賜り深謝申しあげます。</w:t>
      </w:r>
    </w:p>
    <w:p w14:paraId="6E0F88FE"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さて、本年　　月　　日（　）～　　日（　）に開催する「日本商工会議所青年部第○○回全国大会　　大会」の開催に向け、現在　　道府県内の各地商工会議所青年部が一丸となって準備を進めているところであります。</w:t>
      </w:r>
    </w:p>
    <w:p w14:paraId="65076837"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つきましては、本大会記念誌に貴殿よりのご挨拶文を掲載致したく、ご多忙のところ誠に恐縮ではございますが、何卒宜しくお願い申しあげます。</w:t>
      </w:r>
    </w:p>
    <w:p w14:paraId="6835EE34" w14:textId="77777777" w:rsidR="001F201E" w:rsidRPr="00D60F63" w:rsidRDefault="001F201E">
      <w:pPr>
        <w:jc w:val="right"/>
        <w:rPr>
          <w:rFonts w:ascii="ＭＳ ゴシック" w:eastAsia="ＭＳ ゴシック" w:hAnsi="ＭＳ ゴシック" w:cs="ＭＳ ゴシック"/>
          <w:szCs w:val="21"/>
        </w:rPr>
      </w:pPr>
    </w:p>
    <w:p w14:paraId="78003421" w14:textId="77777777" w:rsidR="001F201E" w:rsidRPr="00D60F63" w:rsidRDefault="0085154C">
      <w:pPr>
        <w:jc w:val="righ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敬具</w:t>
      </w:r>
    </w:p>
    <w:p w14:paraId="3ADCBDC4" w14:textId="77777777" w:rsidR="001F201E" w:rsidRPr="00D60F63" w:rsidRDefault="001F201E">
      <w:pPr>
        <w:rPr>
          <w:rFonts w:ascii="ＭＳ ゴシック" w:eastAsia="ＭＳ ゴシック" w:hAnsi="ＭＳ ゴシック" w:cs="ＭＳ ゴシック"/>
          <w:szCs w:val="21"/>
        </w:rPr>
      </w:pPr>
    </w:p>
    <w:p w14:paraId="4168D1B5" w14:textId="77777777" w:rsidR="001F201E" w:rsidRPr="00D60F63" w:rsidRDefault="001F201E">
      <w:pPr>
        <w:rPr>
          <w:rFonts w:ascii="ＭＳ ゴシック" w:eastAsia="ＭＳ ゴシック" w:hAnsi="ＭＳ ゴシック" w:cs="ＭＳ ゴシック"/>
          <w:szCs w:val="21"/>
        </w:rPr>
      </w:pPr>
    </w:p>
    <w:p w14:paraId="6D41EDDC"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●依頼事項　　　　　原稿字数　　○○○○字</w:t>
      </w:r>
    </w:p>
    <w:p w14:paraId="154EFA59"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w:t>
      </w:r>
    </w:p>
    <w:p w14:paraId="11E6F1B1"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締め切り　　　　年　　月　　日</w:t>
      </w:r>
    </w:p>
    <w:p w14:paraId="63D2C01B" w14:textId="77777777" w:rsidR="001F201E" w:rsidRPr="00D60F63" w:rsidRDefault="001F201E">
      <w:pPr>
        <w:rPr>
          <w:rFonts w:ascii="ＭＳ ゴシック" w:eastAsia="ＭＳ ゴシック" w:hAnsi="ＭＳ ゴシック" w:cs="ＭＳ ゴシック"/>
          <w:szCs w:val="21"/>
        </w:rPr>
      </w:pPr>
    </w:p>
    <w:p w14:paraId="2720BD7A" w14:textId="77777777" w:rsidR="001F201E" w:rsidRPr="00D60F63" w:rsidRDefault="001F201E">
      <w:pPr>
        <w:rPr>
          <w:rFonts w:ascii="ＭＳ ゴシック" w:eastAsia="ＭＳ ゴシック" w:hAnsi="ＭＳ ゴシック" w:cs="ＭＳ ゴシック"/>
          <w:szCs w:val="21"/>
        </w:rPr>
      </w:pPr>
    </w:p>
    <w:p w14:paraId="2E11B9DA"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●本件担当　　　　　　　商工会議所青年部事務局　氏名</w:t>
      </w:r>
    </w:p>
    <w:p w14:paraId="7913B370" w14:textId="77777777" w:rsidR="001F201E" w:rsidRPr="00D60F63" w:rsidRDefault="001F201E">
      <w:pPr>
        <w:rPr>
          <w:rFonts w:ascii="ＭＳ ゴシック" w:eastAsia="ＭＳ ゴシック" w:hAnsi="ＭＳ ゴシック" w:cs="ＭＳ ゴシック"/>
          <w:szCs w:val="21"/>
        </w:rPr>
      </w:pPr>
    </w:p>
    <w:p w14:paraId="03D7C853"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ＴＥＬ　　　－　　　－　　　　</w:t>
      </w:r>
    </w:p>
    <w:p w14:paraId="082CDCB7" w14:textId="7FA742F8" w:rsidR="001F201E" w:rsidRPr="00D60F63" w:rsidRDefault="0085154C">
      <w:pPr>
        <w:rPr>
          <w:rFonts w:ascii="ＭＳ ゴシック" w:eastAsia="ＭＳ ゴシック" w:hAnsi="ＭＳ ゴシック" w:cs="ＭＳ ゴシック"/>
          <w:szCs w:val="21"/>
        </w:rPr>
        <w:sectPr w:rsidR="001F201E" w:rsidRPr="00D60F63">
          <w:type w:val="continuous"/>
          <w:pgSz w:w="11906" w:h="16838"/>
          <w:pgMar w:top="1418" w:right="1134" w:bottom="1418" w:left="1134" w:header="567" w:footer="0" w:gutter="0"/>
          <w:cols w:space="720"/>
        </w:sectPr>
      </w:pPr>
      <w:r w:rsidRPr="00D60F63">
        <w:rPr>
          <w:rFonts w:ascii="ＭＳ ゴシック" w:eastAsia="ＭＳ ゴシック" w:hAnsi="ＭＳ ゴシック" w:cs="ＭＳ ゴシック"/>
          <w:szCs w:val="21"/>
        </w:rPr>
        <w:t xml:space="preserve">　　　　　　　　　　　　　　　　 　</w:t>
      </w:r>
      <w:r w:rsidR="00623257" w:rsidRPr="00D60F63">
        <w:rPr>
          <w:rFonts w:ascii="ＭＳ ゴシック" w:eastAsia="ＭＳ ゴシック" w:hAnsi="ＭＳ ゴシック" w:cs="ＭＳ ゴシック" w:hint="eastAsia"/>
          <w:szCs w:val="21"/>
        </w:rPr>
        <w:t xml:space="preserve"> </w:t>
      </w:r>
      <w:r w:rsidR="00623257" w:rsidRPr="00D60F63">
        <w:rPr>
          <w:rFonts w:ascii="ＭＳ ゴシック" w:eastAsia="ＭＳ ゴシック" w:hAnsi="ＭＳ ゴシック" w:cs="ＭＳ ゴシック"/>
          <w:szCs w:val="21"/>
        </w:rPr>
        <w:t xml:space="preserve">    </w:t>
      </w:r>
      <w:r w:rsidRPr="00D60F63">
        <w:rPr>
          <w:rFonts w:ascii="ＭＳ ゴシック" w:eastAsia="ＭＳ ゴシック" w:hAnsi="ＭＳ ゴシック" w:cs="ＭＳ ゴシック"/>
          <w:szCs w:val="21"/>
        </w:rPr>
        <w:t xml:space="preserve">ＦＡＸ　　　－　　　－　　　　</w:t>
      </w:r>
    </w:p>
    <w:p w14:paraId="3C1C13AD" w14:textId="77777777" w:rsidR="001F201E" w:rsidRPr="00D60F63" w:rsidRDefault="0085154C">
      <w:pPr>
        <w:rPr>
          <w:rFonts w:ascii="ＭＳ ゴシック" w:eastAsia="ＭＳ ゴシック" w:hAnsi="ＭＳ ゴシック" w:cs="ＭＳ ゴシック"/>
          <w:b/>
          <w:sz w:val="20"/>
          <w:szCs w:val="20"/>
        </w:rPr>
      </w:pPr>
      <w:bookmarkStart w:id="75" w:name="_heading=h.2iq8gzs" w:colFirst="0" w:colLast="0"/>
      <w:bookmarkEnd w:id="75"/>
      <w:r w:rsidRPr="00D60F63">
        <w:rPr>
          <w:rFonts w:ascii="ＭＳ ゴシック" w:eastAsia="ＭＳ ゴシック" w:hAnsi="ＭＳ ゴシック" w:cs="ＭＳ ゴシック"/>
          <w:b/>
          <w:sz w:val="24"/>
        </w:rPr>
        <w:t>５-８．御礼文書</w:t>
      </w:r>
    </w:p>
    <w:p w14:paraId="1C2B9A5C" w14:textId="77777777" w:rsidR="001F201E" w:rsidRPr="00D60F63" w:rsidRDefault="0085154C">
      <w:pPr>
        <w:jc w:val="righ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rPr>
        <w:t xml:space="preserve">　</w:t>
      </w:r>
      <w:r w:rsidRPr="00D60F63">
        <w:rPr>
          <w:rFonts w:ascii="ＭＳ ゴシック" w:eastAsia="ＭＳ ゴシック" w:hAnsi="ＭＳ ゴシック" w:cs="ＭＳ ゴシック"/>
          <w:szCs w:val="21"/>
        </w:rPr>
        <w:t xml:space="preserve">　年　　月　　日</w:t>
      </w:r>
    </w:p>
    <w:p w14:paraId="4FCD6BFA"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各地商工会議所</w:t>
      </w:r>
    </w:p>
    <w:p w14:paraId="16B42446"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各地商工会議所青年部　　　御中</w:t>
      </w:r>
    </w:p>
    <w:p w14:paraId="17E04BBA" w14:textId="77777777" w:rsidR="001F201E" w:rsidRPr="00D60F63" w:rsidRDefault="0085154C">
      <w:pPr>
        <w:jc w:val="righ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　○　○　全　国　大　会　</w:t>
      </w:r>
    </w:p>
    <w:p w14:paraId="12C5DE30" w14:textId="77777777" w:rsidR="001F201E" w:rsidRPr="00D60F63" w:rsidRDefault="0085154C">
      <w:pPr>
        <w:jc w:val="righ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大会会長　　○○　○○　</w:t>
      </w:r>
    </w:p>
    <w:p w14:paraId="4BE99314" w14:textId="77777777" w:rsidR="001F201E" w:rsidRPr="00D60F63" w:rsidRDefault="0085154C">
      <w:pPr>
        <w:jc w:val="righ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○○都道府県商工会議所青年部連合会</w:t>
      </w:r>
    </w:p>
    <w:p w14:paraId="5ABC5695" w14:textId="77777777" w:rsidR="001F201E" w:rsidRPr="00D60F63" w:rsidRDefault="0085154C">
      <w:pPr>
        <w:jc w:val="righ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会　長　○○　○○</w:t>
      </w:r>
    </w:p>
    <w:p w14:paraId="065276B0" w14:textId="77777777" w:rsidR="001F201E" w:rsidRPr="00D60F63" w:rsidRDefault="001F201E">
      <w:pPr>
        <w:rPr>
          <w:rFonts w:ascii="ＭＳ ゴシック" w:eastAsia="ＭＳ ゴシック" w:hAnsi="ＭＳ ゴシック" w:cs="ＭＳ ゴシック"/>
          <w:szCs w:val="21"/>
        </w:rPr>
      </w:pPr>
    </w:p>
    <w:p w14:paraId="249FE846" w14:textId="77777777" w:rsidR="001F201E" w:rsidRPr="00D60F63" w:rsidRDefault="001F201E">
      <w:pPr>
        <w:rPr>
          <w:rFonts w:ascii="ＭＳ ゴシック" w:eastAsia="ＭＳ ゴシック" w:hAnsi="ＭＳ ゴシック" w:cs="ＭＳ ゴシック"/>
          <w:szCs w:val="21"/>
        </w:rPr>
      </w:pPr>
    </w:p>
    <w:p w14:paraId="259E90F6" w14:textId="77777777" w:rsidR="001F201E" w:rsidRPr="00D60F63" w:rsidRDefault="0085154C">
      <w:pPr>
        <w:jc w:val="center"/>
        <w:rPr>
          <w:rFonts w:ascii="ＭＳ ゴシック" w:eastAsia="ＭＳ ゴシック" w:hAnsi="ＭＳ ゴシック" w:cs="ＭＳ ゴシック"/>
          <w:szCs w:val="21"/>
          <w:u w:val="single"/>
        </w:rPr>
      </w:pPr>
      <w:r w:rsidRPr="00D60F63">
        <w:rPr>
          <w:rFonts w:ascii="ＭＳ ゴシック" w:eastAsia="ＭＳ ゴシック" w:hAnsi="ＭＳ ゴシック" w:cs="ＭＳ ゴシック"/>
          <w:szCs w:val="21"/>
          <w:u w:val="single"/>
        </w:rPr>
        <w:t>日本商工会議所青年部</w:t>
      </w:r>
    </w:p>
    <w:p w14:paraId="4F2BE470" w14:textId="77777777" w:rsidR="001F201E" w:rsidRPr="00D60F63" w:rsidRDefault="0085154C">
      <w:pPr>
        <w:jc w:val="cente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u w:val="single"/>
        </w:rPr>
        <w:t>第　　回全国大会　　大会の御礼</w:t>
      </w:r>
    </w:p>
    <w:p w14:paraId="61E789EE" w14:textId="77777777" w:rsidR="001F201E" w:rsidRPr="00D60F63" w:rsidRDefault="001F201E">
      <w:pPr>
        <w:jc w:val="center"/>
        <w:rPr>
          <w:rFonts w:ascii="ＭＳ ゴシック" w:eastAsia="ＭＳ ゴシック" w:hAnsi="ＭＳ ゴシック" w:cs="ＭＳ ゴシック"/>
          <w:szCs w:val="21"/>
        </w:rPr>
      </w:pPr>
    </w:p>
    <w:p w14:paraId="0AA36939" w14:textId="77777777" w:rsidR="001F201E" w:rsidRPr="00D60F63" w:rsidRDefault="001F201E">
      <w:pPr>
        <w:rPr>
          <w:rFonts w:ascii="ＭＳ ゴシック" w:eastAsia="ＭＳ ゴシック" w:hAnsi="ＭＳ ゴシック" w:cs="ＭＳ ゴシック"/>
          <w:szCs w:val="21"/>
        </w:rPr>
      </w:pPr>
    </w:p>
    <w:p w14:paraId="3A08698D"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拝啓　時下ますますご清栄のこととお喜び申しあげます。</w:t>
      </w:r>
    </w:p>
    <w:p w14:paraId="6FC628C0"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さて、　　月　　日～　　日の○日間開催いたしました「日本商工会議所青年部第　　回全国大会○○大会」には、公私ともご多忙の中、全国各地から　　　　　名もの参加登録をいただき、皆様方のご支援ご協力により無事終了することが出来ましたことを心より感謝申しあげます。</w:t>
      </w:r>
    </w:p>
    <w:p w14:paraId="2016487C" w14:textId="014ED1C2"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また、大会期間中は不慣れなことで、至らぬ点が多々ありましたことを、この場をお借りしましてお詫び申しあげます。</w:t>
      </w:r>
    </w:p>
    <w:p w14:paraId="11E784E8"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今後、当連合会ではこの大会を契機として各地商工会議所・青年部間の交流と連携をさらに深め、より一層地域に貢献できる活動を推進してまいりたいと考えておりますので、ご指導ご鞭撻の程、宜しくお願い致します。</w:t>
      </w:r>
    </w:p>
    <w:p w14:paraId="79E2732C"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最後に、貴商工会議所・青年部の発展と各企業のご隆盛をご祈念申しあげまして、書面ではなはだ恐縮ではございますが御礼のご挨拶とさせていただきます。</w:t>
      </w:r>
    </w:p>
    <w:p w14:paraId="7F695657" w14:textId="77777777" w:rsidR="001F201E" w:rsidRPr="00D60F63" w:rsidRDefault="0085154C">
      <w:pPr>
        <w:jc w:val="right"/>
        <w:rPr>
          <w:rFonts w:ascii="ＭＳ ゴシック" w:eastAsia="ＭＳ ゴシック" w:hAnsi="ＭＳ ゴシック" w:cs="ＭＳ ゴシック"/>
          <w:szCs w:val="21"/>
        </w:rPr>
        <w:sectPr w:rsidR="001F201E" w:rsidRPr="00D60F63">
          <w:headerReference w:type="default" r:id="rId35"/>
          <w:pgSz w:w="11906" w:h="16838"/>
          <w:pgMar w:top="1418" w:right="1134" w:bottom="1418" w:left="1134" w:header="567" w:footer="0" w:gutter="0"/>
          <w:cols w:space="720"/>
        </w:sectPr>
      </w:pPr>
      <w:r w:rsidRPr="00D60F63">
        <w:rPr>
          <w:rFonts w:ascii="ＭＳ ゴシック" w:eastAsia="ＭＳ ゴシック" w:hAnsi="ＭＳ ゴシック" w:cs="ＭＳ ゴシック"/>
          <w:szCs w:val="21"/>
        </w:rPr>
        <w:t>敬具</w:t>
      </w:r>
    </w:p>
    <w:p w14:paraId="07225573" w14:textId="77777777" w:rsidR="001F201E" w:rsidRPr="00D60F63" w:rsidRDefault="0085154C">
      <w:pPr>
        <w:keepNext/>
        <w:rPr>
          <w:rFonts w:ascii="ＭＳ ゴシック" w:eastAsia="ＭＳ ゴシック" w:hAnsi="ＭＳ ゴシック" w:cs="ＭＳ ゴシック"/>
          <w:b/>
          <w:sz w:val="24"/>
        </w:rPr>
      </w:pPr>
      <w:bookmarkStart w:id="76" w:name="_heading=h.xvir7l" w:colFirst="0" w:colLast="0"/>
      <w:bookmarkEnd w:id="76"/>
      <w:r w:rsidRPr="00D60F63">
        <w:rPr>
          <w:rFonts w:ascii="ＭＳ ゴシック" w:eastAsia="ＭＳ ゴシック" w:hAnsi="ＭＳ ゴシック" w:cs="ＭＳ ゴシック"/>
          <w:b/>
          <w:sz w:val="24"/>
        </w:rPr>
        <w:t>５-９．物産展申込書</w:t>
      </w:r>
    </w:p>
    <w:p w14:paraId="4B34CA69" w14:textId="77777777" w:rsidR="001F201E" w:rsidRPr="00D60F63" w:rsidRDefault="001F201E">
      <w:pPr>
        <w:rPr>
          <w:rFonts w:ascii="ＭＳ ゴシック" w:eastAsia="ＭＳ ゴシック" w:hAnsi="ＭＳ ゴシック" w:cs="ＭＳ ゴシック"/>
        </w:rPr>
      </w:pPr>
    </w:p>
    <w:p w14:paraId="4345E95F" w14:textId="77777777" w:rsidR="001F201E" w:rsidRPr="00D60F63" w:rsidRDefault="0085154C">
      <w:pPr>
        <w:jc w:val="cente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物産展</w:t>
      </w:r>
    </w:p>
    <w:p w14:paraId="6C16C96F" w14:textId="77777777" w:rsidR="001F201E" w:rsidRPr="00D60F63" w:rsidRDefault="0085154C">
      <w:pPr>
        <w:jc w:val="cente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（出展内容確認について）</w:t>
      </w:r>
    </w:p>
    <w:p w14:paraId="413AA50E" w14:textId="77777777" w:rsidR="001F201E" w:rsidRPr="00D60F63" w:rsidRDefault="001F201E">
      <w:pPr>
        <w:rPr>
          <w:rFonts w:ascii="ＭＳ ゴシック" w:eastAsia="ＭＳ ゴシック" w:hAnsi="ＭＳ ゴシック" w:cs="ＭＳ ゴシック"/>
          <w:szCs w:val="21"/>
        </w:rPr>
      </w:pPr>
    </w:p>
    <w:p w14:paraId="01DADC23" w14:textId="77777777" w:rsidR="001F201E" w:rsidRPr="00D60F63" w:rsidRDefault="0085154C">
      <w:pPr>
        <w:numPr>
          <w:ilvl w:val="0"/>
          <w:numId w:val="10"/>
        </w:num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商品発送と搬出</w:t>
      </w:r>
    </w:p>
    <w:p w14:paraId="443BDA38" w14:textId="77777777" w:rsidR="001F201E" w:rsidRPr="00D60F63" w:rsidRDefault="001F201E">
      <w:pPr>
        <w:rPr>
          <w:rFonts w:ascii="ＭＳ ゴシック" w:eastAsia="ＭＳ ゴシック" w:hAnsi="ＭＳ ゴシック" w:cs="ＭＳ ゴシック"/>
          <w:szCs w:val="21"/>
        </w:rPr>
      </w:pPr>
    </w:p>
    <w:p w14:paraId="472F7654" w14:textId="4A590BE9" w:rsidR="001F201E" w:rsidRPr="00D60F63" w:rsidRDefault="0085154C">
      <w:pPr>
        <w:numPr>
          <w:ilvl w:val="0"/>
          <w:numId w:val="6"/>
        </w:num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商品発送　　　　月　</w:t>
      </w:r>
      <w:r w:rsidR="00623257" w:rsidRPr="00D60F63">
        <w:rPr>
          <w:rFonts w:ascii="ＭＳ ゴシック" w:eastAsia="ＭＳ ゴシック" w:hAnsi="ＭＳ ゴシック" w:cs="ＭＳ ゴシック" w:hint="eastAsia"/>
          <w:szCs w:val="21"/>
        </w:rPr>
        <w:t xml:space="preserve"> </w:t>
      </w:r>
      <w:r w:rsidR="00623257" w:rsidRPr="00D60F63">
        <w:rPr>
          <w:rFonts w:ascii="ＭＳ ゴシック" w:eastAsia="ＭＳ ゴシック" w:hAnsi="ＭＳ ゴシック" w:cs="ＭＳ ゴシック"/>
          <w:szCs w:val="21"/>
        </w:rPr>
        <w:t xml:space="preserve">  </w:t>
      </w:r>
      <w:r w:rsidRPr="00D60F63">
        <w:rPr>
          <w:rFonts w:ascii="ＭＳ ゴシック" w:eastAsia="ＭＳ ゴシック" w:hAnsi="ＭＳ ゴシック" w:cs="ＭＳ ゴシック"/>
          <w:szCs w:val="21"/>
        </w:rPr>
        <w:t>日午前中着で時間指定でお願いします。</w:t>
      </w:r>
    </w:p>
    <w:p w14:paraId="02DB5926" w14:textId="77777777" w:rsidR="001F201E" w:rsidRPr="00D60F63" w:rsidRDefault="0085154C">
      <w:pPr>
        <w:numPr>
          <w:ilvl w:val="0"/>
          <w:numId w:val="6"/>
        </w:num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送り先住所　〒   -    </w:t>
      </w:r>
    </w:p>
    <w:p w14:paraId="33F7B81C" w14:textId="77777777" w:rsidR="001F201E" w:rsidRPr="00D60F63" w:rsidRDefault="0085154C">
      <w:pPr>
        <w:ind w:left="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住所</w:t>
      </w:r>
    </w:p>
    <w:p w14:paraId="415ED195" w14:textId="77777777" w:rsidR="001F201E" w:rsidRPr="00D60F63" w:rsidRDefault="0085154C">
      <w:pPr>
        <w:ind w:left="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○○配送センター</w:t>
      </w:r>
    </w:p>
    <w:p w14:paraId="6D9B0F94" w14:textId="77777777" w:rsidR="001F201E" w:rsidRPr="00D60F63" w:rsidRDefault="0085154C">
      <w:pPr>
        <w:ind w:left="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ＴＥＬ　　　－　　　－　　　　　ＦＡＸ　　　－　　　－　　　　</w:t>
      </w:r>
    </w:p>
    <w:p w14:paraId="70B1816C" w14:textId="77777777" w:rsidR="001F201E" w:rsidRPr="00D60F63" w:rsidRDefault="0085154C">
      <w:pPr>
        <w:ind w:left="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・搬　　出　　物産展終了後こちらの指定宅配業者にて着払いで返送して頂きます。</w:t>
      </w:r>
    </w:p>
    <w:p w14:paraId="64BEF25C" w14:textId="77777777" w:rsidR="001F201E" w:rsidRPr="00D60F63" w:rsidRDefault="001F201E">
      <w:pPr>
        <w:rPr>
          <w:rFonts w:ascii="ＭＳ ゴシック" w:eastAsia="ＭＳ ゴシック" w:hAnsi="ＭＳ ゴシック" w:cs="ＭＳ ゴシック"/>
          <w:szCs w:val="21"/>
        </w:rPr>
      </w:pPr>
    </w:p>
    <w:p w14:paraId="0C64A371" w14:textId="77777777" w:rsidR="001F201E" w:rsidRPr="00D60F63" w:rsidRDefault="0085154C">
      <w:pPr>
        <w:numPr>
          <w:ilvl w:val="0"/>
          <w:numId w:val="10"/>
        </w:num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電気使用　　　電気の用途、容量、口数をお知らせください。</w:t>
      </w:r>
    </w:p>
    <w:p w14:paraId="0BDEEEBC" w14:textId="77777777" w:rsidR="001F201E" w:rsidRPr="00D60F63" w:rsidRDefault="001F201E">
      <w:pPr>
        <w:rPr>
          <w:rFonts w:ascii="ＭＳ ゴシック" w:eastAsia="ＭＳ ゴシック" w:hAnsi="ＭＳ ゴシック" w:cs="ＭＳ ゴシック"/>
          <w:szCs w:val="21"/>
        </w:rPr>
      </w:pPr>
    </w:p>
    <w:p w14:paraId="02795D1F" w14:textId="77777777" w:rsidR="001F201E" w:rsidRPr="00D60F63" w:rsidRDefault="0085154C">
      <w:pPr>
        <w:numPr>
          <w:ilvl w:val="0"/>
          <w:numId w:val="10"/>
        </w:num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特にこちらでは確保しません。別紙案内図にて各自でお願いします。</w:t>
      </w:r>
    </w:p>
    <w:p w14:paraId="04F611EE" w14:textId="77777777" w:rsidR="001F201E" w:rsidRPr="00D60F63" w:rsidRDefault="001F201E">
      <w:pPr>
        <w:rPr>
          <w:rFonts w:ascii="ＭＳ ゴシック" w:eastAsia="ＭＳ ゴシック" w:hAnsi="ＭＳ ゴシック" w:cs="ＭＳ ゴシック"/>
          <w:szCs w:val="21"/>
        </w:rPr>
      </w:pPr>
    </w:p>
    <w:p w14:paraId="6F1A9C9F" w14:textId="77777777" w:rsidR="001F201E" w:rsidRPr="00D60F63" w:rsidRDefault="0085154C">
      <w:pPr>
        <w:numPr>
          <w:ilvl w:val="0"/>
          <w:numId w:val="10"/>
        </w:num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販売用補助員　１人時給　　　　円、昼食費　　　　円の費用が掛かります。</w:t>
      </w:r>
    </w:p>
    <w:p w14:paraId="6AF76354"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（アルバイト）　販売準備から終了まで</w:t>
      </w:r>
    </w:p>
    <w:p w14:paraId="2FAA8DDE" w14:textId="77777777" w:rsidR="001F201E" w:rsidRPr="00D60F63" w:rsidRDefault="001F201E">
      <w:pPr>
        <w:rPr>
          <w:rFonts w:ascii="ＭＳ ゴシック" w:eastAsia="ＭＳ ゴシック" w:hAnsi="ＭＳ ゴシック" w:cs="ＭＳ ゴシック"/>
          <w:szCs w:val="21"/>
        </w:rPr>
      </w:pPr>
    </w:p>
    <w:p w14:paraId="3D115D55" w14:textId="77777777" w:rsidR="001F201E" w:rsidRPr="00D60F63" w:rsidRDefault="0085154C">
      <w:pPr>
        <w:numPr>
          <w:ilvl w:val="0"/>
          <w:numId w:val="10"/>
        </w:num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会　　場　　　会場名</w:t>
      </w:r>
    </w:p>
    <w:p w14:paraId="5E365DFE" w14:textId="77777777" w:rsidR="001F201E" w:rsidRPr="00D60F63" w:rsidRDefault="001F201E">
      <w:pPr>
        <w:rPr>
          <w:rFonts w:ascii="ＭＳ ゴシック" w:eastAsia="ＭＳ ゴシック" w:hAnsi="ＭＳ ゴシック" w:cs="ＭＳ ゴシック"/>
          <w:szCs w:val="21"/>
        </w:rPr>
      </w:pPr>
    </w:p>
    <w:p w14:paraId="66C0CA7D" w14:textId="77777777" w:rsidR="001F201E" w:rsidRPr="00D60F63" w:rsidRDefault="0085154C">
      <w:pPr>
        <w:numPr>
          <w:ilvl w:val="0"/>
          <w:numId w:val="10"/>
        </w:num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集合時間　　　　　／　　　ＡＭ　　：　　　　　／　　　ＡＭ　：　　</w:t>
      </w:r>
    </w:p>
    <w:p w14:paraId="0D2508DC" w14:textId="77777777" w:rsidR="001F201E" w:rsidRPr="00D60F63" w:rsidRDefault="001F201E">
      <w:pPr>
        <w:rPr>
          <w:rFonts w:ascii="ＭＳ ゴシック" w:eastAsia="ＭＳ ゴシック" w:hAnsi="ＭＳ ゴシック" w:cs="ＭＳ ゴシック"/>
          <w:szCs w:val="21"/>
        </w:rPr>
      </w:pPr>
    </w:p>
    <w:p w14:paraId="60D1A587"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日は懇親会会場への移動にＰＭ　：　　にシャトルバスを運行致します。</w:t>
      </w:r>
    </w:p>
    <w:p w14:paraId="65C8226D" w14:textId="77777777" w:rsidR="001F201E" w:rsidRPr="00D60F63" w:rsidRDefault="001F201E">
      <w:pPr>
        <w:rPr>
          <w:rFonts w:ascii="ＭＳ ゴシック" w:eastAsia="ＭＳ ゴシック" w:hAnsi="ＭＳ ゴシック" w:cs="ＭＳ ゴシック"/>
          <w:szCs w:val="21"/>
        </w:rPr>
      </w:pPr>
    </w:p>
    <w:p w14:paraId="49DDAF80" w14:textId="77777777" w:rsidR="001F201E" w:rsidRPr="00D60F63" w:rsidRDefault="001F201E">
      <w:pPr>
        <w:rPr>
          <w:rFonts w:ascii="ＭＳ ゴシック" w:eastAsia="ＭＳ ゴシック" w:hAnsi="ＭＳ ゴシック" w:cs="ＭＳ ゴシック"/>
          <w:szCs w:val="21"/>
        </w:rPr>
      </w:pPr>
    </w:p>
    <w:p w14:paraId="58A29DA9"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「問い合わせ」　全国大会　　大会事務局</w:t>
      </w:r>
    </w:p>
    <w:p w14:paraId="71874644"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ＴＥＬ　　　－　　　－　　　　　ＦＡＸ　　　－　　　－　　　　</w:t>
      </w:r>
    </w:p>
    <w:p w14:paraId="6D9F91CA"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担当：氏名１・氏名２</w:t>
      </w:r>
    </w:p>
    <w:p w14:paraId="1DA8F296" w14:textId="77777777" w:rsidR="001F201E" w:rsidRPr="00D60F63" w:rsidRDefault="001F201E">
      <w:pPr>
        <w:rPr>
          <w:rFonts w:ascii="ＭＳ ゴシック" w:eastAsia="ＭＳ ゴシック" w:hAnsi="ＭＳ ゴシック" w:cs="ＭＳ ゴシック"/>
          <w:szCs w:val="21"/>
        </w:rPr>
      </w:pPr>
    </w:p>
    <w:p w14:paraId="756F363C" w14:textId="77777777" w:rsidR="001F201E" w:rsidRPr="00D60F63" w:rsidRDefault="0085154C">
      <w:pPr>
        <w:rPr>
          <w:rFonts w:ascii="ＭＳ ゴシック" w:eastAsia="ＭＳ ゴシック" w:hAnsi="ＭＳ ゴシック" w:cs="ＭＳ ゴシック"/>
          <w:szCs w:val="21"/>
        </w:rPr>
      </w:pPr>
      <w:r w:rsidRPr="00D60F63">
        <w:rPr>
          <w:szCs w:val="21"/>
        </w:rPr>
        <w:br w:type="page"/>
      </w:r>
    </w:p>
    <w:p w14:paraId="4680A285" w14:textId="77777777" w:rsidR="001F201E" w:rsidRPr="00D60F63" w:rsidRDefault="0085154C">
      <w:pPr>
        <w:jc w:val="center"/>
        <w:rPr>
          <w:rFonts w:ascii="ＭＳ ゴシック" w:eastAsia="ＭＳ ゴシック" w:hAnsi="ＭＳ ゴシック" w:cs="ＭＳ ゴシック"/>
          <w:sz w:val="28"/>
          <w:szCs w:val="28"/>
        </w:rPr>
      </w:pPr>
      <w:r w:rsidRPr="00D60F63">
        <w:rPr>
          <w:rFonts w:ascii="ＭＳ ゴシック" w:eastAsia="ＭＳ ゴシック" w:hAnsi="ＭＳ ゴシック" w:cs="ＭＳ ゴシック"/>
          <w:sz w:val="28"/>
          <w:szCs w:val="28"/>
        </w:rPr>
        <w:t>物産展</w:t>
      </w:r>
    </w:p>
    <w:p w14:paraId="4FE79292" w14:textId="77777777" w:rsidR="001F201E" w:rsidRPr="00D60F63" w:rsidRDefault="0085154C">
      <w:pPr>
        <w:jc w:val="center"/>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（タイムスケジュール）</w:t>
      </w:r>
    </w:p>
    <w:p w14:paraId="01EEC51B" w14:textId="77777777" w:rsidR="001F201E" w:rsidRPr="00D60F63" w:rsidRDefault="001F201E">
      <w:pPr>
        <w:rPr>
          <w:rFonts w:ascii="ＭＳ ゴシック" w:eastAsia="ＭＳ ゴシック" w:hAnsi="ＭＳ ゴシック" w:cs="ＭＳ ゴシック"/>
        </w:rPr>
      </w:pPr>
    </w:p>
    <w:p w14:paraId="400C5D06" w14:textId="77777777" w:rsidR="001F201E" w:rsidRPr="00D60F63" w:rsidRDefault="0085154C">
      <w:pPr>
        <w:ind w:firstLine="480"/>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月　　日（曜日）</w:t>
      </w:r>
    </w:p>
    <w:p w14:paraId="35597C36"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９：００　部会員集合（会場整理）</w:t>
      </w:r>
    </w:p>
    <w:p w14:paraId="44FEE39B"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１０：１５　出展者集合</w:t>
      </w:r>
    </w:p>
    <w:p w14:paraId="016E8FCC"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１０：３０　朝礼（プリント配布）</w:t>
      </w:r>
    </w:p>
    <w:p w14:paraId="098F3A76"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１０：３０　ブース設営完了</w:t>
      </w:r>
    </w:p>
    <w:p w14:paraId="56C280EE"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出展品・トラック搬入</w:t>
      </w:r>
    </w:p>
    <w:p w14:paraId="7ED91B69"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１２：００　出展品・各ブースに配布完了</w:t>
      </w:r>
    </w:p>
    <w:p w14:paraId="69FD97B5"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１３：００　物産展開始</w:t>
      </w:r>
    </w:p>
    <w:p w14:paraId="40B1F1AA"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１７：００　片付け開始</w:t>
      </w:r>
    </w:p>
    <w:p w14:paraId="0590EAB7"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１７：３０　物産展終了　　出展品トラック到着</w:t>
      </w:r>
    </w:p>
    <w:p w14:paraId="23892DCC"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ブース用トラック到着</w:t>
      </w:r>
    </w:p>
    <w:p w14:paraId="60AEB13E"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１８：００　撤去完了</w:t>
      </w:r>
    </w:p>
    <w:p w14:paraId="28D271F7"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シャトルバス到着</w:t>
      </w:r>
    </w:p>
    <w:p w14:paraId="2C6ACD6D"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１８：３０　部会員解散</w:t>
      </w:r>
    </w:p>
    <w:p w14:paraId="18578705" w14:textId="77777777" w:rsidR="001F201E" w:rsidRPr="00D60F63" w:rsidRDefault="0085154C">
      <w:pPr>
        <w:ind w:firstLine="480"/>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月　　日（曜日）</w:t>
      </w:r>
    </w:p>
    <w:p w14:paraId="70E39C09"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８：００　部会員集合（会場整理）</w:t>
      </w:r>
    </w:p>
    <w:p w14:paraId="66E60193"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８：１５　出展者集合</w:t>
      </w:r>
    </w:p>
    <w:p w14:paraId="20D74B6E"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８：３０　朝礼</w:t>
      </w:r>
    </w:p>
    <w:p w14:paraId="7E758B6E"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９：００　ブース設営完了</w:t>
      </w:r>
    </w:p>
    <w:p w14:paraId="7E72FE4F"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出展品・トラック搬入</w:t>
      </w:r>
    </w:p>
    <w:p w14:paraId="1C930693"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１０：００　出展品各ブースに配布完了</w:t>
      </w:r>
    </w:p>
    <w:p w14:paraId="4F700234"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１０：００　物産展開始</w:t>
      </w:r>
    </w:p>
    <w:p w14:paraId="171165B3"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１５：００　物産展終了　商品輸送・ブース撤去</w:t>
      </w:r>
    </w:p>
    <w:p w14:paraId="11775195" w14:textId="77777777" w:rsidR="001F201E" w:rsidRPr="00D60F63" w:rsidRDefault="0085154C">
      <w:pPr>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１６：００　部会員解散</w:t>
      </w:r>
    </w:p>
    <w:p w14:paraId="29817488" w14:textId="77777777" w:rsidR="001F201E" w:rsidRPr="00D60F63" w:rsidRDefault="001F201E">
      <w:pPr>
        <w:rPr>
          <w:rFonts w:ascii="ＭＳ ゴシック" w:eastAsia="ＭＳ ゴシック" w:hAnsi="ＭＳ ゴシック" w:cs="ＭＳ ゴシック"/>
        </w:rPr>
      </w:pPr>
    </w:p>
    <w:p w14:paraId="6660501C" w14:textId="77777777" w:rsidR="001F201E" w:rsidRPr="00D60F63" w:rsidRDefault="001F201E">
      <w:pPr>
        <w:rPr>
          <w:rFonts w:ascii="ＭＳ ゴシック" w:eastAsia="ＭＳ ゴシック" w:hAnsi="ＭＳ ゴシック" w:cs="ＭＳ ゴシック"/>
        </w:rPr>
      </w:pPr>
    </w:p>
    <w:p w14:paraId="17EE1FAF" w14:textId="77777777" w:rsidR="001F201E" w:rsidRPr="00D60F63" w:rsidRDefault="001F201E">
      <w:pPr>
        <w:rPr>
          <w:rFonts w:ascii="ＭＳ ゴシック" w:eastAsia="ＭＳ ゴシック" w:hAnsi="ＭＳ ゴシック" w:cs="ＭＳ ゴシック"/>
        </w:rPr>
      </w:pPr>
    </w:p>
    <w:p w14:paraId="25424A6D" w14:textId="77777777" w:rsidR="001F201E" w:rsidRPr="00D60F63" w:rsidRDefault="001F201E">
      <w:pPr>
        <w:rPr>
          <w:rFonts w:ascii="ＭＳ ゴシック" w:eastAsia="ＭＳ ゴシック" w:hAnsi="ＭＳ ゴシック" w:cs="ＭＳ ゴシック"/>
        </w:rPr>
      </w:pPr>
    </w:p>
    <w:p w14:paraId="7B2E06DE" w14:textId="77777777" w:rsidR="001F201E" w:rsidRPr="00D60F63" w:rsidRDefault="001F201E">
      <w:pPr>
        <w:rPr>
          <w:rFonts w:ascii="ＭＳ ゴシック" w:eastAsia="ＭＳ ゴシック" w:hAnsi="ＭＳ ゴシック" w:cs="ＭＳ ゴシック"/>
        </w:rPr>
      </w:pPr>
    </w:p>
    <w:p w14:paraId="2FCA7998" w14:textId="77777777" w:rsidR="001F201E" w:rsidRPr="00D60F63" w:rsidRDefault="001F201E">
      <w:pPr>
        <w:rPr>
          <w:rFonts w:ascii="ＭＳ ゴシック" w:eastAsia="ＭＳ ゴシック" w:hAnsi="ＭＳ ゴシック" w:cs="ＭＳ ゴシック"/>
        </w:rPr>
      </w:pPr>
    </w:p>
    <w:p w14:paraId="05A79B4E" w14:textId="77777777" w:rsidR="001F201E" w:rsidRPr="00D60F63" w:rsidRDefault="001F201E">
      <w:pPr>
        <w:rPr>
          <w:rFonts w:ascii="ＭＳ ゴシック" w:eastAsia="ＭＳ ゴシック" w:hAnsi="ＭＳ ゴシック" w:cs="ＭＳ ゴシック"/>
        </w:rPr>
      </w:pPr>
    </w:p>
    <w:p w14:paraId="09FDC612" w14:textId="77777777" w:rsidR="001F201E" w:rsidRPr="00D60F63" w:rsidRDefault="0085154C">
      <w:pPr>
        <w:tabs>
          <w:tab w:val="center" w:pos="4252"/>
          <w:tab w:val="right" w:pos="8504"/>
        </w:tabs>
        <w:rPr>
          <w:rFonts w:ascii="ＭＳ ゴシック" w:eastAsia="ＭＳ ゴシック" w:hAnsi="ＭＳ ゴシック" w:cs="ＭＳ ゴシック"/>
        </w:rPr>
      </w:pPr>
      <w:r w:rsidRPr="00D60F63">
        <w:br w:type="page"/>
      </w:r>
    </w:p>
    <w:p w14:paraId="67A465FF" w14:textId="77777777" w:rsidR="001F201E" w:rsidRPr="00D60F63" w:rsidRDefault="0085154C">
      <w:pPr>
        <w:jc w:val="cente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　物　産　展　　　出　展　概　要</w:t>
      </w:r>
    </w:p>
    <w:p w14:paraId="28E9D017" w14:textId="77777777" w:rsidR="001F201E" w:rsidRPr="00D60F63" w:rsidRDefault="001F201E">
      <w:pPr>
        <w:rPr>
          <w:rFonts w:ascii="ＭＳ ゴシック" w:eastAsia="ＭＳ ゴシック" w:hAnsi="ＭＳ ゴシック" w:cs="ＭＳ ゴシック"/>
          <w:szCs w:val="21"/>
        </w:rPr>
      </w:pPr>
    </w:p>
    <w:p w14:paraId="2CE0BDC6" w14:textId="77777777" w:rsidR="001F201E" w:rsidRPr="00D60F63" w:rsidRDefault="001F201E">
      <w:pPr>
        <w:rPr>
          <w:rFonts w:ascii="ＭＳ ゴシック" w:eastAsia="ＭＳ ゴシック" w:hAnsi="ＭＳ ゴシック" w:cs="ＭＳ ゴシック"/>
          <w:szCs w:val="21"/>
        </w:rPr>
      </w:pPr>
    </w:p>
    <w:p w14:paraId="44DD3058"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１．日　時　　　　　月　　日（曜日）　　：００～　　：００</w:t>
      </w:r>
    </w:p>
    <w:p w14:paraId="74946A85"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日（曜日）　　：００～　　：００</w:t>
      </w:r>
    </w:p>
    <w:p w14:paraId="7CC76640" w14:textId="77777777" w:rsidR="001F201E" w:rsidRPr="00D60F63" w:rsidRDefault="001F201E">
      <w:pPr>
        <w:rPr>
          <w:rFonts w:ascii="ＭＳ ゴシック" w:eastAsia="ＭＳ ゴシック" w:hAnsi="ＭＳ ゴシック" w:cs="ＭＳ ゴシック"/>
          <w:szCs w:val="21"/>
        </w:rPr>
      </w:pPr>
    </w:p>
    <w:p w14:paraId="08AAA1DC"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２．会　場　　　会場名</w:t>
      </w:r>
    </w:p>
    <w:p w14:paraId="15102B19" w14:textId="77777777" w:rsidR="001F201E" w:rsidRPr="00D60F63" w:rsidRDefault="001F201E">
      <w:pPr>
        <w:rPr>
          <w:rFonts w:ascii="ＭＳ ゴシック" w:eastAsia="ＭＳ ゴシック" w:hAnsi="ＭＳ ゴシック" w:cs="ＭＳ ゴシック"/>
          <w:szCs w:val="21"/>
        </w:rPr>
      </w:pPr>
    </w:p>
    <w:p w14:paraId="28521E13"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３．出　展　　　①ブースサイズ１８００×６００mm（テーブル１台）</w:t>
      </w:r>
    </w:p>
    <w:p w14:paraId="71587705" w14:textId="77777777" w:rsidR="001F201E" w:rsidRPr="00D60F63" w:rsidRDefault="001F201E">
      <w:pPr>
        <w:rPr>
          <w:rFonts w:ascii="ＭＳ ゴシック" w:eastAsia="ＭＳ ゴシック" w:hAnsi="ＭＳ ゴシック" w:cs="ＭＳ ゴシック"/>
          <w:szCs w:val="21"/>
        </w:rPr>
      </w:pPr>
    </w:p>
    <w:p w14:paraId="69DAFCE4"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②ブース数　１４ブース</w:t>
      </w:r>
    </w:p>
    <w:p w14:paraId="11249D42" w14:textId="77777777" w:rsidR="001F201E" w:rsidRPr="00D60F63" w:rsidRDefault="001F201E">
      <w:pPr>
        <w:rPr>
          <w:rFonts w:ascii="ＭＳ ゴシック" w:eastAsia="ＭＳ ゴシック" w:hAnsi="ＭＳ ゴシック" w:cs="ＭＳ ゴシック"/>
          <w:szCs w:val="21"/>
        </w:rPr>
      </w:pPr>
    </w:p>
    <w:p w14:paraId="44B1AC11"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③金銭・売上金は、各出展者が準備保管してください。</w:t>
      </w:r>
    </w:p>
    <w:p w14:paraId="6F22DFC4" w14:textId="77777777" w:rsidR="001F201E" w:rsidRPr="00D60F63" w:rsidRDefault="001F201E">
      <w:pPr>
        <w:rPr>
          <w:rFonts w:ascii="ＭＳ ゴシック" w:eastAsia="ＭＳ ゴシック" w:hAnsi="ＭＳ ゴシック" w:cs="ＭＳ ゴシック"/>
          <w:szCs w:val="21"/>
        </w:rPr>
      </w:pPr>
    </w:p>
    <w:p w14:paraId="27EF4902"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④出展品は、各出展者が責任を持って販売してください。</w:t>
      </w:r>
    </w:p>
    <w:p w14:paraId="21D08D4C" w14:textId="77777777" w:rsidR="001F201E" w:rsidRPr="00D60F63" w:rsidRDefault="001F201E">
      <w:pPr>
        <w:rPr>
          <w:rFonts w:ascii="ＭＳ ゴシック" w:eastAsia="ＭＳ ゴシック" w:hAnsi="ＭＳ ゴシック" w:cs="ＭＳ ゴシック"/>
          <w:szCs w:val="21"/>
        </w:rPr>
      </w:pPr>
    </w:p>
    <w:p w14:paraId="58C95F98"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⑤販売用ショッピングバック・ビニール袋は、出展者が準備</w:t>
      </w:r>
    </w:p>
    <w:p w14:paraId="406532E5"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してください。</w:t>
      </w:r>
    </w:p>
    <w:p w14:paraId="055E4B85" w14:textId="77777777" w:rsidR="001F201E" w:rsidRPr="00D60F63" w:rsidRDefault="001F201E">
      <w:pPr>
        <w:rPr>
          <w:rFonts w:ascii="ＭＳ ゴシック" w:eastAsia="ＭＳ ゴシック" w:hAnsi="ＭＳ ゴシック" w:cs="ＭＳ ゴシック"/>
          <w:szCs w:val="21"/>
        </w:rPr>
      </w:pPr>
    </w:p>
    <w:p w14:paraId="0D83D602"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⑥夜間の出展品管理は、各出展者にてお願いします。</w:t>
      </w:r>
    </w:p>
    <w:p w14:paraId="15B5B00B"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（当方では立ち入り禁止の看板を立てます。）</w:t>
      </w:r>
    </w:p>
    <w:p w14:paraId="762F5B01" w14:textId="77777777" w:rsidR="001F201E" w:rsidRPr="00D60F63" w:rsidRDefault="001F201E">
      <w:pPr>
        <w:rPr>
          <w:rFonts w:ascii="ＭＳ ゴシック" w:eastAsia="ＭＳ ゴシック" w:hAnsi="ＭＳ ゴシック" w:cs="ＭＳ ゴシック"/>
          <w:szCs w:val="21"/>
        </w:rPr>
      </w:pPr>
    </w:p>
    <w:p w14:paraId="11C31A5F" w14:textId="55835E82"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４．搬　入　　　　　月　　日（曜日）　</w:t>
      </w:r>
      <w:r w:rsidR="00623257" w:rsidRPr="00D60F63">
        <w:rPr>
          <w:rFonts w:ascii="ＭＳ ゴシック" w:eastAsia="ＭＳ ゴシック" w:hAnsi="ＭＳ ゴシック" w:cs="ＭＳ ゴシック" w:hint="eastAsia"/>
          <w:szCs w:val="21"/>
        </w:rPr>
        <w:t>００</w:t>
      </w:r>
      <w:r w:rsidRPr="00D60F63">
        <w:rPr>
          <w:rFonts w:ascii="ＭＳ ゴシック" w:eastAsia="ＭＳ ゴシック" w:hAnsi="ＭＳ ゴシック" w:cs="ＭＳ ゴシック"/>
          <w:szCs w:val="21"/>
        </w:rPr>
        <w:t>：００～</w:t>
      </w:r>
    </w:p>
    <w:p w14:paraId="04D75C4C" w14:textId="77777777" w:rsidR="001F201E" w:rsidRPr="00D60F63" w:rsidRDefault="0085154C">
      <w:pPr>
        <w:numPr>
          <w:ilvl w:val="0"/>
          <w:numId w:val="8"/>
        </w:num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月　　日に搬入ご希望の方は事前にご連絡ください。</w:t>
      </w:r>
    </w:p>
    <w:p w14:paraId="54FC8269" w14:textId="77777777" w:rsidR="001F201E" w:rsidRPr="00D60F63" w:rsidRDefault="001F201E">
      <w:pPr>
        <w:rPr>
          <w:rFonts w:ascii="ＭＳ ゴシック" w:eastAsia="ＭＳ ゴシック" w:hAnsi="ＭＳ ゴシック" w:cs="ＭＳ ゴシック"/>
          <w:szCs w:val="21"/>
        </w:rPr>
      </w:pPr>
    </w:p>
    <w:p w14:paraId="7623D5D3" w14:textId="0813F33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５．搬　出　　　　　月　　日（曜日）　</w:t>
      </w:r>
      <w:r w:rsidR="00623257" w:rsidRPr="00D60F63">
        <w:rPr>
          <w:rFonts w:ascii="ＭＳ ゴシック" w:eastAsia="ＭＳ ゴシック" w:hAnsi="ＭＳ ゴシック" w:cs="ＭＳ ゴシック" w:hint="eastAsia"/>
          <w:szCs w:val="21"/>
        </w:rPr>
        <w:t>００</w:t>
      </w:r>
      <w:r w:rsidRPr="00D60F63">
        <w:rPr>
          <w:rFonts w:ascii="ＭＳ ゴシック" w:eastAsia="ＭＳ ゴシック" w:hAnsi="ＭＳ ゴシック" w:cs="ＭＳ ゴシック"/>
          <w:szCs w:val="21"/>
        </w:rPr>
        <w:t>：００～</w:t>
      </w:r>
    </w:p>
    <w:p w14:paraId="57CEFE21" w14:textId="77777777" w:rsidR="001F201E" w:rsidRPr="00D60F63" w:rsidRDefault="001F201E">
      <w:pPr>
        <w:rPr>
          <w:rFonts w:ascii="ＭＳ ゴシック" w:eastAsia="ＭＳ ゴシック" w:hAnsi="ＭＳ ゴシック" w:cs="ＭＳ ゴシック"/>
          <w:szCs w:val="21"/>
        </w:rPr>
      </w:pPr>
    </w:p>
    <w:p w14:paraId="3AF82935"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６．出展位置　　別紙　○○物産展ブース配置図参照</w:t>
      </w:r>
    </w:p>
    <w:p w14:paraId="5D519B56" w14:textId="77777777" w:rsidR="001F201E" w:rsidRPr="00D60F63" w:rsidRDefault="0085154C">
      <w:pPr>
        <w:widowControl/>
        <w:jc w:val="left"/>
        <w:rPr>
          <w:rFonts w:ascii="ＭＳ ゴシック" w:eastAsia="ＭＳ ゴシック" w:hAnsi="ＭＳ ゴシック" w:cs="ＭＳ ゴシック"/>
          <w:szCs w:val="21"/>
        </w:rPr>
      </w:pPr>
      <w:r w:rsidRPr="00D60F63">
        <w:rPr>
          <w:szCs w:val="21"/>
        </w:rPr>
        <w:br w:type="page"/>
      </w:r>
    </w:p>
    <w:p w14:paraId="1EC11E37"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酒類免許申請依頼文</w:t>
      </w:r>
    </w:p>
    <w:p w14:paraId="71B0F400" w14:textId="77777777" w:rsidR="001F201E" w:rsidRPr="00D60F63" w:rsidRDefault="0085154C">
      <w:pPr>
        <w:jc w:val="righ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年　　月　　日</w:t>
      </w:r>
    </w:p>
    <w:p w14:paraId="2C8DA3E7" w14:textId="77777777" w:rsidR="001F201E" w:rsidRPr="00D60F63" w:rsidRDefault="001F201E">
      <w:pPr>
        <w:rPr>
          <w:rFonts w:ascii="ＭＳ ゴシック" w:eastAsia="ＭＳ ゴシック" w:hAnsi="ＭＳ ゴシック" w:cs="ＭＳ ゴシック"/>
          <w:szCs w:val="21"/>
        </w:rPr>
      </w:pPr>
    </w:p>
    <w:p w14:paraId="50D5B127" w14:textId="77777777" w:rsidR="001F201E" w:rsidRPr="00D60F63" w:rsidRDefault="0085154C">
      <w:pPr>
        <w:rPr>
          <w:rFonts w:ascii="ＭＳ ゴシック" w:eastAsia="ＭＳ ゴシック" w:hAnsi="ＭＳ ゴシック" w:cs="ＭＳ ゴシック"/>
          <w:szCs w:val="21"/>
          <w:u w:val="single"/>
        </w:rPr>
      </w:pPr>
      <w:r w:rsidRPr="00D60F63">
        <w:rPr>
          <w:rFonts w:ascii="ＭＳ ゴシック" w:eastAsia="ＭＳ ゴシック" w:hAnsi="ＭＳ ゴシック" w:cs="ＭＳ ゴシック"/>
          <w:szCs w:val="21"/>
          <w:u w:val="single"/>
        </w:rPr>
        <w:t xml:space="preserve">　　　　　　　　　　　　御中</w:t>
      </w:r>
    </w:p>
    <w:p w14:paraId="30FA1603" w14:textId="77777777" w:rsidR="001F201E" w:rsidRPr="00D60F63" w:rsidRDefault="001F201E">
      <w:pPr>
        <w:rPr>
          <w:rFonts w:ascii="ＭＳ ゴシック" w:eastAsia="ＭＳ ゴシック" w:hAnsi="ＭＳ ゴシック" w:cs="ＭＳ ゴシック"/>
          <w:szCs w:val="21"/>
        </w:rPr>
      </w:pPr>
    </w:p>
    <w:p w14:paraId="052B39B3" w14:textId="77777777" w:rsidR="001F201E" w:rsidRPr="00D60F63" w:rsidRDefault="0085154C">
      <w:pPr>
        <w:rPr>
          <w:rFonts w:ascii="ＭＳ ゴシック" w:eastAsia="ＭＳ ゴシック" w:hAnsi="ＭＳ ゴシック" w:cs="ＭＳ ゴシック"/>
          <w:szCs w:val="21"/>
          <w:u w:val="single"/>
        </w:rPr>
      </w:pPr>
      <w:r w:rsidRPr="00D60F63">
        <w:rPr>
          <w:rFonts w:ascii="ＭＳ ゴシック" w:eastAsia="ＭＳ ゴシック" w:hAnsi="ＭＳ ゴシック" w:cs="ＭＳ ゴシック"/>
          <w:szCs w:val="21"/>
        </w:rPr>
        <w:t xml:space="preserve">　　　　　　　　　　　　　　　　　</w:t>
      </w:r>
      <w:r w:rsidRPr="00D60F63">
        <w:rPr>
          <w:rFonts w:ascii="ＭＳ ゴシック" w:eastAsia="ＭＳ ゴシック" w:hAnsi="ＭＳ ゴシック" w:cs="ＭＳ ゴシック"/>
          <w:szCs w:val="21"/>
          <w:u w:val="single"/>
        </w:rPr>
        <w:t>日本商工会議所青年部</w:t>
      </w:r>
    </w:p>
    <w:p w14:paraId="66513BE0" w14:textId="77777777" w:rsidR="001F201E" w:rsidRPr="00D60F63" w:rsidRDefault="0085154C">
      <w:pPr>
        <w:jc w:val="lef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w:t>
      </w:r>
      <w:r w:rsidRPr="00D60F63">
        <w:rPr>
          <w:rFonts w:ascii="ＭＳ ゴシック" w:eastAsia="ＭＳ ゴシック" w:hAnsi="ＭＳ ゴシック" w:cs="ＭＳ ゴシック"/>
          <w:szCs w:val="21"/>
          <w:u w:val="single"/>
        </w:rPr>
        <w:t>第　　回全国大会大会事務局</w:t>
      </w:r>
      <w:r w:rsidRPr="00D60F63">
        <w:rPr>
          <w:rFonts w:ascii="ＭＳ ゴシック" w:eastAsia="ＭＳ ゴシック" w:hAnsi="ＭＳ ゴシック" w:cs="ＭＳ ゴシック"/>
          <w:szCs w:val="21"/>
        </w:rPr>
        <w:t xml:space="preserve">　　　　　担当</w:t>
      </w:r>
    </w:p>
    <w:p w14:paraId="5572F4E3" w14:textId="77777777" w:rsidR="001F201E" w:rsidRPr="00D60F63" w:rsidRDefault="0085154C">
      <w:pPr>
        <w:jc w:val="right"/>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TEL   -   -    　FAX   -   -    </w:t>
      </w:r>
    </w:p>
    <w:p w14:paraId="3629939D" w14:textId="77777777" w:rsidR="001F201E" w:rsidRPr="00D60F63" w:rsidRDefault="001F201E">
      <w:pPr>
        <w:rPr>
          <w:rFonts w:ascii="ＭＳ ゴシック" w:eastAsia="ＭＳ ゴシック" w:hAnsi="ＭＳ ゴシック" w:cs="ＭＳ ゴシック"/>
          <w:szCs w:val="21"/>
        </w:rPr>
      </w:pPr>
    </w:p>
    <w:p w14:paraId="7410BE21" w14:textId="77777777" w:rsidR="001F201E" w:rsidRPr="00D60F63" w:rsidRDefault="0085154C">
      <w:pPr>
        <w:jc w:val="cente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物産展酒類販売業免許申請について</w:t>
      </w:r>
    </w:p>
    <w:p w14:paraId="415AFEDC" w14:textId="77777777" w:rsidR="001F201E" w:rsidRPr="00D60F63" w:rsidRDefault="001F201E">
      <w:pPr>
        <w:rPr>
          <w:rFonts w:ascii="ＭＳ ゴシック" w:eastAsia="ＭＳ ゴシック" w:hAnsi="ＭＳ ゴシック" w:cs="ＭＳ ゴシック"/>
          <w:szCs w:val="21"/>
        </w:rPr>
      </w:pPr>
    </w:p>
    <w:p w14:paraId="5AF015F6" w14:textId="100D2659"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w:t>
      </w:r>
      <w:r w:rsidR="00623257" w:rsidRPr="00D60F63">
        <w:rPr>
          <w:rFonts w:ascii="ＭＳ ゴシック" w:eastAsia="ＭＳ ゴシック" w:hAnsi="ＭＳ ゴシック" w:cs="ＭＳ ゴシック" w:hint="eastAsia"/>
          <w:szCs w:val="21"/>
        </w:rPr>
        <w:t xml:space="preserve">　</w:t>
      </w:r>
      <w:r w:rsidRPr="00D60F63">
        <w:rPr>
          <w:rFonts w:ascii="ＭＳ ゴシック" w:eastAsia="ＭＳ ゴシック" w:hAnsi="ＭＳ ゴシック" w:cs="ＭＳ ゴシック"/>
          <w:szCs w:val="21"/>
        </w:rPr>
        <w:t>この度は物産展にお申し込み頂きまして誠にありがとうございました。</w:t>
      </w:r>
    </w:p>
    <w:p w14:paraId="4787689E"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表記の件につきまして以下のとおり送付しますので、ご記入の上ご返送くださるよう</w:t>
      </w:r>
    </w:p>
    <w:p w14:paraId="30C53E9B" w14:textId="77777777" w:rsidR="001F201E" w:rsidRPr="00D60F63" w:rsidRDefault="0085154C">
      <w:pPr>
        <w:ind w:firstLine="2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お願い申しあげます。</w:t>
      </w:r>
    </w:p>
    <w:p w14:paraId="19FF858C" w14:textId="77777777" w:rsidR="001F201E" w:rsidRPr="00D60F63" w:rsidRDefault="001F201E">
      <w:pPr>
        <w:rPr>
          <w:rFonts w:ascii="ＭＳ ゴシック" w:eastAsia="ＭＳ ゴシック" w:hAnsi="ＭＳ ゴシック" w:cs="ＭＳ ゴシック"/>
          <w:szCs w:val="21"/>
        </w:rPr>
      </w:pPr>
    </w:p>
    <w:p w14:paraId="7AB2F90A" w14:textId="77777777" w:rsidR="001F201E" w:rsidRPr="00D60F63" w:rsidRDefault="0085154C">
      <w:pPr>
        <w:jc w:val="cente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記</w:t>
      </w:r>
    </w:p>
    <w:p w14:paraId="3F08E2C7" w14:textId="77777777" w:rsidR="001F201E" w:rsidRPr="00D60F63" w:rsidRDefault="001F201E">
      <w:pPr>
        <w:rPr>
          <w:rFonts w:ascii="ＭＳ ゴシック" w:eastAsia="ＭＳ ゴシック" w:hAnsi="ＭＳ ゴシック" w:cs="ＭＳ ゴシック"/>
          <w:szCs w:val="21"/>
        </w:rPr>
      </w:pPr>
    </w:p>
    <w:p w14:paraId="52F0C6BB"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対象者　　　１．物産展で酒類を販売される方。</w:t>
      </w:r>
    </w:p>
    <w:p w14:paraId="7A04D6FC"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２．販売申請者は酒類免許を有している者に限る。</w:t>
      </w:r>
    </w:p>
    <w:p w14:paraId="26B886B2" w14:textId="77777777" w:rsidR="001F201E" w:rsidRPr="00D60F63" w:rsidRDefault="001F201E">
      <w:pPr>
        <w:rPr>
          <w:rFonts w:ascii="ＭＳ ゴシック" w:eastAsia="ＭＳ ゴシック" w:hAnsi="ＭＳ ゴシック" w:cs="ＭＳ ゴシック"/>
          <w:szCs w:val="21"/>
        </w:rPr>
      </w:pPr>
    </w:p>
    <w:p w14:paraId="10142BF7"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送付書類　　１．酒類販売業免許申請書　　　２通</w:t>
      </w:r>
    </w:p>
    <w:p w14:paraId="70E75947"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２．販売設備状況その他　　　　１通</w:t>
      </w:r>
    </w:p>
    <w:p w14:paraId="7658DB9F"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３．記入見本　　　　　　　　　２通</w:t>
      </w:r>
    </w:p>
    <w:p w14:paraId="49EE5314" w14:textId="77777777" w:rsidR="001F201E" w:rsidRPr="00D60F63" w:rsidRDefault="001F201E">
      <w:pPr>
        <w:rPr>
          <w:rFonts w:ascii="ＭＳ ゴシック" w:eastAsia="ＭＳ ゴシック" w:hAnsi="ＭＳ ゴシック" w:cs="ＭＳ ゴシック"/>
          <w:szCs w:val="21"/>
        </w:rPr>
      </w:pPr>
    </w:p>
    <w:p w14:paraId="56F60AE5"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返送書類　　１．酒類販売業免許申請書　　　２通</w:t>
      </w:r>
    </w:p>
    <w:p w14:paraId="380CCADC"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２．販売設備状況その他　　　　１通</w:t>
      </w:r>
    </w:p>
    <w:p w14:paraId="5DCF2154" w14:textId="77777777" w:rsidR="001F201E" w:rsidRPr="00D60F63" w:rsidRDefault="001F201E">
      <w:pPr>
        <w:rPr>
          <w:rFonts w:ascii="ＭＳ ゴシック" w:eastAsia="ＭＳ ゴシック" w:hAnsi="ＭＳ ゴシック" w:cs="ＭＳ ゴシック"/>
          <w:szCs w:val="21"/>
        </w:rPr>
      </w:pPr>
    </w:p>
    <w:p w14:paraId="6E3E7153"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※多数の申し込みの際は各種用紙をコピーしてご記入ください。</w:t>
      </w:r>
    </w:p>
    <w:p w14:paraId="6C8E66E0" w14:textId="77777777" w:rsidR="001F201E" w:rsidRPr="00D60F63" w:rsidRDefault="001F201E">
      <w:pPr>
        <w:rPr>
          <w:rFonts w:ascii="ＭＳ ゴシック" w:eastAsia="ＭＳ ゴシック" w:hAnsi="ＭＳ ゴシック" w:cs="ＭＳ ゴシック"/>
          <w:szCs w:val="21"/>
        </w:rPr>
      </w:pPr>
    </w:p>
    <w:p w14:paraId="2E0D849B"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返送期日　　１．　  年　　 月　  日（曜日）必着</w:t>
      </w:r>
    </w:p>
    <w:p w14:paraId="57A4F112" w14:textId="77777777" w:rsidR="001F201E" w:rsidRPr="00D60F63" w:rsidRDefault="001F201E">
      <w:pPr>
        <w:rPr>
          <w:rFonts w:ascii="ＭＳ ゴシック" w:eastAsia="ＭＳ ゴシック" w:hAnsi="ＭＳ ゴシック" w:cs="ＭＳ ゴシック"/>
          <w:szCs w:val="21"/>
        </w:rPr>
      </w:pPr>
    </w:p>
    <w:p w14:paraId="6DC1134E" w14:textId="77777777" w:rsidR="001F201E" w:rsidRPr="00D60F63" w:rsidRDefault="001F201E">
      <w:pPr>
        <w:jc w:val="center"/>
        <w:rPr>
          <w:rFonts w:ascii="ＭＳ ゴシック" w:eastAsia="ＭＳ ゴシック" w:hAnsi="ＭＳ ゴシック" w:cs="ＭＳ ゴシック"/>
          <w:szCs w:val="21"/>
        </w:rPr>
      </w:pPr>
    </w:p>
    <w:p w14:paraId="230E9A63" w14:textId="77777777" w:rsidR="001F201E" w:rsidRPr="00D60F63" w:rsidRDefault="0085154C">
      <w:pPr>
        <w:jc w:val="cente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○○物産展タイムスケジュール</w:t>
      </w:r>
    </w:p>
    <w:p w14:paraId="024595F8" w14:textId="77777777" w:rsidR="001F201E" w:rsidRPr="00D60F63" w:rsidRDefault="001F201E">
      <w:pPr>
        <w:rPr>
          <w:rFonts w:ascii="ＭＳ ゴシック" w:eastAsia="ＭＳ ゴシック" w:hAnsi="ＭＳ ゴシック" w:cs="ＭＳ ゴシック"/>
          <w:szCs w:val="21"/>
        </w:rPr>
      </w:pPr>
    </w:p>
    <w:p w14:paraId="429701F1" w14:textId="77777777" w:rsidR="001F201E" w:rsidRPr="00D60F63" w:rsidRDefault="0085154C">
      <w:pPr>
        <w:ind w:firstLine="48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月　　日（曜日）</w:t>
      </w:r>
    </w:p>
    <w:p w14:paraId="363252E5"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９：００　　部会員集合・ブース設営確認</w:t>
      </w:r>
    </w:p>
    <w:p w14:paraId="43A2EB97"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１０：００　　出展者集合・商品等搬入</w:t>
      </w:r>
    </w:p>
    <w:p w14:paraId="5C34D5DF"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１３：００　　○○物産展　開始</w:t>
      </w:r>
    </w:p>
    <w:p w14:paraId="71FDB9EE"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２０：００　　　　〃　　　終了</w:t>
      </w:r>
    </w:p>
    <w:p w14:paraId="2DD2CB36" w14:textId="77777777" w:rsidR="001F201E" w:rsidRPr="00D60F63" w:rsidRDefault="001F201E">
      <w:pPr>
        <w:rPr>
          <w:rFonts w:ascii="ＭＳ ゴシック" w:eastAsia="ＭＳ ゴシック" w:hAnsi="ＭＳ ゴシック" w:cs="ＭＳ ゴシック"/>
          <w:szCs w:val="21"/>
        </w:rPr>
      </w:pPr>
    </w:p>
    <w:p w14:paraId="0ACA91E4" w14:textId="77777777" w:rsidR="001F201E" w:rsidRPr="00D60F63" w:rsidRDefault="0085154C">
      <w:pPr>
        <w:ind w:firstLine="48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月　　日（曜日）</w:t>
      </w:r>
    </w:p>
    <w:p w14:paraId="184B7EF2"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８：００　　部会員集合・ブース設営確認</w:t>
      </w:r>
    </w:p>
    <w:p w14:paraId="2351B659"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８：３０　　出展者集合・商品等搬入（前日の補充）</w:t>
      </w:r>
    </w:p>
    <w:p w14:paraId="10CD4329" w14:textId="531E6890"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９：００　　物産展　開始</w:t>
      </w:r>
    </w:p>
    <w:p w14:paraId="2D9632AB"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１４：００　　　　〃　　　終了</w:t>
      </w:r>
    </w:p>
    <w:p w14:paraId="76229B7E" w14:textId="77777777" w:rsidR="001F201E" w:rsidRPr="00D60F63" w:rsidRDefault="0085154C">
      <w:pP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搬出開始・ブース撤去</w:t>
      </w:r>
    </w:p>
    <w:p w14:paraId="28B414A8" w14:textId="77777777" w:rsidR="001F201E" w:rsidRPr="00D60F63" w:rsidRDefault="0085154C">
      <w:pPr>
        <w:rPr>
          <w:rFonts w:ascii="ＭＳ ゴシック" w:eastAsia="ＭＳ ゴシック" w:hAnsi="ＭＳ ゴシック" w:cs="ＭＳ ゴシック"/>
          <w:szCs w:val="21"/>
        </w:rPr>
        <w:sectPr w:rsidR="001F201E" w:rsidRPr="00D60F63">
          <w:headerReference w:type="default" r:id="rId36"/>
          <w:pgSz w:w="11906" w:h="16838"/>
          <w:pgMar w:top="1418" w:right="1134" w:bottom="1418" w:left="1134" w:header="567" w:footer="0" w:gutter="0"/>
          <w:cols w:space="720"/>
        </w:sectPr>
      </w:pPr>
      <w:r w:rsidRPr="00D60F63">
        <w:rPr>
          <w:rFonts w:ascii="ＭＳ ゴシック" w:eastAsia="ＭＳ ゴシック" w:hAnsi="ＭＳ ゴシック" w:cs="ＭＳ ゴシック"/>
          <w:szCs w:val="21"/>
        </w:rPr>
        <w:t xml:space="preserve">　　１６：００　　部会員解散</w:t>
      </w:r>
    </w:p>
    <w:p w14:paraId="1F892974" w14:textId="77777777" w:rsidR="001F201E" w:rsidRPr="00D60F63" w:rsidRDefault="0085154C">
      <w:pPr>
        <w:keepNext/>
        <w:rPr>
          <w:rFonts w:ascii="ＭＳ ゴシック" w:eastAsia="ＭＳ ゴシック" w:hAnsi="ＭＳ ゴシック" w:cs="ＭＳ ゴシック"/>
          <w:b/>
          <w:sz w:val="24"/>
        </w:rPr>
      </w:pPr>
      <w:bookmarkStart w:id="77" w:name="_heading=h.3hv69ve" w:colFirst="0" w:colLast="0"/>
      <w:bookmarkEnd w:id="77"/>
      <w:r w:rsidRPr="00D60F63">
        <w:rPr>
          <w:rFonts w:ascii="ＭＳ ゴシック" w:eastAsia="ＭＳ ゴシック" w:hAnsi="ＭＳ ゴシック" w:cs="ＭＳ ゴシック"/>
          <w:b/>
          <w:sz w:val="24"/>
        </w:rPr>
        <w:t>５-１０．ビジネス交流会</w:t>
      </w:r>
    </w:p>
    <w:p w14:paraId="6C08185C" w14:textId="77777777" w:rsidR="001F201E" w:rsidRPr="00D60F63" w:rsidRDefault="001F201E">
      <w:pPr>
        <w:rPr>
          <w:rFonts w:ascii="ＭＳ ゴシック" w:eastAsia="ＭＳ ゴシック" w:hAnsi="ＭＳ ゴシック" w:cs="ＭＳ ゴシック"/>
          <w:szCs w:val="21"/>
        </w:rPr>
      </w:pPr>
    </w:p>
    <w:p w14:paraId="0D9B7DBB" w14:textId="77777777" w:rsidR="001F201E" w:rsidRPr="00D60F63" w:rsidRDefault="0085154C">
      <w:pPr>
        <w:spacing w:line="276" w:lineRule="auto"/>
        <w:jc w:val="cente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ビジネス交流会</w:t>
      </w:r>
    </w:p>
    <w:p w14:paraId="21332F99" w14:textId="77777777" w:rsidR="001F201E" w:rsidRPr="00D60F63" w:rsidRDefault="0085154C">
      <w:pPr>
        <w:spacing w:line="276" w:lineRule="auto"/>
        <w:jc w:val="center"/>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（出展内容確認について）</w:t>
      </w:r>
    </w:p>
    <w:p w14:paraId="43B5D10E" w14:textId="77777777" w:rsidR="001F201E" w:rsidRPr="00D60F63" w:rsidRDefault="0085154C">
      <w:pPr>
        <w:spacing w:line="276" w:lineRule="auto"/>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１．商品発送と搬出</w:t>
      </w:r>
    </w:p>
    <w:p w14:paraId="3121E313" w14:textId="77777777" w:rsidR="001F201E" w:rsidRPr="00D60F63" w:rsidRDefault="0085154C">
      <w:pPr>
        <w:numPr>
          <w:ilvl w:val="0"/>
          <w:numId w:val="6"/>
        </w:numPr>
        <w:spacing w:line="276" w:lineRule="auto"/>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商品発送　　　</w:t>
      </w:r>
      <w:r w:rsidRPr="00D60F63">
        <w:rPr>
          <w:rFonts w:ascii="ＭＳ ゴシック" w:eastAsia="ＭＳ ゴシック" w:hAnsi="ＭＳ ゴシック" w:cs="ＭＳ ゴシック"/>
          <w:szCs w:val="21"/>
          <w:u w:val="single"/>
        </w:rPr>
        <w:t xml:space="preserve">　　月　　日午前中着</w:t>
      </w:r>
      <w:r w:rsidRPr="00D60F63">
        <w:rPr>
          <w:rFonts w:ascii="ＭＳ ゴシック" w:eastAsia="ＭＳ ゴシック" w:hAnsi="ＭＳ ゴシック" w:cs="ＭＳ ゴシック"/>
          <w:szCs w:val="21"/>
        </w:rPr>
        <w:t>、時間指定でお願いします。</w:t>
      </w:r>
    </w:p>
    <w:p w14:paraId="7C111356" w14:textId="77777777" w:rsidR="001F201E" w:rsidRPr="00D60F63" w:rsidRDefault="0085154C">
      <w:pPr>
        <w:numPr>
          <w:ilvl w:val="0"/>
          <w:numId w:val="6"/>
        </w:numPr>
        <w:spacing w:line="276" w:lineRule="auto"/>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送り先住所　〒   -    </w:t>
      </w:r>
    </w:p>
    <w:p w14:paraId="361FB65D" w14:textId="77777777" w:rsidR="001F201E" w:rsidRPr="00D60F63" w:rsidRDefault="0085154C">
      <w:pPr>
        <w:spacing w:line="276" w:lineRule="auto"/>
        <w:ind w:left="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住所</w:t>
      </w:r>
    </w:p>
    <w:p w14:paraId="79A3EBD1" w14:textId="77777777" w:rsidR="001F201E" w:rsidRPr="00D60F63" w:rsidRDefault="0085154C">
      <w:pPr>
        <w:spacing w:line="276" w:lineRule="auto"/>
        <w:ind w:left="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○○配送センター　ビジネス交流会 行き</w:t>
      </w:r>
    </w:p>
    <w:p w14:paraId="209AAF8F" w14:textId="77777777" w:rsidR="001F201E" w:rsidRPr="00D60F63" w:rsidRDefault="0085154C">
      <w:pPr>
        <w:spacing w:line="276" w:lineRule="auto"/>
        <w:ind w:left="420"/>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ＴＥＬ　　　－　　　－　　　　　ＦＡＸ　　　－　　　－　　　　</w:t>
      </w:r>
    </w:p>
    <w:p w14:paraId="694DB386" w14:textId="77777777" w:rsidR="001F201E" w:rsidRPr="00D60F63" w:rsidRDefault="0085154C">
      <w:pPr>
        <w:spacing w:line="276" w:lineRule="auto"/>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※こちらより会場まで当方で搬入致します。</w:t>
      </w:r>
    </w:p>
    <w:p w14:paraId="64ED0CD2" w14:textId="77777777" w:rsidR="001F201E" w:rsidRPr="00D60F63" w:rsidRDefault="0085154C">
      <w:pPr>
        <w:spacing w:line="276" w:lineRule="auto"/>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・搬　　出　　終了後こちらの指定宅配業者にて着払いで返送して頂きます。</w:t>
      </w:r>
    </w:p>
    <w:p w14:paraId="7511B8C4" w14:textId="77777777" w:rsidR="001F201E" w:rsidRPr="00D60F63" w:rsidRDefault="0085154C">
      <w:pPr>
        <w:spacing w:line="276" w:lineRule="auto"/>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２．会　　場　　　会場名</w:t>
      </w:r>
    </w:p>
    <w:p w14:paraId="43EA274C" w14:textId="77777777" w:rsidR="001F201E" w:rsidRPr="00D60F63" w:rsidRDefault="0085154C">
      <w:pPr>
        <w:spacing w:line="276" w:lineRule="auto"/>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３．集合時間　　　　　月　　　日　ＡＭ　　：００</w:t>
      </w:r>
    </w:p>
    <w:p w14:paraId="08F25E43" w14:textId="77777777" w:rsidR="001F201E" w:rsidRPr="00D60F63" w:rsidRDefault="0085154C">
      <w:pPr>
        <w:spacing w:line="276" w:lineRule="auto"/>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４ テーブル・木製パネル（ポスター・パンフ等掲示用）</w:t>
      </w:r>
    </w:p>
    <w:p w14:paraId="5516E709" w14:textId="77777777" w:rsidR="001F201E" w:rsidRPr="00D60F63" w:rsidRDefault="0085154C">
      <w:pPr>
        <w:spacing w:line="276" w:lineRule="auto"/>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５．備　　品　　　備品等でご希望がある場合は当方で手配致します。（費用各自負担）</w:t>
      </w:r>
    </w:p>
    <w:p w14:paraId="6AAA3509" w14:textId="77777777" w:rsidR="001F201E" w:rsidRPr="00D60F63" w:rsidRDefault="001F201E">
      <w:pPr>
        <w:spacing w:line="276" w:lineRule="auto"/>
        <w:rPr>
          <w:rFonts w:ascii="ＭＳ ゴシック" w:eastAsia="ＭＳ ゴシック" w:hAnsi="ＭＳ ゴシック" w:cs="ＭＳ ゴシック"/>
          <w:szCs w:val="21"/>
        </w:rPr>
      </w:pPr>
    </w:p>
    <w:p w14:paraId="1EC18246" w14:textId="77777777" w:rsidR="001F201E" w:rsidRPr="00D60F63" w:rsidRDefault="0085154C">
      <w:pPr>
        <w:spacing w:line="276" w:lineRule="auto"/>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「問い合わせ」　全国大会　　大会事務局</w:t>
      </w:r>
    </w:p>
    <w:p w14:paraId="00AF6F68" w14:textId="77777777" w:rsidR="001F201E" w:rsidRPr="00D60F63" w:rsidRDefault="0085154C">
      <w:pPr>
        <w:spacing w:line="276" w:lineRule="auto"/>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ＴＥＬ　　　－　　　－　　　　　ＦＡＸ　　　－　　　－　　　　</w:t>
      </w:r>
    </w:p>
    <w:p w14:paraId="65519031" w14:textId="77777777" w:rsidR="001F201E" w:rsidRPr="00D60F63" w:rsidRDefault="0085154C">
      <w:pPr>
        <w:spacing w:line="276" w:lineRule="auto"/>
        <w:rPr>
          <w:rFonts w:ascii="ＭＳ ゴシック" w:eastAsia="ＭＳ ゴシック" w:hAnsi="ＭＳ ゴシック" w:cs="ＭＳ ゴシック"/>
          <w:szCs w:val="21"/>
        </w:rPr>
      </w:pPr>
      <w:r w:rsidRPr="00D60F63">
        <w:rPr>
          <w:rFonts w:ascii="ＭＳ ゴシック" w:eastAsia="ＭＳ ゴシック" w:hAnsi="ＭＳ ゴシック" w:cs="ＭＳ ゴシック"/>
          <w:szCs w:val="21"/>
        </w:rPr>
        <w:t xml:space="preserve">　　　　　　　　担当：氏名１・氏名２</w:t>
      </w:r>
    </w:p>
    <w:p w14:paraId="1BF35435" w14:textId="77777777" w:rsidR="00D60F63" w:rsidRPr="00D60F63" w:rsidRDefault="00D60F63" w:rsidP="00D60F63">
      <w:pPr>
        <w:ind w:firstLineChars="300" w:firstLine="630"/>
        <w:rPr>
          <w:rFonts w:ascii="ＭＳ ゴシック" w:eastAsia="ＭＳ ゴシック" w:hAnsi="ＭＳ ゴシック" w:cs="ＭＳ ゴシック"/>
        </w:rPr>
      </w:pPr>
    </w:p>
    <w:p w14:paraId="60F23E03" w14:textId="77777777" w:rsidR="00D60F63" w:rsidRPr="00D60F63" w:rsidRDefault="00D60F63" w:rsidP="00D60F63">
      <w:pPr>
        <w:ind w:firstLineChars="300" w:firstLine="630"/>
        <w:rPr>
          <w:rFonts w:ascii="ＭＳ ゴシック" w:eastAsia="ＭＳ ゴシック" w:hAnsi="ＭＳ ゴシック" w:cs="ＭＳ ゴシック"/>
        </w:rPr>
      </w:pPr>
    </w:p>
    <w:p w14:paraId="2E727E3E" w14:textId="77777777" w:rsidR="007F1605" w:rsidRDefault="0085154C" w:rsidP="00D60F63">
      <w:pPr>
        <w:ind w:firstLineChars="300"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w:t>
      </w:r>
    </w:p>
    <w:p w14:paraId="3B82CDCE" w14:textId="77777777" w:rsidR="007F1605" w:rsidRDefault="007F1605" w:rsidP="00D60F63">
      <w:pPr>
        <w:ind w:firstLineChars="300" w:firstLine="630"/>
        <w:rPr>
          <w:rFonts w:ascii="ＭＳ ゴシック" w:eastAsia="ＭＳ ゴシック" w:hAnsi="ＭＳ ゴシック" w:cs="ＭＳ ゴシック"/>
        </w:rPr>
      </w:pPr>
    </w:p>
    <w:p w14:paraId="241E21CB" w14:textId="77777777" w:rsidR="007F1605" w:rsidRDefault="007F1605" w:rsidP="00D60F63">
      <w:pPr>
        <w:ind w:firstLineChars="300" w:firstLine="630"/>
        <w:rPr>
          <w:rFonts w:ascii="ＭＳ ゴシック" w:eastAsia="ＭＳ ゴシック" w:hAnsi="ＭＳ ゴシック" w:cs="ＭＳ ゴシック"/>
        </w:rPr>
      </w:pPr>
    </w:p>
    <w:p w14:paraId="330326F0" w14:textId="77777777" w:rsidR="007F1605" w:rsidRDefault="007F1605" w:rsidP="00D60F63">
      <w:pPr>
        <w:ind w:firstLineChars="300" w:firstLine="630"/>
        <w:rPr>
          <w:rFonts w:ascii="ＭＳ ゴシック" w:eastAsia="ＭＳ ゴシック" w:hAnsi="ＭＳ ゴシック" w:cs="ＭＳ ゴシック"/>
        </w:rPr>
      </w:pPr>
    </w:p>
    <w:p w14:paraId="1AF995E3" w14:textId="77777777" w:rsidR="007F1605" w:rsidRDefault="007F1605" w:rsidP="00D60F63">
      <w:pPr>
        <w:ind w:firstLineChars="300" w:firstLine="630"/>
        <w:rPr>
          <w:rFonts w:ascii="ＭＳ ゴシック" w:eastAsia="ＭＳ ゴシック" w:hAnsi="ＭＳ ゴシック" w:cs="ＭＳ ゴシック"/>
        </w:rPr>
      </w:pPr>
    </w:p>
    <w:p w14:paraId="73F7F0FD" w14:textId="77777777" w:rsidR="007F1605" w:rsidRDefault="007F1605" w:rsidP="00D60F63">
      <w:pPr>
        <w:ind w:firstLineChars="300" w:firstLine="630"/>
        <w:rPr>
          <w:rFonts w:ascii="ＭＳ ゴシック" w:eastAsia="ＭＳ ゴシック" w:hAnsi="ＭＳ ゴシック" w:cs="ＭＳ ゴシック"/>
        </w:rPr>
      </w:pPr>
    </w:p>
    <w:p w14:paraId="09E51DB6" w14:textId="77777777" w:rsidR="007F1605" w:rsidRDefault="007F1605" w:rsidP="00D60F63">
      <w:pPr>
        <w:ind w:firstLineChars="300" w:firstLine="630"/>
        <w:rPr>
          <w:rFonts w:ascii="ＭＳ ゴシック" w:eastAsia="ＭＳ ゴシック" w:hAnsi="ＭＳ ゴシック" w:cs="ＭＳ ゴシック"/>
        </w:rPr>
      </w:pPr>
    </w:p>
    <w:p w14:paraId="35B19613" w14:textId="77777777" w:rsidR="007F1605" w:rsidRDefault="007F1605" w:rsidP="00D60F63">
      <w:pPr>
        <w:ind w:firstLineChars="300" w:firstLine="630"/>
        <w:rPr>
          <w:rFonts w:ascii="ＭＳ ゴシック" w:eastAsia="ＭＳ ゴシック" w:hAnsi="ＭＳ ゴシック" w:cs="ＭＳ ゴシック"/>
        </w:rPr>
      </w:pPr>
    </w:p>
    <w:p w14:paraId="78D73143" w14:textId="77777777" w:rsidR="007F1605" w:rsidRDefault="007F1605" w:rsidP="00D60F63">
      <w:pPr>
        <w:ind w:firstLineChars="300" w:firstLine="630"/>
        <w:rPr>
          <w:rFonts w:ascii="ＭＳ ゴシック" w:eastAsia="ＭＳ ゴシック" w:hAnsi="ＭＳ ゴシック" w:cs="ＭＳ ゴシック"/>
        </w:rPr>
      </w:pPr>
    </w:p>
    <w:p w14:paraId="7289D9CA" w14:textId="77777777" w:rsidR="007F1605" w:rsidRDefault="007F1605" w:rsidP="00D60F63">
      <w:pPr>
        <w:ind w:firstLineChars="300" w:firstLine="630"/>
        <w:rPr>
          <w:rFonts w:ascii="ＭＳ ゴシック" w:eastAsia="ＭＳ ゴシック" w:hAnsi="ＭＳ ゴシック" w:cs="ＭＳ ゴシック"/>
        </w:rPr>
      </w:pPr>
    </w:p>
    <w:p w14:paraId="2D74FD5D" w14:textId="77777777" w:rsidR="007F1605" w:rsidRDefault="007F1605" w:rsidP="00D60F63">
      <w:pPr>
        <w:ind w:firstLineChars="300" w:firstLine="630"/>
        <w:rPr>
          <w:rFonts w:ascii="ＭＳ ゴシック" w:eastAsia="ＭＳ ゴシック" w:hAnsi="ＭＳ ゴシック" w:cs="ＭＳ ゴシック"/>
        </w:rPr>
      </w:pPr>
    </w:p>
    <w:p w14:paraId="7C28B0AC" w14:textId="77777777" w:rsidR="007F1605" w:rsidRDefault="007F1605" w:rsidP="00D60F63">
      <w:pPr>
        <w:ind w:firstLineChars="300" w:firstLine="630"/>
        <w:rPr>
          <w:rFonts w:ascii="ＭＳ ゴシック" w:eastAsia="ＭＳ ゴシック" w:hAnsi="ＭＳ ゴシック" w:cs="ＭＳ ゴシック"/>
        </w:rPr>
      </w:pPr>
    </w:p>
    <w:p w14:paraId="400EB929" w14:textId="77777777" w:rsidR="007F1605" w:rsidRDefault="007F1605" w:rsidP="00D60F63">
      <w:pPr>
        <w:ind w:firstLineChars="300" w:firstLine="630"/>
        <w:rPr>
          <w:rFonts w:ascii="ＭＳ ゴシック" w:eastAsia="ＭＳ ゴシック" w:hAnsi="ＭＳ ゴシック" w:cs="ＭＳ ゴシック"/>
        </w:rPr>
      </w:pPr>
    </w:p>
    <w:p w14:paraId="0FE22B58" w14:textId="77777777" w:rsidR="007F1605" w:rsidRDefault="007F1605" w:rsidP="00D60F63">
      <w:pPr>
        <w:ind w:firstLineChars="300" w:firstLine="630"/>
        <w:rPr>
          <w:rFonts w:ascii="ＭＳ ゴシック" w:eastAsia="ＭＳ ゴシック" w:hAnsi="ＭＳ ゴシック" w:cs="ＭＳ ゴシック"/>
        </w:rPr>
      </w:pPr>
    </w:p>
    <w:p w14:paraId="72A59373" w14:textId="77777777" w:rsidR="007F1605" w:rsidRDefault="007F1605" w:rsidP="00D60F63">
      <w:pPr>
        <w:ind w:firstLineChars="300" w:firstLine="630"/>
        <w:rPr>
          <w:rFonts w:ascii="ＭＳ ゴシック" w:eastAsia="ＭＳ ゴシック" w:hAnsi="ＭＳ ゴシック" w:cs="ＭＳ ゴシック"/>
        </w:rPr>
      </w:pPr>
    </w:p>
    <w:p w14:paraId="5516A3BA" w14:textId="77777777" w:rsidR="007F1605" w:rsidRDefault="007F1605" w:rsidP="00D60F63">
      <w:pPr>
        <w:ind w:firstLineChars="300" w:firstLine="630"/>
        <w:rPr>
          <w:rFonts w:ascii="ＭＳ ゴシック" w:eastAsia="ＭＳ ゴシック" w:hAnsi="ＭＳ ゴシック" w:cs="ＭＳ ゴシック"/>
        </w:rPr>
      </w:pPr>
    </w:p>
    <w:p w14:paraId="609407A3" w14:textId="77777777" w:rsidR="007F1605" w:rsidRDefault="007F1605" w:rsidP="00D60F63">
      <w:pPr>
        <w:ind w:firstLineChars="300" w:firstLine="630"/>
        <w:rPr>
          <w:rFonts w:ascii="ＭＳ ゴシック" w:eastAsia="ＭＳ ゴシック" w:hAnsi="ＭＳ ゴシック" w:cs="ＭＳ ゴシック"/>
        </w:rPr>
      </w:pPr>
    </w:p>
    <w:p w14:paraId="29F5D5BA" w14:textId="77777777" w:rsidR="007F1605" w:rsidRDefault="007F1605" w:rsidP="00D60F63">
      <w:pPr>
        <w:ind w:firstLineChars="300" w:firstLine="630"/>
        <w:rPr>
          <w:rFonts w:ascii="ＭＳ ゴシック" w:eastAsia="ＭＳ ゴシック" w:hAnsi="ＭＳ ゴシック" w:cs="ＭＳ ゴシック"/>
        </w:rPr>
      </w:pPr>
    </w:p>
    <w:p w14:paraId="57150E6B" w14:textId="77777777" w:rsidR="007F1605" w:rsidRDefault="007F1605" w:rsidP="00D60F63">
      <w:pPr>
        <w:ind w:firstLineChars="300" w:firstLine="630"/>
        <w:rPr>
          <w:rFonts w:ascii="ＭＳ ゴシック" w:eastAsia="ＭＳ ゴシック" w:hAnsi="ＭＳ ゴシック" w:cs="ＭＳ ゴシック"/>
        </w:rPr>
      </w:pPr>
    </w:p>
    <w:p w14:paraId="5DD71482" w14:textId="77777777" w:rsidR="007F1605" w:rsidRDefault="007F1605" w:rsidP="00D60F63">
      <w:pPr>
        <w:ind w:firstLineChars="300" w:firstLine="630"/>
        <w:rPr>
          <w:rFonts w:ascii="ＭＳ ゴシック" w:eastAsia="ＭＳ ゴシック" w:hAnsi="ＭＳ ゴシック" w:cs="ＭＳ ゴシック"/>
        </w:rPr>
      </w:pPr>
    </w:p>
    <w:p w14:paraId="1F3A9FD0" w14:textId="77777777" w:rsidR="007F1605" w:rsidRDefault="007F1605" w:rsidP="00D60F63">
      <w:pPr>
        <w:ind w:firstLineChars="300" w:firstLine="630"/>
        <w:rPr>
          <w:rFonts w:ascii="ＭＳ ゴシック" w:eastAsia="ＭＳ ゴシック" w:hAnsi="ＭＳ ゴシック" w:cs="ＭＳ ゴシック"/>
        </w:rPr>
      </w:pPr>
    </w:p>
    <w:p w14:paraId="2711A736" w14:textId="77777777" w:rsidR="007F1605" w:rsidRDefault="007F1605" w:rsidP="00D60F63">
      <w:pPr>
        <w:ind w:firstLineChars="300" w:firstLine="630"/>
        <w:rPr>
          <w:rFonts w:ascii="ＭＳ ゴシック" w:eastAsia="ＭＳ ゴシック" w:hAnsi="ＭＳ ゴシック" w:cs="ＭＳ ゴシック"/>
        </w:rPr>
      </w:pPr>
    </w:p>
    <w:p w14:paraId="6B488261" w14:textId="77777777" w:rsidR="007F1605" w:rsidRDefault="007F1605" w:rsidP="00D60F63">
      <w:pPr>
        <w:ind w:firstLineChars="300" w:firstLine="630"/>
        <w:rPr>
          <w:rFonts w:ascii="ＭＳ ゴシック" w:eastAsia="ＭＳ ゴシック" w:hAnsi="ＭＳ ゴシック" w:cs="ＭＳ ゴシック"/>
        </w:rPr>
      </w:pPr>
    </w:p>
    <w:p w14:paraId="57BEB32E" w14:textId="77777777" w:rsidR="007F1605" w:rsidRDefault="007F1605" w:rsidP="00D60F63">
      <w:pPr>
        <w:ind w:firstLineChars="300" w:firstLine="630"/>
        <w:rPr>
          <w:rFonts w:ascii="ＭＳ ゴシック" w:eastAsia="ＭＳ ゴシック" w:hAnsi="ＭＳ ゴシック" w:cs="ＭＳ ゴシック"/>
        </w:rPr>
      </w:pPr>
    </w:p>
    <w:p w14:paraId="49ECD3F0" w14:textId="77777777" w:rsidR="007F1605" w:rsidRDefault="007F1605" w:rsidP="00D60F63">
      <w:pPr>
        <w:ind w:firstLineChars="300" w:firstLine="630"/>
        <w:rPr>
          <w:rFonts w:ascii="ＭＳ ゴシック" w:eastAsia="ＭＳ ゴシック" w:hAnsi="ＭＳ ゴシック" w:cs="ＭＳ ゴシック"/>
        </w:rPr>
      </w:pPr>
    </w:p>
    <w:p w14:paraId="1D8B6B11" w14:textId="77777777" w:rsidR="007F1605" w:rsidRDefault="007F1605" w:rsidP="00D60F63">
      <w:pPr>
        <w:ind w:firstLineChars="300" w:firstLine="630"/>
        <w:rPr>
          <w:rFonts w:ascii="ＭＳ ゴシック" w:eastAsia="ＭＳ ゴシック" w:hAnsi="ＭＳ ゴシック" w:cs="ＭＳ ゴシック"/>
        </w:rPr>
      </w:pPr>
    </w:p>
    <w:p w14:paraId="08972C98" w14:textId="77777777" w:rsidR="007F1605" w:rsidRDefault="007F1605" w:rsidP="00D60F63">
      <w:pPr>
        <w:ind w:firstLineChars="300" w:firstLine="630"/>
        <w:rPr>
          <w:rFonts w:ascii="ＭＳ ゴシック" w:eastAsia="ＭＳ ゴシック" w:hAnsi="ＭＳ ゴシック" w:cs="ＭＳ ゴシック"/>
        </w:rPr>
      </w:pPr>
    </w:p>
    <w:p w14:paraId="63F83475" w14:textId="7961E45D" w:rsidR="001F201E" w:rsidRPr="00D60F63" w:rsidRDefault="0085154C" w:rsidP="00D60F63">
      <w:pPr>
        <w:ind w:firstLineChars="300" w:firstLine="630"/>
        <w:rPr>
          <w:rFonts w:ascii="ＭＳ ゴシック" w:eastAsia="ＭＳ ゴシック" w:hAnsi="ＭＳ ゴシック" w:cs="ＭＳ ゴシック"/>
        </w:rPr>
      </w:pPr>
      <w:r w:rsidRPr="00D60F63">
        <w:rPr>
          <w:rFonts w:ascii="ＭＳ ゴシック" w:eastAsia="ＭＳ ゴシック" w:hAnsi="ＭＳ ゴシック" w:cs="ＭＳ ゴシック"/>
        </w:rPr>
        <w:t>（　　年　　月　　日）</w:t>
      </w:r>
    </w:p>
    <w:p w14:paraId="44014572" w14:textId="77777777" w:rsidR="001F201E" w:rsidRPr="00D60F63" w:rsidRDefault="0085154C">
      <w:pPr>
        <w:jc w:val="center"/>
        <w:rPr>
          <w:rFonts w:ascii="ＭＳ ゴシック" w:eastAsia="ＭＳ ゴシック" w:hAnsi="ＭＳ ゴシック" w:cs="ＭＳ ゴシック"/>
          <w:sz w:val="28"/>
          <w:szCs w:val="28"/>
          <w:vertAlign w:val="subscript"/>
        </w:rPr>
      </w:pPr>
      <w:r w:rsidRPr="00D60F63">
        <w:rPr>
          <w:rFonts w:ascii="ＭＳ ゴシック" w:eastAsia="ＭＳ ゴシック" w:hAnsi="ＭＳ ゴシック" w:cs="ＭＳ ゴシック"/>
          <w:sz w:val="28"/>
          <w:szCs w:val="28"/>
        </w:rPr>
        <w:t>ビジネス交流会</w:t>
      </w:r>
    </w:p>
    <w:p w14:paraId="7FD1F130" w14:textId="77777777" w:rsidR="001F201E" w:rsidRPr="00D60F63" w:rsidRDefault="0085154C">
      <w:pPr>
        <w:jc w:val="center"/>
        <w:rPr>
          <w:rFonts w:ascii="ＭＳ ゴシック" w:eastAsia="ＭＳ ゴシック" w:hAnsi="ＭＳ ゴシック" w:cs="ＭＳ ゴシック"/>
        </w:rPr>
      </w:pPr>
      <w:r w:rsidRPr="00D60F63">
        <w:rPr>
          <w:rFonts w:ascii="ＭＳ ゴシック" w:eastAsia="ＭＳ ゴシック" w:hAnsi="ＭＳ ゴシック" w:cs="ＭＳ ゴシック"/>
          <w:sz w:val="24"/>
        </w:rPr>
        <w:t>（タイムスケジュール）</w:t>
      </w:r>
    </w:p>
    <w:p w14:paraId="341EC948" w14:textId="77777777" w:rsidR="001F201E" w:rsidRPr="00D60F63" w:rsidRDefault="0085154C">
      <w:pPr>
        <w:spacing w:line="276" w:lineRule="auto"/>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　　　月　　日（曜日）</w:t>
      </w:r>
    </w:p>
    <w:p w14:paraId="1C1C98F7" w14:textId="77777777" w:rsidR="001F201E" w:rsidRPr="00D60F63" w:rsidRDefault="0085154C">
      <w:pPr>
        <w:spacing w:line="276" w:lineRule="auto"/>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１０：００　ブース設営・商品等搬入</w:t>
      </w:r>
    </w:p>
    <w:p w14:paraId="1024EBFD" w14:textId="17144AE4" w:rsidR="001F201E" w:rsidRPr="00D60F63" w:rsidRDefault="0085154C">
      <w:pPr>
        <w:spacing w:line="276" w:lineRule="auto"/>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（事前に当方へ発送された方は１１：００～１２：００の間に搬入完了致します。）</w:t>
      </w:r>
    </w:p>
    <w:p w14:paraId="737DFB7C" w14:textId="77777777" w:rsidR="001F201E" w:rsidRPr="00D60F63" w:rsidRDefault="0085154C">
      <w:pPr>
        <w:spacing w:line="276" w:lineRule="auto"/>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w:t>
      </w:r>
      <w:r w:rsidRPr="00D60F63">
        <w:rPr>
          <w:noProof/>
        </w:rPr>
        <mc:AlternateContent>
          <mc:Choice Requires="wps">
            <w:drawing>
              <wp:anchor distT="4445" distB="4445" distL="4445" distR="4445" simplePos="0" relativeHeight="251687936" behindDoc="0" locked="0" layoutInCell="1" hidden="0" allowOverlap="1" wp14:anchorId="70132D27" wp14:editId="2AB82DB3">
                <wp:simplePos x="0" y="0"/>
                <wp:positionH relativeFrom="column">
                  <wp:posOffset>2696845</wp:posOffset>
                </wp:positionH>
                <wp:positionV relativeFrom="paragraph">
                  <wp:posOffset>67945</wp:posOffset>
                </wp:positionV>
                <wp:extent cx="2610485" cy="733093"/>
                <wp:effectExtent l="0" t="0" r="0" b="0"/>
                <wp:wrapNone/>
                <wp:docPr id="2884" name="正方形/長方形 2884"/>
                <wp:cNvGraphicFramePr/>
                <a:graphic xmlns:a="http://schemas.openxmlformats.org/drawingml/2006/main">
                  <a:graphicData uri="http://schemas.microsoft.com/office/word/2010/wordprocessingShape">
                    <wps:wsp>
                      <wps:cNvSpPr/>
                      <wps:spPr>
                        <a:xfrm>
                          <a:off x="4045520" y="3418216"/>
                          <a:ext cx="2600960" cy="723568"/>
                        </a:xfrm>
                        <a:prstGeom prst="rect">
                          <a:avLst/>
                        </a:prstGeom>
                        <a:solidFill>
                          <a:srgbClr val="FFFFFF"/>
                        </a:solidFill>
                        <a:ln w="9525" cap="flat" cmpd="sng">
                          <a:solidFill>
                            <a:srgbClr val="000000"/>
                          </a:solidFill>
                          <a:prstDash val="solid"/>
                          <a:miter lim="8000"/>
                          <a:headEnd type="none" w="sm" len="sm"/>
                          <a:tailEnd type="none" w="sm" len="sm"/>
                        </a:ln>
                      </wps:spPr>
                      <wps:txbx>
                        <w:txbxContent>
                          <w:p w14:paraId="18E19801" w14:textId="77777777" w:rsidR="00EE16AF" w:rsidRDefault="00EE16AF">
                            <w:pPr>
                              <w:textDirection w:val="btLr"/>
                            </w:pPr>
                            <w:r>
                              <w:rPr>
                                <w:rFonts w:ascii="Arial" w:eastAsia="Arial" w:hAnsi="Arial" w:cs="Arial"/>
                                <w:color w:val="000000"/>
                                <w:sz w:val="28"/>
                              </w:rPr>
                              <w:t>１５：３０～　諸会議</w:t>
                            </w:r>
                          </w:p>
                          <w:p w14:paraId="21912061" w14:textId="77777777" w:rsidR="00EE16AF" w:rsidRDefault="00EE16AF">
                            <w:pPr>
                              <w:textDirection w:val="btLr"/>
                            </w:pPr>
                          </w:p>
                          <w:p w14:paraId="5793DDB0" w14:textId="77777777" w:rsidR="00EE16AF" w:rsidRDefault="00EE16AF">
                            <w:pPr>
                              <w:textDirection w:val="btLr"/>
                            </w:pPr>
                            <w:r>
                              <w:rPr>
                                <w:rFonts w:ascii="Arial" w:eastAsia="Arial" w:hAnsi="Arial" w:cs="Arial"/>
                                <w:color w:val="000000"/>
                                <w:sz w:val="28"/>
                              </w:rPr>
                              <w:t>１９：００～　前泊者懇親会</w:t>
                            </w:r>
                          </w:p>
                        </w:txbxContent>
                      </wps:txbx>
                      <wps:bodyPr spcFirstLastPara="1" wrap="square" lIns="91425" tIns="45700" rIns="91425" bIns="45700" anchor="t" anchorCtr="0">
                        <a:noAutofit/>
                      </wps:bodyPr>
                    </wps:wsp>
                  </a:graphicData>
                </a:graphic>
              </wp:anchor>
            </w:drawing>
          </mc:Choice>
          <mc:Fallback>
            <w:pict>
              <v:rect w14:anchorId="70132D27" id="正方形/長方形 2884" o:spid="_x0000_s1758" style="position:absolute;left:0;text-align:left;margin-left:212.35pt;margin-top:5.35pt;width:205.55pt;height:57.7pt;z-index:251687936;visibility:visible;mso-wrap-style:square;mso-wrap-distance-left:.35pt;mso-wrap-distance-top:.35pt;mso-wrap-distance-right:.35pt;mso-wrap-distance-bottom:.35pt;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">
                <v:stroke startarrowwidth="narrow" startarrowlength="short" endarrowwidth="narrow" endarrowlength="short" miterlimit="5243f"/>
                <v:textbox inset="2.53958mm,1.2694mm,2.53958mm,1.2694mm">
                  <w:txbxContent>
                    <w:p w14:paraId="18E19801" w14:textId="77777777" w:rsidR="00EE16AF" w:rsidRDefault="00EE16AF">
                      <w:pPr>
                        <w:textDirection w:val="btLr"/>
                      </w:pPr>
                      <w:r>
                        <w:rPr>
                          <w:rFonts w:ascii="Arial" w:eastAsia="Arial" w:hAnsi="Arial" w:cs="Arial"/>
                          <w:color w:val="000000"/>
                          <w:sz w:val="28"/>
                        </w:rPr>
                        <w:t>１５：３０～　諸会議</w:t>
                      </w:r>
                    </w:p>
                    <w:p w14:paraId="21912061" w14:textId="77777777" w:rsidR="00EE16AF" w:rsidRDefault="00EE16AF">
                      <w:pPr>
                        <w:textDirection w:val="btLr"/>
                      </w:pPr>
                    </w:p>
                    <w:p w14:paraId="5793DDB0" w14:textId="77777777" w:rsidR="00EE16AF" w:rsidRDefault="00EE16AF">
                      <w:pPr>
                        <w:textDirection w:val="btLr"/>
                      </w:pPr>
                      <w:r>
                        <w:rPr>
                          <w:rFonts w:ascii="Arial" w:eastAsia="Arial" w:hAnsi="Arial" w:cs="Arial"/>
                          <w:color w:val="000000"/>
                          <w:sz w:val="28"/>
                        </w:rPr>
                        <w:t>１９：００～　前泊者懇親会</w:t>
                      </w:r>
                    </w:p>
                  </w:txbxContent>
                </v:textbox>
              </v:rect>
            </w:pict>
          </mc:Fallback>
        </mc:AlternateContent>
      </w:r>
    </w:p>
    <w:p w14:paraId="4325B530" w14:textId="77777777" w:rsidR="001F201E" w:rsidRPr="00D60F63" w:rsidRDefault="001F201E">
      <w:pPr>
        <w:spacing w:line="276" w:lineRule="auto"/>
        <w:rPr>
          <w:rFonts w:ascii="ＭＳ ゴシック" w:eastAsia="ＭＳ ゴシック" w:hAnsi="ＭＳ ゴシック" w:cs="ＭＳ ゴシック"/>
        </w:rPr>
      </w:pPr>
    </w:p>
    <w:p w14:paraId="18A4D712" w14:textId="77777777" w:rsidR="001F201E" w:rsidRPr="00D60F63" w:rsidRDefault="0085154C">
      <w:pPr>
        <w:spacing w:line="276" w:lineRule="auto"/>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１７：００　終　了</w:t>
      </w:r>
    </w:p>
    <w:p w14:paraId="06DB7ED8" w14:textId="77777777" w:rsidR="001F201E" w:rsidRPr="00D60F63" w:rsidRDefault="001F201E">
      <w:pPr>
        <w:spacing w:line="276" w:lineRule="auto"/>
        <w:rPr>
          <w:rFonts w:ascii="ＭＳ ゴシック" w:eastAsia="ＭＳ ゴシック" w:hAnsi="ＭＳ ゴシック" w:cs="ＭＳ ゴシック"/>
        </w:rPr>
      </w:pPr>
    </w:p>
    <w:p w14:paraId="2D9DEBE0" w14:textId="77777777" w:rsidR="001F201E" w:rsidRPr="00D60F63" w:rsidRDefault="0085154C">
      <w:pPr>
        <w:spacing w:line="276" w:lineRule="auto"/>
        <w:rPr>
          <w:rFonts w:ascii="ＭＳ ゴシック" w:eastAsia="ＭＳ ゴシック" w:hAnsi="ＭＳ ゴシック" w:cs="ＭＳ ゴシック"/>
          <w:sz w:val="24"/>
        </w:rPr>
      </w:pPr>
      <w:r w:rsidRPr="00D60F63">
        <w:rPr>
          <w:rFonts w:ascii="ＭＳ ゴシック" w:eastAsia="ＭＳ ゴシック" w:hAnsi="ＭＳ ゴシック" w:cs="ＭＳ ゴシック"/>
          <w:sz w:val="24"/>
        </w:rPr>
        <w:t>●　　月　　日（曜日）</w:t>
      </w:r>
      <w:r w:rsidRPr="00D60F63">
        <w:rPr>
          <w:noProof/>
        </w:rPr>
        <mc:AlternateContent>
          <mc:Choice Requires="wps">
            <w:drawing>
              <wp:anchor distT="4445" distB="0" distL="4445" distR="0" simplePos="0" relativeHeight="251688960" behindDoc="0" locked="0" layoutInCell="1" hidden="0" allowOverlap="1" wp14:anchorId="76BE01AB" wp14:editId="7252EE8F">
                <wp:simplePos x="0" y="0"/>
                <wp:positionH relativeFrom="column">
                  <wp:posOffset>2696845</wp:posOffset>
                </wp:positionH>
                <wp:positionV relativeFrom="paragraph">
                  <wp:posOffset>93345</wp:posOffset>
                </wp:positionV>
                <wp:extent cx="2724150" cy="1281412"/>
                <wp:effectExtent l="0" t="0" r="0" b="0"/>
                <wp:wrapNone/>
                <wp:docPr id="2885" name="正方形/長方形 2885"/>
                <wp:cNvGraphicFramePr/>
                <a:graphic xmlns:a="http://schemas.openxmlformats.org/drawingml/2006/main">
                  <a:graphicData uri="http://schemas.microsoft.com/office/word/2010/wordprocessingShape">
                    <wps:wsp>
                      <wps:cNvSpPr/>
                      <wps:spPr>
                        <a:xfrm>
                          <a:off x="3993150" y="3150000"/>
                          <a:ext cx="2705700" cy="1260000"/>
                        </a:xfrm>
                        <a:prstGeom prst="rect">
                          <a:avLst/>
                        </a:prstGeom>
                        <a:solidFill>
                          <a:srgbClr val="FFFFFF"/>
                        </a:solidFill>
                        <a:ln w="9525" cap="flat" cmpd="sng">
                          <a:solidFill>
                            <a:srgbClr val="000000"/>
                          </a:solidFill>
                          <a:prstDash val="solid"/>
                          <a:miter lim="8000"/>
                          <a:headEnd type="none" w="sm" len="sm"/>
                          <a:tailEnd type="none" w="sm" len="sm"/>
                        </a:ln>
                      </wps:spPr>
                      <wps:txbx>
                        <w:txbxContent>
                          <w:p w14:paraId="1BFC5423" w14:textId="77777777" w:rsidR="00EE16AF" w:rsidRDefault="00EE16AF">
                            <w:pPr>
                              <w:textDirection w:val="btLr"/>
                            </w:pPr>
                            <w:r>
                              <w:rPr>
                                <w:rFonts w:ascii="Arial" w:eastAsia="Arial" w:hAnsi="Arial" w:cs="Arial"/>
                                <w:color w:val="000000"/>
                                <w:sz w:val="28"/>
                              </w:rPr>
                              <w:t>８：３０～　   正副会長会議</w:t>
                            </w:r>
                          </w:p>
                          <w:p w14:paraId="3A3495D0" w14:textId="77777777" w:rsidR="00EE16AF" w:rsidRDefault="00EE16AF">
                            <w:pPr>
                              <w:ind w:left="1960"/>
                              <w:textDirection w:val="btLr"/>
                            </w:pPr>
                            <w:r>
                              <w:rPr>
                                <w:rFonts w:ascii="Arial" w:eastAsia="Arial" w:hAnsi="Arial" w:cs="Arial"/>
                                <w:color w:val="000000"/>
                                <w:sz w:val="28"/>
                              </w:rPr>
                              <w:t>９：３０～　   正副・ブロ長・委員長会議</w:t>
                            </w:r>
                          </w:p>
                          <w:p w14:paraId="0E6410E7" w14:textId="77777777" w:rsidR="00EE16AF" w:rsidRDefault="00EE16AF">
                            <w:pPr>
                              <w:textDirection w:val="btLr"/>
                            </w:pPr>
                            <w:r>
                              <w:rPr>
                                <w:rFonts w:ascii="Arial" w:eastAsia="Arial" w:hAnsi="Arial" w:cs="Arial"/>
                                <w:color w:val="000000"/>
                                <w:sz w:val="28"/>
                              </w:rPr>
                              <w:t>１０：３０～　役員会</w:t>
                            </w:r>
                          </w:p>
                          <w:p w14:paraId="2FE91435" w14:textId="77777777" w:rsidR="00EE16AF" w:rsidRDefault="00EE16AF">
                            <w:pPr>
                              <w:textDirection w:val="btLr"/>
                            </w:pPr>
                            <w:r>
                              <w:rPr>
                                <w:rFonts w:ascii="Arial" w:eastAsia="Arial" w:hAnsi="Arial" w:cs="Arial"/>
                                <w:color w:val="000000"/>
                                <w:sz w:val="28"/>
                              </w:rPr>
                              <w:t>１３：００～　会員総会</w:t>
                            </w:r>
                          </w:p>
                        </w:txbxContent>
                      </wps:txbx>
                      <wps:bodyPr spcFirstLastPara="1" wrap="square" lIns="91425" tIns="45700" rIns="91425" bIns="45700" anchor="t" anchorCtr="0">
                        <a:noAutofit/>
                      </wps:bodyPr>
                    </wps:wsp>
                  </a:graphicData>
                </a:graphic>
              </wp:anchor>
            </w:drawing>
          </mc:Choice>
          <mc:Fallback>
            <w:pict>
              <v:rect w14:anchorId="76BE01AB" id="正方形/長方形 2885" o:spid="_x0000_s1759" style="position:absolute;left:0;text-align:left;margin-left:212.35pt;margin-top:7.35pt;width:214.5pt;height:100.9pt;z-index:251688960;visibility:visible;mso-wrap-style:square;mso-wrap-distance-left:.35pt;mso-wrap-distance-top:.35pt;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">
                <v:stroke startarrowwidth="narrow" startarrowlength="short" endarrowwidth="narrow" endarrowlength="short" miterlimit="5243f"/>
                <v:textbox inset="2.53958mm,1.2694mm,2.53958mm,1.2694mm">
                  <w:txbxContent>
                    <w:p w14:paraId="1BFC5423" w14:textId="77777777" w:rsidR="00EE16AF" w:rsidRDefault="00EE16AF">
                      <w:pPr>
                        <w:textDirection w:val="btLr"/>
                      </w:pPr>
                      <w:r>
                        <w:rPr>
                          <w:rFonts w:ascii="Arial" w:eastAsia="Arial" w:hAnsi="Arial" w:cs="Arial"/>
                          <w:color w:val="000000"/>
                          <w:sz w:val="28"/>
                        </w:rPr>
                        <w:t>８：３０～　   正副会長会議</w:t>
                      </w:r>
                    </w:p>
                    <w:p w14:paraId="3A3495D0" w14:textId="77777777" w:rsidR="00EE16AF" w:rsidRDefault="00EE16AF">
                      <w:pPr>
                        <w:ind w:left="1960"/>
                        <w:textDirection w:val="btLr"/>
                      </w:pPr>
                      <w:r>
                        <w:rPr>
                          <w:rFonts w:ascii="Arial" w:eastAsia="Arial" w:hAnsi="Arial" w:cs="Arial"/>
                          <w:color w:val="000000"/>
                          <w:sz w:val="28"/>
                        </w:rPr>
                        <w:t>９：３０～　   正副・ブロ長・委員長会議</w:t>
                      </w:r>
                    </w:p>
                    <w:p w14:paraId="0E6410E7" w14:textId="77777777" w:rsidR="00EE16AF" w:rsidRDefault="00EE16AF">
                      <w:pPr>
                        <w:textDirection w:val="btLr"/>
                      </w:pPr>
                      <w:r>
                        <w:rPr>
                          <w:rFonts w:ascii="Arial" w:eastAsia="Arial" w:hAnsi="Arial" w:cs="Arial"/>
                          <w:color w:val="000000"/>
                          <w:sz w:val="28"/>
                        </w:rPr>
                        <w:t>１０：３０～　役員会</w:t>
                      </w:r>
                    </w:p>
                    <w:p w14:paraId="2FE91435" w14:textId="77777777" w:rsidR="00EE16AF" w:rsidRDefault="00EE16AF">
                      <w:pPr>
                        <w:textDirection w:val="btLr"/>
                      </w:pPr>
                      <w:r>
                        <w:rPr>
                          <w:rFonts w:ascii="Arial" w:eastAsia="Arial" w:hAnsi="Arial" w:cs="Arial"/>
                          <w:color w:val="000000"/>
                          <w:sz w:val="28"/>
                        </w:rPr>
                        <w:t>１３：００～　会員総会</w:t>
                      </w:r>
                    </w:p>
                  </w:txbxContent>
                </v:textbox>
              </v:rect>
            </w:pict>
          </mc:Fallback>
        </mc:AlternateContent>
      </w:r>
    </w:p>
    <w:p w14:paraId="1E6ECE30" w14:textId="1FFF881B" w:rsidR="001F201E" w:rsidRPr="00D60F63" w:rsidRDefault="0085154C">
      <w:pPr>
        <w:spacing w:line="276" w:lineRule="auto"/>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１０：００　ブース設営</w:t>
      </w:r>
    </w:p>
    <w:p w14:paraId="1BE8CACD" w14:textId="29153E5D" w:rsidR="001F201E" w:rsidRPr="00D60F63" w:rsidRDefault="00216957">
      <w:pPr>
        <w:spacing w:line="276" w:lineRule="auto"/>
        <w:rPr>
          <w:rFonts w:ascii="ＭＳ ゴシック" w:eastAsia="ＭＳ ゴシック" w:hAnsi="ＭＳ ゴシック" w:cs="ＭＳ ゴシック"/>
        </w:rPr>
      </w:pPr>
      <w:r w:rsidRPr="00D60F63">
        <w:rPr>
          <w:rFonts w:ascii="ＭＳ ゴシック" w:eastAsia="ＭＳ ゴシック" w:hAnsi="ＭＳ ゴシック" w:cs="ＭＳ ゴシック"/>
          <w:noProof/>
        </w:rPr>
        <mc:AlternateContent>
          <mc:Choice Requires="wps">
            <w:drawing>
              <wp:anchor distT="0" distB="0" distL="114300" distR="114300" simplePos="0" relativeHeight="251720704" behindDoc="0" locked="0" layoutInCell="1" allowOverlap="1" wp14:anchorId="322C2EB3" wp14:editId="0384FFA4">
                <wp:simplePos x="0" y="0"/>
                <wp:positionH relativeFrom="column">
                  <wp:posOffset>273244</wp:posOffset>
                </wp:positionH>
                <wp:positionV relativeFrom="paragraph">
                  <wp:posOffset>30543</wp:posOffset>
                </wp:positionV>
                <wp:extent cx="366358" cy="521335"/>
                <wp:effectExtent l="19050" t="0" r="15240" b="31115"/>
                <wp:wrapNone/>
                <wp:docPr id="2889" name="矢印: 下 2889"/>
                <wp:cNvGraphicFramePr/>
                <a:graphic xmlns:a="http://schemas.openxmlformats.org/drawingml/2006/main">
                  <a:graphicData uri="http://schemas.microsoft.com/office/word/2010/wordprocessingShape">
                    <wps:wsp>
                      <wps:cNvSpPr/>
                      <wps:spPr>
                        <a:xfrm>
                          <a:off x="0" y="0"/>
                          <a:ext cx="366358" cy="52133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4696A1"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矢印: 下 2889" o:spid="_x0000_s1026" type="#_x0000_t67" style="position:absolute;left:0;text-align:left;margin-left:21.5pt;margin-top:2.4pt;width:28.85pt;height:41.0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" adj="14011" fillcolor="#4f81bd [3204]" strokecolor="#243f60 [1604]" strokeweight="2pt"/>
            </w:pict>
          </mc:Fallback>
        </mc:AlternateContent>
      </w:r>
      <w:r w:rsidR="0085154C" w:rsidRPr="00D60F63">
        <w:rPr>
          <w:rFonts w:ascii="ＭＳ ゴシック" w:eastAsia="ＭＳ ゴシック" w:hAnsi="ＭＳ ゴシック" w:cs="ＭＳ ゴシック"/>
        </w:rPr>
        <w:t xml:space="preserve">　　　　　　　商品等搬入</w:t>
      </w:r>
    </w:p>
    <w:p w14:paraId="4CB8D943" w14:textId="4E2CEABC" w:rsidR="001F201E" w:rsidRPr="00D60F63" w:rsidRDefault="001F201E">
      <w:pPr>
        <w:spacing w:line="276" w:lineRule="auto"/>
        <w:rPr>
          <w:rFonts w:ascii="ＭＳ ゴシック" w:eastAsia="ＭＳ ゴシック" w:hAnsi="ＭＳ ゴシック" w:cs="ＭＳ ゴシック"/>
        </w:rPr>
      </w:pPr>
    </w:p>
    <w:p w14:paraId="6A73C16B" w14:textId="77777777" w:rsidR="001F201E" w:rsidRPr="00D60F63" w:rsidRDefault="001F201E">
      <w:pPr>
        <w:spacing w:line="276" w:lineRule="auto"/>
        <w:rPr>
          <w:rFonts w:ascii="ＭＳ ゴシック" w:eastAsia="ＭＳ ゴシック" w:hAnsi="ＭＳ ゴシック" w:cs="ＭＳ ゴシック"/>
        </w:rPr>
      </w:pPr>
    </w:p>
    <w:p w14:paraId="75D01D27" w14:textId="040D8EEE" w:rsidR="001F201E" w:rsidRPr="00D60F63" w:rsidRDefault="0085154C">
      <w:pPr>
        <w:spacing w:line="276" w:lineRule="auto"/>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１２：００　ブース設営完了</w:t>
      </w:r>
    </w:p>
    <w:p w14:paraId="4BFB67F7" w14:textId="32FD7556" w:rsidR="001F201E" w:rsidRPr="00D60F63" w:rsidRDefault="00216957">
      <w:pPr>
        <w:spacing w:line="276" w:lineRule="auto"/>
        <w:rPr>
          <w:rFonts w:ascii="ＭＳ ゴシック" w:eastAsia="ＭＳ ゴシック" w:hAnsi="ＭＳ ゴシック" w:cs="ＭＳ ゴシック"/>
        </w:rPr>
      </w:pPr>
      <w:r w:rsidRPr="00D60F63">
        <w:rPr>
          <w:rFonts w:ascii="ＭＳ ゴシック" w:eastAsia="ＭＳ ゴシック" w:hAnsi="ＭＳ ゴシック" w:cs="ＭＳ ゴシック"/>
          <w:noProof/>
        </w:rPr>
        <mc:AlternateContent>
          <mc:Choice Requires="wps">
            <w:drawing>
              <wp:anchor distT="0" distB="0" distL="114300" distR="114300" simplePos="0" relativeHeight="251722752" behindDoc="0" locked="0" layoutInCell="1" allowOverlap="1" wp14:anchorId="0FBFA343" wp14:editId="363AE279">
                <wp:simplePos x="0" y="0"/>
                <wp:positionH relativeFrom="column">
                  <wp:posOffset>272053</wp:posOffset>
                </wp:positionH>
                <wp:positionV relativeFrom="paragraph">
                  <wp:posOffset>47615</wp:posOffset>
                </wp:positionV>
                <wp:extent cx="366358" cy="521335"/>
                <wp:effectExtent l="19050" t="0" r="15240" b="31115"/>
                <wp:wrapNone/>
                <wp:docPr id="2891" name="矢印: 下 2891"/>
                <wp:cNvGraphicFramePr/>
                <a:graphic xmlns:a="http://schemas.openxmlformats.org/drawingml/2006/main">
                  <a:graphicData uri="http://schemas.microsoft.com/office/word/2010/wordprocessingShape">
                    <wps:wsp>
                      <wps:cNvSpPr/>
                      <wps:spPr>
                        <a:xfrm>
                          <a:off x="0" y="0"/>
                          <a:ext cx="366358" cy="521335"/>
                        </a:xfrm>
                        <a:prstGeom prst="down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137D1B" id="矢印: 下 2891" o:spid="_x0000_s1026" type="#_x0000_t67" style="position:absolute;left:0;text-align:left;margin-left:21.4pt;margin-top:3.75pt;width:28.85pt;height:41.05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" adj="14011" fillcolor="#4f81bd" strokecolor="#385d8a" strokeweight="2pt"/>
            </w:pict>
          </mc:Fallback>
        </mc:AlternateContent>
      </w:r>
    </w:p>
    <w:p w14:paraId="06D03FE2" w14:textId="1A791A95" w:rsidR="001F201E" w:rsidRPr="00D60F63" w:rsidRDefault="0085154C">
      <w:pPr>
        <w:spacing w:line="276" w:lineRule="auto"/>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w:t>
      </w:r>
      <w:r w:rsidR="00216957" w:rsidRPr="00D60F63">
        <w:rPr>
          <w:rFonts w:ascii="ＭＳ ゴシック" w:eastAsia="ＭＳ ゴシック" w:hAnsi="ＭＳ ゴシック" w:cs="ＭＳ ゴシック" w:hint="eastAsia"/>
        </w:rPr>
        <w:t xml:space="preserve"> </w:t>
      </w:r>
    </w:p>
    <w:p w14:paraId="7E2F69B6" w14:textId="77777777" w:rsidR="001F201E" w:rsidRPr="00D60F63" w:rsidRDefault="001F201E">
      <w:pPr>
        <w:spacing w:line="276" w:lineRule="auto"/>
        <w:rPr>
          <w:rFonts w:ascii="ＭＳ ゴシック" w:eastAsia="ＭＳ ゴシック" w:hAnsi="ＭＳ ゴシック" w:cs="ＭＳ ゴシック"/>
        </w:rPr>
      </w:pPr>
    </w:p>
    <w:p w14:paraId="7BF75630" w14:textId="77777777" w:rsidR="001F201E" w:rsidRPr="00D60F63" w:rsidRDefault="0085154C" w:rsidP="00216957">
      <w:pPr>
        <w:spacing w:line="276" w:lineRule="auto"/>
        <w:ind w:firstLineChars="100"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rPr>
        <w:t>１３：００　ビジネス交流会 開始</w:t>
      </w:r>
    </w:p>
    <w:p w14:paraId="5AB25F01" w14:textId="77777777" w:rsidR="001F201E" w:rsidRPr="00D60F63" w:rsidRDefault="0085154C" w:rsidP="00216957">
      <w:pPr>
        <w:spacing w:line="276" w:lineRule="auto"/>
        <w:ind w:firstLineChars="100" w:firstLine="210"/>
        <w:rPr>
          <w:rFonts w:ascii="ＭＳ ゴシック" w:eastAsia="ＭＳ ゴシック" w:hAnsi="ＭＳ ゴシック" w:cs="ＭＳ ゴシック"/>
        </w:rPr>
      </w:pPr>
      <w:r w:rsidRPr="00D60F63">
        <w:rPr>
          <w:rFonts w:ascii="ＭＳ ゴシック" w:eastAsia="ＭＳ ゴシック" w:hAnsi="ＭＳ ゴシック" w:cs="ＭＳ ゴシック"/>
        </w:rPr>
        <w:t>２０：００　ビジネス交流会 終了</w:t>
      </w:r>
    </w:p>
    <w:p w14:paraId="2B447B81" w14:textId="77777777" w:rsidR="00216957" w:rsidRPr="00D60F63" w:rsidRDefault="0085154C">
      <w:pPr>
        <w:spacing w:line="276" w:lineRule="auto"/>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w:t>
      </w:r>
    </w:p>
    <w:p w14:paraId="3597E2CE" w14:textId="4ABC5544" w:rsidR="00216957" w:rsidRPr="00D60F63" w:rsidRDefault="0085154C">
      <w:pPr>
        <w:spacing w:line="276" w:lineRule="auto"/>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w:t>
      </w:r>
      <w:r w:rsidR="00216957" w:rsidRPr="00D60F63">
        <w:rPr>
          <w:rFonts w:ascii="ＭＳ ゴシック" w:eastAsia="ＭＳ ゴシック" w:hAnsi="ＭＳ ゴシック" w:cs="ＭＳ ゴシック" w:hint="eastAsia"/>
        </w:rPr>
        <w:t xml:space="preserve"> </w:t>
      </w:r>
      <w:r w:rsidR="00216957" w:rsidRPr="00D60F63">
        <w:rPr>
          <w:rFonts w:ascii="ＭＳ ゴシック" w:eastAsia="ＭＳ ゴシック" w:hAnsi="ＭＳ ゴシック" w:cs="ＭＳ ゴシック"/>
        </w:rPr>
        <w:t xml:space="preserve">         </w:t>
      </w:r>
      <w:r w:rsidRPr="00D60F63">
        <w:rPr>
          <w:rFonts w:ascii="ＭＳ ゴシック" w:eastAsia="ＭＳ ゴシック" w:hAnsi="ＭＳ ゴシック" w:cs="ＭＳ ゴシック"/>
        </w:rPr>
        <w:t xml:space="preserve">　撤収開始</w:t>
      </w:r>
    </w:p>
    <w:p w14:paraId="26A954C9" w14:textId="77777777" w:rsidR="001F201E" w:rsidRPr="00D60F63" w:rsidRDefault="0085154C">
      <w:pPr>
        <w:spacing w:line="276" w:lineRule="auto"/>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商品等搬出</w:t>
      </w:r>
    </w:p>
    <w:p w14:paraId="492666AE" w14:textId="77777777" w:rsidR="001F201E" w:rsidRDefault="0085154C">
      <w:pPr>
        <w:spacing w:line="276" w:lineRule="auto"/>
        <w:rPr>
          <w:rFonts w:ascii="ＭＳ ゴシック" w:eastAsia="ＭＳ ゴシック" w:hAnsi="ＭＳ ゴシック" w:cs="ＭＳ ゴシック"/>
        </w:rPr>
      </w:pPr>
      <w:r w:rsidRPr="00D60F63">
        <w:rPr>
          <w:rFonts w:ascii="ＭＳ ゴシック" w:eastAsia="ＭＳ ゴシック" w:hAnsi="ＭＳ ゴシック" w:cs="ＭＳ ゴシック"/>
        </w:rPr>
        <w:t xml:space="preserve">　２１：００　撤去完了</w:t>
      </w:r>
    </w:p>
    <w:p w14:paraId="2009A609" w14:textId="77777777" w:rsidR="00AD0AB3" w:rsidRDefault="00AD0AB3">
      <w:pPr>
        <w:spacing w:line="276" w:lineRule="auto"/>
        <w:rPr>
          <w:rFonts w:ascii="ＭＳ ゴシック" w:eastAsia="ＭＳ ゴシック" w:hAnsi="ＭＳ ゴシック" w:cs="ＭＳ ゴシック"/>
        </w:rPr>
      </w:pPr>
    </w:p>
    <w:p w14:paraId="2D3359C6" w14:textId="77777777" w:rsidR="00AD0AB3" w:rsidRDefault="00AD0AB3">
      <w:pPr>
        <w:spacing w:line="276" w:lineRule="auto"/>
        <w:rPr>
          <w:rFonts w:ascii="ＭＳ ゴシック" w:eastAsia="ＭＳ ゴシック" w:hAnsi="ＭＳ ゴシック" w:cs="ＭＳ ゴシック"/>
        </w:rPr>
      </w:pPr>
    </w:p>
    <w:p w14:paraId="2607C4BE" w14:textId="77777777" w:rsidR="00AD0AB3" w:rsidRDefault="00AD0AB3">
      <w:pPr>
        <w:spacing w:line="276" w:lineRule="auto"/>
        <w:rPr>
          <w:rFonts w:ascii="ＭＳ ゴシック" w:eastAsia="ＭＳ ゴシック" w:hAnsi="ＭＳ ゴシック" w:cs="ＭＳ ゴシック"/>
        </w:rPr>
      </w:pPr>
    </w:p>
    <w:p w14:paraId="13136F43" w14:textId="77777777" w:rsidR="00AD0AB3" w:rsidRDefault="00AD0AB3">
      <w:pPr>
        <w:spacing w:line="276" w:lineRule="auto"/>
        <w:rPr>
          <w:rFonts w:ascii="ＭＳ ゴシック" w:eastAsia="ＭＳ ゴシック" w:hAnsi="ＭＳ ゴシック" w:cs="ＭＳ ゴシック"/>
        </w:rPr>
      </w:pPr>
    </w:p>
    <w:p w14:paraId="6BA026B1" w14:textId="77777777" w:rsidR="00AD0AB3" w:rsidRDefault="00AD0AB3">
      <w:pPr>
        <w:spacing w:line="276" w:lineRule="auto"/>
        <w:rPr>
          <w:rFonts w:ascii="ＭＳ ゴシック" w:eastAsia="ＭＳ ゴシック" w:hAnsi="ＭＳ ゴシック" w:cs="ＭＳ ゴシック"/>
        </w:rPr>
      </w:pPr>
    </w:p>
    <w:p w14:paraId="79F94DD5" w14:textId="77777777" w:rsidR="00AD0AB3" w:rsidRDefault="00AD0AB3">
      <w:pPr>
        <w:spacing w:line="276" w:lineRule="auto"/>
        <w:rPr>
          <w:rFonts w:ascii="ＭＳ ゴシック" w:eastAsia="ＭＳ ゴシック" w:hAnsi="ＭＳ ゴシック" w:cs="ＭＳ ゴシック"/>
        </w:rPr>
      </w:pPr>
    </w:p>
    <w:p w14:paraId="6C2BD631" w14:textId="77777777" w:rsidR="00AD0AB3" w:rsidRDefault="00AD0AB3">
      <w:pPr>
        <w:spacing w:line="276" w:lineRule="auto"/>
        <w:rPr>
          <w:rFonts w:ascii="ＭＳ ゴシック" w:eastAsia="ＭＳ ゴシック" w:hAnsi="ＭＳ ゴシック" w:cs="ＭＳ ゴシック"/>
        </w:rPr>
      </w:pPr>
    </w:p>
    <w:p w14:paraId="68C512B4" w14:textId="77777777" w:rsidR="00AD0AB3" w:rsidRDefault="00AD0AB3">
      <w:pPr>
        <w:spacing w:line="276" w:lineRule="auto"/>
        <w:rPr>
          <w:rFonts w:ascii="ＭＳ ゴシック" w:eastAsia="ＭＳ ゴシック" w:hAnsi="ＭＳ ゴシック" w:cs="ＭＳ ゴシック"/>
        </w:rPr>
      </w:pPr>
    </w:p>
    <w:p w14:paraId="6B6B7BCC" w14:textId="77777777" w:rsidR="00AD0AB3" w:rsidRDefault="00AD0AB3">
      <w:pPr>
        <w:spacing w:line="276" w:lineRule="auto"/>
        <w:rPr>
          <w:rFonts w:ascii="ＭＳ ゴシック" w:eastAsia="ＭＳ ゴシック" w:hAnsi="ＭＳ ゴシック" w:cs="ＭＳ ゴシック"/>
        </w:rPr>
      </w:pPr>
    </w:p>
    <w:p w14:paraId="15793D58" w14:textId="77777777" w:rsidR="00AD0AB3" w:rsidRDefault="00AD0AB3">
      <w:pPr>
        <w:spacing w:line="276" w:lineRule="auto"/>
        <w:rPr>
          <w:rFonts w:ascii="ＭＳ ゴシック" w:eastAsia="ＭＳ ゴシック" w:hAnsi="ＭＳ ゴシック" w:cs="ＭＳ ゴシック"/>
        </w:rPr>
      </w:pPr>
    </w:p>
    <w:p w14:paraId="673312BD" w14:textId="77777777" w:rsidR="00AD0AB3" w:rsidRDefault="00AD0AB3">
      <w:pPr>
        <w:spacing w:line="276" w:lineRule="auto"/>
        <w:rPr>
          <w:rFonts w:ascii="ＭＳ ゴシック" w:eastAsia="ＭＳ ゴシック" w:hAnsi="ＭＳ ゴシック" w:cs="ＭＳ ゴシック"/>
        </w:rPr>
      </w:pPr>
    </w:p>
    <w:p w14:paraId="2D62B839" w14:textId="77777777" w:rsidR="00AD0AB3" w:rsidRDefault="00AD0AB3">
      <w:pPr>
        <w:spacing w:line="276" w:lineRule="auto"/>
        <w:rPr>
          <w:rFonts w:ascii="ＭＳ ゴシック" w:eastAsia="ＭＳ ゴシック" w:hAnsi="ＭＳ ゴシック" w:cs="ＭＳ ゴシック"/>
        </w:rPr>
      </w:pPr>
    </w:p>
    <w:p w14:paraId="3F423B33" w14:textId="77777777" w:rsidR="00AD0AB3" w:rsidRDefault="00AD0AB3">
      <w:pPr>
        <w:spacing w:line="276" w:lineRule="auto"/>
        <w:rPr>
          <w:rFonts w:ascii="ＭＳ ゴシック" w:eastAsia="ＭＳ ゴシック" w:hAnsi="ＭＳ ゴシック" w:cs="ＭＳ ゴシック"/>
        </w:rPr>
      </w:pPr>
    </w:p>
    <w:p w14:paraId="6AE5DADB" w14:textId="77777777" w:rsidR="00AD0AB3" w:rsidRDefault="00AD0AB3">
      <w:pPr>
        <w:spacing w:line="276" w:lineRule="auto"/>
        <w:rPr>
          <w:rFonts w:ascii="ＭＳ ゴシック" w:eastAsia="ＭＳ ゴシック" w:hAnsi="ＭＳ ゴシック" w:cs="ＭＳ ゴシック"/>
        </w:rPr>
      </w:pPr>
    </w:p>
    <w:p w14:paraId="0F0A00C4" w14:textId="77777777" w:rsidR="00AD0AB3" w:rsidRDefault="00AD0AB3">
      <w:pPr>
        <w:spacing w:line="276" w:lineRule="auto"/>
        <w:rPr>
          <w:rFonts w:ascii="ＭＳ ゴシック" w:eastAsia="ＭＳ ゴシック" w:hAnsi="ＭＳ ゴシック" w:cs="ＭＳ ゴシック"/>
        </w:rPr>
      </w:pPr>
    </w:p>
    <w:p w14:paraId="0DCC26C3" w14:textId="77777777" w:rsidR="00AD0AB3" w:rsidRDefault="00AD0AB3">
      <w:pPr>
        <w:spacing w:line="276" w:lineRule="auto"/>
        <w:rPr>
          <w:rFonts w:ascii="ＭＳ ゴシック" w:eastAsia="ＭＳ ゴシック" w:hAnsi="ＭＳ ゴシック" w:cs="ＭＳ ゴシック"/>
        </w:rPr>
      </w:pPr>
    </w:p>
    <w:p w14:paraId="6BF7CC39" w14:textId="77777777" w:rsidR="00AD0AB3" w:rsidRDefault="00AD0AB3">
      <w:pPr>
        <w:spacing w:line="276" w:lineRule="auto"/>
        <w:rPr>
          <w:rFonts w:ascii="ＭＳ ゴシック" w:eastAsia="ＭＳ ゴシック" w:hAnsi="ＭＳ ゴシック" w:cs="ＭＳ ゴシック"/>
        </w:rPr>
      </w:pPr>
    </w:p>
    <w:p w14:paraId="1C628831" w14:textId="77777777" w:rsidR="00AD0AB3" w:rsidRDefault="00AD0AB3">
      <w:pPr>
        <w:spacing w:line="276" w:lineRule="auto"/>
        <w:rPr>
          <w:rFonts w:ascii="ＭＳ ゴシック" w:eastAsia="ＭＳ ゴシック" w:hAnsi="ＭＳ ゴシック" w:cs="ＭＳ ゴシック"/>
        </w:rPr>
      </w:pPr>
    </w:p>
    <w:p w14:paraId="0B0F7F6B" w14:textId="77777777" w:rsidR="00AD0AB3" w:rsidRDefault="00AD0AB3">
      <w:pPr>
        <w:spacing w:line="276" w:lineRule="auto"/>
        <w:rPr>
          <w:rFonts w:ascii="ＭＳ ゴシック" w:eastAsia="ＭＳ ゴシック" w:hAnsi="ＭＳ ゴシック" w:cs="ＭＳ ゴシック"/>
        </w:rPr>
      </w:pPr>
    </w:p>
    <w:p w14:paraId="2D51CB04" w14:textId="77777777" w:rsidR="00AD0AB3" w:rsidRPr="00AD0AB3" w:rsidRDefault="00AD0AB3" w:rsidP="00AD0AB3">
      <w:pPr>
        <w:widowControl/>
        <w:jc w:val="left"/>
        <w:rPr>
          <w:rFonts w:ascii="ＭＳ ゴシック" w:hAnsi="ＭＳ ゴシック"/>
          <w:b/>
          <w:sz w:val="24"/>
        </w:rPr>
      </w:pPr>
      <w:r w:rsidRPr="00AD0AB3">
        <w:rPr>
          <w:rFonts w:ascii="ＭＳ ゴシック" w:hAnsi="ＭＳ ゴシック" w:hint="eastAsia"/>
          <w:b/>
          <w:sz w:val="24"/>
        </w:rPr>
        <w:t>全国大会開催の手引書について</w:t>
      </w:r>
    </w:p>
    <w:p w14:paraId="35E6367D" w14:textId="77777777" w:rsidR="00AD0AB3" w:rsidRDefault="00AD0AB3" w:rsidP="00AD0AB3">
      <w:pPr>
        <w:pStyle w:val="a5"/>
        <w:snapToGrid w:val="0"/>
        <w:spacing w:line="260" w:lineRule="atLeast"/>
        <w:ind w:firstLineChars="100" w:firstLine="160"/>
        <w:rPr>
          <w:rFonts w:ascii="ＭＳ ゴシック" w:hAnsi="ＭＳ ゴシック"/>
          <w:sz w:val="16"/>
          <w:szCs w:val="16"/>
        </w:rPr>
      </w:pPr>
    </w:p>
    <w:p w14:paraId="5BC531AD" w14:textId="77777777" w:rsidR="00AD0AB3" w:rsidRDefault="00AD0AB3" w:rsidP="00AD0AB3">
      <w:pPr>
        <w:ind w:leftChars="-13" w:left="-6" w:hangingChars="10" w:hanging="21"/>
        <w:jc w:val="right"/>
        <w:rPr>
          <w:rFonts w:asciiTheme="majorEastAsia" w:eastAsiaTheme="majorEastAsia" w:hAnsiTheme="majorEastAsia"/>
          <w:szCs w:val="20"/>
        </w:rPr>
      </w:pPr>
      <w:r>
        <w:rPr>
          <w:rFonts w:asciiTheme="majorEastAsia" w:eastAsiaTheme="majorEastAsia" w:hAnsiTheme="majorEastAsia" w:hint="eastAsia"/>
          <w:szCs w:val="20"/>
        </w:rPr>
        <w:t>平成１４年２月吉日改正</w:t>
      </w:r>
    </w:p>
    <w:p w14:paraId="370F92A3" w14:textId="77777777" w:rsidR="00AD0AB3" w:rsidRDefault="00AD0AB3" w:rsidP="00AD0AB3">
      <w:pPr>
        <w:ind w:leftChars="-13" w:left="-6" w:hangingChars="10" w:hanging="21"/>
        <w:jc w:val="right"/>
        <w:rPr>
          <w:rFonts w:asciiTheme="majorEastAsia" w:eastAsiaTheme="majorEastAsia" w:hAnsiTheme="majorEastAsia"/>
          <w:szCs w:val="20"/>
        </w:rPr>
      </w:pPr>
      <w:r>
        <w:rPr>
          <w:rFonts w:asciiTheme="majorEastAsia" w:eastAsiaTheme="majorEastAsia" w:hAnsiTheme="majorEastAsia" w:hint="eastAsia"/>
          <w:szCs w:val="20"/>
        </w:rPr>
        <w:t>平成１８年２月吉日改正</w:t>
      </w:r>
    </w:p>
    <w:p w14:paraId="6B795A6B" w14:textId="77777777" w:rsidR="00AD0AB3" w:rsidRDefault="00AD0AB3" w:rsidP="00AD0AB3">
      <w:pPr>
        <w:ind w:leftChars="-13" w:left="-6" w:hangingChars="10" w:hanging="21"/>
        <w:jc w:val="right"/>
        <w:rPr>
          <w:rFonts w:asciiTheme="majorEastAsia" w:eastAsiaTheme="majorEastAsia" w:hAnsiTheme="majorEastAsia"/>
          <w:szCs w:val="20"/>
        </w:rPr>
      </w:pPr>
      <w:r>
        <w:rPr>
          <w:rFonts w:asciiTheme="majorEastAsia" w:eastAsiaTheme="majorEastAsia" w:hAnsiTheme="majorEastAsia" w:hint="eastAsia"/>
          <w:szCs w:val="20"/>
        </w:rPr>
        <w:t>平成１９年３月吉日改正</w:t>
      </w:r>
    </w:p>
    <w:p w14:paraId="298EA798" w14:textId="77777777" w:rsidR="00AD0AB3" w:rsidRDefault="00AD0AB3" w:rsidP="00AD0AB3">
      <w:pPr>
        <w:ind w:leftChars="-13" w:left="-6" w:hangingChars="10" w:hanging="21"/>
        <w:jc w:val="right"/>
        <w:rPr>
          <w:rFonts w:asciiTheme="majorEastAsia" w:eastAsiaTheme="majorEastAsia" w:hAnsiTheme="majorEastAsia"/>
          <w:szCs w:val="20"/>
        </w:rPr>
      </w:pPr>
      <w:r>
        <w:rPr>
          <w:rFonts w:asciiTheme="majorEastAsia" w:eastAsiaTheme="majorEastAsia" w:hAnsiTheme="majorEastAsia" w:hint="eastAsia"/>
          <w:szCs w:val="20"/>
        </w:rPr>
        <w:t>平成２３年３月吉日改正</w:t>
      </w:r>
    </w:p>
    <w:p w14:paraId="60C03B46" w14:textId="77777777" w:rsidR="00AD0AB3" w:rsidRDefault="00AD0AB3" w:rsidP="00AD0AB3">
      <w:pPr>
        <w:ind w:leftChars="-13" w:left="-6" w:hangingChars="10" w:hanging="21"/>
        <w:jc w:val="right"/>
        <w:rPr>
          <w:rFonts w:asciiTheme="majorEastAsia" w:eastAsiaTheme="majorEastAsia" w:hAnsiTheme="majorEastAsia"/>
          <w:szCs w:val="20"/>
        </w:rPr>
      </w:pPr>
      <w:r>
        <w:rPr>
          <w:rFonts w:asciiTheme="majorEastAsia" w:eastAsiaTheme="majorEastAsia" w:hAnsiTheme="majorEastAsia" w:hint="eastAsia"/>
          <w:szCs w:val="20"/>
        </w:rPr>
        <w:t>平成２７年３月吉日改正</w:t>
      </w:r>
    </w:p>
    <w:p w14:paraId="49AECA17" w14:textId="77777777" w:rsidR="00AD0AB3" w:rsidRDefault="00AD0AB3" w:rsidP="00AD0AB3">
      <w:pPr>
        <w:ind w:leftChars="-13" w:left="-6" w:hangingChars="10" w:hanging="21"/>
        <w:jc w:val="right"/>
        <w:rPr>
          <w:rFonts w:asciiTheme="majorEastAsia" w:eastAsiaTheme="majorEastAsia" w:hAnsiTheme="majorEastAsia"/>
          <w:szCs w:val="20"/>
        </w:rPr>
      </w:pPr>
      <w:r>
        <w:rPr>
          <w:rFonts w:asciiTheme="majorEastAsia" w:eastAsiaTheme="majorEastAsia" w:hAnsiTheme="majorEastAsia" w:hint="eastAsia"/>
          <w:szCs w:val="20"/>
        </w:rPr>
        <w:t>平成３０年３月吉日改正</w:t>
      </w:r>
    </w:p>
    <w:p w14:paraId="518BB024" w14:textId="77777777" w:rsidR="00AD0AB3" w:rsidRDefault="00AD0AB3" w:rsidP="00AD0AB3">
      <w:pPr>
        <w:ind w:leftChars="-13" w:left="-6" w:hangingChars="10" w:hanging="21"/>
        <w:jc w:val="right"/>
        <w:rPr>
          <w:rFonts w:asciiTheme="majorEastAsia" w:eastAsiaTheme="majorEastAsia" w:hAnsiTheme="majorEastAsia"/>
          <w:szCs w:val="20"/>
        </w:rPr>
      </w:pPr>
      <w:r>
        <w:rPr>
          <w:rFonts w:asciiTheme="majorEastAsia" w:eastAsiaTheme="majorEastAsia" w:hAnsiTheme="majorEastAsia" w:hint="eastAsia"/>
          <w:szCs w:val="20"/>
        </w:rPr>
        <w:t>平成３１年３月吉日改正</w:t>
      </w:r>
    </w:p>
    <w:p w14:paraId="76F14278" w14:textId="77777777" w:rsidR="00AD0AB3" w:rsidRDefault="00AD0AB3" w:rsidP="00AD0AB3">
      <w:pPr>
        <w:ind w:leftChars="-13" w:left="-6" w:hangingChars="10" w:hanging="21"/>
        <w:jc w:val="right"/>
        <w:rPr>
          <w:rFonts w:asciiTheme="majorEastAsia" w:eastAsiaTheme="majorEastAsia" w:hAnsiTheme="majorEastAsia"/>
          <w:szCs w:val="20"/>
        </w:rPr>
      </w:pPr>
      <w:r>
        <w:rPr>
          <w:rFonts w:asciiTheme="majorEastAsia" w:eastAsiaTheme="majorEastAsia" w:hAnsiTheme="majorEastAsia" w:hint="eastAsia"/>
          <w:szCs w:val="20"/>
        </w:rPr>
        <w:t xml:space="preserve">　　　　　　　　　　　　　　　　　　　　　　　　　　　　　　　　　　　令和　２年３月吉日改正</w:t>
      </w:r>
    </w:p>
    <w:p w14:paraId="208FFD4B" w14:textId="6AEAAEB9" w:rsidR="00AD0AB3" w:rsidRDefault="00AD0AB3" w:rsidP="00AD0AB3">
      <w:pPr>
        <w:jc w:val="right"/>
        <w:rPr>
          <w:rFonts w:asciiTheme="majorEastAsia" w:eastAsiaTheme="majorEastAsia" w:hAnsiTheme="majorEastAsia"/>
          <w:szCs w:val="20"/>
        </w:rPr>
      </w:pPr>
      <w:r>
        <w:rPr>
          <w:rFonts w:asciiTheme="majorEastAsia" w:eastAsiaTheme="majorEastAsia" w:hAnsiTheme="majorEastAsia" w:hint="eastAsia"/>
          <w:szCs w:val="20"/>
        </w:rPr>
        <w:t>令和　３年３月吉日改正</w:t>
      </w:r>
    </w:p>
    <w:p w14:paraId="483DF2A2" w14:textId="77777777" w:rsidR="00AD0AB3" w:rsidRDefault="00AD0AB3" w:rsidP="00AD0AB3">
      <w:pPr>
        <w:jc w:val="right"/>
        <w:rPr>
          <w:rFonts w:asciiTheme="majorEastAsia" w:eastAsiaTheme="majorEastAsia" w:hAnsiTheme="majorEastAsia"/>
          <w:szCs w:val="20"/>
        </w:rPr>
      </w:pPr>
    </w:p>
    <w:p w14:paraId="4EF4D7EC" w14:textId="77777777" w:rsidR="00AD0AB3" w:rsidRPr="008F1B90" w:rsidRDefault="00AD0AB3" w:rsidP="00AD0AB3">
      <w:pPr>
        <w:ind w:leftChars="-13" w:left="-6" w:hangingChars="10" w:hanging="21"/>
        <w:rPr>
          <w:rFonts w:asciiTheme="majorEastAsia" w:eastAsiaTheme="majorEastAsia" w:hAnsiTheme="majorEastAsia"/>
          <w:szCs w:val="20"/>
        </w:rPr>
      </w:pPr>
      <w:r w:rsidRPr="008F1B90">
        <w:rPr>
          <w:rFonts w:asciiTheme="majorEastAsia" w:eastAsiaTheme="majorEastAsia" w:hAnsiTheme="majorEastAsia" w:hint="eastAsia"/>
          <w:szCs w:val="20"/>
        </w:rPr>
        <w:t>文言、語句の統一を図り、よりわかりやすく、現状に即した内容に手引書を一部改正しました。</w:t>
      </w:r>
    </w:p>
    <w:p w14:paraId="220C62FC" w14:textId="24B3127F" w:rsidR="00AD0AB3" w:rsidRDefault="00AD0AB3" w:rsidP="00AD0AB3">
      <w:pPr>
        <w:ind w:leftChars="-13" w:left="-6" w:hangingChars="10" w:hanging="21"/>
        <w:jc w:val="right"/>
        <w:rPr>
          <w:rFonts w:asciiTheme="majorEastAsia" w:eastAsiaTheme="majorEastAsia" w:hAnsiTheme="majorEastAsia"/>
          <w:szCs w:val="20"/>
        </w:rPr>
      </w:pPr>
      <w:bookmarkStart w:id="78" w:name="_Hlk62053528"/>
      <w:r w:rsidRPr="008F1B90">
        <w:rPr>
          <w:rFonts w:asciiTheme="majorEastAsia" w:eastAsiaTheme="majorEastAsia" w:hAnsiTheme="majorEastAsia" w:hint="eastAsia"/>
          <w:szCs w:val="20"/>
        </w:rPr>
        <w:t>令和　４年３月吉日改</w:t>
      </w:r>
      <w:bookmarkEnd w:id="78"/>
      <w:r w:rsidRPr="008F1B90">
        <w:rPr>
          <w:rFonts w:asciiTheme="majorEastAsia" w:eastAsiaTheme="majorEastAsia" w:hAnsiTheme="majorEastAsia" w:hint="eastAsia"/>
          <w:szCs w:val="20"/>
        </w:rPr>
        <w:t>正</w:t>
      </w:r>
    </w:p>
    <w:p w14:paraId="503E26C0" w14:textId="77777777" w:rsidR="00AD0AB3" w:rsidRDefault="00AD0AB3" w:rsidP="00AD0AB3">
      <w:pPr>
        <w:tabs>
          <w:tab w:val="left" w:pos="195"/>
        </w:tabs>
        <w:ind w:right="750" w:firstLineChars="1300" w:firstLine="3120"/>
        <w:jc w:val="left"/>
        <w:rPr>
          <w:rFonts w:ascii="ＭＳ ゴシック" w:eastAsia="ＭＳ ゴシック" w:hAnsi="ＭＳ ゴシック"/>
          <w:sz w:val="24"/>
          <w:szCs w:val="20"/>
        </w:rPr>
      </w:pPr>
    </w:p>
    <w:p w14:paraId="6C97E783" w14:textId="77777777" w:rsidR="00AD0AB3" w:rsidRPr="00D60F63" w:rsidRDefault="00AD0AB3">
      <w:pPr>
        <w:spacing w:line="276" w:lineRule="auto"/>
        <w:rPr>
          <w:rFonts w:ascii="ＭＳ ゴシック" w:eastAsia="ＭＳ ゴシック" w:hAnsi="ＭＳ ゴシック" w:cs="ＭＳ ゴシック"/>
        </w:rPr>
      </w:pPr>
    </w:p>
    <w:sectPr w:rsidR="00AD0AB3" w:rsidRPr="00D60F63">
      <w:headerReference w:type="default" r:id="rId37"/>
      <w:pgSz w:w="11906" w:h="16838"/>
      <w:pgMar w:top="1418" w:right="1134" w:bottom="1418"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391D2C" w14:textId="77777777" w:rsidR="008A175A" w:rsidRDefault="008A175A">
      <w:r>
        <w:separator/>
      </w:r>
    </w:p>
  </w:endnote>
  <w:endnote w:type="continuationSeparator" w:id="0">
    <w:p w14:paraId="79F52348" w14:textId="77777777" w:rsidR="008A175A" w:rsidRDefault="008A17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Noto Sans Symbols">
    <w:altName w:val="Calibri"/>
    <w:charset w:val="00"/>
    <w:family w:val="auto"/>
    <w:pitch w:val="default"/>
  </w:font>
  <w:font w:name="Century">
    <w:altName w:val="Century"/>
    <w:panose1 w:val="020406030507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MaruGothicMPRO">
    <w:altName w:val="HG丸ｺﾞｼｯｸM-PRO"/>
    <w:charset w:val="80"/>
    <w:family w:val="swiss"/>
    <w:pitch w:val="variable"/>
    <w:sig w:usb0="E00002FF" w:usb1="2AC7EDFE" w:usb2="00000012" w:usb3="00000000" w:csb0="00020001" w:csb1="00000000"/>
  </w:font>
  <w:font w:name="Georgia">
    <w:panose1 w:val="020405020504050203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F07BD5" w14:textId="77777777" w:rsidR="008A175A" w:rsidRDefault="008A175A">
      <w:r>
        <w:separator/>
      </w:r>
    </w:p>
  </w:footnote>
  <w:footnote w:type="continuationSeparator" w:id="0">
    <w:p w14:paraId="28AFC2A0" w14:textId="77777777" w:rsidR="008A175A" w:rsidRDefault="008A17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3C722B" w14:textId="77777777" w:rsidR="00EE16AF" w:rsidRDefault="00EE16AF">
    <w:pPr>
      <w:pBdr>
        <w:top w:val="nil"/>
        <w:left w:val="nil"/>
        <w:bottom w:val="nil"/>
        <w:right w:val="nil"/>
        <w:between w:val="nil"/>
      </w:pBdr>
      <w:tabs>
        <w:tab w:val="center" w:pos="4252"/>
        <w:tab w:val="right" w:pos="8504"/>
      </w:tabs>
      <w:rPr>
        <w:color w:val="000000"/>
      </w:rPr>
    </w:pPr>
    <w:r>
      <w:rPr>
        <w:color w:val="000000"/>
      </w:rPr>
      <w:t xml:space="preserve">　　　　　　　　　　　　</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A6B88F" w14:textId="77777777" w:rsidR="00EE16AF" w:rsidRDefault="00EE16AF">
    <w:pPr>
      <w:pBdr>
        <w:top w:val="nil"/>
        <w:left w:val="nil"/>
        <w:bottom w:val="nil"/>
        <w:right w:val="nil"/>
        <w:between w:val="nil"/>
      </w:pBdr>
      <w:tabs>
        <w:tab w:val="center" w:pos="4252"/>
        <w:tab w:val="right" w:pos="8504"/>
      </w:tabs>
      <w:rPr>
        <w:color w:val="00000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8847A" w14:textId="77777777" w:rsidR="00EE16AF" w:rsidRDefault="00EE16AF">
    <w:pPr>
      <w:pBdr>
        <w:top w:val="nil"/>
        <w:left w:val="nil"/>
        <w:bottom w:val="nil"/>
        <w:right w:val="nil"/>
        <w:between w:val="nil"/>
      </w:pBdr>
      <w:tabs>
        <w:tab w:val="center" w:pos="4252"/>
        <w:tab w:val="right" w:pos="8504"/>
      </w:tabs>
      <w:rPr>
        <w:color w:val="000000"/>
        <w:szCs w:val="21"/>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FA7C8" w14:textId="77777777" w:rsidR="00EE16AF" w:rsidRDefault="00EE16AF">
    <w:pPr>
      <w:pBdr>
        <w:top w:val="nil"/>
        <w:left w:val="nil"/>
        <w:bottom w:val="nil"/>
        <w:right w:val="nil"/>
        <w:between w:val="nil"/>
      </w:pBdr>
      <w:tabs>
        <w:tab w:val="center" w:pos="4252"/>
        <w:tab w:val="right" w:pos="8504"/>
      </w:tabs>
      <w:rPr>
        <w:color w:val="000000"/>
        <w:szCs w:val="21"/>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31352" w14:textId="77777777" w:rsidR="00EE16AF" w:rsidRDefault="00EE16AF" w:rsidP="007158CB">
    <w:pPr>
      <w:pStyle w:val="af2"/>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24EBB" w14:textId="77777777" w:rsidR="00EE16AF" w:rsidRDefault="00EE16AF" w:rsidP="007158CB">
    <w:pPr>
      <w:pStyle w:val="af2"/>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42838" w14:textId="77777777" w:rsidR="00EE16AF" w:rsidRDefault="00EE16AF">
    <w:pPr>
      <w:pBdr>
        <w:top w:val="nil"/>
        <w:left w:val="nil"/>
        <w:bottom w:val="nil"/>
        <w:right w:val="nil"/>
        <w:between w:val="nil"/>
      </w:pBdr>
      <w:tabs>
        <w:tab w:val="center" w:pos="4252"/>
        <w:tab w:val="right" w:pos="8504"/>
      </w:tabs>
      <w:rPr>
        <w:color w:val="000000"/>
        <w:szCs w:val="21"/>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A67862" w14:textId="77777777" w:rsidR="00EE16AF" w:rsidRDefault="00EE16AF">
    <w:pPr>
      <w:pBdr>
        <w:top w:val="nil"/>
        <w:left w:val="nil"/>
        <w:bottom w:val="nil"/>
        <w:right w:val="nil"/>
        <w:between w:val="nil"/>
      </w:pBdr>
      <w:tabs>
        <w:tab w:val="center" w:pos="4252"/>
        <w:tab w:val="right" w:pos="8504"/>
      </w:tabs>
      <w:rPr>
        <w:color w:val="00000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CB554" w14:textId="77777777" w:rsidR="00EE16AF" w:rsidRDefault="00EE16AF">
    <w:pPr>
      <w:tabs>
        <w:tab w:val="center" w:pos="4252"/>
        <w:tab w:val="right" w:pos="8504"/>
      </w:tabs>
      <w:rPr>
        <w:color w:val="00000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AEEBC" w14:textId="77777777" w:rsidR="00EE16AF" w:rsidRDefault="00EE16AF">
    <w:pPr>
      <w:tabs>
        <w:tab w:val="center" w:pos="4252"/>
        <w:tab w:val="right" w:pos="8504"/>
      </w:tabs>
      <w:rPr>
        <w:color w:val="00000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5A2D1C" w14:textId="77777777" w:rsidR="00EE16AF" w:rsidRDefault="00EE16AF">
    <w:pPr>
      <w:tabs>
        <w:tab w:val="center" w:pos="4252"/>
        <w:tab w:val="right" w:pos="8504"/>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25381E" w14:textId="77777777" w:rsidR="00EE16AF" w:rsidRDefault="00EE16AF">
    <w:pPr>
      <w:pBdr>
        <w:top w:val="nil"/>
        <w:left w:val="nil"/>
        <w:bottom w:val="nil"/>
        <w:right w:val="nil"/>
        <w:between w:val="nil"/>
      </w:pBdr>
      <w:tabs>
        <w:tab w:val="center" w:pos="4252"/>
        <w:tab w:val="right" w:pos="8504"/>
      </w:tabs>
      <w:rPr>
        <w:color w:val="000000"/>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DBEC74" w14:textId="77777777" w:rsidR="00EE16AF" w:rsidRDefault="00EE16AF">
    <w:pPr>
      <w:tabs>
        <w:tab w:val="center" w:pos="4252"/>
        <w:tab w:val="right" w:pos="8504"/>
      </w:tabs>
      <w:rPr>
        <w:color w:val="00000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E1B43" w14:textId="77777777" w:rsidR="00EE16AF" w:rsidRDefault="00EE16AF">
    <w:pPr>
      <w:tabs>
        <w:tab w:val="center" w:pos="4252"/>
        <w:tab w:val="right" w:pos="8504"/>
      </w:tabs>
      <w:rPr>
        <w:color w:val="000000"/>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217E0D" w14:textId="77777777" w:rsidR="00EE16AF" w:rsidRDefault="00EE16AF">
    <w:pPr>
      <w:tabs>
        <w:tab w:val="center" w:pos="4252"/>
        <w:tab w:val="right" w:pos="8504"/>
      </w:tabs>
      <w:rPr>
        <w:color w:val="000000"/>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2061E" w14:textId="77777777" w:rsidR="00EE16AF" w:rsidRDefault="00EE16AF">
    <w:pPr>
      <w:tabs>
        <w:tab w:val="center" w:pos="4252"/>
        <w:tab w:val="right" w:pos="8504"/>
      </w:tabs>
      <w:rPr>
        <w:color w:val="000000"/>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8F15F" w14:textId="77777777" w:rsidR="00EE16AF" w:rsidRDefault="00EE16AF">
    <w:pPr>
      <w:pBdr>
        <w:top w:val="nil"/>
        <w:left w:val="nil"/>
        <w:bottom w:val="nil"/>
        <w:right w:val="nil"/>
        <w:between w:val="nil"/>
      </w:pBdr>
      <w:tabs>
        <w:tab w:val="center" w:pos="4252"/>
        <w:tab w:val="right" w:pos="8504"/>
      </w:tabs>
      <w:rPr>
        <w:color w:val="000000"/>
        <w:szCs w:val="21"/>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2EC157" w14:textId="77777777" w:rsidR="00EE16AF" w:rsidRDefault="00EE16AF">
    <w:pPr>
      <w:pBdr>
        <w:top w:val="nil"/>
        <w:left w:val="nil"/>
        <w:bottom w:val="nil"/>
        <w:right w:val="nil"/>
        <w:between w:val="nil"/>
      </w:pBdr>
      <w:tabs>
        <w:tab w:val="center" w:pos="4252"/>
        <w:tab w:val="right" w:pos="8504"/>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D21079" w14:textId="77777777" w:rsidR="00EE16AF" w:rsidRDefault="00EE16AF">
    <w:pPr>
      <w:pBdr>
        <w:top w:val="nil"/>
        <w:left w:val="nil"/>
        <w:bottom w:val="nil"/>
        <w:right w:val="nil"/>
        <w:between w:val="nil"/>
      </w:pBdr>
      <w:tabs>
        <w:tab w:val="center" w:pos="4252"/>
        <w:tab w:val="right" w:pos="8504"/>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C40CF2" w14:textId="77777777" w:rsidR="00EE16AF" w:rsidRDefault="00EE16AF">
    <w:pPr>
      <w:pBdr>
        <w:top w:val="nil"/>
        <w:left w:val="nil"/>
        <w:bottom w:val="nil"/>
        <w:right w:val="nil"/>
        <w:between w:val="nil"/>
      </w:pBdr>
      <w:tabs>
        <w:tab w:val="center" w:pos="4252"/>
        <w:tab w:val="right" w:pos="8504"/>
      </w:tabs>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4747B" w14:textId="77777777" w:rsidR="00EE16AF" w:rsidRDefault="00EE16AF">
    <w:pPr>
      <w:pBdr>
        <w:top w:val="nil"/>
        <w:left w:val="nil"/>
        <w:bottom w:val="nil"/>
        <w:right w:val="nil"/>
        <w:between w:val="nil"/>
      </w:pBdr>
      <w:tabs>
        <w:tab w:val="center" w:pos="4252"/>
        <w:tab w:val="right" w:pos="8504"/>
      </w:tabs>
      <w:rPr>
        <w:color w:val="000000"/>
        <w:szCs w:val="21"/>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CFD2E" w14:textId="77777777" w:rsidR="00EE16AF" w:rsidRDefault="00EE16AF">
    <w:pPr>
      <w:pBdr>
        <w:top w:val="nil"/>
        <w:left w:val="nil"/>
        <w:bottom w:val="nil"/>
        <w:right w:val="nil"/>
        <w:between w:val="nil"/>
      </w:pBdr>
      <w:tabs>
        <w:tab w:val="center" w:pos="4252"/>
        <w:tab w:val="right" w:pos="8504"/>
      </w:tabs>
      <w:rPr>
        <w:color w:val="00000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3AE81" w14:textId="77777777" w:rsidR="00EE16AF" w:rsidRDefault="00EE16AF">
    <w:pPr>
      <w:pBdr>
        <w:top w:val="nil"/>
        <w:left w:val="nil"/>
        <w:bottom w:val="nil"/>
        <w:right w:val="nil"/>
        <w:between w:val="nil"/>
      </w:pBdr>
      <w:tabs>
        <w:tab w:val="center" w:pos="4252"/>
        <w:tab w:val="right" w:pos="8504"/>
      </w:tabs>
      <w:rPr>
        <w:color w:val="000000"/>
        <w:szCs w:val="21"/>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F7778B" w14:textId="77777777" w:rsidR="00EE16AF" w:rsidRDefault="00EE16AF" w:rsidP="007158CB">
    <w:pPr>
      <w:pStyle w:val="af2"/>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64C40"/>
    <w:multiLevelType w:val="hybridMultilevel"/>
    <w:tmpl w:val="048CC42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3F46280"/>
    <w:multiLevelType w:val="multilevel"/>
    <w:tmpl w:val="231A16B2"/>
    <w:lvl w:ilvl="0">
      <w:start w:val="1"/>
      <w:numFmt w:val="bullet"/>
      <w:lvlText w:val="・"/>
      <w:lvlJc w:val="left"/>
      <w:pPr>
        <w:ind w:left="630" w:hanging="210"/>
      </w:pPr>
      <w:rPr>
        <w:rFonts w:ascii="ＭＳ ゴシック" w:eastAsia="ＭＳ ゴシック" w:hAnsi="ＭＳ ゴシック" w:cs="ＭＳ ゴシック"/>
      </w:rPr>
    </w:lvl>
    <w:lvl w:ilvl="1">
      <w:start w:val="1"/>
      <w:numFmt w:val="bullet"/>
      <w:lvlText w:val=""/>
      <w:lvlJc w:val="left"/>
      <w:pPr>
        <w:ind w:left="0" w:firstLine="0"/>
      </w:pPr>
      <w:rPr>
        <w:rFonts w:ascii="Noto Sans Symbols" w:eastAsia="Noto Sans Symbols" w:hAnsi="Noto Sans Symbols" w:cs="Noto Sans Symbols"/>
      </w:rPr>
    </w:lvl>
    <w:lvl w:ilvl="2">
      <w:start w:val="1"/>
      <w:numFmt w:val="bullet"/>
      <w:lvlText w:val=""/>
      <w:lvlJc w:val="left"/>
      <w:pPr>
        <w:ind w:left="0" w:firstLine="0"/>
      </w:pPr>
      <w:rPr>
        <w:rFonts w:ascii="Noto Sans Symbols" w:eastAsia="Noto Sans Symbols" w:hAnsi="Noto Sans Symbols" w:cs="Noto Sans Symbols"/>
      </w:rPr>
    </w:lvl>
    <w:lvl w:ilvl="3">
      <w:start w:val="1"/>
      <w:numFmt w:val="bullet"/>
      <w:lvlText w:val=""/>
      <w:lvlJc w:val="left"/>
      <w:pPr>
        <w:ind w:left="0" w:firstLine="0"/>
      </w:pPr>
      <w:rPr>
        <w:rFonts w:ascii="Noto Sans Symbols" w:eastAsia="Noto Sans Symbols" w:hAnsi="Noto Sans Symbols" w:cs="Noto Sans Symbols"/>
      </w:rPr>
    </w:lvl>
    <w:lvl w:ilvl="4">
      <w:start w:val="1"/>
      <w:numFmt w:val="bullet"/>
      <w:lvlText w:val=""/>
      <w:lvlJc w:val="left"/>
      <w:pPr>
        <w:ind w:left="0" w:firstLine="0"/>
      </w:pPr>
      <w:rPr>
        <w:rFonts w:ascii="Noto Sans Symbols" w:eastAsia="Noto Sans Symbols" w:hAnsi="Noto Sans Symbols" w:cs="Noto Sans Symbols"/>
      </w:rPr>
    </w:lvl>
    <w:lvl w:ilvl="5">
      <w:start w:val="1"/>
      <w:numFmt w:val="bullet"/>
      <w:lvlText w:val=""/>
      <w:lvlJc w:val="left"/>
      <w:pPr>
        <w:ind w:left="0" w:firstLine="0"/>
      </w:pPr>
      <w:rPr>
        <w:rFonts w:ascii="Noto Sans Symbols" w:eastAsia="Noto Sans Symbols" w:hAnsi="Noto Sans Symbols" w:cs="Noto Sans Symbols"/>
      </w:rPr>
    </w:lvl>
    <w:lvl w:ilvl="6">
      <w:start w:val="1"/>
      <w:numFmt w:val="bullet"/>
      <w:lvlText w:val=""/>
      <w:lvlJc w:val="left"/>
      <w:pPr>
        <w:ind w:left="0" w:firstLine="0"/>
      </w:pPr>
      <w:rPr>
        <w:rFonts w:ascii="Noto Sans Symbols" w:eastAsia="Noto Sans Symbols" w:hAnsi="Noto Sans Symbols" w:cs="Noto Sans Symbols"/>
      </w:rPr>
    </w:lvl>
    <w:lvl w:ilvl="7">
      <w:start w:val="1"/>
      <w:numFmt w:val="bullet"/>
      <w:lvlText w:val=""/>
      <w:lvlJc w:val="left"/>
      <w:pPr>
        <w:ind w:left="0" w:firstLine="0"/>
      </w:pPr>
      <w:rPr>
        <w:rFonts w:ascii="Noto Sans Symbols" w:eastAsia="Noto Sans Symbols" w:hAnsi="Noto Sans Symbols" w:cs="Noto Sans Symbols"/>
      </w:rPr>
    </w:lvl>
    <w:lvl w:ilvl="8">
      <w:start w:val="1"/>
      <w:numFmt w:val="bullet"/>
      <w:lvlText w:val=""/>
      <w:lvlJc w:val="left"/>
      <w:pPr>
        <w:ind w:left="0" w:firstLine="0"/>
      </w:pPr>
      <w:rPr>
        <w:rFonts w:ascii="Noto Sans Symbols" w:eastAsia="Noto Sans Symbols" w:hAnsi="Noto Sans Symbols" w:cs="Noto Sans Symbols"/>
      </w:rPr>
    </w:lvl>
  </w:abstractNum>
  <w:abstractNum w:abstractNumId="2" w15:restartNumberingAfterBreak="0">
    <w:nsid w:val="06B04540"/>
    <w:multiLevelType w:val="hybridMultilevel"/>
    <w:tmpl w:val="5B4AA0F8"/>
    <w:lvl w:ilvl="0" w:tplc="8B4A038C">
      <w:start w:val="2"/>
      <w:numFmt w:val="decimal"/>
      <w:lvlText w:val="(%1）"/>
      <w:lvlJc w:val="left"/>
      <w:pPr>
        <w:ind w:left="1035" w:hanging="720"/>
      </w:pPr>
      <w:rPr>
        <w:rFonts w:hint="default"/>
        <w:color w:val="0070C0"/>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abstractNum w:abstractNumId="3" w15:restartNumberingAfterBreak="0">
    <w:nsid w:val="06B7390F"/>
    <w:multiLevelType w:val="hybridMultilevel"/>
    <w:tmpl w:val="356848D8"/>
    <w:lvl w:ilvl="0" w:tplc="E7AC346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C700E8"/>
    <w:multiLevelType w:val="multilevel"/>
    <w:tmpl w:val="DD8AAC1C"/>
    <w:lvl w:ilvl="0">
      <w:start w:val="1"/>
      <w:numFmt w:val="decimal"/>
      <w:lvlText w:val="（%1）"/>
      <w:lvlJc w:val="left"/>
      <w:pPr>
        <w:ind w:left="1350" w:hanging="720"/>
      </w:pPr>
    </w:lvl>
    <w:lvl w:ilvl="1">
      <w:start w:val="1"/>
      <w:numFmt w:val="decimal"/>
      <w:lvlText w:val="%2"/>
      <w:lvlJc w:val="left"/>
      <w:pPr>
        <w:ind w:left="1410" w:hanging="360"/>
      </w:pPr>
    </w:lvl>
    <w:lvl w:ilvl="2">
      <w:start w:val="1"/>
      <w:numFmt w:val="decimal"/>
      <w:lvlText w:val="%3"/>
      <w:lvlJc w:val="left"/>
      <w:pPr>
        <w:ind w:left="1890" w:hanging="420"/>
      </w:pPr>
    </w:lvl>
    <w:lvl w:ilvl="3">
      <w:start w:val="1"/>
      <w:numFmt w:val="decimal"/>
      <w:lvlText w:val="%4."/>
      <w:lvlJc w:val="left"/>
      <w:pPr>
        <w:ind w:left="2310" w:hanging="420"/>
      </w:pPr>
    </w:lvl>
    <w:lvl w:ilvl="4">
      <w:start w:val="1"/>
      <w:numFmt w:val="decimal"/>
      <w:lvlText w:val="(%5)"/>
      <w:lvlJc w:val="left"/>
      <w:pPr>
        <w:ind w:left="2730" w:hanging="420"/>
      </w:pPr>
    </w:lvl>
    <w:lvl w:ilvl="5">
      <w:start w:val="1"/>
      <w:numFmt w:val="decimal"/>
      <w:lvlText w:val="%6"/>
      <w:lvlJc w:val="left"/>
      <w:pPr>
        <w:ind w:left="3150" w:hanging="420"/>
      </w:pPr>
    </w:lvl>
    <w:lvl w:ilvl="6">
      <w:start w:val="1"/>
      <w:numFmt w:val="decimal"/>
      <w:lvlText w:val="%7."/>
      <w:lvlJc w:val="left"/>
      <w:pPr>
        <w:ind w:left="3570" w:hanging="420"/>
      </w:pPr>
    </w:lvl>
    <w:lvl w:ilvl="7">
      <w:start w:val="1"/>
      <w:numFmt w:val="decimal"/>
      <w:lvlText w:val="(%8)"/>
      <w:lvlJc w:val="left"/>
      <w:pPr>
        <w:ind w:left="3990" w:hanging="420"/>
      </w:pPr>
    </w:lvl>
    <w:lvl w:ilvl="8">
      <w:start w:val="1"/>
      <w:numFmt w:val="decimal"/>
      <w:lvlText w:val="%9"/>
      <w:lvlJc w:val="left"/>
      <w:pPr>
        <w:ind w:left="4410" w:hanging="420"/>
      </w:pPr>
    </w:lvl>
  </w:abstractNum>
  <w:abstractNum w:abstractNumId="5" w15:restartNumberingAfterBreak="0">
    <w:nsid w:val="0D337F56"/>
    <w:multiLevelType w:val="multilevel"/>
    <w:tmpl w:val="A0BE1400"/>
    <w:lvl w:ilvl="0">
      <w:start w:val="1"/>
      <w:numFmt w:val="decimal"/>
      <w:lvlText w:val="(%1)"/>
      <w:lvlJc w:val="left"/>
      <w:pPr>
        <w:ind w:left="2940" w:hanging="420"/>
      </w:pPr>
    </w:lvl>
    <w:lvl w:ilvl="1">
      <w:start w:val="1"/>
      <w:numFmt w:val="decimal"/>
      <w:lvlText w:val="(%2)"/>
      <w:lvlJc w:val="left"/>
      <w:pPr>
        <w:ind w:left="3360" w:hanging="420"/>
      </w:pPr>
    </w:lvl>
    <w:lvl w:ilvl="2">
      <w:start w:val="1"/>
      <w:numFmt w:val="decimal"/>
      <w:lvlText w:val="%3"/>
      <w:lvlJc w:val="left"/>
      <w:pPr>
        <w:ind w:left="3780" w:hanging="420"/>
      </w:pPr>
    </w:lvl>
    <w:lvl w:ilvl="3">
      <w:start w:val="1"/>
      <w:numFmt w:val="decimal"/>
      <w:lvlText w:val="%4."/>
      <w:lvlJc w:val="left"/>
      <w:pPr>
        <w:ind w:left="4200" w:hanging="420"/>
      </w:pPr>
    </w:lvl>
    <w:lvl w:ilvl="4">
      <w:start w:val="1"/>
      <w:numFmt w:val="decimal"/>
      <w:lvlText w:val="(%5)"/>
      <w:lvlJc w:val="left"/>
      <w:pPr>
        <w:ind w:left="4620" w:hanging="420"/>
      </w:pPr>
    </w:lvl>
    <w:lvl w:ilvl="5">
      <w:start w:val="1"/>
      <w:numFmt w:val="decimal"/>
      <w:lvlText w:val="%6"/>
      <w:lvlJc w:val="left"/>
      <w:pPr>
        <w:ind w:left="5040" w:hanging="420"/>
      </w:pPr>
    </w:lvl>
    <w:lvl w:ilvl="6">
      <w:start w:val="1"/>
      <w:numFmt w:val="decimal"/>
      <w:lvlText w:val="%7."/>
      <w:lvlJc w:val="left"/>
      <w:pPr>
        <w:ind w:left="5460" w:hanging="420"/>
      </w:pPr>
    </w:lvl>
    <w:lvl w:ilvl="7">
      <w:start w:val="1"/>
      <w:numFmt w:val="decimal"/>
      <w:lvlText w:val="(%8)"/>
      <w:lvlJc w:val="left"/>
      <w:pPr>
        <w:ind w:left="5880" w:hanging="420"/>
      </w:pPr>
    </w:lvl>
    <w:lvl w:ilvl="8">
      <w:start w:val="1"/>
      <w:numFmt w:val="decimal"/>
      <w:lvlText w:val="%9"/>
      <w:lvlJc w:val="left"/>
      <w:pPr>
        <w:ind w:left="6300" w:hanging="420"/>
      </w:pPr>
    </w:lvl>
  </w:abstractNum>
  <w:abstractNum w:abstractNumId="6" w15:restartNumberingAfterBreak="0">
    <w:nsid w:val="0D465794"/>
    <w:multiLevelType w:val="hybridMultilevel"/>
    <w:tmpl w:val="4F62E808"/>
    <w:lvl w:ilvl="0" w:tplc="07C69352">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0D872D6"/>
    <w:multiLevelType w:val="multilevel"/>
    <w:tmpl w:val="8236EFCA"/>
    <w:lvl w:ilvl="0">
      <w:start w:val="1"/>
      <w:numFmt w:val="decimal"/>
      <w:lvlText w:val="%1．"/>
      <w:lvlJc w:val="left"/>
      <w:pPr>
        <w:ind w:left="420" w:hanging="420"/>
      </w:pPr>
    </w:lvl>
    <w:lvl w:ilvl="1">
      <w:start w:val="1"/>
      <w:numFmt w:val="bullet"/>
      <w:lvlText w:val=""/>
      <w:lvlJc w:val="left"/>
      <w:pPr>
        <w:ind w:left="0" w:firstLine="0"/>
      </w:pPr>
      <w:rPr>
        <w:rFonts w:ascii="Noto Sans Symbols" w:eastAsia="Noto Sans Symbols" w:hAnsi="Noto Sans Symbols" w:cs="Noto Sans Symbols"/>
      </w:rPr>
    </w:lvl>
    <w:lvl w:ilvl="2">
      <w:start w:val="1"/>
      <w:numFmt w:val="bullet"/>
      <w:lvlText w:val=""/>
      <w:lvlJc w:val="left"/>
      <w:pPr>
        <w:ind w:left="0" w:firstLine="0"/>
      </w:pPr>
      <w:rPr>
        <w:rFonts w:ascii="Noto Sans Symbols" w:eastAsia="Noto Sans Symbols" w:hAnsi="Noto Sans Symbols" w:cs="Noto Sans Symbols"/>
      </w:rPr>
    </w:lvl>
    <w:lvl w:ilvl="3">
      <w:start w:val="1"/>
      <w:numFmt w:val="bullet"/>
      <w:lvlText w:val=""/>
      <w:lvlJc w:val="left"/>
      <w:pPr>
        <w:ind w:left="0" w:firstLine="0"/>
      </w:pPr>
      <w:rPr>
        <w:rFonts w:ascii="Noto Sans Symbols" w:eastAsia="Noto Sans Symbols" w:hAnsi="Noto Sans Symbols" w:cs="Noto Sans Symbols"/>
      </w:rPr>
    </w:lvl>
    <w:lvl w:ilvl="4">
      <w:start w:val="1"/>
      <w:numFmt w:val="bullet"/>
      <w:lvlText w:val=""/>
      <w:lvlJc w:val="left"/>
      <w:pPr>
        <w:ind w:left="0" w:firstLine="0"/>
      </w:pPr>
      <w:rPr>
        <w:rFonts w:ascii="Noto Sans Symbols" w:eastAsia="Noto Sans Symbols" w:hAnsi="Noto Sans Symbols" w:cs="Noto Sans Symbols"/>
      </w:rPr>
    </w:lvl>
    <w:lvl w:ilvl="5">
      <w:start w:val="1"/>
      <w:numFmt w:val="bullet"/>
      <w:lvlText w:val=""/>
      <w:lvlJc w:val="left"/>
      <w:pPr>
        <w:ind w:left="0" w:firstLine="0"/>
      </w:pPr>
      <w:rPr>
        <w:rFonts w:ascii="Noto Sans Symbols" w:eastAsia="Noto Sans Symbols" w:hAnsi="Noto Sans Symbols" w:cs="Noto Sans Symbols"/>
      </w:rPr>
    </w:lvl>
    <w:lvl w:ilvl="6">
      <w:start w:val="1"/>
      <w:numFmt w:val="bullet"/>
      <w:lvlText w:val=""/>
      <w:lvlJc w:val="left"/>
      <w:pPr>
        <w:ind w:left="0" w:firstLine="0"/>
      </w:pPr>
      <w:rPr>
        <w:rFonts w:ascii="Noto Sans Symbols" w:eastAsia="Noto Sans Symbols" w:hAnsi="Noto Sans Symbols" w:cs="Noto Sans Symbols"/>
      </w:rPr>
    </w:lvl>
    <w:lvl w:ilvl="7">
      <w:start w:val="1"/>
      <w:numFmt w:val="bullet"/>
      <w:lvlText w:val=""/>
      <w:lvlJc w:val="left"/>
      <w:pPr>
        <w:ind w:left="0" w:firstLine="0"/>
      </w:pPr>
      <w:rPr>
        <w:rFonts w:ascii="Noto Sans Symbols" w:eastAsia="Noto Sans Symbols" w:hAnsi="Noto Sans Symbols" w:cs="Noto Sans Symbols"/>
      </w:rPr>
    </w:lvl>
    <w:lvl w:ilvl="8">
      <w:start w:val="1"/>
      <w:numFmt w:val="bullet"/>
      <w:lvlText w:val=""/>
      <w:lvlJc w:val="left"/>
      <w:pPr>
        <w:ind w:left="0" w:firstLine="0"/>
      </w:pPr>
      <w:rPr>
        <w:rFonts w:ascii="Noto Sans Symbols" w:eastAsia="Noto Sans Symbols" w:hAnsi="Noto Sans Symbols" w:cs="Noto Sans Symbols"/>
      </w:rPr>
    </w:lvl>
  </w:abstractNum>
  <w:abstractNum w:abstractNumId="8" w15:restartNumberingAfterBreak="0">
    <w:nsid w:val="1169259D"/>
    <w:multiLevelType w:val="multilevel"/>
    <w:tmpl w:val="7590B380"/>
    <w:lvl w:ilvl="0">
      <w:start w:val="1"/>
      <w:numFmt w:val="bullet"/>
      <w:lvlText w:val="※"/>
      <w:lvlJc w:val="left"/>
      <w:pPr>
        <w:ind w:left="210" w:hanging="210"/>
      </w:pPr>
      <w:rPr>
        <w:rFonts w:ascii="ＭＳ ゴシック" w:eastAsia="ＭＳ ゴシック" w:hAnsi="ＭＳ ゴシック" w:cs="ＭＳ ゴシック"/>
      </w:rPr>
    </w:lvl>
    <w:lvl w:ilvl="1">
      <w:start w:val="1"/>
      <w:numFmt w:val="bullet"/>
      <w:lvlText w:val=""/>
      <w:lvlJc w:val="left"/>
      <w:pPr>
        <w:ind w:left="0" w:firstLine="0"/>
      </w:pPr>
      <w:rPr>
        <w:rFonts w:ascii="Noto Sans Symbols" w:eastAsia="Noto Sans Symbols" w:hAnsi="Noto Sans Symbols" w:cs="Noto Sans Symbols"/>
      </w:rPr>
    </w:lvl>
    <w:lvl w:ilvl="2">
      <w:start w:val="1"/>
      <w:numFmt w:val="bullet"/>
      <w:lvlText w:val=""/>
      <w:lvlJc w:val="left"/>
      <w:pPr>
        <w:ind w:left="0" w:firstLine="0"/>
      </w:pPr>
      <w:rPr>
        <w:rFonts w:ascii="Noto Sans Symbols" w:eastAsia="Noto Sans Symbols" w:hAnsi="Noto Sans Symbols" w:cs="Noto Sans Symbols"/>
      </w:rPr>
    </w:lvl>
    <w:lvl w:ilvl="3">
      <w:start w:val="1"/>
      <w:numFmt w:val="bullet"/>
      <w:lvlText w:val=""/>
      <w:lvlJc w:val="left"/>
      <w:pPr>
        <w:ind w:left="0" w:firstLine="0"/>
      </w:pPr>
      <w:rPr>
        <w:rFonts w:ascii="Noto Sans Symbols" w:eastAsia="Noto Sans Symbols" w:hAnsi="Noto Sans Symbols" w:cs="Noto Sans Symbols"/>
      </w:rPr>
    </w:lvl>
    <w:lvl w:ilvl="4">
      <w:start w:val="1"/>
      <w:numFmt w:val="bullet"/>
      <w:lvlText w:val=""/>
      <w:lvlJc w:val="left"/>
      <w:pPr>
        <w:ind w:left="0" w:firstLine="0"/>
      </w:pPr>
      <w:rPr>
        <w:rFonts w:ascii="Noto Sans Symbols" w:eastAsia="Noto Sans Symbols" w:hAnsi="Noto Sans Symbols" w:cs="Noto Sans Symbols"/>
      </w:rPr>
    </w:lvl>
    <w:lvl w:ilvl="5">
      <w:start w:val="1"/>
      <w:numFmt w:val="bullet"/>
      <w:lvlText w:val=""/>
      <w:lvlJc w:val="left"/>
      <w:pPr>
        <w:ind w:left="0" w:firstLine="0"/>
      </w:pPr>
      <w:rPr>
        <w:rFonts w:ascii="Noto Sans Symbols" w:eastAsia="Noto Sans Symbols" w:hAnsi="Noto Sans Symbols" w:cs="Noto Sans Symbols"/>
      </w:rPr>
    </w:lvl>
    <w:lvl w:ilvl="6">
      <w:start w:val="1"/>
      <w:numFmt w:val="bullet"/>
      <w:lvlText w:val=""/>
      <w:lvlJc w:val="left"/>
      <w:pPr>
        <w:ind w:left="0" w:firstLine="0"/>
      </w:pPr>
      <w:rPr>
        <w:rFonts w:ascii="Noto Sans Symbols" w:eastAsia="Noto Sans Symbols" w:hAnsi="Noto Sans Symbols" w:cs="Noto Sans Symbols"/>
      </w:rPr>
    </w:lvl>
    <w:lvl w:ilvl="7">
      <w:start w:val="1"/>
      <w:numFmt w:val="bullet"/>
      <w:lvlText w:val=""/>
      <w:lvlJc w:val="left"/>
      <w:pPr>
        <w:ind w:left="0" w:firstLine="0"/>
      </w:pPr>
      <w:rPr>
        <w:rFonts w:ascii="Noto Sans Symbols" w:eastAsia="Noto Sans Symbols" w:hAnsi="Noto Sans Symbols" w:cs="Noto Sans Symbols"/>
      </w:rPr>
    </w:lvl>
    <w:lvl w:ilvl="8">
      <w:start w:val="1"/>
      <w:numFmt w:val="bullet"/>
      <w:lvlText w:val=""/>
      <w:lvlJc w:val="left"/>
      <w:pPr>
        <w:ind w:left="0" w:firstLine="0"/>
      </w:pPr>
      <w:rPr>
        <w:rFonts w:ascii="Noto Sans Symbols" w:eastAsia="Noto Sans Symbols" w:hAnsi="Noto Sans Symbols" w:cs="Noto Sans Symbols"/>
      </w:rPr>
    </w:lvl>
  </w:abstractNum>
  <w:abstractNum w:abstractNumId="9" w15:restartNumberingAfterBreak="0">
    <w:nsid w:val="17153DCD"/>
    <w:multiLevelType w:val="multilevel"/>
    <w:tmpl w:val="2A4E5372"/>
    <w:lvl w:ilvl="0">
      <w:start w:val="4"/>
      <w:numFmt w:val="bullet"/>
      <w:lvlText w:val="※"/>
      <w:lvlJc w:val="left"/>
      <w:pPr>
        <w:ind w:left="2160" w:hanging="240"/>
      </w:pPr>
      <w:rPr>
        <w:rFonts w:ascii="ＭＳ ゴシック" w:eastAsia="ＭＳ ゴシック" w:hAnsi="ＭＳ ゴシック" w:cs="ＭＳ ゴシック"/>
      </w:rPr>
    </w:lvl>
    <w:lvl w:ilvl="1">
      <w:start w:val="1"/>
      <w:numFmt w:val="bullet"/>
      <w:lvlText w:val=""/>
      <w:lvlJc w:val="left"/>
      <w:pPr>
        <w:ind w:left="0" w:firstLine="0"/>
      </w:pPr>
      <w:rPr>
        <w:rFonts w:ascii="Noto Sans Symbols" w:eastAsia="Noto Sans Symbols" w:hAnsi="Noto Sans Symbols" w:cs="Noto Sans Symbols"/>
      </w:rPr>
    </w:lvl>
    <w:lvl w:ilvl="2">
      <w:start w:val="1"/>
      <w:numFmt w:val="bullet"/>
      <w:lvlText w:val=""/>
      <w:lvlJc w:val="left"/>
      <w:pPr>
        <w:ind w:left="0" w:firstLine="0"/>
      </w:pPr>
      <w:rPr>
        <w:rFonts w:ascii="Noto Sans Symbols" w:eastAsia="Noto Sans Symbols" w:hAnsi="Noto Sans Symbols" w:cs="Noto Sans Symbols"/>
      </w:rPr>
    </w:lvl>
    <w:lvl w:ilvl="3">
      <w:start w:val="1"/>
      <w:numFmt w:val="bullet"/>
      <w:lvlText w:val=""/>
      <w:lvlJc w:val="left"/>
      <w:pPr>
        <w:ind w:left="0" w:firstLine="0"/>
      </w:pPr>
      <w:rPr>
        <w:rFonts w:ascii="Noto Sans Symbols" w:eastAsia="Noto Sans Symbols" w:hAnsi="Noto Sans Symbols" w:cs="Noto Sans Symbols"/>
      </w:rPr>
    </w:lvl>
    <w:lvl w:ilvl="4">
      <w:start w:val="1"/>
      <w:numFmt w:val="bullet"/>
      <w:lvlText w:val=""/>
      <w:lvlJc w:val="left"/>
      <w:pPr>
        <w:ind w:left="0" w:firstLine="0"/>
      </w:pPr>
      <w:rPr>
        <w:rFonts w:ascii="Noto Sans Symbols" w:eastAsia="Noto Sans Symbols" w:hAnsi="Noto Sans Symbols" w:cs="Noto Sans Symbols"/>
      </w:rPr>
    </w:lvl>
    <w:lvl w:ilvl="5">
      <w:start w:val="1"/>
      <w:numFmt w:val="bullet"/>
      <w:lvlText w:val=""/>
      <w:lvlJc w:val="left"/>
      <w:pPr>
        <w:ind w:left="0" w:firstLine="0"/>
      </w:pPr>
      <w:rPr>
        <w:rFonts w:ascii="Noto Sans Symbols" w:eastAsia="Noto Sans Symbols" w:hAnsi="Noto Sans Symbols" w:cs="Noto Sans Symbols"/>
      </w:rPr>
    </w:lvl>
    <w:lvl w:ilvl="6">
      <w:start w:val="1"/>
      <w:numFmt w:val="bullet"/>
      <w:lvlText w:val=""/>
      <w:lvlJc w:val="left"/>
      <w:pPr>
        <w:ind w:left="0" w:firstLine="0"/>
      </w:pPr>
      <w:rPr>
        <w:rFonts w:ascii="Noto Sans Symbols" w:eastAsia="Noto Sans Symbols" w:hAnsi="Noto Sans Symbols" w:cs="Noto Sans Symbols"/>
      </w:rPr>
    </w:lvl>
    <w:lvl w:ilvl="7">
      <w:start w:val="1"/>
      <w:numFmt w:val="bullet"/>
      <w:lvlText w:val=""/>
      <w:lvlJc w:val="left"/>
      <w:pPr>
        <w:ind w:left="0" w:firstLine="0"/>
      </w:pPr>
      <w:rPr>
        <w:rFonts w:ascii="Noto Sans Symbols" w:eastAsia="Noto Sans Symbols" w:hAnsi="Noto Sans Symbols" w:cs="Noto Sans Symbols"/>
      </w:rPr>
    </w:lvl>
    <w:lvl w:ilvl="8">
      <w:start w:val="1"/>
      <w:numFmt w:val="bullet"/>
      <w:lvlText w:val=""/>
      <w:lvlJc w:val="left"/>
      <w:pPr>
        <w:ind w:left="0" w:firstLine="0"/>
      </w:pPr>
      <w:rPr>
        <w:rFonts w:ascii="Noto Sans Symbols" w:eastAsia="Noto Sans Symbols" w:hAnsi="Noto Sans Symbols" w:cs="Noto Sans Symbols"/>
      </w:rPr>
    </w:lvl>
  </w:abstractNum>
  <w:abstractNum w:abstractNumId="10" w15:restartNumberingAfterBreak="0">
    <w:nsid w:val="1D4C21A2"/>
    <w:multiLevelType w:val="multilevel"/>
    <w:tmpl w:val="048A7EE0"/>
    <w:lvl w:ilvl="0">
      <w:start w:val="2"/>
      <w:numFmt w:val="decimal"/>
      <w:lvlText w:val="%1．"/>
      <w:lvlJc w:val="left"/>
      <w:pPr>
        <w:ind w:left="440" w:hanging="440"/>
      </w:pPr>
    </w:lvl>
    <w:lvl w:ilvl="1">
      <w:start w:val="1"/>
      <w:numFmt w:val="decimal"/>
      <w:lvlText w:val="%2"/>
      <w:lvlJc w:val="left"/>
      <w:pPr>
        <w:ind w:left="780" w:hanging="36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820" w:hanging="7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11" w15:restartNumberingAfterBreak="0">
    <w:nsid w:val="226D681D"/>
    <w:multiLevelType w:val="hybridMultilevel"/>
    <w:tmpl w:val="52003E2E"/>
    <w:lvl w:ilvl="0" w:tplc="F0AA735E">
      <w:start w:val="2"/>
      <w:numFmt w:val="decimalFullWidth"/>
      <w:lvlText w:val="（%1）"/>
      <w:lvlJc w:val="left"/>
      <w:pPr>
        <w:ind w:left="1560" w:hanging="7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2" w15:restartNumberingAfterBreak="0">
    <w:nsid w:val="240C2B39"/>
    <w:multiLevelType w:val="multilevel"/>
    <w:tmpl w:val="C47C7A2A"/>
    <w:lvl w:ilvl="0">
      <w:start w:val="1"/>
      <w:numFmt w:val="decimal"/>
      <w:lvlText w:val="%1．"/>
      <w:lvlJc w:val="left"/>
      <w:pPr>
        <w:ind w:left="420" w:hanging="42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13" w15:restartNumberingAfterBreak="0">
    <w:nsid w:val="252F489F"/>
    <w:multiLevelType w:val="hybridMultilevel"/>
    <w:tmpl w:val="07385B26"/>
    <w:lvl w:ilvl="0" w:tplc="20941A72">
      <w:start w:val="1"/>
      <w:numFmt w:val="decimalFullWidth"/>
      <w:lvlText w:val="（%1）"/>
      <w:lvlJc w:val="left"/>
      <w:pPr>
        <w:ind w:left="1350" w:hanging="720"/>
      </w:pPr>
      <w:rPr>
        <w:rFonts w:cs="Cambria" w:hint="default"/>
      </w:rPr>
    </w:lvl>
    <w:lvl w:ilvl="1" w:tplc="32E83932">
      <w:start w:val="1"/>
      <w:numFmt w:val="decimalEnclosedCircle"/>
      <w:lvlText w:val="%2"/>
      <w:lvlJc w:val="left"/>
      <w:pPr>
        <w:ind w:left="1410" w:hanging="360"/>
      </w:pPr>
      <w:rPr>
        <w:rFonts w:hint="default"/>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2F550FFD"/>
    <w:multiLevelType w:val="multilevel"/>
    <w:tmpl w:val="2C2C02DA"/>
    <w:lvl w:ilvl="0">
      <w:start w:val="1"/>
      <w:numFmt w:val="decimal"/>
      <w:lvlText w:val="%1．"/>
      <w:lvlJc w:val="left"/>
      <w:pPr>
        <w:ind w:left="420" w:hanging="42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15" w15:restartNumberingAfterBreak="0">
    <w:nsid w:val="2FB44A57"/>
    <w:multiLevelType w:val="multilevel"/>
    <w:tmpl w:val="79B0C52A"/>
    <w:lvl w:ilvl="0">
      <w:start w:val="1"/>
      <w:numFmt w:val="decimal"/>
      <w:lvlText w:val="(%1)"/>
      <w:lvlJc w:val="left"/>
      <w:pPr>
        <w:ind w:left="2940" w:hanging="420"/>
      </w:pPr>
    </w:lvl>
    <w:lvl w:ilvl="1">
      <w:start w:val="1"/>
      <w:numFmt w:val="decimal"/>
      <w:lvlText w:val="(%2)"/>
      <w:lvlJc w:val="left"/>
      <w:pPr>
        <w:ind w:left="3360" w:hanging="420"/>
      </w:pPr>
    </w:lvl>
    <w:lvl w:ilvl="2">
      <w:start w:val="1"/>
      <w:numFmt w:val="decimal"/>
      <w:lvlText w:val="%3"/>
      <w:lvlJc w:val="left"/>
      <w:pPr>
        <w:ind w:left="3780" w:hanging="420"/>
      </w:pPr>
    </w:lvl>
    <w:lvl w:ilvl="3">
      <w:start w:val="1"/>
      <w:numFmt w:val="decimal"/>
      <w:lvlText w:val="%4."/>
      <w:lvlJc w:val="left"/>
      <w:pPr>
        <w:ind w:left="4200" w:hanging="420"/>
      </w:pPr>
    </w:lvl>
    <w:lvl w:ilvl="4">
      <w:start w:val="1"/>
      <w:numFmt w:val="decimal"/>
      <w:lvlText w:val="(%5)"/>
      <w:lvlJc w:val="left"/>
      <w:pPr>
        <w:ind w:left="4620" w:hanging="420"/>
      </w:pPr>
    </w:lvl>
    <w:lvl w:ilvl="5">
      <w:start w:val="1"/>
      <w:numFmt w:val="decimal"/>
      <w:lvlText w:val="%6"/>
      <w:lvlJc w:val="left"/>
      <w:pPr>
        <w:ind w:left="5040" w:hanging="420"/>
      </w:pPr>
    </w:lvl>
    <w:lvl w:ilvl="6">
      <w:start w:val="1"/>
      <w:numFmt w:val="decimal"/>
      <w:lvlText w:val="%7."/>
      <w:lvlJc w:val="left"/>
      <w:pPr>
        <w:ind w:left="5460" w:hanging="420"/>
      </w:pPr>
    </w:lvl>
    <w:lvl w:ilvl="7">
      <w:start w:val="1"/>
      <w:numFmt w:val="decimal"/>
      <w:lvlText w:val="(%8)"/>
      <w:lvlJc w:val="left"/>
      <w:pPr>
        <w:ind w:left="5880" w:hanging="420"/>
      </w:pPr>
    </w:lvl>
    <w:lvl w:ilvl="8">
      <w:start w:val="1"/>
      <w:numFmt w:val="decimal"/>
      <w:lvlText w:val="%9"/>
      <w:lvlJc w:val="left"/>
      <w:pPr>
        <w:ind w:left="6300" w:hanging="420"/>
      </w:pPr>
    </w:lvl>
  </w:abstractNum>
  <w:abstractNum w:abstractNumId="16" w15:restartNumberingAfterBreak="0">
    <w:nsid w:val="31635BB1"/>
    <w:multiLevelType w:val="multilevel"/>
    <w:tmpl w:val="B5B0C57A"/>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17" w15:restartNumberingAfterBreak="0">
    <w:nsid w:val="3697061C"/>
    <w:multiLevelType w:val="multilevel"/>
    <w:tmpl w:val="1D84D374"/>
    <w:lvl w:ilvl="0">
      <w:start w:val="1"/>
      <w:numFmt w:val="bullet"/>
      <w:lvlText w:val="＊"/>
      <w:lvlJc w:val="left"/>
      <w:pPr>
        <w:ind w:left="360" w:hanging="360"/>
      </w:pPr>
      <w:rPr>
        <w:rFonts w:ascii="ＭＳ ゴシック" w:eastAsia="ＭＳ ゴシック" w:hAnsi="ＭＳ ゴシック" w:cs="ＭＳ ゴシック"/>
      </w:rPr>
    </w:lvl>
    <w:lvl w:ilvl="1">
      <w:start w:val="1"/>
      <w:numFmt w:val="bullet"/>
      <w:lvlText w:val="⮚"/>
      <w:lvlJc w:val="left"/>
      <w:pPr>
        <w:ind w:left="840" w:hanging="420"/>
      </w:pPr>
      <w:rPr>
        <w:rFonts w:ascii="Noto Sans Symbols" w:eastAsia="Noto Sans Symbols" w:hAnsi="Noto Sans Symbols" w:cs="Noto Sans Symbols"/>
      </w:rPr>
    </w:lvl>
    <w:lvl w:ilvl="2">
      <w:start w:val="1"/>
      <w:numFmt w:val="bullet"/>
      <w:lvlText w:val="✧"/>
      <w:lvlJc w:val="left"/>
      <w:pPr>
        <w:ind w:left="1260" w:hanging="420"/>
      </w:pPr>
      <w:rPr>
        <w:rFonts w:ascii="Noto Sans Symbols" w:eastAsia="Noto Sans Symbols" w:hAnsi="Noto Sans Symbols" w:cs="Noto Sans Symbols"/>
      </w:rPr>
    </w:lvl>
    <w:lvl w:ilvl="3">
      <w:start w:val="1"/>
      <w:numFmt w:val="bullet"/>
      <w:lvlText w:val="●"/>
      <w:lvlJc w:val="left"/>
      <w:pPr>
        <w:ind w:left="1680" w:hanging="420"/>
      </w:pPr>
      <w:rPr>
        <w:rFonts w:ascii="Noto Sans Symbols" w:eastAsia="Noto Sans Symbols" w:hAnsi="Noto Sans Symbols" w:cs="Noto Sans Symbols"/>
      </w:rPr>
    </w:lvl>
    <w:lvl w:ilvl="4">
      <w:start w:val="1"/>
      <w:numFmt w:val="bullet"/>
      <w:lvlText w:val="⮚"/>
      <w:lvlJc w:val="left"/>
      <w:pPr>
        <w:ind w:left="2100" w:hanging="420"/>
      </w:pPr>
      <w:rPr>
        <w:rFonts w:ascii="Noto Sans Symbols" w:eastAsia="Noto Sans Symbols" w:hAnsi="Noto Sans Symbols" w:cs="Noto Sans Symbols"/>
      </w:rPr>
    </w:lvl>
    <w:lvl w:ilvl="5">
      <w:start w:val="1"/>
      <w:numFmt w:val="bullet"/>
      <w:lvlText w:val="✧"/>
      <w:lvlJc w:val="left"/>
      <w:pPr>
        <w:ind w:left="2520" w:hanging="420"/>
      </w:pPr>
      <w:rPr>
        <w:rFonts w:ascii="Noto Sans Symbols" w:eastAsia="Noto Sans Symbols" w:hAnsi="Noto Sans Symbols" w:cs="Noto Sans Symbols"/>
      </w:rPr>
    </w:lvl>
    <w:lvl w:ilvl="6">
      <w:start w:val="1"/>
      <w:numFmt w:val="bullet"/>
      <w:lvlText w:val="●"/>
      <w:lvlJc w:val="left"/>
      <w:pPr>
        <w:ind w:left="2940" w:hanging="420"/>
      </w:pPr>
      <w:rPr>
        <w:rFonts w:ascii="Noto Sans Symbols" w:eastAsia="Noto Sans Symbols" w:hAnsi="Noto Sans Symbols" w:cs="Noto Sans Symbols"/>
      </w:rPr>
    </w:lvl>
    <w:lvl w:ilvl="7">
      <w:start w:val="1"/>
      <w:numFmt w:val="bullet"/>
      <w:lvlText w:val="⮚"/>
      <w:lvlJc w:val="left"/>
      <w:pPr>
        <w:ind w:left="3360" w:hanging="420"/>
      </w:pPr>
      <w:rPr>
        <w:rFonts w:ascii="Noto Sans Symbols" w:eastAsia="Noto Sans Symbols" w:hAnsi="Noto Sans Symbols" w:cs="Noto Sans Symbols"/>
      </w:rPr>
    </w:lvl>
    <w:lvl w:ilvl="8">
      <w:start w:val="1"/>
      <w:numFmt w:val="bullet"/>
      <w:lvlText w:val="✧"/>
      <w:lvlJc w:val="left"/>
      <w:pPr>
        <w:ind w:left="3780" w:hanging="420"/>
      </w:pPr>
      <w:rPr>
        <w:rFonts w:ascii="Noto Sans Symbols" w:eastAsia="Noto Sans Symbols" w:hAnsi="Noto Sans Symbols" w:cs="Noto Sans Symbols"/>
      </w:rPr>
    </w:lvl>
  </w:abstractNum>
  <w:abstractNum w:abstractNumId="18" w15:restartNumberingAfterBreak="0">
    <w:nsid w:val="43BD657E"/>
    <w:multiLevelType w:val="multilevel"/>
    <w:tmpl w:val="AEE64856"/>
    <w:lvl w:ilvl="0">
      <w:start w:val="1"/>
      <w:numFmt w:val="bullet"/>
      <w:lvlText w:val="◆"/>
      <w:lvlJc w:val="left"/>
      <w:pPr>
        <w:ind w:left="660" w:hanging="420"/>
      </w:pPr>
      <w:rPr>
        <w:rFonts w:ascii="Noto Sans Symbols" w:eastAsia="Noto Sans Symbols" w:hAnsi="Noto Sans Symbols" w:cs="Noto Sans Symbols"/>
      </w:rPr>
    </w:lvl>
    <w:lvl w:ilvl="1">
      <w:start w:val="1"/>
      <w:numFmt w:val="bullet"/>
      <w:lvlText w:val="・"/>
      <w:lvlJc w:val="left"/>
      <w:pPr>
        <w:ind w:left="1020" w:hanging="360"/>
      </w:pPr>
      <w:rPr>
        <w:rFonts w:ascii="ＭＳ ゴシック" w:eastAsia="ＭＳ ゴシック" w:hAnsi="ＭＳ ゴシック" w:cs="ＭＳ ゴシック"/>
      </w:rPr>
    </w:lvl>
    <w:lvl w:ilvl="2">
      <w:start w:val="1"/>
      <w:numFmt w:val="bullet"/>
      <w:lvlText w:val="✧"/>
      <w:lvlJc w:val="left"/>
      <w:pPr>
        <w:ind w:left="1500" w:hanging="420"/>
      </w:pPr>
      <w:rPr>
        <w:rFonts w:ascii="Noto Sans Symbols" w:eastAsia="Noto Sans Symbols" w:hAnsi="Noto Sans Symbols" w:cs="Noto Sans Symbols"/>
      </w:rPr>
    </w:lvl>
    <w:lvl w:ilvl="3">
      <w:start w:val="1"/>
      <w:numFmt w:val="bullet"/>
      <w:lvlText w:val="●"/>
      <w:lvlJc w:val="left"/>
      <w:pPr>
        <w:ind w:left="1920" w:hanging="420"/>
      </w:pPr>
      <w:rPr>
        <w:rFonts w:ascii="Noto Sans Symbols" w:eastAsia="Noto Sans Symbols" w:hAnsi="Noto Sans Symbols" w:cs="Noto Sans Symbols"/>
      </w:rPr>
    </w:lvl>
    <w:lvl w:ilvl="4">
      <w:start w:val="1"/>
      <w:numFmt w:val="bullet"/>
      <w:lvlText w:val="⮚"/>
      <w:lvlJc w:val="left"/>
      <w:pPr>
        <w:ind w:left="2340" w:hanging="420"/>
      </w:pPr>
      <w:rPr>
        <w:rFonts w:ascii="Noto Sans Symbols" w:eastAsia="Noto Sans Symbols" w:hAnsi="Noto Sans Symbols" w:cs="Noto Sans Symbols"/>
      </w:rPr>
    </w:lvl>
    <w:lvl w:ilvl="5">
      <w:start w:val="1"/>
      <w:numFmt w:val="bullet"/>
      <w:lvlText w:val="✧"/>
      <w:lvlJc w:val="left"/>
      <w:pPr>
        <w:ind w:left="2760" w:hanging="420"/>
      </w:pPr>
      <w:rPr>
        <w:rFonts w:ascii="Noto Sans Symbols" w:eastAsia="Noto Sans Symbols" w:hAnsi="Noto Sans Symbols" w:cs="Noto Sans Symbols"/>
      </w:rPr>
    </w:lvl>
    <w:lvl w:ilvl="6">
      <w:start w:val="1"/>
      <w:numFmt w:val="bullet"/>
      <w:lvlText w:val="●"/>
      <w:lvlJc w:val="left"/>
      <w:pPr>
        <w:ind w:left="3180" w:hanging="420"/>
      </w:pPr>
      <w:rPr>
        <w:rFonts w:ascii="Noto Sans Symbols" w:eastAsia="Noto Sans Symbols" w:hAnsi="Noto Sans Symbols" w:cs="Noto Sans Symbols"/>
      </w:rPr>
    </w:lvl>
    <w:lvl w:ilvl="7">
      <w:start w:val="1"/>
      <w:numFmt w:val="bullet"/>
      <w:lvlText w:val="⮚"/>
      <w:lvlJc w:val="left"/>
      <w:pPr>
        <w:ind w:left="3600" w:hanging="420"/>
      </w:pPr>
      <w:rPr>
        <w:rFonts w:ascii="Noto Sans Symbols" w:eastAsia="Noto Sans Symbols" w:hAnsi="Noto Sans Symbols" w:cs="Noto Sans Symbols"/>
      </w:rPr>
    </w:lvl>
    <w:lvl w:ilvl="8">
      <w:start w:val="1"/>
      <w:numFmt w:val="bullet"/>
      <w:lvlText w:val="✧"/>
      <w:lvlJc w:val="left"/>
      <w:pPr>
        <w:ind w:left="4020" w:hanging="420"/>
      </w:pPr>
      <w:rPr>
        <w:rFonts w:ascii="Noto Sans Symbols" w:eastAsia="Noto Sans Symbols" w:hAnsi="Noto Sans Symbols" w:cs="Noto Sans Symbols"/>
      </w:rPr>
    </w:lvl>
  </w:abstractNum>
  <w:abstractNum w:abstractNumId="19" w15:restartNumberingAfterBreak="0">
    <w:nsid w:val="440C3411"/>
    <w:multiLevelType w:val="hybridMultilevel"/>
    <w:tmpl w:val="C45A3CA2"/>
    <w:lvl w:ilvl="0" w:tplc="904AD970">
      <w:start w:val="6"/>
      <w:numFmt w:val="decimalFullWidth"/>
      <w:lvlText w:val="%1．"/>
      <w:lvlJc w:val="left"/>
      <w:pPr>
        <w:ind w:left="440" w:hanging="440"/>
      </w:pPr>
      <w:rPr>
        <w:rFonts w:hint="default"/>
      </w:rPr>
    </w:lvl>
    <w:lvl w:ilvl="1" w:tplc="8B5E03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0191DE5"/>
    <w:multiLevelType w:val="hybridMultilevel"/>
    <w:tmpl w:val="0A9E8B1C"/>
    <w:lvl w:ilvl="0" w:tplc="D2E091B4">
      <w:start w:val="1"/>
      <w:numFmt w:val="decimalFullWidth"/>
      <w:lvlText w:val="（%1）"/>
      <w:lvlJc w:val="left"/>
      <w:pPr>
        <w:ind w:left="1560" w:hanging="720"/>
      </w:pPr>
      <w:rPr>
        <w:rFonts w:hint="default"/>
      </w:rPr>
    </w:lvl>
    <w:lvl w:ilvl="1" w:tplc="43846A02">
      <w:start w:val="1"/>
      <w:numFmt w:val="decimalEnclosedCircle"/>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1" w15:restartNumberingAfterBreak="0">
    <w:nsid w:val="50E81AD7"/>
    <w:multiLevelType w:val="multilevel"/>
    <w:tmpl w:val="B486010A"/>
    <w:lvl w:ilvl="0">
      <w:start w:val="4"/>
      <w:numFmt w:val="bullet"/>
      <w:lvlText w:val="※"/>
      <w:lvlJc w:val="left"/>
      <w:pPr>
        <w:ind w:left="2160" w:hanging="240"/>
      </w:pPr>
      <w:rPr>
        <w:rFonts w:ascii="ＭＳ ゴシック" w:eastAsia="ＭＳ ゴシック" w:hAnsi="ＭＳ ゴシック" w:cs="ＭＳ ゴシック"/>
      </w:rPr>
    </w:lvl>
    <w:lvl w:ilvl="1">
      <w:start w:val="1"/>
      <w:numFmt w:val="bullet"/>
      <w:lvlText w:val=""/>
      <w:lvlJc w:val="left"/>
      <w:pPr>
        <w:ind w:left="0" w:firstLine="0"/>
      </w:pPr>
      <w:rPr>
        <w:rFonts w:ascii="Noto Sans Symbols" w:eastAsia="Noto Sans Symbols" w:hAnsi="Noto Sans Symbols" w:cs="Noto Sans Symbols"/>
      </w:rPr>
    </w:lvl>
    <w:lvl w:ilvl="2">
      <w:start w:val="1"/>
      <w:numFmt w:val="bullet"/>
      <w:lvlText w:val=""/>
      <w:lvlJc w:val="left"/>
      <w:pPr>
        <w:ind w:left="0" w:firstLine="0"/>
      </w:pPr>
      <w:rPr>
        <w:rFonts w:ascii="Noto Sans Symbols" w:eastAsia="Noto Sans Symbols" w:hAnsi="Noto Sans Symbols" w:cs="Noto Sans Symbols"/>
      </w:rPr>
    </w:lvl>
    <w:lvl w:ilvl="3">
      <w:start w:val="1"/>
      <w:numFmt w:val="bullet"/>
      <w:lvlText w:val=""/>
      <w:lvlJc w:val="left"/>
      <w:pPr>
        <w:ind w:left="0" w:firstLine="0"/>
      </w:pPr>
      <w:rPr>
        <w:rFonts w:ascii="Noto Sans Symbols" w:eastAsia="Noto Sans Symbols" w:hAnsi="Noto Sans Symbols" w:cs="Noto Sans Symbols"/>
      </w:rPr>
    </w:lvl>
    <w:lvl w:ilvl="4">
      <w:start w:val="1"/>
      <w:numFmt w:val="bullet"/>
      <w:lvlText w:val=""/>
      <w:lvlJc w:val="left"/>
      <w:pPr>
        <w:ind w:left="0" w:firstLine="0"/>
      </w:pPr>
      <w:rPr>
        <w:rFonts w:ascii="Noto Sans Symbols" w:eastAsia="Noto Sans Symbols" w:hAnsi="Noto Sans Symbols" w:cs="Noto Sans Symbols"/>
      </w:rPr>
    </w:lvl>
    <w:lvl w:ilvl="5">
      <w:start w:val="1"/>
      <w:numFmt w:val="bullet"/>
      <w:lvlText w:val=""/>
      <w:lvlJc w:val="left"/>
      <w:pPr>
        <w:ind w:left="0" w:firstLine="0"/>
      </w:pPr>
      <w:rPr>
        <w:rFonts w:ascii="Noto Sans Symbols" w:eastAsia="Noto Sans Symbols" w:hAnsi="Noto Sans Symbols" w:cs="Noto Sans Symbols"/>
      </w:rPr>
    </w:lvl>
    <w:lvl w:ilvl="6">
      <w:start w:val="1"/>
      <w:numFmt w:val="bullet"/>
      <w:lvlText w:val=""/>
      <w:lvlJc w:val="left"/>
      <w:pPr>
        <w:ind w:left="0" w:firstLine="0"/>
      </w:pPr>
      <w:rPr>
        <w:rFonts w:ascii="Noto Sans Symbols" w:eastAsia="Noto Sans Symbols" w:hAnsi="Noto Sans Symbols" w:cs="Noto Sans Symbols"/>
      </w:rPr>
    </w:lvl>
    <w:lvl w:ilvl="7">
      <w:start w:val="1"/>
      <w:numFmt w:val="bullet"/>
      <w:lvlText w:val=""/>
      <w:lvlJc w:val="left"/>
      <w:pPr>
        <w:ind w:left="0" w:firstLine="0"/>
      </w:pPr>
      <w:rPr>
        <w:rFonts w:ascii="Noto Sans Symbols" w:eastAsia="Noto Sans Symbols" w:hAnsi="Noto Sans Symbols" w:cs="Noto Sans Symbols"/>
      </w:rPr>
    </w:lvl>
    <w:lvl w:ilvl="8">
      <w:start w:val="1"/>
      <w:numFmt w:val="bullet"/>
      <w:lvlText w:val=""/>
      <w:lvlJc w:val="left"/>
      <w:pPr>
        <w:ind w:left="0" w:firstLine="0"/>
      </w:pPr>
      <w:rPr>
        <w:rFonts w:ascii="Noto Sans Symbols" w:eastAsia="Noto Sans Symbols" w:hAnsi="Noto Sans Symbols" w:cs="Noto Sans Symbols"/>
      </w:rPr>
    </w:lvl>
  </w:abstractNum>
  <w:abstractNum w:abstractNumId="22" w15:restartNumberingAfterBreak="0">
    <w:nsid w:val="56D32E09"/>
    <w:multiLevelType w:val="multilevel"/>
    <w:tmpl w:val="BC4E7866"/>
    <w:lvl w:ilvl="0">
      <w:start w:val="1"/>
      <w:numFmt w:val="bullet"/>
      <w:lvlText w:val="・"/>
      <w:lvlJc w:val="left"/>
      <w:pPr>
        <w:ind w:left="630" w:hanging="210"/>
      </w:pPr>
      <w:rPr>
        <w:rFonts w:ascii="ＭＳ ゴシック" w:eastAsia="ＭＳ ゴシック" w:hAnsi="ＭＳ ゴシック" w:cs="ＭＳ ゴシック"/>
      </w:rPr>
    </w:lvl>
    <w:lvl w:ilvl="1">
      <w:start w:val="1"/>
      <w:numFmt w:val="bullet"/>
      <w:lvlText w:val=""/>
      <w:lvlJc w:val="left"/>
      <w:pPr>
        <w:ind w:left="0" w:firstLine="0"/>
      </w:pPr>
      <w:rPr>
        <w:rFonts w:ascii="Noto Sans Symbols" w:eastAsia="Noto Sans Symbols" w:hAnsi="Noto Sans Symbols" w:cs="Noto Sans Symbols"/>
      </w:rPr>
    </w:lvl>
    <w:lvl w:ilvl="2">
      <w:start w:val="1"/>
      <w:numFmt w:val="bullet"/>
      <w:lvlText w:val=""/>
      <w:lvlJc w:val="left"/>
      <w:pPr>
        <w:ind w:left="0" w:firstLine="0"/>
      </w:pPr>
      <w:rPr>
        <w:rFonts w:ascii="Noto Sans Symbols" w:eastAsia="Noto Sans Symbols" w:hAnsi="Noto Sans Symbols" w:cs="Noto Sans Symbols"/>
      </w:rPr>
    </w:lvl>
    <w:lvl w:ilvl="3">
      <w:start w:val="1"/>
      <w:numFmt w:val="bullet"/>
      <w:lvlText w:val=""/>
      <w:lvlJc w:val="left"/>
      <w:pPr>
        <w:ind w:left="0" w:firstLine="0"/>
      </w:pPr>
      <w:rPr>
        <w:rFonts w:ascii="Noto Sans Symbols" w:eastAsia="Noto Sans Symbols" w:hAnsi="Noto Sans Symbols" w:cs="Noto Sans Symbols"/>
      </w:rPr>
    </w:lvl>
    <w:lvl w:ilvl="4">
      <w:start w:val="1"/>
      <w:numFmt w:val="bullet"/>
      <w:lvlText w:val=""/>
      <w:lvlJc w:val="left"/>
      <w:pPr>
        <w:ind w:left="0" w:firstLine="0"/>
      </w:pPr>
      <w:rPr>
        <w:rFonts w:ascii="Noto Sans Symbols" w:eastAsia="Noto Sans Symbols" w:hAnsi="Noto Sans Symbols" w:cs="Noto Sans Symbols"/>
      </w:rPr>
    </w:lvl>
    <w:lvl w:ilvl="5">
      <w:start w:val="1"/>
      <w:numFmt w:val="bullet"/>
      <w:lvlText w:val=""/>
      <w:lvlJc w:val="left"/>
      <w:pPr>
        <w:ind w:left="0" w:firstLine="0"/>
      </w:pPr>
      <w:rPr>
        <w:rFonts w:ascii="Noto Sans Symbols" w:eastAsia="Noto Sans Symbols" w:hAnsi="Noto Sans Symbols" w:cs="Noto Sans Symbols"/>
      </w:rPr>
    </w:lvl>
    <w:lvl w:ilvl="6">
      <w:start w:val="1"/>
      <w:numFmt w:val="bullet"/>
      <w:lvlText w:val=""/>
      <w:lvlJc w:val="left"/>
      <w:pPr>
        <w:ind w:left="0" w:firstLine="0"/>
      </w:pPr>
      <w:rPr>
        <w:rFonts w:ascii="Noto Sans Symbols" w:eastAsia="Noto Sans Symbols" w:hAnsi="Noto Sans Symbols" w:cs="Noto Sans Symbols"/>
      </w:rPr>
    </w:lvl>
    <w:lvl w:ilvl="7">
      <w:start w:val="1"/>
      <w:numFmt w:val="bullet"/>
      <w:lvlText w:val=""/>
      <w:lvlJc w:val="left"/>
      <w:pPr>
        <w:ind w:left="0" w:firstLine="0"/>
      </w:pPr>
      <w:rPr>
        <w:rFonts w:ascii="Noto Sans Symbols" w:eastAsia="Noto Sans Symbols" w:hAnsi="Noto Sans Symbols" w:cs="Noto Sans Symbols"/>
      </w:rPr>
    </w:lvl>
    <w:lvl w:ilvl="8">
      <w:start w:val="1"/>
      <w:numFmt w:val="bullet"/>
      <w:lvlText w:val=""/>
      <w:lvlJc w:val="left"/>
      <w:pPr>
        <w:ind w:left="0" w:firstLine="0"/>
      </w:pPr>
      <w:rPr>
        <w:rFonts w:ascii="Noto Sans Symbols" w:eastAsia="Noto Sans Symbols" w:hAnsi="Noto Sans Symbols" w:cs="Noto Sans Symbols"/>
      </w:rPr>
    </w:lvl>
  </w:abstractNum>
  <w:abstractNum w:abstractNumId="23" w15:restartNumberingAfterBreak="0">
    <w:nsid w:val="58574C1E"/>
    <w:multiLevelType w:val="multilevel"/>
    <w:tmpl w:val="CDE69EBA"/>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00" w:hanging="36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24" w15:restartNumberingAfterBreak="0">
    <w:nsid w:val="5B8B2B28"/>
    <w:multiLevelType w:val="multilevel"/>
    <w:tmpl w:val="AFDAAAD8"/>
    <w:lvl w:ilvl="0">
      <w:start w:val="1"/>
      <w:numFmt w:val="decimal"/>
      <w:lvlText w:val="(%1)"/>
      <w:lvlJc w:val="left"/>
      <w:pPr>
        <w:ind w:left="2940" w:hanging="420"/>
      </w:pPr>
    </w:lvl>
    <w:lvl w:ilvl="1">
      <w:start w:val="1"/>
      <w:numFmt w:val="decimal"/>
      <w:lvlText w:val="(%2)"/>
      <w:lvlJc w:val="left"/>
      <w:pPr>
        <w:ind w:left="3360" w:hanging="420"/>
      </w:pPr>
    </w:lvl>
    <w:lvl w:ilvl="2">
      <w:start w:val="1"/>
      <w:numFmt w:val="decimal"/>
      <w:lvlText w:val="%3"/>
      <w:lvlJc w:val="left"/>
      <w:pPr>
        <w:ind w:left="3780" w:hanging="420"/>
      </w:pPr>
    </w:lvl>
    <w:lvl w:ilvl="3">
      <w:start w:val="1"/>
      <w:numFmt w:val="decimal"/>
      <w:lvlText w:val="%4."/>
      <w:lvlJc w:val="left"/>
      <w:pPr>
        <w:ind w:left="4200" w:hanging="420"/>
      </w:pPr>
    </w:lvl>
    <w:lvl w:ilvl="4">
      <w:start w:val="1"/>
      <w:numFmt w:val="decimal"/>
      <w:lvlText w:val="(%5)"/>
      <w:lvlJc w:val="left"/>
      <w:pPr>
        <w:ind w:left="4620" w:hanging="420"/>
      </w:pPr>
    </w:lvl>
    <w:lvl w:ilvl="5">
      <w:start w:val="1"/>
      <w:numFmt w:val="decimal"/>
      <w:lvlText w:val="%6"/>
      <w:lvlJc w:val="left"/>
      <w:pPr>
        <w:ind w:left="5040" w:hanging="420"/>
      </w:pPr>
    </w:lvl>
    <w:lvl w:ilvl="6">
      <w:start w:val="1"/>
      <w:numFmt w:val="decimal"/>
      <w:lvlText w:val="%7."/>
      <w:lvlJc w:val="left"/>
      <w:pPr>
        <w:ind w:left="5460" w:hanging="420"/>
      </w:pPr>
    </w:lvl>
    <w:lvl w:ilvl="7">
      <w:start w:val="1"/>
      <w:numFmt w:val="decimal"/>
      <w:lvlText w:val="(%8)"/>
      <w:lvlJc w:val="left"/>
      <w:pPr>
        <w:ind w:left="5880" w:hanging="420"/>
      </w:pPr>
    </w:lvl>
    <w:lvl w:ilvl="8">
      <w:start w:val="1"/>
      <w:numFmt w:val="decimal"/>
      <w:lvlText w:val="%9"/>
      <w:lvlJc w:val="left"/>
      <w:pPr>
        <w:ind w:left="6300" w:hanging="420"/>
      </w:pPr>
    </w:lvl>
  </w:abstractNum>
  <w:abstractNum w:abstractNumId="25" w15:restartNumberingAfterBreak="0">
    <w:nsid w:val="5E5A5A20"/>
    <w:multiLevelType w:val="multilevel"/>
    <w:tmpl w:val="72A21040"/>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00" w:hanging="36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26" w15:restartNumberingAfterBreak="0">
    <w:nsid w:val="5F6A407F"/>
    <w:multiLevelType w:val="multilevel"/>
    <w:tmpl w:val="FD24F0B0"/>
    <w:lvl w:ilvl="0">
      <w:start w:val="1"/>
      <w:numFmt w:val="bullet"/>
      <w:lvlText w:val="※"/>
      <w:lvlJc w:val="left"/>
      <w:pPr>
        <w:ind w:left="210" w:hanging="210"/>
      </w:pPr>
      <w:rPr>
        <w:rFonts w:ascii="ＭＳ ゴシック" w:eastAsia="ＭＳ ゴシック" w:hAnsi="ＭＳ ゴシック" w:cs="ＭＳ ゴシック"/>
      </w:rPr>
    </w:lvl>
    <w:lvl w:ilvl="1">
      <w:start w:val="1"/>
      <w:numFmt w:val="bullet"/>
      <w:lvlText w:val=""/>
      <w:lvlJc w:val="left"/>
      <w:pPr>
        <w:ind w:left="0" w:firstLine="0"/>
      </w:pPr>
      <w:rPr>
        <w:rFonts w:ascii="Noto Sans Symbols" w:eastAsia="Noto Sans Symbols" w:hAnsi="Noto Sans Symbols" w:cs="Noto Sans Symbols"/>
      </w:rPr>
    </w:lvl>
    <w:lvl w:ilvl="2">
      <w:start w:val="1"/>
      <w:numFmt w:val="bullet"/>
      <w:lvlText w:val=""/>
      <w:lvlJc w:val="left"/>
      <w:pPr>
        <w:ind w:left="0" w:firstLine="0"/>
      </w:pPr>
      <w:rPr>
        <w:rFonts w:ascii="Noto Sans Symbols" w:eastAsia="Noto Sans Symbols" w:hAnsi="Noto Sans Symbols" w:cs="Noto Sans Symbols"/>
      </w:rPr>
    </w:lvl>
    <w:lvl w:ilvl="3">
      <w:start w:val="1"/>
      <w:numFmt w:val="bullet"/>
      <w:lvlText w:val=""/>
      <w:lvlJc w:val="left"/>
      <w:pPr>
        <w:ind w:left="0" w:firstLine="0"/>
      </w:pPr>
      <w:rPr>
        <w:rFonts w:ascii="Noto Sans Symbols" w:eastAsia="Noto Sans Symbols" w:hAnsi="Noto Sans Symbols" w:cs="Noto Sans Symbols"/>
      </w:rPr>
    </w:lvl>
    <w:lvl w:ilvl="4">
      <w:start w:val="1"/>
      <w:numFmt w:val="bullet"/>
      <w:lvlText w:val=""/>
      <w:lvlJc w:val="left"/>
      <w:pPr>
        <w:ind w:left="0" w:firstLine="0"/>
      </w:pPr>
      <w:rPr>
        <w:rFonts w:ascii="Noto Sans Symbols" w:eastAsia="Noto Sans Symbols" w:hAnsi="Noto Sans Symbols" w:cs="Noto Sans Symbols"/>
      </w:rPr>
    </w:lvl>
    <w:lvl w:ilvl="5">
      <w:start w:val="1"/>
      <w:numFmt w:val="bullet"/>
      <w:lvlText w:val=""/>
      <w:lvlJc w:val="left"/>
      <w:pPr>
        <w:ind w:left="0" w:firstLine="0"/>
      </w:pPr>
      <w:rPr>
        <w:rFonts w:ascii="Noto Sans Symbols" w:eastAsia="Noto Sans Symbols" w:hAnsi="Noto Sans Symbols" w:cs="Noto Sans Symbols"/>
      </w:rPr>
    </w:lvl>
    <w:lvl w:ilvl="6">
      <w:start w:val="1"/>
      <w:numFmt w:val="bullet"/>
      <w:lvlText w:val=""/>
      <w:lvlJc w:val="left"/>
      <w:pPr>
        <w:ind w:left="0" w:firstLine="0"/>
      </w:pPr>
      <w:rPr>
        <w:rFonts w:ascii="Noto Sans Symbols" w:eastAsia="Noto Sans Symbols" w:hAnsi="Noto Sans Symbols" w:cs="Noto Sans Symbols"/>
      </w:rPr>
    </w:lvl>
    <w:lvl w:ilvl="7">
      <w:start w:val="1"/>
      <w:numFmt w:val="bullet"/>
      <w:lvlText w:val=""/>
      <w:lvlJc w:val="left"/>
      <w:pPr>
        <w:ind w:left="0" w:firstLine="0"/>
      </w:pPr>
      <w:rPr>
        <w:rFonts w:ascii="Noto Sans Symbols" w:eastAsia="Noto Sans Symbols" w:hAnsi="Noto Sans Symbols" w:cs="Noto Sans Symbols"/>
      </w:rPr>
    </w:lvl>
    <w:lvl w:ilvl="8">
      <w:start w:val="1"/>
      <w:numFmt w:val="bullet"/>
      <w:lvlText w:val=""/>
      <w:lvlJc w:val="left"/>
      <w:pPr>
        <w:ind w:left="0" w:firstLine="0"/>
      </w:pPr>
      <w:rPr>
        <w:rFonts w:ascii="Noto Sans Symbols" w:eastAsia="Noto Sans Symbols" w:hAnsi="Noto Sans Symbols" w:cs="Noto Sans Symbols"/>
      </w:rPr>
    </w:lvl>
  </w:abstractNum>
  <w:abstractNum w:abstractNumId="27" w15:restartNumberingAfterBreak="0">
    <w:nsid w:val="621F08E8"/>
    <w:multiLevelType w:val="multilevel"/>
    <w:tmpl w:val="B3405072"/>
    <w:lvl w:ilvl="0">
      <w:start w:val="1"/>
      <w:numFmt w:val="decimal"/>
      <w:lvlText w:val="%1"/>
      <w:lvlJc w:val="left"/>
      <w:pPr>
        <w:ind w:left="990" w:hanging="360"/>
      </w:pPr>
    </w:lvl>
    <w:lvl w:ilvl="1">
      <w:start w:val="1"/>
      <w:numFmt w:val="decimal"/>
      <w:lvlText w:val="(%2)"/>
      <w:lvlJc w:val="left"/>
      <w:pPr>
        <w:ind w:left="1470" w:hanging="420"/>
      </w:pPr>
    </w:lvl>
    <w:lvl w:ilvl="2">
      <w:start w:val="1"/>
      <w:numFmt w:val="decimal"/>
      <w:lvlText w:val="%3"/>
      <w:lvlJc w:val="left"/>
      <w:pPr>
        <w:ind w:left="1890" w:hanging="420"/>
      </w:pPr>
    </w:lvl>
    <w:lvl w:ilvl="3">
      <w:start w:val="1"/>
      <w:numFmt w:val="decimal"/>
      <w:lvlText w:val="%4."/>
      <w:lvlJc w:val="left"/>
      <w:pPr>
        <w:ind w:left="2310" w:hanging="420"/>
      </w:pPr>
    </w:lvl>
    <w:lvl w:ilvl="4">
      <w:start w:val="1"/>
      <w:numFmt w:val="decimal"/>
      <w:lvlText w:val="(%5)"/>
      <w:lvlJc w:val="left"/>
      <w:pPr>
        <w:ind w:left="2730" w:hanging="420"/>
      </w:pPr>
    </w:lvl>
    <w:lvl w:ilvl="5">
      <w:start w:val="1"/>
      <w:numFmt w:val="decimal"/>
      <w:lvlText w:val="%6"/>
      <w:lvlJc w:val="left"/>
      <w:pPr>
        <w:ind w:left="3150" w:hanging="420"/>
      </w:pPr>
    </w:lvl>
    <w:lvl w:ilvl="6">
      <w:start w:val="1"/>
      <w:numFmt w:val="decimal"/>
      <w:lvlText w:val="%7."/>
      <w:lvlJc w:val="left"/>
      <w:pPr>
        <w:ind w:left="3570" w:hanging="420"/>
      </w:pPr>
    </w:lvl>
    <w:lvl w:ilvl="7">
      <w:start w:val="1"/>
      <w:numFmt w:val="decimal"/>
      <w:lvlText w:val="(%8)"/>
      <w:lvlJc w:val="left"/>
      <w:pPr>
        <w:ind w:left="3990" w:hanging="420"/>
      </w:pPr>
    </w:lvl>
    <w:lvl w:ilvl="8">
      <w:start w:val="1"/>
      <w:numFmt w:val="decimal"/>
      <w:lvlText w:val="%9"/>
      <w:lvlJc w:val="left"/>
      <w:pPr>
        <w:ind w:left="4410" w:hanging="420"/>
      </w:pPr>
    </w:lvl>
  </w:abstractNum>
  <w:abstractNum w:abstractNumId="28" w15:restartNumberingAfterBreak="0">
    <w:nsid w:val="697A2AF9"/>
    <w:multiLevelType w:val="hybridMultilevel"/>
    <w:tmpl w:val="360E0CAA"/>
    <w:lvl w:ilvl="0" w:tplc="24CE5C64">
      <w:start w:val="1"/>
      <w:numFmt w:val="decimalEnclosedCircle"/>
      <w:lvlText w:val="%1"/>
      <w:lvlJc w:val="left"/>
      <w:pPr>
        <w:ind w:left="780" w:hanging="360"/>
      </w:pPr>
      <w:rPr>
        <w:rFonts w:hint="default"/>
      </w:rPr>
    </w:lvl>
    <w:lvl w:ilvl="1" w:tplc="04090017">
      <w:start w:val="1"/>
      <w:numFmt w:val="aiueoFullWidth"/>
      <w:lvlText w:val="(%2)"/>
      <w:lvlJc w:val="left"/>
      <w:pPr>
        <w:ind w:left="1260" w:hanging="420"/>
      </w:pPr>
    </w:lvl>
    <w:lvl w:ilvl="2" w:tplc="2F38F30A">
      <w:start w:val="5"/>
      <w:numFmt w:val="decimalFullWidth"/>
      <w:lvlText w:val="（%3）"/>
      <w:lvlJc w:val="left"/>
      <w:pPr>
        <w:ind w:left="1980" w:hanging="720"/>
      </w:pPr>
      <w:rPr>
        <w:rFonts w:hint="default"/>
      </w:r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 w15:restartNumberingAfterBreak="0">
    <w:nsid w:val="6CA24F02"/>
    <w:multiLevelType w:val="hybridMultilevel"/>
    <w:tmpl w:val="1AAA31C6"/>
    <w:lvl w:ilvl="0" w:tplc="04090005">
      <w:start w:val="1"/>
      <w:numFmt w:val="bullet"/>
      <w:lvlText w:val=""/>
      <w:lvlJc w:val="left"/>
      <w:pPr>
        <w:ind w:left="660" w:hanging="420"/>
      </w:pPr>
      <w:rPr>
        <w:rFonts w:ascii="Wingdings" w:hAnsi="Wingdings" w:hint="default"/>
      </w:rPr>
    </w:lvl>
    <w:lvl w:ilvl="1" w:tplc="E910CD4A">
      <w:numFmt w:val="bullet"/>
      <w:lvlText w:val="・"/>
      <w:lvlJc w:val="left"/>
      <w:pPr>
        <w:ind w:left="1020" w:hanging="360"/>
      </w:pPr>
      <w:rPr>
        <w:rFonts w:ascii="ＭＳ ゴシック" w:eastAsia="ＭＳ ゴシック" w:hAnsi="ＭＳ ゴシック" w:cs="Century" w:hint="eastAsia"/>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0" w15:restartNumberingAfterBreak="0">
    <w:nsid w:val="6EB44C1B"/>
    <w:multiLevelType w:val="hybridMultilevel"/>
    <w:tmpl w:val="31EA6516"/>
    <w:lvl w:ilvl="0" w:tplc="B426AF00">
      <w:start w:val="5"/>
      <w:numFmt w:val="decimalFullWidth"/>
      <w:lvlText w:val="（%1）"/>
      <w:lvlJc w:val="left"/>
      <w:pPr>
        <w:ind w:left="1350" w:hanging="720"/>
      </w:pPr>
      <w:rPr>
        <w:rFonts w:hint="default"/>
      </w:rPr>
    </w:lvl>
    <w:lvl w:ilvl="1" w:tplc="29D4ECDE">
      <w:start w:val="2"/>
      <w:numFmt w:val="decimalEnclosedCircle"/>
      <w:lvlText w:val="%2"/>
      <w:lvlJc w:val="left"/>
      <w:pPr>
        <w:ind w:left="1410" w:hanging="360"/>
      </w:pPr>
      <w:rPr>
        <w:rFonts w:cs="Cambria" w:hint="default"/>
      </w:rPr>
    </w:lvl>
    <w:lvl w:ilvl="2" w:tplc="7814FCE4">
      <w:start w:val="1"/>
      <w:numFmt w:val="decimalFullWidth"/>
      <w:lvlText w:val="%3．"/>
      <w:lvlJc w:val="left"/>
      <w:pPr>
        <w:ind w:left="1910" w:hanging="440"/>
      </w:pPr>
      <w:rPr>
        <w:rFonts w:cs="Times New Roman" w:hint="default"/>
      </w:r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1" w15:restartNumberingAfterBreak="0">
    <w:nsid w:val="70140D29"/>
    <w:multiLevelType w:val="multilevel"/>
    <w:tmpl w:val="FA0A1D2C"/>
    <w:lvl w:ilvl="0">
      <w:start w:val="1"/>
      <w:numFmt w:val="decimal"/>
      <w:lvlText w:val="%1．"/>
      <w:lvlJc w:val="left"/>
      <w:pPr>
        <w:ind w:left="420" w:hanging="420"/>
      </w:pPr>
    </w:lvl>
    <w:lvl w:ilvl="1">
      <w:start w:val="1"/>
      <w:numFmt w:val="bullet"/>
      <w:lvlText w:val=""/>
      <w:lvlJc w:val="left"/>
      <w:pPr>
        <w:ind w:left="0" w:firstLine="0"/>
      </w:pPr>
      <w:rPr>
        <w:rFonts w:ascii="Noto Sans Symbols" w:eastAsia="Noto Sans Symbols" w:hAnsi="Noto Sans Symbols" w:cs="Noto Sans Symbols"/>
      </w:rPr>
    </w:lvl>
    <w:lvl w:ilvl="2">
      <w:start w:val="1"/>
      <w:numFmt w:val="bullet"/>
      <w:lvlText w:val=""/>
      <w:lvlJc w:val="left"/>
      <w:pPr>
        <w:ind w:left="0" w:firstLine="0"/>
      </w:pPr>
      <w:rPr>
        <w:rFonts w:ascii="Noto Sans Symbols" w:eastAsia="Noto Sans Symbols" w:hAnsi="Noto Sans Symbols" w:cs="Noto Sans Symbols"/>
      </w:rPr>
    </w:lvl>
    <w:lvl w:ilvl="3">
      <w:start w:val="1"/>
      <w:numFmt w:val="bullet"/>
      <w:lvlText w:val=""/>
      <w:lvlJc w:val="left"/>
      <w:pPr>
        <w:ind w:left="0" w:firstLine="0"/>
      </w:pPr>
      <w:rPr>
        <w:rFonts w:ascii="Noto Sans Symbols" w:eastAsia="Noto Sans Symbols" w:hAnsi="Noto Sans Symbols" w:cs="Noto Sans Symbols"/>
      </w:rPr>
    </w:lvl>
    <w:lvl w:ilvl="4">
      <w:start w:val="1"/>
      <w:numFmt w:val="bullet"/>
      <w:lvlText w:val=""/>
      <w:lvlJc w:val="left"/>
      <w:pPr>
        <w:ind w:left="0" w:firstLine="0"/>
      </w:pPr>
      <w:rPr>
        <w:rFonts w:ascii="Noto Sans Symbols" w:eastAsia="Noto Sans Symbols" w:hAnsi="Noto Sans Symbols" w:cs="Noto Sans Symbols"/>
      </w:rPr>
    </w:lvl>
    <w:lvl w:ilvl="5">
      <w:start w:val="1"/>
      <w:numFmt w:val="bullet"/>
      <w:lvlText w:val=""/>
      <w:lvlJc w:val="left"/>
      <w:pPr>
        <w:ind w:left="0" w:firstLine="0"/>
      </w:pPr>
      <w:rPr>
        <w:rFonts w:ascii="Noto Sans Symbols" w:eastAsia="Noto Sans Symbols" w:hAnsi="Noto Sans Symbols" w:cs="Noto Sans Symbols"/>
      </w:rPr>
    </w:lvl>
    <w:lvl w:ilvl="6">
      <w:start w:val="1"/>
      <w:numFmt w:val="bullet"/>
      <w:lvlText w:val=""/>
      <w:lvlJc w:val="left"/>
      <w:pPr>
        <w:ind w:left="0" w:firstLine="0"/>
      </w:pPr>
      <w:rPr>
        <w:rFonts w:ascii="Noto Sans Symbols" w:eastAsia="Noto Sans Symbols" w:hAnsi="Noto Sans Symbols" w:cs="Noto Sans Symbols"/>
      </w:rPr>
    </w:lvl>
    <w:lvl w:ilvl="7">
      <w:start w:val="1"/>
      <w:numFmt w:val="bullet"/>
      <w:lvlText w:val=""/>
      <w:lvlJc w:val="left"/>
      <w:pPr>
        <w:ind w:left="0" w:firstLine="0"/>
      </w:pPr>
      <w:rPr>
        <w:rFonts w:ascii="Noto Sans Symbols" w:eastAsia="Noto Sans Symbols" w:hAnsi="Noto Sans Symbols" w:cs="Noto Sans Symbols"/>
      </w:rPr>
    </w:lvl>
    <w:lvl w:ilvl="8">
      <w:start w:val="1"/>
      <w:numFmt w:val="bullet"/>
      <w:lvlText w:val=""/>
      <w:lvlJc w:val="left"/>
      <w:pPr>
        <w:ind w:left="0" w:firstLine="0"/>
      </w:pPr>
      <w:rPr>
        <w:rFonts w:ascii="Noto Sans Symbols" w:eastAsia="Noto Sans Symbols" w:hAnsi="Noto Sans Symbols" w:cs="Noto Sans Symbols"/>
      </w:rPr>
    </w:lvl>
  </w:abstractNum>
  <w:abstractNum w:abstractNumId="32" w15:restartNumberingAfterBreak="0">
    <w:nsid w:val="72E6293D"/>
    <w:multiLevelType w:val="hybridMultilevel"/>
    <w:tmpl w:val="5B6E1C7C"/>
    <w:lvl w:ilvl="0" w:tplc="998E4376">
      <w:start w:val="2"/>
      <w:numFmt w:val="decimalFullWidth"/>
      <w:lvlText w:val="%1．"/>
      <w:lvlJc w:val="left"/>
      <w:pPr>
        <w:ind w:left="440" w:hanging="440"/>
      </w:pPr>
      <w:rPr>
        <w:rFonts w:cs="Cambria" w:hint="default"/>
      </w:rPr>
    </w:lvl>
    <w:lvl w:ilvl="1" w:tplc="46DCF282">
      <w:start w:val="1"/>
      <w:numFmt w:val="decimalEnclosedCircle"/>
      <w:lvlText w:val="%2"/>
      <w:lvlJc w:val="left"/>
      <w:pPr>
        <w:ind w:left="780" w:hanging="360"/>
      </w:pPr>
      <w:rPr>
        <w:rFonts w:cs="Cambria" w:hint="default"/>
      </w:rPr>
    </w:lvl>
    <w:lvl w:ilvl="2" w:tplc="04090011">
      <w:start w:val="1"/>
      <w:numFmt w:val="decimalEnclosedCircle"/>
      <w:lvlText w:val="%3"/>
      <w:lvlJc w:val="left"/>
      <w:pPr>
        <w:ind w:left="1260" w:hanging="420"/>
      </w:pPr>
    </w:lvl>
    <w:lvl w:ilvl="3" w:tplc="06C0389C">
      <w:start w:val="1"/>
      <w:numFmt w:val="decimalEnclosedCircle"/>
      <w:lvlText w:val="%4"/>
      <w:lvlJc w:val="left"/>
      <w:pPr>
        <w:ind w:left="1680" w:hanging="420"/>
      </w:pPr>
      <w:rPr>
        <w:rFonts w:asciiTheme="majorEastAsia" w:eastAsiaTheme="majorEastAsia" w:hAnsiTheme="majorEastAsia" w:cs="Cambria"/>
      </w:rPr>
    </w:lvl>
    <w:lvl w:ilvl="4" w:tplc="04090017">
      <w:start w:val="1"/>
      <w:numFmt w:val="aiueoFullWidth"/>
      <w:lvlText w:val="(%5)"/>
      <w:lvlJc w:val="left"/>
      <w:pPr>
        <w:ind w:left="2100" w:hanging="420"/>
      </w:pPr>
    </w:lvl>
    <w:lvl w:ilvl="5" w:tplc="2A54678C">
      <w:start w:val="1"/>
      <w:numFmt w:val="decimalFullWidth"/>
      <w:lvlText w:val="（%6）"/>
      <w:lvlJc w:val="left"/>
      <w:pPr>
        <w:ind w:left="2820" w:hanging="720"/>
      </w:pPr>
      <w:rPr>
        <w:rFonts w:cs="Cambria" w:hint="default"/>
      </w:r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7F66612"/>
    <w:multiLevelType w:val="hybridMultilevel"/>
    <w:tmpl w:val="FF806214"/>
    <w:lvl w:ilvl="0" w:tplc="925A1F2C">
      <w:start w:val="2"/>
      <w:numFmt w:val="decimalFullWidth"/>
      <w:lvlText w:val="%1．"/>
      <w:lvlJc w:val="left"/>
      <w:pPr>
        <w:ind w:left="440" w:hanging="440"/>
      </w:pPr>
      <w:rPr>
        <w:rFonts w:hint="default"/>
      </w:rPr>
    </w:lvl>
    <w:lvl w:ilvl="1" w:tplc="F62A3E6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9D37837"/>
    <w:multiLevelType w:val="multilevel"/>
    <w:tmpl w:val="47FCEFF2"/>
    <w:lvl w:ilvl="0">
      <w:start w:val="5"/>
      <w:numFmt w:val="decimal"/>
      <w:lvlText w:val="（%1）"/>
      <w:lvlJc w:val="left"/>
      <w:pPr>
        <w:ind w:left="1350" w:hanging="720"/>
      </w:pPr>
    </w:lvl>
    <w:lvl w:ilvl="1">
      <w:start w:val="2"/>
      <w:numFmt w:val="decimal"/>
      <w:lvlText w:val="%2"/>
      <w:lvlJc w:val="left"/>
      <w:pPr>
        <w:ind w:left="1410" w:hanging="360"/>
      </w:pPr>
    </w:lvl>
    <w:lvl w:ilvl="2">
      <w:start w:val="1"/>
      <w:numFmt w:val="decimal"/>
      <w:lvlText w:val="%3．"/>
      <w:lvlJc w:val="left"/>
      <w:pPr>
        <w:ind w:left="1910" w:hanging="440"/>
      </w:pPr>
    </w:lvl>
    <w:lvl w:ilvl="3">
      <w:start w:val="1"/>
      <w:numFmt w:val="decimal"/>
      <w:lvlText w:val="%4."/>
      <w:lvlJc w:val="left"/>
      <w:pPr>
        <w:ind w:left="2310" w:hanging="420"/>
      </w:pPr>
    </w:lvl>
    <w:lvl w:ilvl="4">
      <w:start w:val="1"/>
      <w:numFmt w:val="decimal"/>
      <w:lvlText w:val="(%5)"/>
      <w:lvlJc w:val="left"/>
      <w:pPr>
        <w:ind w:left="2730" w:hanging="420"/>
      </w:pPr>
    </w:lvl>
    <w:lvl w:ilvl="5">
      <w:start w:val="1"/>
      <w:numFmt w:val="decimal"/>
      <w:lvlText w:val="%6"/>
      <w:lvlJc w:val="left"/>
      <w:pPr>
        <w:ind w:left="3150" w:hanging="420"/>
      </w:pPr>
    </w:lvl>
    <w:lvl w:ilvl="6">
      <w:start w:val="1"/>
      <w:numFmt w:val="decimal"/>
      <w:lvlText w:val="%7."/>
      <w:lvlJc w:val="left"/>
      <w:pPr>
        <w:ind w:left="3570" w:hanging="420"/>
      </w:pPr>
    </w:lvl>
    <w:lvl w:ilvl="7">
      <w:start w:val="1"/>
      <w:numFmt w:val="decimal"/>
      <w:lvlText w:val="(%8)"/>
      <w:lvlJc w:val="left"/>
      <w:pPr>
        <w:ind w:left="3990" w:hanging="420"/>
      </w:pPr>
    </w:lvl>
    <w:lvl w:ilvl="8">
      <w:start w:val="1"/>
      <w:numFmt w:val="decimal"/>
      <w:lvlText w:val="%9"/>
      <w:lvlJc w:val="left"/>
      <w:pPr>
        <w:ind w:left="4410" w:hanging="420"/>
      </w:pPr>
    </w:lvl>
  </w:abstractNum>
  <w:abstractNum w:abstractNumId="35" w15:restartNumberingAfterBreak="0">
    <w:nsid w:val="7A4F0B95"/>
    <w:multiLevelType w:val="hybridMultilevel"/>
    <w:tmpl w:val="4716A5A4"/>
    <w:lvl w:ilvl="0" w:tplc="9D08CFF4">
      <w:start w:val="1"/>
      <w:numFmt w:val="decimalEnclosedCircle"/>
      <w:lvlText w:val="%1"/>
      <w:lvlJc w:val="left"/>
      <w:pPr>
        <w:ind w:left="990" w:hanging="360"/>
      </w:pPr>
      <w:rPr>
        <w:rFonts w:cs="Cambria"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4"/>
  </w:num>
  <w:num w:numId="2">
    <w:abstractNumId w:val="10"/>
  </w:num>
  <w:num w:numId="3">
    <w:abstractNumId w:val="34"/>
  </w:num>
  <w:num w:numId="4">
    <w:abstractNumId w:val="27"/>
  </w:num>
  <w:num w:numId="5">
    <w:abstractNumId w:val="23"/>
  </w:num>
  <w:num w:numId="6">
    <w:abstractNumId w:val="22"/>
  </w:num>
  <w:num w:numId="7">
    <w:abstractNumId w:val="14"/>
  </w:num>
  <w:num w:numId="8">
    <w:abstractNumId w:val="21"/>
  </w:num>
  <w:num w:numId="9">
    <w:abstractNumId w:val="8"/>
  </w:num>
  <w:num w:numId="10">
    <w:abstractNumId w:val="31"/>
  </w:num>
  <w:num w:numId="11">
    <w:abstractNumId w:val="17"/>
  </w:num>
  <w:num w:numId="12">
    <w:abstractNumId w:val="18"/>
  </w:num>
  <w:num w:numId="13">
    <w:abstractNumId w:val="15"/>
  </w:num>
  <w:num w:numId="14">
    <w:abstractNumId w:val="16"/>
  </w:num>
  <w:num w:numId="15">
    <w:abstractNumId w:val="19"/>
  </w:num>
  <w:num w:numId="16">
    <w:abstractNumId w:val="28"/>
  </w:num>
  <w:num w:numId="17">
    <w:abstractNumId w:val="33"/>
  </w:num>
  <w:num w:numId="18">
    <w:abstractNumId w:val="11"/>
  </w:num>
  <w:num w:numId="19">
    <w:abstractNumId w:val="20"/>
  </w:num>
  <w:num w:numId="20">
    <w:abstractNumId w:val="0"/>
  </w:num>
  <w:num w:numId="21">
    <w:abstractNumId w:val="6"/>
  </w:num>
  <w:num w:numId="22">
    <w:abstractNumId w:val="29"/>
  </w:num>
  <w:num w:numId="23">
    <w:abstractNumId w:val="13"/>
  </w:num>
  <w:num w:numId="24">
    <w:abstractNumId w:val="32"/>
  </w:num>
  <w:num w:numId="25">
    <w:abstractNumId w:val="30"/>
  </w:num>
  <w:num w:numId="26">
    <w:abstractNumId w:val="35"/>
  </w:num>
  <w:num w:numId="27">
    <w:abstractNumId w:val="5"/>
  </w:num>
  <w:num w:numId="28">
    <w:abstractNumId w:val="12"/>
  </w:num>
  <w:num w:numId="29">
    <w:abstractNumId w:val="25"/>
  </w:num>
  <w:num w:numId="30">
    <w:abstractNumId w:val="1"/>
  </w:num>
  <w:num w:numId="31">
    <w:abstractNumId w:val="9"/>
  </w:num>
  <w:num w:numId="32">
    <w:abstractNumId w:val="26"/>
  </w:num>
  <w:num w:numId="33">
    <w:abstractNumId w:val="7"/>
  </w:num>
  <w:num w:numId="34">
    <w:abstractNumId w:val="24"/>
  </w:num>
  <w:num w:numId="35">
    <w:abstractNumId w:val="3"/>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201E"/>
    <w:rsid w:val="000060B2"/>
    <w:rsid w:val="000559D5"/>
    <w:rsid w:val="00157759"/>
    <w:rsid w:val="001A04EF"/>
    <w:rsid w:val="001F201E"/>
    <w:rsid w:val="00216957"/>
    <w:rsid w:val="00230E55"/>
    <w:rsid w:val="00242A85"/>
    <w:rsid w:val="002A4815"/>
    <w:rsid w:val="002B7584"/>
    <w:rsid w:val="0031574F"/>
    <w:rsid w:val="003E7DF4"/>
    <w:rsid w:val="0044774D"/>
    <w:rsid w:val="004516A9"/>
    <w:rsid w:val="00494D8A"/>
    <w:rsid w:val="004D0C15"/>
    <w:rsid w:val="00507153"/>
    <w:rsid w:val="00513746"/>
    <w:rsid w:val="00583199"/>
    <w:rsid w:val="005E6A18"/>
    <w:rsid w:val="00601005"/>
    <w:rsid w:val="00607850"/>
    <w:rsid w:val="00623257"/>
    <w:rsid w:val="00642DE9"/>
    <w:rsid w:val="00681795"/>
    <w:rsid w:val="006E61C0"/>
    <w:rsid w:val="007011DC"/>
    <w:rsid w:val="00703EC5"/>
    <w:rsid w:val="007158CB"/>
    <w:rsid w:val="00732F90"/>
    <w:rsid w:val="007F1605"/>
    <w:rsid w:val="00813658"/>
    <w:rsid w:val="00835D0F"/>
    <w:rsid w:val="0085154C"/>
    <w:rsid w:val="0087341E"/>
    <w:rsid w:val="008A175A"/>
    <w:rsid w:val="008A1900"/>
    <w:rsid w:val="008F1B90"/>
    <w:rsid w:val="00943952"/>
    <w:rsid w:val="009638F0"/>
    <w:rsid w:val="00967515"/>
    <w:rsid w:val="00973B87"/>
    <w:rsid w:val="009E51C1"/>
    <w:rsid w:val="00A3455B"/>
    <w:rsid w:val="00A4191E"/>
    <w:rsid w:val="00A449F8"/>
    <w:rsid w:val="00A45F78"/>
    <w:rsid w:val="00A50ACA"/>
    <w:rsid w:val="00AD0AB3"/>
    <w:rsid w:val="00AE5184"/>
    <w:rsid w:val="00B70FBA"/>
    <w:rsid w:val="00C270B4"/>
    <w:rsid w:val="00C472D4"/>
    <w:rsid w:val="00C9359F"/>
    <w:rsid w:val="00CC1376"/>
    <w:rsid w:val="00CC7ADA"/>
    <w:rsid w:val="00CF07F4"/>
    <w:rsid w:val="00D47A2E"/>
    <w:rsid w:val="00D55D7B"/>
    <w:rsid w:val="00D60F63"/>
    <w:rsid w:val="00D74616"/>
    <w:rsid w:val="00E63E5F"/>
    <w:rsid w:val="00E72651"/>
    <w:rsid w:val="00EC6705"/>
    <w:rsid w:val="00EE13D2"/>
    <w:rsid w:val="00EE16AF"/>
    <w:rsid w:val="00F24D8D"/>
    <w:rsid w:val="00FB43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A42436"/>
  <w15:docId w15:val="{29B431DA-37D4-455D-A8B0-1F5B9AA26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55179"/>
    <w:rPr>
      <w:kern w:val="2"/>
      <w:szCs w:val="24"/>
    </w:rPr>
  </w:style>
  <w:style w:type="paragraph" w:styleId="1">
    <w:name w:val="heading 1"/>
    <w:basedOn w:val="a"/>
    <w:next w:val="a"/>
    <w:qFormat/>
    <w:pPr>
      <w:keepNext/>
      <w:outlineLvl w:val="0"/>
    </w:pPr>
    <w:rPr>
      <w:rFonts w:ascii="Arial" w:eastAsia="ＭＳ ゴシック" w:hAnsi="Arial"/>
      <w:sz w:val="32"/>
      <w:lang w:eastAsia="zh-TW"/>
    </w:rPr>
  </w:style>
  <w:style w:type="paragraph" w:styleId="2">
    <w:name w:val="heading 2"/>
    <w:basedOn w:val="a"/>
    <w:next w:val="a"/>
    <w:unhideWhenUsed/>
    <w:qFormat/>
    <w:pPr>
      <w:keepNext/>
      <w:outlineLvl w:val="1"/>
    </w:pPr>
    <w:rPr>
      <w:rFonts w:ascii="ＭＳ ゴシック" w:eastAsia="ＭＳ ゴシック" w:hAnsi="ＭＳ 明朝"/>
      <w:sz w:val="28"/>
    </w:rPr>
  </w:style>
  <w:style w:type="paragraph" w:styleId="3">
    <w:name w:val="heading 3"/>
    <w:basedOn w:val="a"/>
    <w:next w:val="a"/>
    <w:unhideWhenUsed/>
    <w:qFormat/>
    <w:pPr>
      <w:keepNext/>
      <w:spacing w:afterLines="50" w:after="180" w:line="320" w:lineRule="exact"/>
      <w:outlineLvl w:val="2"/>
    </w:pPr>
    <w:rPr>
      <w:rFonts w:ascii="ＭＳ ゴシック" w:eastAsia="ＭＳ ゴシック" w:hAnsi="ＭＳ ゴシック"/>
      <w:sz w:val="28"/>
      <w:lang w:eastAsia="zh-TW"/>
    </w:rPr>
  </w:style>
  <w:style w:type="paragraph" w:styleId="4">
    <w:name w:val="heading 4"/>
    <w:basedOn w:val="a"/>
    <w:next w:val="a"/>
    <w:uiPriority w:val="9"/>
    <w:semiHidden/>
    <w:unhideWhenUsed/>
    <w:qFormat/>
    <w:pPr>
      <w:keepNext/>
      <w:keepLines/>
      <w:spacing w:before="240" w:after="40"/>
      <w:outlineLvl w:val="3"/>
    </w:pPr>
    <w:rPr>
      <w:b/>
      <w:sz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Date"/>
    <w:basedOn w:val="a"/>
    <w:next w:val="a"/>
    <w:rPr>
      <w:rFonts w:eastAsia="ＭＳ ゴシック"/>
      <w:sz w:val="24"/>
    </w:rPr>
  </w:style>
  <w:style w:type="paragraph" w:styleId="a5">
    <w:name w:val="Body Text"/>
    <w:basedOn w:val="a"/>
    <w:link w:val="a6"/>
    <w:rPr>
      <w:rFonts w:eastAsia="ＭＳ ゴシック"/>
      <w:sz w:val="24"/>
    </w:rPr>
  </w:style>
  <w:style w:type="paragraph" w:customStyle="1" w:styleId="a7">
    <w:name w:val="条文１"/>
    <w:basedOn w:val="a"/>
    <w:pPr>
      <w:autoSpaceDN w:val="0"/>
      <w:ind w:left="848" w:hangingChars="270" w:hanging="848"/>
    </w:pPr>
    <w:rPr>
      <w:rFonts w:ascii="ＭＳ 明朝" w:hAnsi="ＭＳ 明朝"/>
    </w:rPr>
  </w:style>
  <w:style w:type="paragraph" w:customStyle="1" w:styleId="a8">
    <w:name w:val="本文１"/>
    <w:basedOn w:val="a9"/>
    <w:pPr>
      <w:ind w:left="722" w:firstLine="0"/>
    </w:pPr>
    <w:rPr>
      <w:rFonts w:ascii="ＭＳ 明朝" w:hAnsi="ＭＳ 明朝"/>
      <w:b/>
      <w:bCs/>
      <w:lang w:eastAsia="zh-TW"/>
    </w:rPr>
  </w:style>
  <w:style w:type="paragraph" w:customStyle="1" w:styleId="a9">
    <w:name w:val="付則１"/>
    <w:basedOn w:val="a"/>
    <w:autoRedefine/>
    <w:rsid w:val="000A1497"/>
    <w:pPr>
      <w:adjustRightInd w:val="0"/>
      <w:ind w:leftChars="202" w:left="838" w:hangingChars="197" w:hanging="414"/>
    </w:pPr>
    <w:rPr>
      <w:rFonts w:ascii="ＭＳ ゴシック" w:eastAsia="ＭＳ ゴシック" w:hAnsi="ＭＳ ゴシック"/>
      <w:szCs w:val="21"/>
    </w:rPr>
  </w:style>
  <w:style w:type="paragraph" w:customStyle="1" w:styleId="aa">
    <w:name w:val="項目１"/>
    <w:basedOn w:val="ab"/>
    <w:pPr>
      <w:ind w:leftChars="250" w:left="1050" w:hangingChars="250" w:hanging="525"/>
    </w:pPr>
  </w:style>
  <w:style w:type="paragraph" w:customStyle="1" w:styleId="ab">
    <w:name w:val="項文１"/>
    <w:basedOn w:val="a"/>
    <w:pPr>
      <w:ind w:left="105" w:hangingChars="50" w:hanging="105"/>
    </w:pPr>
    <w:rPr>
      <w:rFonts w:ascii="ＭＳ 明朝" w:hAnsi="ＭＳ 明朝"/>
    </w:rPr>
  </w:style>
  <w:style w:type="paragraph" w:customStyle="1" w:styleId="ac">
    <w:name w:val="項目２"/>
    <w:basedOn w:val="a"/>
    <w:pPr>
      <w:ind w:leftChars="450" w:left="1428" w:hangingChars="230" w:hanging="483"/>
    </w:pPr>
    <w:rPr>
      <w:rFonts w:ascii="ＭＳ 明朝" w:hAnsi="ＭＳ 明朝"/>
    </w:rPr>
  </w:style>
  <w:style w:type="paragraph" w:customStyle="1" w:styleId="ad">
    <w:name w:val="本文２"/>
    <w:basedOn w:val="a"/>
    <w:pPr>
      <w:spacing w:line="240" w:lineRule="exact"/>
      <w:ind w:leftChars="450" w:left="945"/>
    </w:pPr>
    <w:rPr>
      <w:rFonts w:ascii="ＭＳ 明朝" w:hAnsi="ＭＳ 明朝"/>
    </w:rPr>
  </w:style>
  <w:style w:type="paragraph" w:customStyle="1" w:styleId="ae">
    <w:name w:val="表題２"/>
    <w:basedOn w:val="af"/>
    <w:rPr>
      <w:rFonts w:ascii="ＭＳ 明朝" w:hAnsi="ＭＳ 明朝"/>
    </w:rPr>
  </w:style>
  <w:style w:type="paragraph" w:customStyle="1" w:styleId="af">
    <w:name w:val="表題１"/>
    <w:basedOn w:val="a"/>
    <w:rPr>
      <w:rFonts w:eastAsia="ＭＳ ゴシック"/>
      <w:sz w:val="24"/>
      <w:lang w:eastAsia="zh-TW"/>
    </w:rPr>
  </w:style>
  <w:style w:type="paragraph" w:styleId="10">
    <w:name w:val="toc 1"/>
    <w:basedOn w:val="a"/>
    <w:next w:val="a"/>
    <w:semiHidden/>
    <w:pPr>
      <w:spacing w:before="120" w:after="120"/>
      <w:jc w:val="left"/>
    </w:pPr>
    <w:rPr>
      <w:b/>
      <w:bCs/>
      <w:caps/>
    </w:rPr>
  </w:style>
  <w:style w:type="paragraph" w:styleId="20">
    <w:name w:val="toc 2"/>
    <w:basedOn w:val="a"/>
    <w:next w:val="a"/>
    <w:autoRedefine/>
    <w:semiHidden/>
    <w:rsid w:val="00362898"/>
    <w:pPr>
      <w:tabs>
        <w:tab w:val="right" w:leader="dot" w:pos="8494"/>
      </w:tabs>
      <w:ind w:left="210"/>
      <w:jc w:val="left"/>
    </w:pPr>
    <w:rPr>
      <w:rFonts w:ascii="ＭＳ ゴシック" w:eastAsia="ＭＳ ゴシック" w:hAnsi="ＭＳ ゴシック"/>
      <w:smallCaps/>
      <w:noProof/>
      <w:spacing w:val="-10"/>
      <w:sz w:val="24"/>
    </w:rPr>
  </w:style>
  <w:style w:type="paragraph" w:styleId="30">
    <w:name w:val="toc 3"/>
    <w:basedOn w:val="a"/>
    <w:next w:val="a"/>
    <w:semiHidden/>
    <w:pPr>
      <w:tabs>
        <w:tab w:val="right" w:leader="dot" w:pos="9060"/>
      </w:tabs>
      <w:ind w:left="420"/>
      <w:jc w:val="left"/>
    </w:pPr>
    <w:rPr>
      <w:i/>
      <w:iCs/>
      <w:noProof/>
      <w:szCs w:val="28"/>
      <w:lang w:eastAsia="zh-CN"/>
    </w:rPr>
  </w:style>
  <w:style w:type="paragraph" w:styleId="40">
    <w:name w:val="toc 4"/>
    <w:basedOn w:val="a"/>
    <w:next w:val="a"/>
    <w:autoRedefine/>
    <w:semiHidden/>
    <w:pPr>
      <w:ind w:left="630"/>
      <w:jc w:val="left"/>
    </w:pPr>
    <w:rPr>
      <w:szCs w:val="21"/>
    </w:rPr>
  </w:style>
  <w:style w:type="paragraph" w:styleId="50">
    <w:name w:val="toc 5"/>
    <w:basedOn w:val="a"/>
    <w:next w:val="a"/>
    <w:autoRedefine/>
    <w:semiHidden/>
    <w:pPr>
      <w:ind w:left="840"/>
      <w:jc w:val="left"/>
    </w:pPr>
    <w:rPr>
      <w:szCs w:val="21"/>
    </w:rPr>
  </w:style>
  <w:style w:type="paragraph" w:styleId="60">
    <w:name w:val="toc 6"/>
    <w:basedOn w:val="a"/>
    <w:next w:val="a"/>
    <w:autoRedefine/>
    <w:semiHidden/>
    <w:pPr>
      <w:ind w:left="1050"/>
      <w:jc w:val="left"/>
    </w:pPr>
    <w:rPr>
      <w:szCs w:val="21"/>
    </w:rPr>
  </w:style>
  <w:style w:type="paragraph" w:styleId="7">
    <w:name w:val="toc 7"/>
    <w:basedOn w:val="a"/>
    <w:next w:val="a"/>
    <w:autoRedefine/>
    <w:semiHidden/>
    <w:pPr>
      <w:ind w:left="1260"/>
      <w:jc w:val="left"/>
    </w:pPr>
    <w:rPr>
      <w:szCs w:val="21"/>
    </w:rPr>
  </w:style>
  <w:style w:type="paragraph" w:styleId="8">
    <w:name w:val="toc 8"/>
    <w:basedOn w:val="a"/>
    <w:next w:val="a"/>
    <w:autoRedefine/>
    <w:semiHidden/>
    <w:pPr>
      <w:ind w:left="1470"/>
      <w:jc w:val="left"/>
    </w:pPr>
    <w:rPr>
      <w:szCs w:val="21"/>
    </w:rPr>
  </w:style>
  <w:style w:type="paragraph" w:styleId="9">
    <w:name w:val="toc 9"/>
    <w:basedOn w:val="a"/>
    <w:next w:val="a"/>
    <w:autoRedefine/>
    <w:semiHidden/>
    <w:pPr>
      <w:ind w:left="1680"/>
      <w:jc w:val="left"/>
    </w:pPr>
    <w:rPr>
      <w:szCs w:val="21"/>
    </w:rPr>
  </w:style>
  <w:style w:type="character" w:styleId="af0">
    <w:name w:val="Hyperlink"/>
    <w:uiPriority w:val="99"/>
    <w:rPr>
      <w:color w:val="0000FF"/>
      <w:u w:val="single"/>
    </w:rPr>
  </w:style>
  <w:style w:type="paragraph" w:styleId="af1">
    <w:name w:val="Body Text Indent"/>
    <w:basedOn w:val="a"/>
    <w:pPr>
      <w:ind w:left="420"/>
    </w:pPr>
    <w:rPr>
      <w:szCs w:val="20"/>
    </w:rPr>
  </w:style>
  <w:style w:type="paragraph" w:styleId="21">
    <w:name w:val="Body Text Indent 2"/>
    <w:basedOn w:val="a"/>
    <w:pPr>
      <w:ind w:left="630"/>
    </w:pPr>
    <w:rPr>
      <w:szCs w:val="20"/>
    </w:rPr>
  </w:style>
  <w:style w:type="paragraph" w:customStyle="1" w:styleId="font5">
    <w:name w:val="font5"/>
    <w:basedOn w:val="a"/>
    <w:pPr>
      <w:widowControl/>
      <w:spacing w:before="100" w:beforeAutospacing="1" w:after="100" w:afterAutospacing="1"/>
      <w:jc w:val="left"/>
    </w:pPr>
    <w:rPr>
      <w:rFonts w:ascii="ＭＳ Ｐゴシック" w:eastAsia="ＭＳ Ｐゴシック" w:hAnsi="ＭＳ Ｐゴシック" w:hint="eastAsia"/>
      <w:kern w:val="0"/>
      <w:sz w:val="12"/>
      <w:szCs w:val="12"/>
    </w:rPr>
  </w:style>
  <w:style w:type="paragraph" w:customStyle="1" w:styleId="xl24">
    <w:name w:val="xl24"/>
    <w:basedOn w:val="a"/>
    <w:pPr>
      <w:widowControl/>
      <w:shd w:val="clear" w:color="auto" w:fill="FFFF99"/>
      <w:spacing w:before="100" w:beforeAutospacing="1" w:after="100" w:afterAutospacing="1"/>
      <w:jc w:val="left"/>
    </w:pPr>
    <w:rPr>
      <w:rFonts w:ascii="ＭＳ Ｐゴシック" w:eastAsia="ＭＳ Ｐゴシック" w:hAnsi="ＭＳ Ｐゴシック" w:hint="eastAsia"/>
      <w:kern w:val="0"/>
      <w:sz w:val="20"/>
      <w:szCs w:val="20"/>
    </w:rPr>
  </w:style>
  <w:style w:type="paragraph" w:customStyle="1" w:styleId="xl25">
    <w:name w:val="xl2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明朝" w:hAnsi="ＭＳ 明朝"/>
      <w:kern w:val="0"/>
      <w:sz w:val="24"/>
    </w:rPr>
  </w:style>
  <w:style w:type="paragraph" w:customStyle="1" w:styleId="xl26">
    <w:name w:val="xl26"/>
    <w:basedOn w:val="a"/>
    <w:pPr>
      <w:widowControl/>
      <w:pBdr>
        <w:top w:val="single" w:sz="4" w:space="0" w:color="auto"/>
        <w:left w:val="single" w:sz="4" w:space="0" w:color="auto"/>
        <w:bottom w:val="single" w:sz="4" w:space="0" w:color="auto"/>
      </w:pBdr>
      <w:spacing w:before="100" w:beforeAutospacing="1" w:after="100" w:afterAutospacing="1"/>
      <w:jc w:val="left"/>
    </w:pPr>
    <w:rPr>
      <w:rFonts w:ascii="ＭＳ 明朝" w:hAnsi="ＭＳ 明朝"/>
      <w:kern w:val="0"/>
      <w:sz w:val="24"/>
    </w:rPr>
  </w:style>
  <w:style w:type="paragraph" w:customStyle="1" w:styleId="xl27">
    <w:name w:val="xl27"/>
    <w:basedOn w:val="a"/>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ＭＳ 明朝" w:hAnsi="ＭＳ 明朝"/>
      <w:kern w:val="0"/>
      <w:sz w:val="24"/>
    </w:rPr>
  </w:style>
  <w:style w:type="paragraph" w:customStyle="1" w:styleId="xl28">
    <w:name w:val="xl28"/>
    <w:basedOn w:val="a"/>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ＭＳ 明朝" w:hAnsi="ＭＳ 明朝"/>
      <w:kern w:val="0"/>
      <w:sz w:val="24"/>
    </w:rPr>
  </w:style>
  <w:style w:type="paragraph" w:customStyle="1" w:styleId="xl29">
    <w:name w:val="xl2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明朝" w:hAnsi="ＭＳ 明朝"/>
      <w:kern w:val="0"/>
      <w:sz w:val="24"/>
    </w:rPr>
  </w:style>
  <w:style w:type="paragraph" w:customStyle="1" w:styleId="xl30">
    <w:name w:val="xl30"/>
    <w:basedOn w:val="a"/>
    <w:pPr>
      <w:widowControl/>
      <w:pBdr>
        <w:top w:val="single" w:sz="4" w:space="0" w:color="auto"/>
        <w:left w:val="single" w:sz="4" w:space="0" w:color="auto"/>
        <w:bottom w:val="single" w:sz="4" w:space="0" w:color="auto"/>
      </w:pBdr>
      <w:spacing w:before="100" w:beforeAutospacing="1" w:after="100" w:afterAutospacing="1"/>
      <w:jc w:val="center"/>
    </w:pPr>
    <w:rPr>
      <w:rFonts w:ascii="ＭＳ 明朝" w:hAnsi="ＭＳ 明朝"/>
      <w:kern w:val="0"/>
      <w:sz w:val="24"/>
    </w:rPr>
  </w:style>
  <w:style w:type="paragraph" w:customStyle="1" w:styleId="xl31">
    <w:name w:val="xl31"/>
    <w:basedOn w:val="a"/>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ＭＳ Ｐゴシック" w:eastAsia="ＭＳ Ｐゴシック" w:hAnsi="ＭＳ Ｐゴシック" w:hint="eastAsia"/>
      <w:kern w:val="0"/>
      <w:sz w:val="20"/>
      <w:szCs w:val="20"/>
    </w:rPr>
  </w:style>
  <w:style w:type="paragraph" w:customStyle="1" w:styleId="xl32">
    <w:name w:val="xl32"/>
    <w:basedOn w:val="a"/>
    <w:pPr>
      <w:widowControl/>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left"/>
    </w:pPr>
    <w:rPr>
      <w:rFonts w:ascii="ＭＳ 明朝" w:hAnsi="ＭＳ 明朝"/>
      <w:kern w:val="0"/>
      <w:sz w:val="24"/>
    </w:rPr>
  </w:style>
  <w:style w:type="paragraph" w:customStyle="1" w:styleId="xl33">
    <w:name w:val="xl33"/>
    <w:basedOn w:val="a"/>
    <w:pPr>
      <w:widowControl/>
      <w:pBdr>
        <w:left w:val="single" w:sz="4" w:space="0" w:color="auto"/>
        <w:bottom w:val="single" w:sz="4" w:space="0" w:color="auto"/>
        <w:right w:val="single" w:sz="4" w:space="0" w:color="auto"/>
      </w:pBdr>
      <w:shd w:val="clear" w:color="auto" w:fill="FFCC99"/>
      <w:spacing w:before="100" w:beforeAutospacing="1" w:after="100" w:afterAutospacing="1"/>
      <w:jc w:val="left"/>
    </w:pPr>
    <w:rPr>
      <w:rFonts w:ascii="ＭＳ 明朝" w:hAnsi="ＭＳ 明朝"/>
      <w:kern w:val="0"/>
      <w:sz w:val="24"/>
    </w:rPr>
  </w:style>
  <w:style w:type="paragraph" w:customStyle="1" w:styleId="xl34">
    <w:name w:val="xl34"/>
    <w:basedOn w:val="a"/>
    <w:pPr>
      <w:widowControl/>
      <w:pBdr>
        <w:left w:val="single" w:sz="4" w:space="0" w:color="auto"/>
        <w:bottom w:val="single" w:sz="4" w:space="0" w:color="auto"/>
      </w:pBdr>
      <w:spacing w:before="100" w:beforeAutospacing="1" w:after="100" w:afterAutospacing="1"/>
      <w:jc w:val="left"/>
    </w:pPr>
    <w:rPr>
      <w:rFonts w:ascii="ＭＳ 明朝" w:hAnsi="ＭＳ 明朝"/>
      <w:kern w:val="0"/>
      <w:sz w:val="24"/>
    </w:rPr>
  </w:style>
  <w:style w:type="paragraph" w:customStyle="1" w:styleId="xl35">
    <w:name w:val="xl35"/>
    <w:basedOn w:val="a"/>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18"/>
      <w:szCs w:val="18"/>
    </w:rPr>
  </w:style>
  <w:style w:type="paragraph" w:customStyle="1" w:styleId="xl36">
    <w:name w:val="xl36"/>
    <w:basedOn w:val="a"/>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18"/>
      <w:szCs w:val="18"/>
    </w:rPr>
  </w:style>
  <w:style w:type="paragraph" w:customStyle="1" w:styleId="xl37">
    <w:name w:val="xl37"/>
    <w:basedOn w:val="a"/>
    <w:pPr>
      <w:widowControl/>
      <w:pBdr>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hint="eastAsia"/>
      <w:kern w:val="0"/>
      <w:sz w:val="18"/>
      <w:szCs w:val="18"/>
    </w:rPr>
  </w:style>
  <w:style w:type="paragraph" w:customStyle="1" w:styleId="xl38">
    <w:name w:val="xl38"/>
    <w:basedOn w:val="a"/>
    <w:pPr>
      <w:widowControl/>
      <w:pBdr>
        <w:left w:val="single" w:sz="4" w:space="0" w:color="auto"/>
        <w:bottom w:val="single" w:sz="4" w:space="0" w:color="auto"/>
        <w:right w:val="single" w:sz="4" w:space="0" w:color="auto"/>
      </w:pBdr>
      <w:shd w:val="clear" w:color="auto" w:fill="FFFF99"/>
      <w:spacing w:before="100" w:beforeAutospacing="1" w:after="100" w:afterAutospacing="1"/>
      <w:jc w:val="left"/>
    </w:pPr>
    <w:rPr>
      <w:rFonts w:ascii="ＭＳ Ｐゴシック" w:eastAsia="ＭＳ Ｐゴシック" w:hAnsi="ＭＳ Ｐゴシック" w:hint="eastAsia"/>
      <w:kern w:val="0"/>
      <w:sz w:val="18"/>
      <w:szCs w:val="18"/>
    </w:rPr>
  </w:style>
  <w:style w:type="paragraph" w:customStyle="1" w:styleId="xl39">
    <w:name w:val="xl39"/>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明朝" w:hAnsi="ＭＳ 明朝"/>
      <w:kern w:val="0"/>
      <w:sz w:val="24"/>
    </w:rPr>
  </w:style>
  <w:style w:type="paragraph" w:customStyle="1" w:styleId="xl40">
    <w:name w:val="xl4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paragraph" w:customStyle="1" w:styleId="xl41">
    <w:name w:val="xl41"/>
    <w:basedOn w:val="a"/>
    <w:pPr>
      <w:widowControl/>
      <w:pBdr>
        <w:top w:val="single" w:sz="4" w:space="0" w:color="auto"/>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paragraph" w:customStyle="1" w:styleId="xl42">
    <w:name w:val="xl42"/>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18"/>
      <w:szCs w:val="18"/>
    </w:rPr>
  </w:style>
  <w:style w:type="paragraph" w:customStyle="1" w:styleId="xl43">
    <w:name w:val="xl4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18"/>
      <w:szCs w:val="18"/>
    </w:rPr>
  </w:style>
  <w:style w:type="paragraph" w:customStyle="1" w:styleId="xl44">
    <w:name w:val="xl44"/>
    <w:basedOn w:val="a"/>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ＭＳ Ｐゴシック" w:eastAsia="ＭＳ Ｐゴシック" w:hAnsi="ＭＳ Ｐゴシック" w:hint="eastAsia"/>
      <w:kern w:val="0"/>
      <w:sz w:val="18"/>
      <w:szCs w:val="18"/>
    </w:rPr>
  </w:style>
  <w:style w:type="paragraph" w:customStyle="1" w:styleId="xl45">
    <w:name w:val="xl4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szCs w:val="18"/>
    </w:rPr>
  </w:style>
  <w:style w:type="paragraph" w:customStyle="1" w:styleId="xl46">
    <w:name w:val="xl46"/>
    <w:basedOn w:val="a"/>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hint="eastAsia"/>
      <w:kern w:val="0"/>
      <w:sz w:val="18"/>
      <w:szCs w:val="18"/>
    </w:rPr>
  </w:style>
  <w:style w:type="paragraph" w:customStyle="1" w:styleId="xl47">
    <w:name w:val="xl4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szCs w:val="18"/>
    </w:rPr>
  </w:style>
  <w:style w:type="paragraph" w:customStyle="1" w:styleId="xl48">
    <w:name w:val="xl48"/>
    <w:basedOn w:val="a"/>
    <w:pPr>
      <w:widowControl/>
      <w:pBdr>
        <w:top w:val="single" w:sz="4" w:space="0" w:color="auto"/>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hint="eastAsia"/>
      <w:kern w:val="0"/>
      <w:sz w:val="18"/>
      <w:szCs w:val="18"/>
    </w:rPr>
  </w:style>
  <w:style w:type="paragraph" w:customStyle="1" w:styleId="xl49">
    <w:name w:val="xl49"/>
    <w:basedOn w:val="a"/>
    <w:pPr>
      <w:widowControl/>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left"/>
    </w:pPr>
    <w:rPr>
      <w:rFonts w:ascii="ＭＳ Ｐゴシック" w:eastAsia="ＭＳ Ｐゴシック" w:hAnsi="ＭＳ Ｐゴシック" w:hint="eastAsia"/>
      <w:kern w:val="0"/>
      <w:sz w:val="18"/>
      <w:szCs w:val="18"/>
    </w:rPr>
  </w:style>
  <w:style w:type="paragraph" w:customStyle="1" w:styleId="xl50">
    <w:name w:val="xl5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明朝" w:hAnsi="ＭＳ 明朝"/>
      <w:kern w:val="0"/>
      <w:sz w:val="24"/>
    </w:rPr>
  </w:style>
  <w:style w:type="paragraph" w:customStyle="1" w:styleId="xl51">
    <w:name w:val="xl5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paragraph" w:customStyle="1" w:styleId="xl52">
    <w:name w:val="xl52"/>
    <w:basedOn w:val="a"/>
    <w:pPr>
      <w:widowControl/>
      <w:pBdr>
        <w:top w:val="single" w:sz="4" w:space="0" w:color="auto"/>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paragraph" w:customStyle="1" w:styleId="xl53">
    <w:name w:val="xl5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18"/>
      <w:szCs w:val="18"/>
    </w:rPr>
  </w:style>
  <w:style w:type="paragraph" w:customStyle="1" w:styleId="xl54">
    <w:name w:val="xl54"/>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18"/>
      <w:szCs w:val="18"/>
    </w:rPr>
  </w:style>
  <w:style w:type="paragraph" w:customStyle="1" w:styleId="xl55">
    <w:name w:val="xl55"/>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szCs w:val="18"/>
    </w:rPr>
  </w:style>
  <w:style w:type="paragraph" w:customStyle="1" w:styleId="xl56">
    <w:name w:val="xl56"/>
    <w:basedOn w:val="a"/>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ＭＳ Ｐゴシック" w:eastAsia="ＭＳ Ｐゴシック" w:hAnsi="ＭＳ Ｐゴシック" w:hint="eastAsia"/>
      <w:kern w:val="0"/>
      <w:sz w:val="18"/>
      <w:szCs w:val="18"/>
    </w:rPr>
  </w:style>
  <w:style w:type="paragraph" w:customStyle="1" w:styleId="xl57">
    <w:name w:val="xl57"/>
    <w:basedOn w:val="a"/>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hint="eastAsia"/>
      <w:kern w:val="0"/>
      <w:sz w:val="18"/>
      <w:szCs w:val="18"/>
    </w:rPr>
  </w:style>
  <w:style w:type="paragraph" w:customStyle="1" w:styleId="xl58">
    <w:name w:val="xl5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szCs w:val="18"/>
    </w:rPr>
  </w:style>
  <w:style w:type="paragraph" w:customStyle="1" w:styleId="xl59">
    <w:name w:val="xl59"/>
    <w:basedOn w:val="a"/>
    <w:pPr>
      <w:widowControl/>
      <w:pBdr>
        <w:top w:val="single" w:sz="4" w:space="0" w:color="auto"/>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hint="eastAsia"/>
      <w:kern w:val="0"/>
      <w:sz w:val="18"/>
      <w:szCs w:val="18"/>
    </w:rPr>
  </w:style>
  <w:style w:type="paragraph" w:customStyle="1" w:styleId="xl60">
    <w:name w:val="xl60"/>
    <w:basedOn w:val="a"/>
    <w:pPr>
      <w:widowControl/>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left"/>
    </w:pPr>
    <w:rPr>
      <w:rFonts w:ascii="ＭＳ Ｐゴシック" w:eastAsia="ＭＳ Ｐゴシック" w:hAnsi="ＭＳ Ｐゴシック" w:hint="eastAsia"/>
      <w:kern w:val="0"/>
      <w:sz w:val="18"/>
      <w:szCs w:val="18"/>
    </w:rPr>
  </w:style>
  <w:style w:type="paragraph" w:customStyle="1" w:styleId="xl61">
    <w:name w:val="xl6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明朝" w:hAnsi="ＭＳ 明朝"/>
      <w:kern w:val="0"/>
      <w:sz w:val="24"/>
    </w:rPr>
  </w:style>
  <w:style w:type="paragraph" w:customStyle="1" w:styleId="xl62">
    <w:name w:val="xl62"/>
    <w:basedOn w:val="a"/>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paragraph" w:customStyle="1" w:styleId="xl63">
    <w:name w:val="xl63"/>
    <w:basedOn w:val="a"/>
    <w:pPr>
      <w:widowControl/>
      <w:pBdr>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paragraph" w:customStyle="1" w:styleId="xl64">
    <w:name w:val="xl64"/>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szCs w:val="18"/>
    </w:rPr>
  </w:style>
  <w:style w:type="paragraph" w:customStyle="1" w:styleId="xl65">
    <w:name w:val="xl65"/>
    <w:basedOn w:val="a"/>
    <w:pPr>
      <w:widowControl/>
      <w:pBdr>
        <w:left w:val="single" w:sz="4" w:space="0" w:color="auto"/>
        <w:bottom w:val="single" w:sz="4" w:space="0" w:color="auto"/>
        <w:right w:val="single" w:sz="4" w:space="0" w:color="auto"/>
      </w:pBdr>
      <w:shd w:val="clear" w:color="auto" w:fill="CCFFCC"/>
      <w:spacing w:before="100" w:beforeAutospacing="1" w:after="100" w:afterAutospacing="1"/>
      <w:jc w:val="center"/>
    </w:pPr>
    <w:rPr>
      <w:rFonts w:ascii="ＭＳ Ｐゴシック" w:eastAsia="ＭＳ Ｐゴシック" w:hAnsi="ＭＳ Ｐゴシック" w:hint="eastAsia"/>
      <w:kern w:val="0"/>
      <w:sz w:val="18"/>
      <w:szCs w:val="18"/>
    </w:rPr>
  </w:style>
  <w:style w:type="paragraph" w:customStyle="1" w:styleId="xl66">
    <w:name w:val="xl66"/>
    <w:basedOn w:val="a"/>
    <w:pPr>
      <w:widowControl/>
      <w:pBdr>
        <w:left w:val="single" w:sz="4" w:space="0" w:color="auto"/>
        <w:bottom w:val="single" w:sz="4" w:space="0" w:color="auto"/>
      </w:pBdr>
      <w:shd w:val="clear" w:color="auto" w:fill="CCFFCC"/>
      <w:spacing w:before="100" w:beforeAutospacing="1" w:after="100" w:afterAutospacing="1"/>
      <w:jc w:val="center"/>
    </w:pPr>
    <w:rPr>
      <w:rFonts w:ascii="ＭＳ Ｐゴシック" w:eastAsia="ＭＳ Ｐゴシック" w:hAnsi="ＭＳ Ｐゴシック" w:hint="eastAsia"/>
      <w:kern w:val="0"/>
      <w:sz w:val="18"/>
      <w:szCs w:val="18"/>
    </w:rPr>
  </w:style>
  <w:style w:type="paragraph" w:customStyle="1" w:styleId="xl67">
    <w:name w:val="xl67"/>
    <w:basedOn w:val="a"/>
    <w:pPr>
      <w:widowControl/>
      <w:pBdr>
        <w:left w:val="single" w:sz="4" w:space="0" w:color="auto"/>
        <w:bottom w:val="single" w:sz="4" w:space="0" w:color="auto"/>
        <w:right w:val="single" w:sz="4" w:space="0" w:color="auto"/>
      </w:pBdr>
      <w:shd w:val="clear" w:color="auto" w:fill="CCFFCC"/>
      <w:spacing w:before="100" w:beforeAutospacing="1" w:after="100" w:afterAutospacing="1"/>
      <w:jc w:val="center"/>
    </w:pPr>
    <w:rPr>
      <w:rFonts w:ascii="ＭＳ Ｐゴシック" w:eastAsia="ＭＳ Ｐゴシック" w:hAnsi="ＭＳ Ｐゴシック" w:hint="eastAsia"/>
      <w:kern w:val="0"/>
      <w:sz w:val="18"/>
      <w:szCs w:val="18"/>
    </w:rPr>
  </w:style>
  <w:style w:type="paragraph" w:customStyle="1" w:styleId="xl68">
    <w:name w:val="xl6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paragraph" w:customStyle="1" w:styleId="xl69">
    <w:name w:val="xl69"/>
    <w:basedOn w:val="a"/>
    <w:pPr>
      <w:widowControl/>
      <w:pBdr>
        <w:top w:val="single" w:sz="4" w:space="0" w:color="auto"/>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paragraph" w:customStyle="1" w:styleId="xl70">
    <w:name w:val="xl7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18"/>
      <w:szCs w:val="18"/>
    </w:rPr>
  </w:style>
  <w:style w:type="paragraph" w:customStyle="1" w:styleId="xl71">
    <w:name w:val="xl71"/>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18"/>
      <w:szCs w:val="18"/>
    </w:rPr>
  </w:style>
  <w:style w:type="paragraph" w:customStyle="1" w:styleId="xl72">
    <w:name w:val="xl72"/>
    <w:basedOn w:val="a"/>
    <w:pPr>
      <w:widowControl/>
      <w:pBdr>
        <w:top w:val="single" w:sz="4" w:space="0" w:color="auto"/>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hint="eastAsia"/>
      <w:kern w:val="0"/>
      <w:sz w:val="18"/>
      <w:szCs w:val="18"/>
    </w:rPr>
  </w:style>
  <w:style w:type="paragraph" w:customStyle="1" w:styleId="xl73">
    <w:name w:val="xl73"/>
    <w:basedOn w:val="a"/>
    <w:pPr>
      <w:widowControl/>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left"/>
    </w:pPr>
    <w:rPr>
      <w:rFonts w:ascii="ＭＳ Ｐゴシック" w:eastAsia="ＭＳ Ｐゴシック" w:hAnsi="ＭＳ Ｐゴシック" w:hint="eastAsia"/>
      <w:kern w:val="0"/>
      <w:sz w:val="18"/>
      <w:szCs w:val="18"/>
    </w:rPr>
  </w:style>
  <w:style w:type="paragraph" w:customStyle="1" w:styleId="xl74">
    <w:name w:val="xl74"/>
    <w:basedOn w:val="a"/>
    <w:pPr>
      <w:widowControl/>
      <w:pBdr>
        <w:left w:val="single" w:sz="4" w:space="0" w:color="auto"/>
        <w:bottom w:val="single" w:sz="4" w:space="0" w:color="auto"/>
        <w:right w:val="single" w:sz="4" w:space="0" w:color="auto"/>
      </w:pBdr>
      <w:shd w:val="clear" w:color="auto" w:fill="FFCC99"/>
      <w:spacing w:before="100" w:beforeAutospacing="1" w:after="100" w:afterAutospacing="1"/>
      <w:jc w:val="left"/>
    </w:pPr>
    <w:rPr>
      <w:rFonts w:ascii="ＭＳ 明朝" w:hAnsi="ＭＳ 明朝"/>
      <w:kern w:val="0"/>
      <w:sz w:val="24"/>
    </w:rPr>
  </w:style>
  <w:style w:type="paragraph" w:customStyle="1" w:styleId="xl75">
    <w:name w:val="xl75"/>
    <w:basedOn w:val="a"/>
    <w:pPr>
      <w:widowControl/>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left"/>
    </w:pPr>
    <w:rPr>
      <w:rFonts w:ascii="ＭＳ Ｐゴシック" w:eastAsia="ＭＳ Ｐゴシック" w:hAnsi="ＭＳ Ｐゴシック" w:hint="eastAsia"/>
      <w:kern w:val="0"/>
      <w:sz w:val="20"/>
      <w:szCs w:val="20"/>
    </w:rPr>
  </w:style>
  <w:style w:type="paragraph" w:customStyle="1" w:styleId="xl76">
    <w:name w:val="xl76"/>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paragraph" w:customStyle="1" w:styleId="xl77">
    <w:name w:val="xl77"/>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paragraph" w:customStyle="1" w:styleId="xl78">
    <w:name w:val="xl78"/>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kern w:val="0"/>
      <w:sz w:val="20"/>
      <w:szCs w:val="20"/>
    </w:rPr>
  </w:style>
  <w:style w:type="paragraph" w:customStyle="1" w:styleId="xl79">
    <w:name w:val="xl79"/>
    <w:basedOn w:val="a"/>
    <w:pPr>
      <w:widowControl/>
      <w:pBdr>
        <w:left w:val="single" w:sz="4" w:space="0" w:color="auto"/>
        <w:bottom w:val="single" w:sz="4" w:space="0" w:color="auto"/>
        <w:right w:val="single" w:sz="4" w:space="0" w:color="auto"/>
      </w:pBdr>
      <w:spacing w:before="100" w:beforeAutospacing="1" w:after="100" w:afterAutospacing="1"/>
      <w:jc w:val="left"/>
    </w:pPr>
    <w:rPr>
      <w:rFonts w:ascii="ＭＳ 明朝" w:hAnsi="ＭＳ 明朝"/>
      <w:kern w:val="0"/>
      <w:sz w:val="24"/>
    </w:rPr>
  </w:style>
  <w:style w:type="paragraph" w:customStyle="1" w:styleId="xl80">
    <w:name w:val="xl80"/>
    <w:basedOn w:val="a"/>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left"/>
    </w:pPr>
    <w:rPr>
      <w:rFonts w:ascii="ＭＳ Ｐゴシック" w:eastAsia="ＭＳ Ｐゴシック" w:hAnsi="ＭＳ Ｐゴシック" w:hint="eastAsia"/>
      <w:kern w:val="0"/>
      <w:sz w:val="18"/>
      <w:szCs w:val="18"/>
    </w:rPr>
  </w:style>
  <w:style w:type="paragraph" w:customStyle="1" w:styleId="xl81">
    <w:name w:val="xl81"/>
    <w:basedOn w:val="a"/>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ＭＳ Ｐゴシック" w:eastAsia="ＭＳ Ｐゴシック" w:hAnsi="ＭＳ Ｐゴシック" w:hint="eastAsia"/>
      <w:kern w:val="0"/>
      <w:sz w:val="18"/>
      <w:szCs w:val="18"/>
    </w:rPr>
  </w:style>
  <w:style w:type="paragraph" w:customStyle="1" w:styleId="xl82">
    <w:name w:val="xl82"/>
    <w:basedOn w:val="a"/>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left"/>
    </w:pPr>
    <w:rPr>
      <w:rFonts w:ascii="ＭＳ Ｐゴシック" w:eastAsia="ＭＳ Ｐゴシック" w:hAnsi="ＭＳ Ｐゴシック" w:hint="eastAsia"/>
      <w:kern w:val="0"/>
      <w:sz w:val="18"/>
      <w:szCs w:val="18"/>
    </w:rPr>
  </w:style>
  <w:style w:type="paragraph" w:customStyle="1" w:styleId="xl83">
    <w:name w:val="xl83"/>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szCs w:val="18"/>
    </w:rPr>
  </w:style>
  <w:style w:type="paragraph" w:customStyle="1" w:styleId="xl84">
    <w:name w:val="xl84"/>
    <w:basedOn w:val="a"/>
    <w:pPr>
      <w:widowControl/>
      <w:pBdr>
        <w:top w:val="single" w:sz="4" w:space="0" w:color="auto"/>
        <w:left w:val="single" w:sz="4" w:space="0" w:color="auto"/>
        <w:bottom w:val="single" w:sz="4" w:space="0" w:color="auto"/>
      </w:pBdr>
      <w:shd w:val="clear" w:color="auto" w:fill="CCFFCC"/>
      <w:spacing w:before="100" w:beforeAutospacing="1" w:after="100" w:afterAutospacing="1"/>
      <w:jc w:val="left"/>
    </w:pPr>
    <w:rPr>
      <w:rFonts w:ascii="ＭＳ Ｐゴシック" w:eastAsia="ＭＳ Ｐゴシック" w:hAnsi="ＭＳ Ｐゴシック" w:hint="eastAsia"/>
      <w:kern w:val="0"/>
      <w:sz w:val="18"/>
      <w:szCs w:val="18"/>
    </w:rPr>
  </w:style>
  <w:style w:type="paragraph" w:customStyle="1" w:styleId="xl85">
    <w:name w:val="xl85"/>
    <w:basedOn w:val="a"/>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left"/>
    </w:pPr>
    <w:rPr>
      <w:rFonts w:ascii="ＭＳ Ｐゴシック" w:eastAsia="ＭＳ Ｐゴシック" w:hAnsi="ＭＳ Ｐゴシック" w:hint="eastAsia"/>
      <w:kern w:val="0"/>
      <w:sz w:val="18"/>
      <w:szCs w:val="18"/>
    </w:rPr>
  </w:style>
  <w:style w:type="paragraph" w:customStyle="1" w:styleId="xl86">
    <w:name w:val="xl86"/>
    <w:basedOn w:val="a"/>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left"/>
    </w:pPr>
    <w:rPr>
      <w:rFonts w:ascii="ＭＳ Ｐゴシック" w:eastAsia="ＭＳ Ｐゴシック" w:hAnsi="ＭＳ Ｐゴシック" w:hint="eastAsia"/>
      <w:kern w:val="0"/>
      <w:sz w:val="18"/>
      <w:szCs w:val="18"/>
    </w:rPr>
  </w:style>
  <w:style w:type="paragraph" w:customStyle="1" w:styleId="xl87">
    <w:name w:val="xl87"/>
    <w:basedOn w:val="a"/>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ＭＳ Ｐゴシック" w:eastAsia="ＭＳ Ｐゴシック" w:hAnsi="ＭＳ Ｐゴシック" w:hint="eastAsia"/>
      <w:kern w:val="0"/>
      <w:sz w:val="18"/>
      <w:szCs w:val="18"/>
    </w:rPr>
  </w:style>
  <w:style w:type="paragraph" w:customStyle="1" w:styleId="xl88">
    <w:name w:val="xl88"/>
    <w:basedOn w:val="a"/>
    <w:pPr>
      <w:widowControl/>
      <w:pBdr>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szCs w:val="18"/>
    </w:rPr>
  </w:style>
  <w:style w:type="paragraph" w:customStyle="1" w:styleId="xl89">
    <w:name w:val="xl89"/>
    <w:basedOn w:val="a"/>
    <w:pPr>
      <w:widowControl/>
      <w:pBdr>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hint="eastAsia"/>
      <w:kern w:val="0"/>
      <w:sz w:val="18"/>
      <w:szCs w:val="18"/>
    </w:rPr>
  </w:style>
  <w:style w:type="paragraph" w:customStyle="1" w:styleId="xl90">
    <w:name w:val="xl90"/>
    <w:basedOn w:val="a"/>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kern w:val="0"/>
      <w:sz w:val="18"/>
      <w:szCs w:val="18"/>
    </w:rPr>
  </w:style>
  <w:style w:type="paragraph" w:customStyle="1" w:styleId="xl91">
    <w:name w:val="xl91"/>
    <w:basedOn w:val="a"/>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hint="eastAsia"/>
      <w:kern w:val="0"/>
      <w:sz w:val="18"/>
      <w:szCs w:val="18"/>
    </w:rPr>
  </w:style>
  <w:style w:type="paragraph" w:customStyle="1" w:styleId="xl92">
    <w:name w:val="xl92"/>
    <w:basedOn w:val="a"/>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ＭＳ Ｐゴシック" w:eastAsia="ＭＳ Ｐゴシック" w:hAnsi="ＭＳ Ｐゴシック" w:hint="eastAsia"/>
      <w:kern w:val="0"/>
      <w:sz w:val="18"/>
      <w:szCs w:val="18"/>
    </w:rPr>
  </w:style>
  <w:style w:type="paragraph" w:customStyle="1" w:styleId="xl93">
    <w:name w:val="xl93"/>
    <w:basedOn w:val="a"/>
    <w:pPr>
      <w:widowControl/>
      <w:pBdr>
        <w:top w:val="single" w:sz="4" w:space="0" w:color="auto"/>
        <w:left w:val="single" w:sz="4" w:space="0" w:color="auto"/>
        <w:bottom w:val="single" w:sz="4" w:space="0" w:color="auto"/>
      </w:pBdr>
      <w:shd w:val="clear" w:color="auto" w:fill="CCFFCC"/>
      <w:spacing w:before="100" w:beforeAutospacing="1" w:after="100" w:afterAutospacing="1"/>
      <w:jc w:val="center"/>
    </w:pPr>
    <w:rPr>
      <w:rFonts w:ascii="ＭＳ Ｐゴシック" w:eastAsia="ＭＳ Ｐゴシック" w:hAnsi="ＭＳ Ｐゴシック" w:hint="eastAsia"/>
      <w:kern w:val="0"/>
      <w:sz w:val="18"/>
      <w:szCs w:val="18"/>
    </w:rPr>
  </w:style>
  <w:style w:type="paragraph" w:customStyle="1" w:styleId="xl94">
    <w:name w:val="xl94"/>
    <w:basedOn w:val="a"/>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ＭＳ Ｐゴシック" w:eastAsia="ＭＳ Ｐゴシック" w:hAnsi="ＭＳ Ｐゴシック" w:hint="eastAsia"/>
      <w:kern w:val="0"/>
      <w:sz w:val="18"/>
      <w:szCs w:val="18"/>
    </w:rPr>
  </w:style>
  <w:style w:type="paragraph" w:customStyle="1" w:styleId="xl95">
    <w:name w:val="xl95"/>
    <w:basedOn w:val="a"/>
    <w:pPr>
      <w:widowControl/>
      <w:pBdr>
        <w:left w:val="single" w:sz="4" w:space="0" w:color="auto"/>
        <w:bottom w:val="single" w:sz="4" w:space="0" w:color="auto"/>
        <w:right w:val="single" w:sz="4" w:space="0" w:color="auto"/>
      </w:pBdr>
      <w:shd w:val="clear" w:color="auto" w:fill="FFFF99"/>
      <w:spacing w:before="100" w:beforeAutospacing="1" w:after="100" w:afterAutospacing="1"/>
      <w:jc w:val="center"/>
    </w:pPr>
    <w:rPr>
      <w:rFonts w:ascii="ＭＳ Ｐゴシック" w:eastAsia="ＭＳ Ｐゴシック" w:hAnsi="ＭＳ Ｐゴシック" w:hint="eastAsia"/>
      <w:kern w:val="0"/>
      <w:sz w:val="18"/>
      <w:szCs w:val="18"/>
    </w:rPr>
  </w:style>
  <w:style w:type="paragraph" w:customStyle="1" w:styleId="xl96">
    <w:name w:val="xl96"/>
    <w:basedOn w:val="a"/>
    <w:pPr>
      <w:widowControl/>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ＭＳ Ｐゴシック" w:eastAsia="ＭＳ Ｐゴシック" w:hAnsi="ＭＳ Ｐゴシック" w:hint="eastAsia"/>
      <w:kern w:val="0"/>
      <w:sz w:val="18"/>
      <w:szCs w:val="18"/>
    </w:rPr>
  </w:style>
  <w:style w:type="paragraph" w:customStyle="1" w:styleId="xl97">
    <w:name w:val="xl97"/>
    <w:basedOn w:val="a"/>
    <w:pPr>
      <w:widowControl/>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ＭＳ Ｐゴシック" w:eastAsia="ＭＳ Ｐゴシック" w:hAnsi="ＭＳ Ｐゴシック" w:hint="eastAsia"/>
      <w:kern w:val="0"/>
      <w:sz w:val="18"/>
      <w:szCs w:val="18"/>
    </w:rPr>
  </w:style>
  <w:style w:type="paragraph" w:customStyle="1" w:styleId="xl98">
    <w:name w:val="xl98"/>
    <w:basedOn w:val="a"/>
    <w:pPr>
      <w:widowControl/>
      <w:pBdr>
        <w:left w:val="single" w:sz="4" w:space="0" w:color="auto"/>
        <w:bottom w:val="single" w:sz="4" w:space="0" w:color="auto"/>
      </w:pBdr>
      <w:shd w:val="clear" w:color="auto" w:fill="CCFFCC"/>
      <w:spacing w:before="100" w:beforeAutospacing="1" w:after="100" w:afterAutospacing="1"/>
      <w:jc w:val="left"/>
    </w:pPr>
    <w:rPr>
      <w:rFonts w:ascii="ＭＳ Ｐゴシック" w:eastAsia="ＭＳ Ｐゴシック" w:hAnsi="ＭＳ Ｐゴシック" w:hint="eastAsia"/>
      <w:kern w:val="0"/>
      <w:sz w:val="18"/>
      <w:szCs w:val="18"/>
    </w:rPr>
  </w:style>
  <w:style w:type="paragraph" w:customStyle="1" w:styleId="xl99">
    <w:name w:val="xl99"/>
    <w:basedOn w:val="a"/>
    <w:pPr>
      <w:widowControl/>
      <w:pBdr>
        <w:left w:val="single" w:sz="4" w:space="0" w:color="auto"/>
        <w:bottom w:val="single" w:sz="4" w:space="0" w:color="auto"/>
        <w:right w:val="single" w:sz="4" w:space="0" w:color="auto"/>
      </w:pBdr>
      <w:shd w:val="clear" w:color="auto" w:fill="CCFFCC"/>
      <w:spacing w:before="100" w:beforeAutospacing="1" w:after="100" w:afterAutospacing="1"/>
      <w:jc w:val="left"/>
    </w:pPr>
    <w:rPr>
      <w:rFonts w:ascii="ＭＳ Ｐゴシック" w:eastAsia="ＭＳ Ｐゴシック" w:hAnsi="ＭＳ Ｐゴシック" w:hint="eastAsia"/>
      <w:kern w:val="0"/>
      <w:sz w:val="18"/>
      <w:szCs w:val="18"/>
    </w:rPr>
  </w:style>
  <w:style w:type="paragraph" w:customStyle="1" w:styleId="xl100">
    <w:name w:val="xl100"/>
    <w:basedOn w:val="a"/>
    <w:pPr>
      <w:widowControl/>
      <w:pBdr>
        <w:left w:val="single" w:sz="4" w:space="0" w:color="auto"/>
        <w:bottom w:val="single" w:sz="4" w:space="0" w:color="auto"/>
        <w:right w:val="single" w:sz="4" w:space="0" w:color="auto"/>
      </w:pBdr>
      <w:shd w:val="clear" w:color="auto" w:fill="CCFFCC"/>
      <w:spacing w:before="100" w:beforeAutospacing="1" w:after="100" w:afterAutospacing="1"/>
      <w:jc w:val="left"/>
    </w:pPr>
    <w:rPr>
      <w:rFonts w:ascii="ＭＳ Ｐゴシック" w:eastAsia="ＭＳ Ｐゴシック" w:hAnsi="ＭＳ Ｐゴシック" w:hint="eastAsia"/>
      <w:kern w:val="0"/>
      <w:sz w:val="18"/>
      <w:szCs w:val="18"/>
    </w:rPr>
  </w:style>
  <w:style w:type="paragraph" w:styleId="af2">
    <w:name w:val="header"/>
    <w:basedOn w:val="a"/>
    <w:rsid w:val="002C060F"/>
    <w:pPr>
      <w:tabs>
        <w:tab w:val="center" w:pos="4252"/>
        <w:tab w:val="right" w:pos="8504"/>
      </w:tabs>
      <w:snapToGrid w:val="0"/>
    </w:pPr>
  </w:style>
  <w:style w:type="paragraph" w:styleId="af3">
    <w:name w:val="footer"/>
    <w:basedOn w:val="a"/>
    <w:link w:val="af4"/>
    <w:uiPriority w:val="99"/>
    <w:pPr>
      <w:tabs>
        <w:tab w:val="center" w:pos="4252"/>
        <w:tab w:val="right" w:pos="8504"/>
      </w:tabs>
      <w:snapToGrid w:val="0"/>
    </w:pPr>
  </w:style>
  <w:style w:type="character" w:styleId="af5">
    <w:name w:val="page number"/>
    <w:basedOn w:val="a0"/>
  </w:style>
  <w:style w:type="paragraph" w:styleId="af6">
    <w:name w:val="Closing"/>
    <w:basedOn w:val="a"/>
    <w:pPr>
      <w:jc w:val="right"/>
    </w:pPr>
  </w:style>
  <w:style w:type="paragraph" w:styleId="af7">
    <w:name w:val="Note Heading"/>
    <w:basedOn w:val="a"/>
    <w:next w:val="a"/>
    <w:pPr>
      <w:jc w:val="center"/>
    </w:pPr>
    <w:rPr>
      <w:szCs w:val="20"/>
    </w:rPr>
  </w:style>
  <w:style w:type="paragraph" w:styleId="af8">
    <w:name w:val="Normal Indent"/>
    <w:basedOn w:val="a"/>
    <w:pPr>
      <w:ind w:left="851"/>
    </w:pPr>
    <w:rPr>
      <w:rFonts w:eastAsia="ＭＳ ゴシック"/>
      <w:szCs w:val="20"/>
    </w:rPr>
  </w:style>
  <w:style w:type="paragraph" w:styleId="af9">
    <w:name w:val="Salutation"/>
    <w:basedOn w:val="a"/>
    <w:next w:val="a"/>
    <w:rPr>
      <w:szCs w:val="20"/>
    </w:rPr>
  </w:style>
  <w:style w:type="character" w:styleId="afa">
    <w:name w:val="FollowedHyperlink"/>
    <w:rPr>
      <w:color w:val="800080"/>
      <w:u w:val="single"/>
    </w:rPr>
  </w:style>
  <w:style w:type="paragraph" w:styleId="31">
    <w:name w:val="Body Text Indent 3"/>
    <w:basedOn w:val="a"/>
    <w:link w:val="32"/>
    <w:pPr>
      <w:ind w:leftChars="1" w:left="361" w:hangingChars="171" w:hanging="359"/>
    </w:pPr>
  </w:style>
  <w:style w:type="paragraph" w:styleId="11">
    <w:name w:val="index 1"/>
    <w:basedOn w:val="a"/>
    <w:next w:val="a"/>
    <w:autoRedefine/>
    <w:semiHidden/>
    <w:pPr>
      <w:ind w:left="210" w:hanging="210"/>
      <w:jc w:val="left"/>
    </w:pPr>
  </w:style>
  <w:style w:type="paragraph" w:styleId="22">
    <w:name w:val="index 2"/>
    <w:basedOn w:val="a"/>
    <w:next w:val="a"/>
    <w:autoRedefine/>
    <w:semiHidden/>
    <w:pPr>
      <w:ind w:left="420" w:hanging="210"/>
      <w:jc w:val="left"/>
    </w:pPr>
  </w:style>
  <w:style w:type="paragraph" w:styleId="33">
    <w:name w:val="index 3"/>
    <w:basedOn w:val="a"/>
    <w:next w:val="a"/>
    <w:autoRedefine/>
    <w:semiHidden/>
    <w:pPr>
      <w:ind w:left="630" w:hanging="210"/>
      <w:jc w:val="left"/>
    </w:pPr>
  </w:style>
  <w:style w:type="paragraph" w:styleId="41">
    <w:name w:val="index 4"/>
    <w:basedOn w:val="a"/>
    <w:next w:val="a"/>
    <w:autoRedefine/>
    <w:semiHidden/>
    <w:pPr>
      <w:ind w:left="840" w:hanging="210"/>
      <w:jc w:val="left"/>
    </w:pPr>
  </w:style>
  <w:style w:type="paragraph" w:styleId="51">
    <w:name w:val="index 5"/>
    <w:basedOn w:val="a"/>
    <w:next w:val="a"/>
    <w:autoRedefine/>
    <w:semiHidden/>
    <w:pPr>
      <w:ind w:left="1050" w:hanging="210"/>
      <w:jc w:val="left"/>
    </w:pPr>
  </w:style>
  <w:style w:type="paragraph" w:styleId="61">
    <w:name w:val="index 6"/>
    <w:basedOn w:val="a"/>
    <w:next w:val="a"/>
    <w:autoRedefine/>
    <w:semiHidden/>
    <w:pPr>
      <w:ind w:left="1260" w:hanging="210"/>
      <w:jc w:val="left"/>
    </w:pPr>
  </w:style>
  <w:style w:type="paragraph" w:styleId="70">
    <w:name w:val="index 7"/>
    <w:basedOn w:val="a"/>
    <w:next w:val="a"/>
    <w:autoRedefine/>
    <w:semiHidden/>
    <w:pPr>
      <w:ind w:left="1470" w:hanging="210"/>
      <w:jc w:val="left"/>
    </w:pPr>
  </w:style>
  <w:style w:type="paragraph" w:styleId="80">
    <w:name w:val="index 8"/>
    <w:basedOn w:val="a"/>
    <w:next w:val="a"/>
    <w:autoRedefine/>
    <w:semiHidden/>
    <w:pPr>
      <w:ind w:left="1680" w:hanging="210"/>
      <w:jc w:val="left"/>
    </w:pPr>
  </w:style>
  <w:style w:type="paragraph" w:styleId="90">
    <w:name w:val="index 9"/>
    <w:basedOn w:val="a"/>
    <w:next w:val="a"/>
    <w:autoRedefine/>
    <w:semiHidden/>
    <w:pPr>
      <w:ind w:left="1890" w:hanging="210"/>
      <w:jc w:val="left"/>
    </w:pPr>
  </w:style>
  <w:style w:type="paragraph" w:styleId="afb">
    <w:name w:val="index heading"/>
    <w:basedOn w:val="a"/>
    <w:next w:val="11"/>
    <w:semiHidden/>
    <w:pPr>
      <w:spacing w:before="120" w:after="120"/>
      <w:jc w:val="left"/>
    </w:pPr>
    <w:rPr>
      <w:b/>
      <w:bCs/>
      <w:i/>
      <w:iCs/>
    </w:rPr>
  </w:style>
  <w:style w:type="paragraph" w:styleId="afc">
    <w:name w:val="footnote text"/>
    <w:basedOn w:val="a"/>
    <w:semiHidden/>
    <w:pPr>
      <w:snapToGrid w:val="0"/>
      <w:jc w:val="left"/>
    </w:pPr>
  </w:style>
  <w:style w:type="character" w:styleId="afd">
    <w:name w:val="footnote reference"/>
    <w:semiHidden/>
    <w:rPr>
      <w:vertAlign w:val="superscript"/>
    </w:rPr>
  </w:style>
  <w:style w:type="paragraph" w:styleId="afe">
    <w:name w:val="endnote text"/>
    <w:basedOn w:val="a"/>
    <w:semiHidden/>
    <w:pPr>
      <w:snapToGrid w:val="0"/>
      <w:jc w:val="left"/>
    </w:pPr>
  </w:style>
  <w:style w:type="character" w:styleId="aff">
    <w:name w:val="endnote reference"/>
    <w:semiHidden/>
    <w:rPr>
      <w:vertAlign w:val="superscript"/>
    </w:rPr>
  </w:style>
  <w:style w:type="paragraph" w:customStyle="1" w:styleId="Preformatted">
    <w:name w:val="Preformatted"/>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eastAsia="HGMaruGothicMPRO" w:hAnsi="Courier New"/>
      <w:kern w:val="0"/>
      <w:sz w:val="20"/>
      <w:szCs w:val="20"/>
    </w:rPr>
  </w:style>
  <w:style w:type="paragraph" w:styleId="aff0">
    <w:name w:val="Document Map"/>
    <w:basedOn w:val="a"/>
    <w:semiHidden/>
    <w:pPr>
      <w:shd w:val="clear" w:color="auto" w:fill="000080"/>
    </w:pPr>
    <w:rPr>
      <w:rFonts w:ascii="Arial" w:eastAsia="ＭＳ ゴシック" w:hAnsi="Arial"/>
    </w:rPr>
  </w:style>
  <w:style w:type="paragraph" w:styleId="aff1">
    <w:name w:val="Plain Text"/>
    <w:basedOn w:val="a"/>
    <w:rsid w:val="009239AC"/>
    <w:rPr>
      <w:rFonts w:ascii="ＭＳ 明朝" w:hAnsi="Courier New"/>
      <w:szCs w:val="20"/>
    </w:rPr>
  </w:style>
  <w:style w:type="character" w:customStyle="1" w:styleId="a6">
    <w:name w:val="本文 (文字)"/>
    <w:link w:val="a5"/>
    <w:rsid w:val="00B34A1B"/>
    <w:rPr>
      <w:rFonts w:eastAsia="ＭＳ ゴシック"/>
      <w:kern w:val="2"/>
      <w:sz w:val="24"/>
      <w:szCs w:val="24"/>
    </w:rPr>
  </w:style>
  <w:style w:type="character" w:customStyle="1" w:styleId="32">
    <w:name w:val="本文インデント 3 (文字)"/>
    <w:link w:val="31"/>
    <w:rsid w:val="00B34A1B"/>
    <w:rPr>
      <w:kern w:val="2"/>
      <w:sz w:val="21"/>
      <w:szCs w:val="24"/>
    </w:rPr>
  </w:style>
  <w:style w:type="paragraph" w:styleId="aff2">
    <w:name w:val="Balloon Text"/>
    <w:basedOn w:val="a"/>
    <w:link w:val="aff3"/>
    <w:rsid w:val="005B2418"/>
    <w:rPr>
      <w:rFonts w:ascii="Arial" w:eastAsia="ＭＳ ゴシック" w:hAnsi="Arial"/>
      <w:sz w:val="18"/>
      <w:szCs w:val="18"/>
    </w:rPr>
  </w:style>
  <w:style w:type="character" w:customStyle="1" w:styleId="aff3">
    <w:name w:val="吹き出し (文字)"/>
    <w:link w:val="aff2"/>
    <w:rsid w:val="005B2418"/>
    <w:rPr>
      <w:rFonts w:ascii="Arial" w:eastAsia="ＭＳ ゴシック" w:hAnsi="Arial" w:cs="Times New Roman"/>
      <w:kern w:val="2"/>
      <w:sz w:val="18"/>
      <w:szCs w:val="18"/>
    </w:rPr>
  </w:style>
  <w:style w:type="character" w:styleId="aff4">
    <w:name w:val="annotation reference"/>
    <w:rsid w:val="005B2418"/>
    <w:rPr>
      <w:sz w:val="18"/>
      <w:szCs w:val="18"/>
    </w:rPr>
  </w:style>
  <w:style w:type="paragraph" w:styleId="aff5">
    <w:name w:val="annotation text"/>
    <w:basedOn w:val="a"/>
    <w:link w:val="aff6"/>
    <w:rsid w:val="005B2418"/>
    <w:pPr>
      <w:jc w:val="left"/>
    </w:pPr>
  </w:style>
  <w:style w:type="character" w:customStyle="1" w:styleId="aff6">
    <w:name w:val="コメント文字列 (文字)"/>
    <w:link w:val="aff5"/>
    <w:rsid w:val="005B2418"/>
    <w:rPr>
      <w:kern w:val="2"/>
      <w:sz w:val="21"/>
      <w:szCs w:val="24"/>
    </w:rPr>
  </w:style>
  <w:style w:type="paragraph" w:styleId="aff7">
    <w:name w:val="annotation subject"/>
    <w:basedOn w:val="aff5"/>
    <w:next w:val="aff5"/>
    <w:link w:val="aff8"/>
    <w:rsid w:val="005B2418"/>
    <w:rPr>
      <w:b/>
      <w:bCs/>
    </w:rPr>
  </w:style>
  <w:style w:type="character" w:customStyle="1" w:styleId="aff8">
    <w:name w:val="コメント内容 (文字)"/>
    <w:link w:val="aff7"/>
    <w:rsid w:val="005B2418"/>
    <w:rPr>
      <w:b/>
      <w:bCs/>
      <w:kern w:val="2"/>
      <w:sz w:val="21"/>
      <w:szCs w:val="24"/>
    </w:rPr>
  </w:style>
  <w:style w:type="paragraph" w:styleId="aff9">
    <w:name w:val="Revision"/>
    <w:hidden/>
    <w:uiPriority w:val="99"/>
    <w:semiHidden/>
    <w:rsid w:val="005B2418"/>
    <w:rPr>
      <w:kern w:val="2"/>
      <w:szCs w:val="24"/>
    </w:rPr>
  </w:style>
  <w:style w:type="character" w:customStyle="1" w:styleId="af4">
    <w:name w:val="フッター (文字)"/>
    <w:link w:val="af3"/>
    <w:uiPriority w:val="99"/>
    <w:rsid w:val="00827453"/>
    <w:rPr>
      <w:kern w:val="2"/>
      <w:sz w:val="21"/>
      <w:szCs w:val="24"/>
    </w:rPr>
  </w:style>
  <w:style w:type="paragraph" w:styleId="Web">
    <w:name w:val="Normal (Web)"/>
    <w:basedOn w:val="a"/>
    <w:uiPriority w:val="99"/>
    <w:semiHidden/>
    <w:unhideWhenUsed/>
    <w:rsid w:val="008A087E"/>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ffa">
    <w:name w:val="List Paragraph"/>
    <w:basedOn w:val="a"/>
    <w:uiPriority w:val="34"/>
    <w:qFormat/>
    <w:rsid w:val="00EE0009"/>
    <w:pPr>
      <w:ind w:leftChars="400" w:left="840"/>
    </w:pPr>
  </w:style>
  <w:style w:type="table" w:styleId="affb">
    <w:name w:val="Table Grid"/>
    <w:basedOn w:val="a1"/>
    <w:uiPriority w:val="59"/>
    <w:rsid w:val="00EE0009"/>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2">
    <w:name w:val="リスト段落1"/>
    <w:basedOn w:val="a"/>
    <w:uiPriority w:val="34"/>
    <w:qFormat/>
    <w:rsid w:val="00492644"/>
    <w:pPr>
      <w:ind w:leftChars="400" w:left="840"/>
    </w:pPr>
    <w:rPr>
      <w:rFonts w:eastAsia="HGMaruGothicMPRO"/>
      <w:sz w:val="24"/>
      <w:szCs w:val="20"/>
    </w:rPr>
  </w:style>
  <w:style w:type="table" w:customStyle="1" w:styleId="13">
    <w:name w:val="表 (格子)1"/>
    <w:basedOn w:val="a1"/>
    <w:next w:val="affb"/>
    <w:uiPriority w:val="59"/>
    <w:rsid w:val="0082193F"/>
    <w:rPr>
      <w:rFonts w:asciiTheme="minorHAnsi" w:hAnsiTheme="minorHAnsi" w:cstheme="minorBidi"/>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表 (格子)2"/>
    <w:basedOn w:val="a1"/>
    <w:next w:val="affb"/>
    <w:uiPriority w:val="59"/>
    <w:rsid w:val="0082193F"/>
    <w:rPr>
      <w:rFonts w:asciiTheme="minorHAnsi" w:hAnsiTheme="minorHAnsi" w:cstheme="minorBidi"/>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c">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tblPr>
      <w:tblStyleRowBandSize w:val="1"/>
      <w:tblStyleColBandSize w:val="1"/>
      <w:tblCellMar>
        <w:left w:w="99" w:type="dxa"/>
        <w:right w:w="99" w:type="dxa"/>
      </w:tblCellMar>
    </w:tblPr>
  </w:style>
  <w:style w:type="table" w:customStyle="1" w:styleId="afff">
    <w:basedOn w:val="TableNormal"/>
    <w:tblPr>
      <w:tblStyleRowBandSize w:val="1"/>
      <w:tblStyleColBandSize w:val="1"/>
      <w:tblCellMar>
        <w:left w:w="99" w:type="dxa"/>
        <w:right w:w="99" w:type="dxa"/>
      </w:tblCellMar>
    </w:tblPr>
  </w:style>
  <w:style w:type="table" w:customStyle="1" w:styleId="afff0">
    <w:basedOn w:val="TableNormal"/>
    <w:tblPr>
      <w:tblStyleRowBandSize w:val="1"/>
      <w:tblStyleColBandSize w:val="1"/>
      <w:tblCellMar>
        <w:left w:w="99" w:type="dxa"/>
        <w:right w:w="99" w:type="dxa"/>
      </w:tblCellMar>
    </w:tblPr>
  </w:style>
  <w:style w:type="table" w:customStyle="1" w:styleId="afff1">
    <w:basedOn w:val="TableNormal"/>
    <w:tblPr>
      <w:tblStyleRowBandSize w:val="1"/>
      <w:tblStyleColBandSize w:val="1"/>
      <w:tblCellMar>
        <w:left w:w="99" w:type="dxa"/>
        <w:right w:w="99" w:type="dxa"/>
      </w:tblCellMar>
    </w:tblPr>
  </w:style>
  <w:style w:type="table" w:customStyle="1" w:styleId="afff2">
    <w:basedOn w:val="TableNormal"/>
    <w:tblPr>
      <w:tblStyleRowBandSize w:val="1"/>
      <w:tblStyleColBandSize w:val="1"/>
      <w:tblCellMar>
        <w:left w:w="99" w:type="dxa"/>
        <w:right w:w="99" w:type="dxa"/>
      </w:tblCellMar>
    </w:tblPr>
  </w:style>
  <w:style w:type="table" w:customStyle="1" w:styleId="afff3">
    <w:basedOn w:val="TableNormal"/>
    <w:tblPr>
      <w:tblStyleRowBandSize w:val="1"/>
      <w:tblStyleColBandSize w:val="1"/>
      <w:tblCellMar>
        <w:left w:w="99" w:type="dxa"/>
        <w:right w:w="99" w:type="dxa"/>
      </w:tblCellMar>
    </w:tblPr>
  </w:style>
  <w:style w:type="table" w:customStyle="1" w:styleId="afff4">
    <w:basedOn w:val="TableNormal"/>
    <w:tblPr>
      <w:tblStyleRowBandSize w:val="1"/>
      <w:tblStyleColBandSize w:val="1"/>
      <w:tblCellMar>
        <w:left w:w="99" w:type="dxa"/>
        <w:right w:w="99" w:type="dxa"/>
      </w:tblCellMar>
    </w:tblPr>
  </w:style>
  <w:style w:type="table" w:customStyle="1" w:styleId="afff5">
    <w:basedOn w:val="TableNormal"/>
    <w:tblPr>
      <w:tblStyleRowBandSize w:val="1"/>
      <w:tblStyleColBandSize w:val="1"/>
      <w:tblCellMar>
        <w:left w:w="99" w:type="dxa"/>
        <w:right w:w="99" w:type="dxa"/>
      </w:tblCellMar>
    </w:tblPr>
  </w:style>
  <w:style w:type="table" w:customStyle="1" w:styleId="afff6">
    <w:basedOn w:val="TableNormal"/>
    <w:tblPr>
      <w:tblStyleRowBandSize w:val="1"/>
      <w:tblStyleColBandSize w:val="1"/>
      <w:tblCellMar>
        <w:left w:w="99" w:type="dxa"/>
        <w:right w:w="99" w:type="dxa"/>
      </w:tblCellMar>
    </w:tblPr>
  </w:style>
  <w:style w:type="table" w:customStyle="1" w:styleId="afff7">
    <w:basedOn w:val="TableNormal"/>
    <w:tblPr>
      <w:tblStyleRowBandSize w:val="1"/>
      <w:tblStyleColBandSize w:val="1"/>
      <w:tblCellMar>
        <w:left w:w="99" w:type="dxa"/>
        <w:right w:w="99" w:type="dxa"/>
      </w:tblCellMar>
    </w:tblPr>
  </w:style>
  <w:style w:type="table" w:customStyle="1" w:styleId="afff8">
    <w:basedOn w:val="TableNormal"/>
    <w:tblPr>
      <w:tblStyleRowBandSize w:val="1"/>
      <w:tblStyleColBandSize w:val="1"/>
      <w:tblCellMar>
        <w:left w:w="99" w:type="dxa"/>
        <w:right w:w="99" w:type="dxa"/>
      </w:tblCellMar>
    </w:tblPr>
  </w:style>
  <w:style w:type="table" w:customStyle="1" w:styleId="afff9">
    <w:basedOn w:val="TableNormal"/>
    <w:tblPr>
      <w:tblStyleRowBandSize w:val="1"/>
      <w:tblStyleColBandSize w:val="1"/>
      <w:tblCellMar>
        <w:left w:w="99" w:type="dxa"/>
        <w:right w:w="99" w:type="dxa"/>
      </w:tblCellMar>
    </w:tblPr>
  </w:style>
  <w:style w:type="table" w:customStyle="1" w:styleId="afffa">
    <w:basedOn w:val="TableNormal"/>
    <w:tblPr>
      <w:tblStyleRowBandSize w:val="1"/>
      <w:tblStyleColBandSize w:val="1"/>
      <w:tblCellMar>
        <w:left w:w="99" w:type="dxa"/>
        <w:right w:w="99" w:type="dxa"/>
      </w:tblCellMar>
    </w:tblPr>
  </w:style>
  <w:style w:type="table" w:customStyle="1" w:styleId="afffb">
    <w:basedOn w:val="TableNormal"/>
    <w:rPr>
      <w:rFonts w:eastAsia="Century"/>
    </w:rPr>
    <w:tblPr>
      <w:tblStyleRowBandSize w:val="1"/>
      <w:tblStyleColBandSize w:val="1"/>
      <w:tblCellMar>
        <w:left w:w="108" w:type="dxa"/>
        <w:right w:w="108" w:type="dxa"/>
      </w:tblCellMar>
    </w:tblPr>
  </w:style>
  <w:style w:type="table" w:customStyle="1" w:styleId="afffc">
    <w:basedOn w:val="TableNormal"/>
    <w:rPr>
      <w:rFonts w:eastAsia="Century"/>
    </w:rPr>
    <w:tblPr>
      <w:tblStyleRowBandSize w:val="1"/>
      <w:tblStyleColBandSize w:val="1"/>
      <w:tblCellMar>
        <w:left w:w="108" w:type="dxa"/>
        <w:right w:w="108" w:type="dxa"/>
      </w:tblCellMar>
    </w:tblPr>
  </w:style>
  <w:style w:type="table" w:customStyle="1" w:styleId="afffd">
    <w:basedOn w:val="TableNormal"/>
    <w:rPr>
      <w:rFonts w:eastAsia="Century"/>
    </w:rPr>
    <w:tblPr>
      <w:tblStyleRowBandSize w:val="1"/>
      <w:tblStyleColBandSize w:val="1"/>
      <w:tblCellMar>
        <w:left w:w="108" w:type="dxa"/>
        <w:right w:w="108" w:type="dxa"/>
      </w:tblCellMar>
    </w:tblPr>
  </w:style>
  <w:style w:type="table" w:customStyle="1" w:styleId="afffe">
    <w:basedOn w:val="TableNormal"/>
    <w:tblPr>
      <w:tblStyleRowBandSize w:val="1"/>
      <w:tblStyleColBandSize w:val="1"/>
      <w:tblCellMar>
        <w:left w:w="115" w:type="dxa"/>
        <w:right w:w="115" w:type="dxa"/>
      </w:tblCellMar>
    </w:tblPr>
  </w:style>
  <w:style w:type="numbering" w:customStyle="1" w:styleId="14">
    <w:name w:val="リストなし1"/>
    <w:next w:val="a2"/>
    <w:uiPriority w:val="99"/>
    <w:semiHidden/>
    <w:unhideWhenUsed/>
    <w:rsid w:val="009638F0"/>
  </w:style>
  <w:style w:type="table" w:customStyle="1" w:styleId="34">
    <w:name w:val="表 (格子)3"/>
    <w:basedOn w:val="a1"/>
    <w:next w:val="affb"/>
    <w:uiPriority w:val="59"/>
    <w:rsid w:val="009638F0"/>
    <w:pPr>
      <w:widowControl/>
      <w:jc w:val="left"/>
    </w:pPr>
    <w:rPr>
      <w:rFonts w:ascii="Times New Roman" w:eastAsia="ＭＳ 明朝"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表 (格子)11"/>
    <w:basedOn w:val="a1"/>
    <w:next w:val="affb"/>
    <w:uiPriority w:val="59"/>
    <w:rsid w:val="009638F0"/>
    <w:pPr>
      <w:widowControl/>
      <w:jc w:val="left"/>
    </w:pPr>
    <w:rPr>
      <w:rFonts w:asciiTheme="minorHAnsi" w:hAnsiTheme="minorHAnsi" w:cstheme="minorBidi"/>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表 (格子)21"/>
    <w:basedOn w:val="a1"/>
    <w:next w:val="affb"/>
    <w:uiPriority w:val="59"/>
    <w:rsid w:val="009638F0"/>
    <w:pPr>
      <w:widowControl/>
      <w:jc w:val="left"/>
    </w:pPr>
    <w:rPr>
      <w:rFonts w:asciiTheme="minorHAnsi" w:hAnsiTheme="minorHAnsi" w:cstheme="minorBidi"/>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表 (格子)22"/>
    <w:basedOn w:val="a1"/>
    <w:next w:val="affb"/>
    <w:uiPriority w:val="59"/>
    <w:rsid w:val="00CC7ADA"/>
    <w:pPr>
      <w:widowControl/>
      <w:jc w:val="left"/>
    </w:pPr>
    <w:rPr>
      <w:rFonts w:asciiTheme="minorHAnsi" w:hAnsiTheme="minorHAnsi" w:cstheme="minorBidi"/>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4853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header" Target="header9.xml"/><Relationship Id="rId26" Type="http://schemas.openxmlformats.org/officeDocument/2006/relationships/hyperlink" Target="https://www.jma-net.go.jp/" TargetMode="External"/><Relationship Id="rId39" Type="http://schemas.openxmlformats.org/officeDocument/2006/relationships/theme" Target="theme/theme1.xml"/><Relationship Id="rId3" Type="http://schemas.openxmlformats.org/officeDocument/2006/relationships/numbering" Target="numbering.xml"/><Relationship Id="rId21" Type="http://schemas.openxmlformats.org/officeDocument/2006/relationships/image" Target="media/image2.png"/><Relationship Id="rId34" Type="http://schemas.openxmlformats.org/officeDocument/2006/relationships/header" Target="header21.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image" Target="media/image1.jpg"/><Relationship Id="rId25" Type="http://schemas.openxmlformats.org/officeDocument/2006/relationships/hyperlink" Target="https://www" TargetMode="External"/><Relationship Id="rId33" Type="http://schemas.openxmlformats.org/officeDocument/2006/relationships/header" Target="header20.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8.xml"/><Relationship Id="rId20" Type="http://schemas.openxmlformats.org/officeDocument/2006/relationships/header" Target="header11.xml"/><Relationship Id="rId29" Type="http://schemas.openxmlformats.org/officeDocument/2006/relationships/header" Target="header1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header" Target="header14.xml"/><Relationship Id="rId32" Type="http://schemas.openxmlformats.org/officeDocument/2006/relationships/header" Target="header19.xml"/><Relationship Id="rId37" Type="http://schemas.openxmlformats.org/officeDocument/2006/relationships/header" Target="header24.xml"/><Relationship Id="rId5" Type="http://schemas.openxmlformats.org/officeDocument/2006/relationships/settings" Target="settings.xml"/><Relationship Id="rId15" Type="http://schemas.openxmlformats.org/officeDocument/2006/relationships/header" Target="header7.xml"/><Relationship Id="rId23" Type="http://schemas.openxmlformats.org/officeDocument/2006/relationships/header" Target="header13.xml"/><Relationship Id="rId28" Type="http://schemas.openxmlformats.org/officeDocument/2006/relationships/header" Target="header15.xml"/><Relationship Id="rId36" Type="http://schemas.openxmlformats.org/officeDocument/2006/relationships/header" Target="header23.xml"/><Relationship Id="rId10" Type="http://schemas.openxmlformats.org/officeDocument/2006/relationships/header" Target="header2.xml"/><Relationship Id="rId19" Type="http://schemas.openxmlformats.org/officeDocument/2006/relationships/header" Target="header10.xml"/><Relationship Id="rId31" Type="http://schemas.openxmlformats.org/officeDocument/2006/relationships/header" Target="header18.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6.xml"/><Relationship Id="rId22" Type="http://schemas.openxmlformats.org/officeDocument/2006/relationships/header" Target="header12.xml"/><Relationship Id="rId27" Type="http://schemas.openxmlformats.org/officeDocument/2006/relationships/hyperlink" Target="http://www.mlit.go.jp/saigai/bosaijoho/" TargetMode="External"/><Relationship Id="rId30" Type="http://schemas.openxmlformats.org/officeDocument/2006/relationships/header" Target="header17.xml"/><Relationship Id="rId35" Type="http://schemas.openxmlformats.org/officeDocument/2006/relationships/header" Target="header2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hbpFescC1BBBqnw6yb6W2V3veFOw==">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</go:docsCustomData>
</go:gDocsCustomXmlDataStorage>
</file>

<file path=customXml/itemProps1.xml><?xml version="1.0" encoding="utf-8"?>
<ds:datastoreItem xmlns:ds="http://schemas.openxmlformats.org/officeDocument/2006/customXml" ds:itemID="{4938AD61-545C-48D9-83E2-2744D0822DAD}">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7174</Words>
  <Characters>40892</Characters>
  <Application>Microsoft Office Word</Application>
  <DocSecurity>0</DocSecurity>
  <Lines>340</Lines>
  <Paragraphs>95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首藤　俊一郎</dc:creator>
  <cp:lastModifiedBy>株式会社 大和</cp:lastModifiedBy>
  <cp:revision>2</cp:revision>
  <dcterms:created xsi:type="dcterms:W3CDTF">2022-03-27T22:37:00Z</dcterms:created>
  <dcterms:modified xsi:type="dcterms:W3CDTF">2022-03-27T22:37:00Z</dcterms:modified>
</cp:coreProperties>
</file>